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2EFE" w:rsidRPr="00BE3DCD" w:rsidRDefault="00642EFE" w:rsidP="00EF3662">
      <w:pPr>
        <w:pStyle w:val="a3"/>
        <w:spacing w:line="240" w:lineRule="auto"/>
        <w:jc w:val="center"/>
        <w:rPr>
          <w:rFonts w:ascii="GHEA Grapalat" w:hAnsi="GHEA Grapalat"/>
          <w:i w:val="0"/>
          <w:lang w:val="af-ZA"/>
        </w:rPr>
      </w:pPr>
      <w:r w:rsidRPr="00BE3DCD">
        <w:rPr>
          <w:rFonts w:ascii="GHEA Grapalat" w:hAnsi="GHEA Grapalat"/>
          <w:i w:val="0"/>
          <w:lang w:val="af-ZA"/>
        </w:rPr>
        <w:t>ՀԱՅՏԱՐԱՐՈՒԹՅՈՒՆ</w:t>
      </w:r>
    </w:p>
    <w:p w:rsidR="00642EFE" w:rsidRPr="00BE3DCD" w:rsidRDefault="00A24A5E" w:rsidP="00EF3662">
      <w:pPr>
        <w:pStyle w:val="a3"/>
        <w:spacing w:line="240" w:lineRule="auto"/>
        <w:jc w:val="center"/>
        <w:rPr>
          <w:rFonts w:ascii="GHEA Grapalat" w:hAnsi="GHEA Grapalat"/>
          <w:i w:val="0"/>
          <w:lang w:val="af-ZA"/>
        </w:rPr>
      </w:pPr>
      <w:r w:rsidRPr="00BE3DCD">
        <w:rPr>
          <w:rFonts w:ascii="GHEA Grapalat" w:hAnsi="GHEA Grapalat"/>
          <w:i w:val="0"/>
          <w:lang w:val="af-ZA"/>
        </w:rPr>
        <w:t xml:space="preserve">Գնանշման հարցման </w:t>
      </w:r>
      <w:r w:rsidR="00642EFE" w:rsidRPr="00BE3DCD">
        <w:rPr>
          <w:rFonts w:ascii="GHEA Grapalat" w:hAnsi="GHEA Grapalat"/>
          <w:i w:val="0"/>
          <w:lang w:val="af-ZA"/>
        </w:rPr>
        <w:t>ՄԱՍԻՆ</w:t>
      </w:r>
    </w:p>
    <w:p w:rsidR="00642EFE" w:rsidRPr="00BE3DCD" w:rsidRDefault="00642EFE" w:rsidP="00EF3662">
      <w:pPr>
        <w:pStyle w:val="a3"/>
        <w:spacing w:line="240" w:lineRule="auto"/>
        <w:jc w:val="center"/>
        <w:rPr>
          <w:rFonts w:ascii="GHEA Grapalat" w:hAnsi="GHEA Grapalat"/>
          <w:i w:val="0"/>
          <w:lang w:val="af-ZA"/>
        </w:rPr>
      </w:pPr>
    </w:p>
    <w:p w:rsidR="00642EFE" w:rsidRPr="00BE3DCD" w:rsidRDefault="00642EFE" w:rsidP="00EF3662">
      <w:pPr>
        <w:pStyle w:val="a3"/>
        <w:spacing w:line="240" w:lineRule="auto"/>
        <w:jc w:val="center"/>
        <w:rPr>
          <w:rFonts w:ascii="GHEA Grapalat" w:hAnsi="GHEA Grapalat"/>
          <w:i w:val="0"/>
          <w:lang w:val="af-ZA"/>
        </w:rPr>
      </w:pPr>
      <w:r w:rsidRPr="00BE3DCD">
        <w:rPr>
          <w:rFonts w:ascii="GHEA Grapalat" w:hAnsi="GHEA Grapalat"/>
          <w:i w:val="0"/>
          <w:lang w:val="af-ZA"/>
        </w:rPr>
        <w:t xml:space="preserve">Հայտարարության սույն տեքստը հաստատված է </w:t>
      </w:r>
      <w:r w:rsidR="00C0193C" w:rsidRPr="00BE3DCD">
        <w:rPr>
          <w:rFonts w:ascii="GHEA Grapalat" w:hAnsi="GHEA Grapalat"/>
          <w:i w:val="0"/>
          <w:lang w:val="af-ZA"/>
        </w:rPr>
        <w:t xml:space="preserve">գնահատող </w:t>
      </w:r>
      <w:r w:rsidRPr="00BE3DCD">
        <w:rPr>
          <w:rFonts w:ascii="GHEA Grapalat" w:hAnsi="GHEA Grapalat"/>
          <w:i w:val="0"/>
          <w:lang w:val="af-ZA"/>
        </w:rPr>
        <w:t>հանձնաժողովի</w:t>
      </w:r>
    </w:p>
    <w:p w:rsidR="0091042F" w:rsidRPr="00BE3DCD" w:rsidRDefault="00A24A5E" w:rsidP="00D21F8D">
      <w:pPr>
        <w:pStyle w:val="a3"/>
        <w:spacing w:line="240" w:lineRule="auto"/>
        <w:jc w:val="center"/>
        <w:rPr>
          <w:rFonts w:ascii="GHEA Grapalat" w:hAnsi="GHEA Grapalat"/>
          <w:i w:val="0"/>
          <w:lang w:val="af-ZA"/>
        </w:rPr>
      </w:pPr>
      <w:r w:rsidRPr="00BE3DCD">
        <w:rPr>
          <w:rFonts w:ascii="GHEA Grapalat" w:hAnsi="GHEA Grapalat"/>
          <w:i w:val="0"/>
          <w:lang w:val="af-ZA"/>
        </w:rPr>
        <w:t xml:space="preserve">2020.02.18 «2» </w:t>
      </w:r>
      <w:r w:rsidR="003C53D4" w:rsidRPr="00BE3DCD">
        <w:rPr>
          <w:rFonts w:ascii="GHEA Grapalat" w:hAnsi="GHEA Grapalat"/>
          <w:i w:val="0"/>
          <w:lang w:val="af-ZA"/>
        </w:rPr>
        <w:t xml:space="preserve"> </w:t>
      </w:r>
      <w:r w:rsidR="00642EFE" w:rsidRPr="00BE3DCD">
        <w:rPr>
          <w:rFonts w:ascii="GHEA Grapalat" w:hAnsi="GHEA Grapalat"/>
          <w:i w:val="0"/>
          <w:lang w:val="af-ZA"/>
        </w:rPr>
        <w:t xml:space="preserve">որոշմամբ </w:t>
      </w:r>
    </w:p>
    <w:p w:rsidR="0091042F" w:rsidRPr="00BE3DCD" w:rsidRDefault="0091042F" w:rsidP="00EF3662">
      <w:pPr>
        <w:pStyle w:val="a3"/>
        <w:spacing w:line="240" w:lineRule="auto"/>
        <w:jc w:val="center"/>
        <w:rPr>
          <w:rFonts w:ascii="GHEA Grapalat" w:hAnsi="GHEA Grapalat"/>
          <w:i w:val="0"/>
          <w:lang w:val="af-ZA"/>
        </w:rPr>
      </w:pPr>
    </w:p>
    <w:p w:rsidR="0091042F" w:rsidRPr="00BE3DCD" w:rsidRDefault="00496E18" w:rsidP="00EF3662">
      <w:pPr>
        <w:pStyle w:val="a3"/>
        <w:spacing w:line="240" w:lineRule="auto"/>
        <w:jc w:val="center"/>
        <w:rPr>
          <w:rFonts w:ascii="GHEA Grapalat" w:hAnsi="GHEA Grapalat"/>
          <w:i w:val="0"/>
          <w:lang w:val="af-ZA"/>
        </w:rPr>
      </w:pPr>
      <w:r w:rsidRPr="00BE3DCD">
        <w:rPr>
          <w:rFonts w:ascii="GHEA Grapalat" w:hAnsi="GHEA Grapalat"/>
          <w:i w:val="0"/>
          <w:lang w:val="af-ZA"/>
        </w:rPr>
        <w:t xml:space="preserve">Ընթացակարգի </w:t>
      </w:r>
      <w:r w:rsidR="00642EFE" w:rsidRPr="00BE3DCD">
        <w:rPr>
          <w:rFonts w:ascii="GHEA Grapalat" w:hAnsi="GHEA Grapalat"/>
          <w:i w:val="0"/>
          <w:lang w:val="af-ZA"/>
        </w:rPr>
        <w:t>ծածկագիրը`</w:t>
      </w:r>
      <w:r w:rsidR="0091042F" w:rsidRPr="00BE3DCD">
        <w:rPr>
          <w:rFonts w:ascii="GHEA Grapalat" w:hAnsi="GHEA Grapalat"/>
          <w:i w:val="0"/>
          <w:lang w:val="af-ZA"/>
        </w:rPr>
        <w:t xml:space="preserve"> </w:t>
      </w:r>
      <w:r w:rsidR="00316381" w:rsidRPr="00BE3DCD">
        <w:rPr>
          <w:rFonts w:ascii="GHEA Grapalat" w:hAnsi="GHEA Grapalat"/>
          <w:i w:val="0"/>
          <w:lang w:val="af-ZA"/>
        </w:rPr>
        <w:t xml:space="preserve"> </w:t>
      </w:r>
      <w:r w:rsidR="00802B76">
        <w:rPr>
          <w:rFonts w:ascii="GHEA Grapalat" w:hAnsi="GHEA Grapalat"/>
          <w:i w:val="0"/>
          <w:lang w:val="af-ZA"/>
        </w:rPr>
        <w:t>Թ16ՊՈԼ-ԳՀԱՊՁԲ-20/05</w:t>
      </w:r>
    </w:p>
    <w:p w:rsidR="0091042F" w:rsidRPr="00BE3DCD" w:rsidRDefault="0091042F" w:rsidP="00EF3662">
      <w:pPr>
        <w:pStyle w:val="a3"/>
        <w:spacing w:line="240" w:lineRule="auto"/>
        <w:rPr>
          <w:rFonts w:ascii="GHEA Grapalat" w:hAnsi="GHEA Grapalat"/>
          <w:i w:val="0"/>
          <w:lang w:val="af-ZA"/>
        </w:rPr>
      </w:pPr>
    </w:p>
    <w:p w:rsidR="00642EFE" w:rsidRPr="00BE3DCD" w:rsidRDefault="00A24A5E" w:rsidP="00A24A5E">
      <w:pPr>
        <w:pStyle w:val="a3"/>
        <w:spacing w:line="240" w:lineRule="auto"/>
        <w:ind w:firstLine="708"/>
        <w:rPr>
          <w:rFonts w:ascii="GHEA Grapalat" w:hAnsi="GHEA Grapalat"/>
          <w:i w:val="0"/>
          <w:lang w:val="af-ZA"/>
        </w:rPr>
      </w:pPr>
      <w:r w:rsidRPr="00BE3DCD">
        <w:rPr>
          <w:rFonts w:ascii="GHEA Grapalat" w:hAnsi="GHEA Grapalat"/>
          <w:i w:val="0"/>
          <w:lang w:val="af-ZA"/>
        </w:rPr>
        <w:t>Պատվիրատուն` «Թիվ 16 պոլիկլինիկա» ՓԲԸ, որը գտնվում է ք. Երևան, Դրոյի 17 հասցեում, հայտարարում է Գնանշման հարցման</w:t>
      </w:r>
      <w:r w:rsidR="00A20B69" w:rsidRPr="00BE3DCD">
        <w:rPr>
          <w:rFonts w:ascii="GHEA Grapalat" w:hAnsi="GHEA Grapalat"/>
          <w:i w:val="0"/>
          <w:lang w:val="af-ZA"/>
        </w:rPr>
        <w:t>, որն իրականացվում է մեկ փուլով</w:t>
      </w:r>
      <w:r w:rsidR="00236B75" w:rsidRPr="00BE3DCD">
        <w:rPr>
          <w:rFonts w:ascii="GHEA Grapalat" w:hAnsi="GHEA Grapalat"/>
          <w:i w:val="0"/>
          <w:lang w:val="af-ZA"/>
        </w:rPr>
        <w:t>:</w:t>
      </w:r>
    </w:p>
    <w:p w:rsidR="006265F4" w:rsidRPr="00BE3DCD" w:rsidRDefault="00A20B69" w:rsidP="006265F4">
      <w:pPr>
        <w:pStyle w:val="a3"/>
        <w:spacing w:line="240" w:lineRule="auto"/>
        <w:ind w:firstLine="0"/>
        <w:rPr>
          <w:rFonts w:ascii="GHEA Grapalat" w:hAnsi="GHEA Grapalat"/>
          <w:i w:val="0"/>
          <w:lang w:val="af-ZA"/>
        </w:rPr>
      </w:pPr>
      <w:r w:rsidRPr="00BE3DCD">
        <w:rPr>
          <w:rFonts w:ascii="GHEA Grapalat" w:hAnsi="GHEA Grapalat"/>
          <w:i w:val="0"/>
          <w:lang w:val="af-ZA"/>
        </w:rPr>
        <w:tab/>
      </w:r>
      <w:bookmarkStart w:id="0" w:name="_Hlk23167417"/>
      <w:r w:rsidR="00496E18" w:rsidRPr="00BE3DCD">
        <w:rPr>
          <w:rFonts w:ascii="GHEA Grapalat" w:hAnsi="GHEA Grapalat"/>
          <w:i w:val="0"/>
          <w:lang w:val="af-ZA"/>
        </w:rPr>
        <w:t>Սույն ընթացակարգի</w:t>
      </w:r>
      <w:bookmarkEnd w:id="0"/>
      <w:r w:rsidR="00496E18" w:rsidRPr="00BE3DCD">
        <w:rPr>
          <w:rFonts w:ascii="GHEA Grapalat" w:hAnsi="GHEA Grapalat"/>
          <w:i w:val="0"/>
          <w:lang w:val="af-ZA"/>
        </w:rPr>
        <w:t xml:space="preserve"> արդյունքում</w:t>
      </w:r>
      <w:r w:rsidR="00642EFE" w:rsidRPr="00BE3DCD">
        <w:rPr>
          <w:rFonts w:ascii="GHEA Grapalat" w:hAnsi="GHEA Grapalat"/>
          <w:i w:val="0"/>
          <w:lang w:val="af-ZA"/>
        </w:rPr>
        <w:t xml:space="preserve"> </w:t>
      </w:r>
      <w:r w:rsidR="002E7EE1" w:rsidRPr="00BE3DCD">
        <w:rPr>
          <w:rFonts w:ascii="GHEA Grapalat" w:hAnsi="GHEA Grapalat"/>
          <w:i w:val="0"/>
          <w:lang w:val="hy-AM"/>
        </w:rPr>
        <w:t>ընտրված</w:t>
      </w:r>
      <w:r w:rsidR="00642EFE" w:rsidRPr="00BE3DCD">
        <w:rPr>
          <w:rFonts w:ascii="GHEA Grapalat" w:hAnsi="GHEA Grapalat"/>
          <w:i w:val="0"/>
          <w:lang w:val="af-ZA"/>
        </w:rPr>
        <w:t xml:space="preserve"> մասնակցին սահմանված կարգով կառաջարկվի կնքել</w:t>
      </w:r>
      <w:r w:rsidR="00496E18" w:rsidRPr="00BE3DCD">
        <w:rPr>
          <w:rFonts w:ascii="GHEA Grapalat" w:hAnsi="GHEA Grapalat"/>
          <w:i w:val="0"/>
          <w:lang w:val="af-ZA"/>
        </w:rPr>
        <w:t xml:space="preserve"> </w:t>
      </w:r>
      <w:r w:rsidR="00A24A5E" w:rsidRPr="00BE3DCD">
        <w:rPr>
          <w:rFonts w:ascii="GHEA Grapalat" w:hAnsi="GHEA Grapalat"/>
          <w:i w:val="0"/>
          <w:lang w:val="af-ZA"/>
        </w:rPr>
        <w:t xml:space="preserve">Դեղորայք և պատվաստանյութեր </w:t>
      </w:r>
      <w:r w:rsidR="00341A74" w:rsidRPr="00BE3DCD">
        <w:rPr>
          <w:rFonts w:ascii="GHEA Grapalat" w:hAnsi="GHEA Grapalat"/>
          <w:i w:val="0"/>
          <w:lang w:val="af-ZA"/>
        </w:rPr>
        <w:t xml:space="preserve">մատակարարման պայմանագիր (այսուհետ` </w:t>
      </w:r>
      <w:r w:rsidR="006265F4" w:rsidRPr="00BE3DCD">
        <w:rPr>
          <w:rFonts w:ascii="GHEA Grapalat" w:hAnsi="GHEA Grapalat"/>
          <w:i w:val="0"/>
          <w:lang w:val="af-ZA"/>
        </w:rPr>
        <w:t xml:space="preserve">պայմանագիր)։ </w:t>
      </w:r>
      <w:r w:rsidR="00BD3B62" w:rsidRPr="00BE3DCD">
        <w:rPr>
          <w:rFonts w:ascii="Sylfaen" w:hAnsi="Sylfaen"/>
          <w:b/>
          <w:i w:val="0"/>
          <w:lang w:val="af-ZA"/>
        </w:rPr>
        <w:t xml:space="preserve">Գնման գործընթացը կազմակերպվում է </w:t>
      </w:r>
      <w:r w:rsidR="00BD3B62" w:rsidRPr="00BE3DCD">
        <w:rPr>
          <w:rFonts w:ascii="GHEA Grapalat" w:hAnsi="GHEA Grapalat"/>
          <w:i w:val="0"/>
          <w:lang w:val="af-ZA"/>
        </w:rPr>
        <w:t>«</w:t>
      </w:r>
      <w:r w:rsidR="00BD3B62" w:rsidRPr="00BE3DCD">
        <w:rPr>
          <w:rFonts w:ascii="Sylfaen" w:hAnsi="Sylfaen"/>
          <w:b/>
          <w:i w:val="0"/>
          <w:lang w:val="af-ZA"/>
        </w:rPr>
        <w:t>Գնումների մասին</w:t>
      </w:r>
      <w:r w:rsidR="00BD3B62" w:rsidRPr="00BE3DCD">
        <w:rPr>
          <w:rFonts w:ascii="GHEA Grapalat" w:hAnsi="GHEA Grapalat"/>
          <w:i w:val="0"/>
          <w:lang w:val="af-ZA"/>
        </w:rPr>
        <w:t xml:space="preserve">» </w:t>
      </w:r>
      <w:r w:rsidR="00BD3B62" w:rsidRPr="00BE3DCD">
        <w:rPr>
          <w:rFonts w:ascii="Sylfaen" w:hAnsi="Sylfaen"/>
          <w:b/>
          <w:i w:val="0"/>
          <w:lang w:val="af-ZA"/>
        </w:rPr>
        <w:t>ՀՀ օրենքի 15-րդ հոդվածի 6-րդ կետի հիման վրա:</w:t>
      </w:r>
    </w:p>
    <w:p w:rsidR="00357D48" w:rsidRPr="00BE3DCD" w:rsidRDefault="00A20B69" w:rsidP="00EF3662">
      <w:pPr>
        <w:pStyle w:val="a3"/>
        <w:spacing w:line="240" w:lineRule="auto"/>
        <w:ind w:firstLine="0"/>
        <w:rPr>
          <w:rFonts w:ascii="GHEA Grapalat" w:hAnsi="GHEA Grapalat"/>
          <w:i w:val="0"/>
          <w:lang w:val="af-ZA"/>
        </w:rPr>
      </w:pPr>
      <w:r w:rsidRPr="00BE3DCD">
        <w:rPr>
          <w:rFonts w:ascii="GHEA Grapalat" w:hAnsi="GHEA Grapalat"/>
          <w:i w:val="0"/>
          <w:lang w:val="af-ZA"/>
        </w:rPr>
        <w:tab/>
      </w:r>
      <w:r w:rsidR="00AA7B72" w:rsidRPr="00BE3DCD">
        <w:rPr>
          <w:rFonts w:ascii="GHEA Grapalat" w:hAnsi="GHEA Grapalat"/>
          <w:i w:val="0"/>
          <w:lang w:val="af-ZA"/>
        </w:rPr>
        <w:t>«</w:t>
      </w:r>
      <w:r w:rsidR="00357D48" w:rsidRPr="00BE3DCD">
        <w:rPr>
          <w:rFonts w:ascii="GHEA Grapalat" w:hAnsi="GHEA Grapalat"/>
          <w:i w:val="0"/>
          <w:lang w:val="af-ZA"/>
        </w:rPr>
        <w:t>Գնումների մասին</w:t>
      </w:r>
      <w:r w:rsidR="00AA7B72" w:rsidRPr="00BE3DCD">
        <w:rPr>
          <w:rFonts w:ascii="GHEA Grapalat" w:hAnsi="GHEA Grapalat"/>
          <w:i w:val="0"/>
          <w:lang w:val="af-ZA"/>
        </w:rPr>
        <w:t xml:space="preserve">» </w:t>
      </w:r>
      <w:r w:rsidR="00357D48" w:rsidRPr="00BE3DCD">
        <w:rPr>
          <w:rFonts w:ascii="GHEA Grapalat" w:hAnsi="GHEA Grapalat"/>
          <w:i w:val="0"/>
          <w:lang w:val="af-ZA"/>
        </w:rPr>
        <w:t xml:space="preserve">ՀՀ օրենքի </w:t>
      </w:r>
      <w:r w:rsidR="00955E87" w:rsidRPr="00BE3DCD">
        <w:rPr>
          <w:rFonts w:ascii="GHEA Grapalat" w:hAnsi="GHEA Grapalat"/>
          <w:i w:val="0"/>
          <w:lang w:val="af-ZA"/>
        </w:rPr>
        <w:t>7</w:t>
      </w:r>
      <w:r w:rsidR="00357D48" w:rsidRPr="00BE3DCD">
        <w:rPr>
          <w:rFonts w:ascii="GHEA Grapalat" w:hAnsi="GHEA Grapalat"/>
          <w:i w:val="0"/>
          <w:lang w:val="af-ZA"/>
        </w:rPr>
        <w:t xml:space="preserve">-րդ հոդվածի համաձայն` </w:t>
      </w:r>
      <w:r w:rsidR="00DB4CC7" w:rsidRPr="00BE3DC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BE3DCD">
        <w:rPr>
          <w:rFonts w:ascii="GHEA Grapalat" w:hAnsi="GHEA Grapalat"/>
          <w:i w:val="0"/>
          <w:lang w:val="af-ZA"/>
        </w:rPr>
        <w:t xml:space="preserve">սույն </w:t>
      </w:r>
      <w:r w:rsidR="00496E18" w:rsidRPr="00BE3DCD">
        <w:rPr>
          <w:rFonts w:ascii="GHEA Grapalat" w:hAnsi="GHEA Grapalat"/>
          <w:i w:val="0"/>
          <w:lang w:val="af-ZA"/>
        </w:rPr>
        <w:t xml:space="preserve">ընթացակարգին </w:t>
      </w:r>
      <w:r w:rsidR="00DB4CC7" w:rsidRPr="00BE3DCD">
        <w:rPr>
          <w:rFonts w:ascii="GHEA Grapalat" w:hAnsi="GHEA Grapalat"/>
          <w:i w:val="0"/>
          <w:lang w:val="af-ZA"/>
        </w:rPr>
        <w:t>մասնակցելու հավասար իրավունք:</w:t>
      </w:r>
    </w:p>
    <w:p w:rsidR="00A20B69" w:rsidRPr="00BE3DCD" w:rsidRDefault="00496E18" w:rsidP="00EF3662">
      <w:pPr>
        <w:ind w:firstLine="720"/>
        <w:jc w:val="both"/>
        <w:rPr>
          <w:rFonts w:ascii="GHEA Grapalat" w:hAnsi="GHEA Grapalat"/>
          <w:sz w:val="20"/>
          <w:szCs w:val="20"/>
          <w:lang w:val="af-ZA"/>
        </w:rPr>
      </w:pPr>
      <w:r w:rsidRPr="00BE3DCD">
        <w:rPr>
          <w:rFonts w:ascii="GHEA Grapalat" w:hAnsi="GHEA Grapalat"/>
          <w:sz w:val="20"/>
          <w:szCs w:val="20"/>
          <w:lang w:val="af-ZA"/>
        </w:rPr>
        <w:t xml:space="preserve">Սույն ընթացակարգին </w:t>
      </w:r>
      <w:r w:rsidR="00357D48" w:rsidRPr="00BE3DCD">
        <w:rPr>
          <w:rFonts w:ascii="GHEA Grapalat" w:hAnsi="GHEA Grapalat"/>
          <w:sz w:val="20"/>
          <w:szCs w:val="20"/>
          <w:lang w:val="af-ZA"/>
        </w:rPr>
        <w:t>մասնակցելու իրավունք</w:t>
      </w:r>
      <w:r w:rsidR="00124461" w:rsidRPr="00BE3DCD">
        <w:rPr>
          <w:rFonts w:ascii="GHEA Grapalat" w:hAnsi="GHEA Grapalat"/>
          <w:sz w:val="20"/>
          <w:szCs w:val="20"/>
          <w:lang w:val="af-ZA"/>
        </w:rPr>
        <w:t xml:space="preserve"> </w:t>
      </w:r>
      <w:r w:rsidR="003C3660" w:rsidRPr="00BE3DCD">
        <w:rPr>
          <w:rFonts w:ascii="GHEA Grapalat" w:hAnsi="GHEA Grapalat"/>
          <w:sz w:val="20"/>
          <w:szCs w:val="20"/>
          <w:lang w:val="af-ZA"/>
        </w:rPr>
        <w:t xml:space="preserve">չունեցող </w:t>
      </w:r>
      <w:r w:rsidR="006E7947" w:rsidRPr="00BE3DCD">
        <w:rPr>
          <w:rFonts w:ascii="GHEA Grapalat" w:hAnsi="GHEA Grapalat"/>
          <w:sz w:val="20"/>
          <w:szCs w:val="20"/>
          <w:lang w:val="af-ZA"/>
        </w:rPr>
        <w:t xml:space="preserve">անձանց, ինչպես </w:t>
      </w:r>
      <w:r w:rsidR="00A20B69" w:rsidRPr="00BE3DCD">
        <w:rPr>
          <w:rFonts w:ascii="GHEA Grapalat" w:hAnsi="GHEA Grapalat"/>
          <w:sz w:val="20"/>
          <w:szCs w:val="20"/>
          <w:lang w:val="af-ZA"/>
        </w:rPr>
        <w:t xml:space="preserve">նաև մասնակիցներին ներկայացվող </w:t>
      </w:r>
      <w:r w:rsidR="008A511D" w:rsidRPr="00BE3DCD">
        <w:rPr>
          <w:rFonts w:ascii="GHEA Grapalat" w:hAnsi="GHEA Grapalat"/>
          <w:sz w:val="20"/>
          <w:szCs w:val="20"/>
          <w:lang w:val="af-ZA"/>
        </w:rPr>
        <w:t xml:space="preserve">պայմանները </w:t>
      </w:r>
      <w:r w:rsidR="00A20B69" w:rsidRPr="00BE3DCD">
        <w:rPr>
          <w:rFonts w:ascii="GHEA Grapalat" w:hAnsi="GHEA Grapalat"/>
          <w:sz w:val="20"/>
          <w:szCs w:val="20"/>
          <w:lang w:val="af-ZA"/>
        </w:rPr>
        <w:t>սահմանված են սույն ընթացակարգի հրավերով:</w:t>
      </w:r>
    </w:p>
    <w:p w:rsidR="00357D48" w:rsidRPr="00BE3DCD" w:rsidRDefault="00EE73A8" w:rsidP="00EF3662">
      <w:pPr>
        <w:pStyle w:val="a3"/>
        <w:spacing w:line="240" w:lineRule="auto"/>
        <w:rPr>
          <w:rFonts w:ascii="GHEA Grapalat" w:hAnsi="GHEA Grapalat"/>
          <w:i w:val="0"/>
          <w:lang w:val="af-ZA"/>
        </w:rPr>
      </w:pPr>
      <w:r w:rsidRPr="00BE3DCD">
        <w:rPr>
          <w:rFonts w:ascii="GHEA Grapalat" w:hAnsi="GHEA Grapalat"/>
          <w:i w:val="0"/>
          <w:lang w:val="af-ZA"/>
        </w:rPr>
        <w:t xml:space="preserve">Ընտրված </w:t>
      </w:r>
      <w:r w:rsidR="00357D48" w:rsidRPr="00BE3DCD">
        <w:rPr>
          <w:rFonts w:ascii="GHEA Grapalat" w:hAnsi="GHEA Grapalat"/>
          <w:i w:val="0"/>
          <w:lang w:val="af-ZA"/>
        </w:rPr>
        <w:t xml:space="preserve">մասնակիցը որոշվում է </w:t>
      </w:r>
      <w:bookmarkStart w:id="1" w:name="_Hlk23167512"/>
      <w:r w:rsidR="00496E18" w:rsidRPr="00BE3DCD">
        <w:rPr>
          <w:rFonts w:ascii="GHEA Grapalat" w:hAnsi="GHEA Grapalat"/>
          <w:i w:val="0"/>
          <w:lang w:val="af-ZA"/>
        </w:rPr>
        <w:t xml:space="preserve">ոչ գնային պայմաններով բավարար գնահատված </w:t>
      </w:r>
      <w:bookmarkEnd w:id="1"/>
      <w:r w:rsidR="00357D48" w:rsidRPr="00BE3DC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BE3DCD">
        <w:rPr>
          <w:rFonts w:ascii="GHEA Grapalat" w:hAnsi="GHEA Grapalat"/>
          <w:i w:val="0"/>
          <w:lang w:val="af-ZA"/>
        </w:rPr>
        <w:t>։</w:t>
      </w:r>
      <w:r w:rsidR="00357D48" w:rsidRPr="00BE3DCD">
        <w:rPr>
          <w:rFonts w:ascii="GHEA Grapalat" w:hAnsi="GHEA Grapalat"/>
          <w:i w:val="0"/>
          <w:lang w:val="af-ZA"/>
        </w:rPr>
        <w:t xml:space="preserve"> </w:t>
      </w:r>
    </w:p>
    <w:p w:rsidR="000E2427" w:rsidRPr="00BE3DCD" w:rsidRDefault="000E2427" w:rsidP="00EF3662">
      <w:pPr>
        <w:pStyle w:val="a3"/>
        <w:spacing w:line="240" w:lineRule="auto"/>
        <w:rPr>
          <w:rFonts w:ascii="GHEA Grapalat" w:hAnsi="GHEA Grapalat"/>
          <w:i w:val="0"/>
          <w:lang w:val="af-ZA"/>
        </w:rPr>
      </w:pPr>
      <w:r w:rsidRPr="00BE3DCD">
        <w:rPr>
          <w:rFonts w:ascii="GHEA Grapalat" w:hAnsi="GHEA Grapalat"/>
          <w:i w:val="0"/>
          <w:lang w:val="af-ZA"/>
        </w:rPr>
        <w:t xml:space="preserve">Սույն </w:t>
      </w:r>
      <w:r w:rsidR="00496E18" w:rsidRPr="00BE3DCD">
        <w:rPr>
          <w:rFonts w:ascii="GHEA Grapalat" w:hAnsi="GHEA Grapalat"/>
          <w:i w:val="0"/>
          <w:lang w:val="af-ZA"/>
        </w:rPr>
        <w:t xml:space="preserve">ընթացակարգի </w:t>
      </w:r>
      <w:r w:rsidRPr="00BE3DCD">
        <w:rPr>
          <w:rFonts w:ascii="GHEA Grapalat" w:hAnsi="GHEA Grapalat"/>
          <w:i w:val="0"/>
          <w:lang w:val="af-ZA"/>
        </w:rPr>
        <w:t>նկատմամբ կիրառվում են Առևտրի համաշխարհային կազմակերպության պետական գնումների համաձայնագրի դրույթները:</w:t>
      </w:r>
    </w:p>
    <w:p w:rsidR="007E15A7" w:rsidRPr="00BE3DCD" w:rsidRDefault="00496E18" w:rsidP="00EF3662">
      <w:pPr>
        <w:pStyle w:val="a3"/>
        <w:spacing w:line="240" w:lineRule="auto"/>
        <w:rPr>
          <w:rFonts w:ascii="GHEA Grapalat" w:hAnsi="GHEA Grapalat"/>
          <w:i w:val="0"/>
          <w:lang w:val="af-ZA"/>
        </w:rPr>
      </w:pPr>
      <w:r w:rsidRPr="00BE3DCD">
        <w:rPr>
          <w:rFonts w:ascii="GHEA Grapalat" w:hAnsi="GHEA Grapalat"/>
          <w:i w:val="0"/>
          <w:lang w:val="af-ZA"/>
        </w:rPr>
        <w:t xml:space="preserve">Ընթացակարգի </w:t>
      </w:r>
      <w:r w:rsidR="007E15A7" w:rsidRPr="00BE3DCD">
        <w:rPr>
          <w:rFonts w:ascii="GHEA Grapalat" w:hAnsi="GHEA Grapalat"/>
          <w:i w:val="0"/>
          <w:lang w:val="af-ZA"/>
        </w:rPr>
        <w:t xml:space="preserve">հրավերը </w:t>
      </w:r>
      <w:r w:rsidR="00A20B69" w:rsidRPr="00BE3DCD">
        <w:rPr>
          <w:rFonts w:ascii="GHEA Grapalat" w:hAnsi="GHEA Grapalat"/>
          <w:i w:val="0"/>
          <w:lang w:val="af-ZA"/>
        </w:rPr>
        <w:t xml:space="preserve">թղթային </w:t>
      </w:r>
      <w:r w:rsidR="007E15A7" w:rsidRPr="00BE3DCD">
        <w:rPr>
          <w:rFonts w:ascii="GHEA Grapalat" w:hAnsi="GHEA Grapalat"/>
          <w:i w:val="0"/>
          <w:lang w:val="af-ZA"/>
        </w:rPr>
        <w:t xml:space="preserve">ստանալու համար անհրաժեշտ է դիմել պատվիրատուին, մինչև սույն հայտարարության հրապարակման օրվանից հաշված` </w:t>
      </w:r>
      <w:r w:rsidR="00A24A5E" w:rsidRPr="00BE3DCD">
        <w:rPr>
          <w:rFonts w:ascii="GHEA Grapalat" w:hAnsi="GHEA Grapalat"/>
          <w:i w:val="0"/>
          <w:lang w:val="af-ZA"/>
        </w:rPr>
        <w:t xml:space="preserve">7 </w:t>
      </w:r>
      <w:r w:rsidR="00F06F30" w:rsidRPr="00BE3DCD">
        <w:rPr>
          <w:rFonts w:ascii="GHEA Grapalat" w:hAnsi="GHEA Grapalat"/>
          <w:i w:val="0"/>
          <w:lang w:val="af-ZA"/>
        </w:rPr>
        <w:t xml:space="preserve">-րդ օրը ժամը </w:t>
      </w:r>
      <w:r w:rsidR="00A24A5E" w:rsidRPr="00BE3DCD">
        <w:rPr>
          <w:rFonts w:ascii="GHEA Grapalat" w:hAnsi="GHEA Grapalat"/>
          <w:i w:val="0"/>
          <w:lang w:val="af-ZA"/>
        </w:rPr>
        <w:t>1</w:t>
      </w:r>
      <w:r w:rsidR="00B65484">
        <w:rPr>
          <w:rFonts w:ascii="GHEA Grapalat" w:hAnsi="GHEA Grapalat"/>
          <w:i w:val="0"/>
          <w:lang w:val="af-ZA"/>
        </w:rPr>
        <w:t>5</w:t>
      </w:r>
      <w:r w:rsidR="00A24A5E" w:rsidRPr="00BE3DCD">
        <w:rPr>
          <w:rFonts w:ascii="GHEA Grapalat" w:hAnsi="GHEA Grapalat"/>
          <w:i w:val="0"/>
          <w:lang w:val="af-ZA"/>
        </w:rPr>
        <w:t xml:space="preserve">:00 </w:t>
      </w:r>
      <w:r w:rsidR="00F06F30" w:rsidRPr="00BE3DCD">
        <w:rPr>
          <w:rFonts w:ascii="GHEA Grapalat" w:hAnsi="GHEA Grapalat"/>
          <w:i w:val="0"/>
          <w:lang w:val="af-ZA"/>
        </w:rPr>
        <w:t>-ը</w:t>
      </w:r>
      <w:r w:rsidR="007E15A7" w:rsidRPr="00BE3DCD">
        <w:rPr>
          <w:rFonts w:ascii="GHEA Grapalat" w:hAnsi="GHEA Grapalat"/>
          <w:i w:val="0"/>
          <w:lang w:val="af-ZA"/>
        </w:rPr>
        <w:t xml:space="preserve">։ Ընդ որում, </w:t>
      </w:r>
      <w:r w:rsidR="00A20B69" w:rsidRPr="00BE3DCD">
        <w:rPr>
          <w:rFonts w:ascii="GHEA Grapalat" w:hAnsi="GHEA Grapalat"/>
          <w:i w:val="0"/>
          <w:lang w:val="af-ZA"/>
        </w:rPr>
        <w:t xml:space="preserve">թղթային </w:t>
      </w:r>
      <w:r w:rsidR="007E15A7" w:rsidRPr="00BE3DCD">
        <w:rPr>
          <w:rFonts w:ascii="GHEA Grapalat" w:hAnsi="GHEA Grapalat"/>
          <w:i w:val="0"/>
          <w:lang w:val="af-ZA"/>
        </w:rPr>
        <w:t xml:space="preserve">ձևով հրավեր ստանալու համար պատվիրատուին պետք է ներկայացնել գրավոր դիմում։ Պատվիրատուն ապահովում է թղթային ձևով հրավերի տրամադրումն անվճար այդպիսի պահանջ ստանալուն հաջորդող </w:t>
      </w:r>
      <w:r w:rsidR="00E20B3E" w:rsidRPr="00BE3DCD">
        <w:rPr>
          <w:rFonts w:ascii="GHEA Grapalat" w:hAnsi="GHEA Grapalat"/>
          <w:i w:val="0"/>
          <w:lang w:val="af-ZA"/>
        </w:rPr>
        <w:t xml:space="preserve">առաջին </w:t>
      </w:r>
      <w:r w:rsidR="007E15A7" w:rsidRPr="00BE3DCD">
        <w:rPr>
          <w:rFonts w:ascii="GHEA Grapalat" w:hAnsi="GHEA Grapalat"/>
          <w:i w:val="0"/>
          <w:lang w:val="af-ZA"/>
        </w:rPr>
        <w:t>աշխատանքային օրը։</w:t>
      </w:r>
    </w:p>
    <w:p w:rsidR="0067579A" w:rsidRPr="00BE3DCD" w:rsidRDefault="00357D48" w:rsidP="00EF3662">
      <w:pPr>
        <w:pStyle w:val="a3"/>
        <w:spacing w:line="240" w:lineRule="auto"/>
        <w:rPr>
          <w:rFonts w:ascii="GHEA Grapalat" w:hAnsi="GHEA Grapalat"/>
          <w:i w:val="0"/>
          <w:lang w:val="af-ZA"/>
        </w:rPr>
      </w:pPr>
      <w:r w:rsidRPr="00BE3DCD">
        <w:rPr>
          <w:rFonts w:ascii="GHEA Grapalat" w:hAnsi="GHEA Grapalat"/>
          <w:i w:val="0"/>
          <w:lang w:val="af-ZA"/>
        </w:rPr>
        <w:t xml:space="preserve">Էլեկտրոնային ձևով հրավեր տրամադրելու պահանջի դեպքում պատվիրատուն </w:t>
      </w:r>
      <w:r w:rsidR="00E222A7" w:rsidRPr="00BE3DCD">
        <w:rPr>
          <w:rFonts w:ascii="GHEA Grapalat" w:hAnsi="GHEA Grapalat"/>
          <w:i w:val="0"/>
          <w:lang w:val="af-ZA"/>
        </w:rPr>
        <w:t xml:space="preserve">անվճար </w:t>
      </w:r>
      <w:r w:rsidRPr="00BE3DCD">
        <w:rPr>
          <w:rFonts w:ascii="GHEA Grapalat" w:hAnsi="GHEA Grapalat"/>
          <w:i w:val="0"/>
          <w:lang w:val="af-ZA"/>
        </w:rPr>
        <w:t>ապահովում է հրավերի` էլեկտրոնային ձևով տրամադրումը դիմում</w:t>
      </w:r>
      <w:r w:rsidR="0006311D" w:rsidRPr="00BE3DCD">
        <w:rPr>
          <w:rFonts w:ascii="GHEA Grapalat" w:hAnsi="GHEA Grapalat"/>
          <w:i w:val="0"/>
          <w:lang w:val="af-ZA"/>
        </w:rPr>
        <w:t>ը</w:t>
      </w:r>
      <w:r w:rsidRPr="00BE3DCD">
        <w:rPr>
          <w:rFonts w:ascii="GHEA Grapalat" w:hAnsi="GHEA Grapalat"/>
          <w:i w:val="0"/>
          <w:lang w:val="af-ZA"/>
        </w:rPr>
        <w:t xml:space="preserve"> ստանալու օրվան հաջորդող աշխատանքային օրվա ընթացքում</w:t>
      </w:r>
      <w:r w:rsidR="004D5671" w:rsidRPr="00BE3DCD">
        <w:rPr>
          <w:rFonts w:ascii="GHEA Grapalat" w:hAnsi="GHEA Grapalat"/>
          <w:i w:val="0"/>
          <w:lang w:val="af-ZA"/>
        </w:rPr>
        <w:t>։</w:t>
      </w:r>
      <w:r w:rsidRPr="00BE3DCD">
        <w:rPr>
          <w:rFonts w:ascii="GHEA Grapalat" w:hAnsi="GHEA Grapalat"/>
          <w:i w:val="0"/>
          <w:lang w:val="af-ZA"/>
        </w:rPr>
        <w:t xml:space="preserve"> </w:t>
      </w:r>
    </w:p>
    <w:p w:rsidR="0067579A" w:rsidRPr="00BE3DCD" w:rsidRDefault="00363E98" w:rsidP="00EF3662">
      <w:pPr>
        <w:pStyle w:val="a3"/>
        <w:spacing w:line="240" w:lineRule="auto"/>
        <w:rPr>
          <w:rFonts w:ascii="GHEA Grapalat" w:hAnsi="GHEA Grapalat"/>
          <w:i w:val="0"/>
          <w:lang w:val="af-ZA"/>
        </w:rPr>
      </w:pPr>
      <w:r w:rsidRPr="00BE3DCD">
        <w:rPr>
          <w:rFonts w:ascii="GHEA Grapalat" w:hAnsi="GHEA Grapalat"/>
          <w:i w:val="0"/>
          <w:lang w:val="af-ZA"/>
        </w:rPr>
        <w:t>Հ</w:t>
      </w:r>
      <w:r w:rsidR="0067579A" w:rsidRPr="00BE3DCD">
        <w:rPr>
          <w:rFonts w:ascii="GHEA Grapalat" w:hAnsi="GHEA Grapalat"/>
          <w:i w:val="0"/>
          <w:lang w:val="af-ZA"/>
        </w:rPr>
        <w:t>րավեր չստանալը չի սահմանափակում մասնակցի` սույն ընթացակարգին մասնակցելու իրավունքը</w:t>
      </w:r>
      <w:r w:rsidR="004D5671" w:rsidRPr="00BE3DCD">
        <w:rPr>
          <w:rFonts w:ascii="GHEA Grapalat" w:hAnsi="GHEA Grapalat"/>
          <w:i w:val="0"/>
          <w:lang w:val="af-ZA"/>
        </w:rPr>
        <w:t>։</w:t>
      </w:r>
      <w:r w:rsidR="0067579A" w:rsidRPr="00BE3DCD">
        <w:rPr>
          <w:rFonts w:ascii="GHEA Grapalat" w:hAnsi="GHEA Grapalat"/>
          <w:i w:val="0"/>
          <w:lang w:val="af-ZA"/>
        </w:rPr>
        <w:t xml:space="preserve"> </w:t>
      </w:r>
    </w:p>
    <w:p w:rsidR="00332EE7" w:rsidRPr="00BE3DCD" w:rsidRDefault="00332EE7" w:rsidP="00A24A5E">
      <w:pPr>
        <w:pStyle w:val="a3"/>
        <w:spacing w:line="240" w:lineRule="auto"/>
        <w:rPr>
          <w:rFonts w:ascii="GHEA Grapalat" w:hAnsi="GHEA Grapalat"/>
          <w:i w:val="0"/>
          <w:lang w:val="af-ZA"/>
        </w:rPr>
      </w:pPr>
      <w:r w:rsidRPr="00BE3DCD">
        <w:rPr>
          <w:rFonts w:ascii="GHEA Grapalat" w:hAnsi="GHEA Grapalat"/>
          <w:i w:val="0"/>
          <w:lang w:val="af-ZA"/>
        </w:rPr>
        <w:t>Սույն ընթացակարգին մասնակցության հայտերն անհրաժեշտ է ներկայացնել</w:t>
      </w:r>
      <w:r w:rsidR="00A24A5E" w:rsidRPr="00BE3DCD">
        <w:rPr>
          <w:rFonts w:ascii="GHEA Grapalat" w:hAnsi="GHEA Grapalat"/>
          <w:i w:val="0"/>
          <w:lang w:val="af-ZA" w:eastAsia="ru-RU"/>
        </w:rPr>
        <w:t xml:space="preserve"> </w:t>
      </w:r>
      <w:r w:rsidR="00A24A5E" w:rsidRPr="00BE3DCD">
        <w:rPr>
          <w:rFonts w:ascii="GHEA Grapalat" w:hAnsi="GHEA Grapalat"/>
          <w:i w:val="0"/>
          <w:lang w:val="af-ZA"/>
        </w:rPr>
        <w:t>ք. Երևան, Դրոյի 17</w:t>
      </w:r>
      <w:r w:rsidRPr="00BE3DCD">
        <w:rPr>
          <w:rFonts w:ascii="GHEA Grapalat" w:hAnsi="GHEA Grapalat"/>
          <w:i w:val="0"/>
          <w:lang w:val="af-ZA"/>
        </w:rPr>
        <w:t xml:space="preserve"> հասցեով, </w:t>
      </w:r>
      <w:r w:rsidR="006265F4" w:rsidRPr="00BE3DCD">
        <w:rPr>
          <w:rFonts w:ascii="GHEA Grapalat" w:hAnsi="GHEA Grapalat"/>
          <w:i w:val="0"/>
          <w:lang w:val="af-ZA"/>
        </w:rPr>
        <w:t>փաստաթղթային ձևով</w:t>
      </w:r>
      <w:r w:rsidR="006265F4" w:rsidRPr="00BE3DCD">
        <w:rPr>
          <w:rFonts w:ascii="GHEA Grapalat" w:hAnsi="GHEA Grapalat"/>
          <w:i w:val="0"/>
          <w:lang w:val="af-ZA" w:eastAsia="ru-RU"/>
        </w:rPr>
        <w:t xml:space="preserve"> </w:t>
      </w:r>
      <w:r w:rsidR="006265F4" w:rsidRPr="00BE3DCD">
        <w:rPr>
          <w:rFonts w:ascii="GHEA Grapalat" w:hAnsi="GHEA Grapalat"/>
          <w:i w:val="0"/>
          <w:lang w:val="af-ZA"/>
        </w:rPr>
        <w:t xml:space="preserve">մինչև սույն հայտարարության հրապարակման </w:t>
      </w:r>
      <w:r w:rsidRPr="00BE3DCD">
        <w:rPr>
          <w:rFonts w:ascii="GHEA Grapalat" w:hAnsi="GHEA Grapalat"/>
          <w:i w:val="0"/>
          <w:lang w:val="af-ZA"/>
        </w:rPr>
        <w:t xml:space="preserve">օրվանից հաշված </w:t>
      </w:r>
      <w:r w:rsidR="00A24A5E" w:rsidRPr="00BE3DCD">
        <w:rPr>
          <w:rFonts w:ascii="GHEA Grapalat" w:hAnsi="GHEA Grapalat"/>
          <w:i w:val="0"/>
          <w:lang w:val="af-ZA"/>
        </w:rPr>
        <w:t xml:space="preserve">7 </w:t>
      </w:r>
      <w:r w:rsidRPr="00BE3DCD">
        <w:rPr>
          <w:rFonts w:ascii="GHEA Grapalat" w:hAnsi="GHEA Grapalat"/>
          <w:i w:val="0"/>
          <w:lang w:val="af-ZA"/>
        </w:rPr>
        <w:t xml:space="preserve">-րդ օրվա ժամը </w:t>
      </w:r>
      <w:r w:rsidR="00A24A5E" w:rsidRPr="00BE3DCD">
        <w:rPr>
          <w:rFonts w:ascii="GHEA Grapalat" w:hAnsi="GHEA Grapalat"/>
          <w:i w:val="0"/>
          <w:lang w:val="af-ZA"/>
        </w:rPr>
        <w:t>1</w:t>
      </w:r>
      <w:r w:rsidR="00B65484">
        <w:rPr>
          <w:rFonts w:ascii="GHEA Grapalat" w:hAnsi="GHEA Grapalat"/>
          <w:i w:val="0"/>
          <w:lang w:val="af-ZA"/>
        </w:rPr>
        <w:t>5</w:t>
      </w:r>
      <w:r w:rsidR="00A24A5E" w:rsidRPr="00BE3DCD">
        <w:rPr>
          <w:rFonts w:ascii="GHEA Grapalat" w:hAnsi="GHEA Grapalat"/>
          <w:i w:val="0"/>
          <w:lang w:val="af-ZA"/>
        </w:rPr>
        <w:t xml:space="preserve">:00 </w:t>
      </w:r>
      <w:r w:rsidRPr="00BE3DCD">
        <w:rPr>
          <w:rFonts w:ascii="GHEA Grapalat" w:hAnsi="GHEA Grapalat"/>
          <w:i w:val="0"/>
          <w:lang w:val="af-ZA"/>
        </w:rPr>
        <w:t xml:space="preserve">-ը: </w:t>
      </w:r>
    </w:p>
    <w:p w:rsidR="00357D48" w:rsidRPr="00BE3DCD" w:rsidRDefault="000076A1" w:rsidP="006265F4">
      <w:pPr>
        <w:pStyle w:val="a3"/>
        <w:spacing w:line="240" w:lineRule="auto"/>
        <w:ind w:firstLine="708"/>
        <w:rPr>
          <w:rFonts w:ascii="GHEA Grapalat" w:hAnsi="GHEA Grapalat"/>
          <w:i w:val="0"/>
          <w:lang w:val="af-ZA"/>
        </w:rPr>
      </w:pPr>
      <w:r w:rsidRPr="00BE3DCD">
        <w:rPr>
          <w:rFonts w:ascii="GHEA Grapalat" w:hAnsi="GHEA Grapalat"/>
          <w:i w:val="0"/>
          <w:lang w:val="af-ZA"/>
        </w:rPr>
        <w:t>Հայտերը, հայերենից բացի, կարող են ներկայացվել նաև անգլերեն կամ ռուսերեն:</w:t>
      </w:r>
      <w:r w:rsidR="00357D48" w:rsidRPr="00BE3DCD">
        <w:rPr>
          <w:rFonts w:ascii="GHEA Grapalat" w:hAnsi="GHEA Grapalat"/>
          <w:i w:val="0"/>
          <w:lang w:val="af-ZA"/>
        </w:rPr>
        <w:t xml:space="preserve"> </w:t>
      </w:r>
    </w:p>
    <w:p w:rsidR="00332EE7" w:rsidRPr="00BE3DCD" w:rsidRDefault="00332EE7" w:rsidP="00332EE7">
      <w:pPr>
        <w:pStyle w:val="a3"/>
        <w:spacing w:line="240" w:lineRule="auto"/>
        <w:ind w:firstLine="708"/>
        <w:rPr>
          <w:rFonts w:ascii="GHEA Grapalat" w:hAnsi="GHEA Grapalat"/>
          <w:i w:val="0"/>
          <w:lang w:val="af-ZA"/>
        </w:rPr>
      </w:pPr>
      <w:r w:rsidRPr="00BE3DCD">
        <w:rPr>
          <w:rFonts w:ascii="GHEA Grapalat" w:hAnsi="GHEA Grapalat"/>
          <w:i w:val="0"/>
          <w:highlight w:val="yellow"/>
          <w:lang w:val="af-ZA"/>
        </w:rPr>
        <w:t xml:space="preserve">Հայտերի բացումը տեղի կունենա </w:t>
      </w:r>
      <w:r w:rsidR="00A24A5E" w:rsidRPr="00BE3DCD">
        <w:rPr>
          <w:rFonts w:ascii="GHEA Grapalat" w:hAnsi="GHEA Grapalat"/>
          <w:i w:val="0"/>
          <w:highlight w:val="yellow"/>
          <w:lang w:val="af-ZA"/>
        </w:rPr>
        <w:t xml:space="preserve">ք. Երևան, Դրոյի 17 </w:t>
      </w:r>
      <w:r w:rsidRPr="00BE3DCD">
        <w:rPr>
          <w:rFonts w:ascii="GHEA Grapalat" w:hAnsi="GHEA Grapalat"/>
          <w:i w:val="0"/>
          <w:highlight w:val="yellow"/>
          <w:lang w:val="af-ZA"/>
        </w:rPr>
        <w:t xml:space="preserve">հասցեում,  </w:t>
      </w:r>
      <w:r w:rsidR="00BD3B62" w:rsidRPr="00BE3DCD">
        <w:rPr>
          <w:rFonts w:ascii="GHEA Grapalat" w:hAnsi="GHEA Grapalat"/>
          <w:i w:val="0"/>
          <w:highlight w:val="yellow"/>
          <w:lang w:val="hy-AM"/>
        </w:rPr>
        <w:t>փետրվարի 2</w:t>
      </w:r>
      <w:r w:rsidR="00AA5493" w:rsidRPr="00AA5493">
        <w:rPr>
          <w:rFonts w:ascii="GHEA Grapalat" w:hAnsi="GHEA Grapalat"/>
          <w:i w:val="0"/>
          <w:highlight w:val="yellow"/>
          <w:lang w:val="af-ZA"/>
        </w:rPr>
        <w:t>6</w:t>
      </w:r>
      <w:bookmarkStart w:id="2" w:name="_GoBack"/>
      <w:bookmarkEnd w:id="2"/>
      <w:r w:rsidR="00BD3B62" w:rsidRPr="00BE3DCD">
        <w:rPr>
          <w:rFonts w:ascii="GHEA Grapalat" w:hAnsi="GHEA Grapalat"/>
          <w:i w:val="0"/>
          <w:highlight w:val="yellow"/>
          <w:lang w:val="hy-AM"/>
        </w:rPr>
        <w:t>-ին</w:t>
      </w:r>
      <w:r w:rsidR="00A3439E" w:rsidRPr="00BE3DCD">
        <w:rPr>
          <w:rFonts w:ascii="GHEA Grapalat" w:hAnsi="GHEA Grapalat"/>
          <w:i w:val="0"/>
          <w:highlight w:val="yellow"/>
          <w:lang w:val="af-ZA"/>
        </w:rPr>
        <w:t xml:space="preserve"> </w:t>
      </w:r>
      <w:r w:rsidR="00A24A5E" w:rsidRPr="00BE3DCD">
        <w:rPr>
          <w:rFonts w:ascii="GHEA Grapalat" w:hAnsi="GHEA Grapalat"/>
          <w:i w:val="0"/>
          <w:highlight w:val="yellow"/>
          <w:lang w:val="af-ZA"/>
        </w:rPr>
        <w:t xml:space="preserve">ժամը </w:t>
      </w:r>
      <w:r w:rsidR="00B65484">
        <w:rPr>
          <w:rFonts w:ascii="GHEA Grapalat" w:hAnsi="GHEA Grapalat"/>
          <w:i w:val="0"/>
          <w:highlight w:val="yellow"/>
          <w:lang w:val="af-ZA"/>
        </w:rPr>
        <w:t>15</w:t>
      </w:r>
      <w:r w:rsidR="00A24A5E" w:rsidRPr="00BE3DCD">
        <w:rPr>
          <w:rFonts w:ascii="GHEA Grapalat" w:hAnsi="GHEA Grapalat"/>
          <w:i w:val="0"/>
          <w:highlight w:val="yellow"/>
          <w:lang w:val="af-ZA"/>
        </w:rPr>
        <w:t>:00 -</w:t>
      </w:r>
      <w:r w:rsidRPr="00BE3DCD">
        <w:rPr>
          <w:rFonts w:ascii="GHEA Grapalat" w:hAnsi="GHEA Grapalat"/>
          <w:i w:val="0"/>
          <w:highlight w:val="yellow"/>
          <w:lang w:val="af-ZA"/>
        </w:rPr>
        <w:t>ին։</w:t>
      </w:r>
      <w:r w:rsidRPr="00BE3DCD">
        <w:rPr>
          <w:rFonts w:ascii="GHEA Grapalat" w:hAnsi="GHEA Grapalat"/>
          <w:i w:val="0"/>
          <w:lang w:val="af-ZA"/>
        </w:rPr>
        <w:t xml:space="preserve">   </w:t>
      </w:r>
    </w:p>
    <w:p w:rsidR="00357D48" w:rsidRPr="00BE3DCD" w:rsidRDefault="001305C6" w:rsidP="00EF3662">
      <w:pPr>
        <w:pStyle w:val="a3"/>
        <w:spacing w:line="240" w:lineRule="auto"/>
        <w:rPr>
          <w:rFonts w:ascii="GHEA Grapalat" w:hAnsi="GHEA Grapalat"/>
          <w:i w:val="0"/>
          <w:lang w:val="af-ZA"/>
        </w:rPr>
      </w:pPr>
      <w:r w:rsidRPr="00BE3DCD">
        <w:rPr>
          <w:rFonts w:ascii="GHEA Grapalat" w:hAnsi="GHEA Grapalat"/>
          <w:i w:val="0"/>
          <w:lang w:val="af-ZA"/>
        </w:rPr>
        <w:t>Սույն</w:t>
      </w:r>
      <w:r w:rsidR="00357D48" w:rsidRPr="00BE3DCD">
        <w:rPr>
          <w:rFonts w:ascii="GHEA Grapalat" w:hAnsi="GHEA Grapalat"/>
          <w:i w:val="0"/>
          <w:lang w:val="af-ZA"/>
        </w:rPr>
        <w:t xml:space="preserve"> ընթացակար</w:t>
      </w:r>
      <w:r w:rsidR="00347499" w:rsidRPr="00BE3DCD">
        <w:rPr>
          <w:rFonts w:ascii="GHEA Grapalat" w:hAnsi="GHEA Grapalat"/>
          <w:i w:val="0"/>
          <w:lang w:val="af-ZA"/>
        </w:rPr>
        <w:t>գ</w:t>
      </w:r>
      <w:r w:rsidR="00357D48" w:rsidRPr="00BE3DCD">
        <w:rPr>
          <w:rFonts w:ascii="GHEA Grapalat" w:hAnsi="GHEA Grapalat"/>
          <w:i w:val="0"/>
          <w:lang w:val="af-ZA"/>
        </w:rPr>
        <w:t>ի վերաբերյալ բողոքները</w:t>
      </w:r>
      <w:r w:rsidR="00BE439E" w:rsidRPr="00BE3DCD">
        <w:rPr>
          <w:rFonts w:ascii="GHEA Grapalat" w:hAnsi="GHEA Grapalat"/>
          <w:i w:val="0"/>
          <w:lang w:val="af-ZA"/>
        </w:rPr>
        <w:t xml:space="preserve"> </w:t>
      </w:r>
      <w:r w:rsidRPr="00BE3DCD">
        <w:rPr>
          <w:rFonts w:ascii="GHEA Grapalat" w:hAnsi="GHEA Grapalat"/>
          <w:i w:val="0"/>
          <w:lang w:val="af-ZA"/>
        </w:rPr>
        <w:t>պետք է</w:t>
      </w:r>
      <w:r w:rsidR="0060526C" w:rsidRPr="00BE3DCD">
        <w:rPr>
          <w:rFonts w:ascii="GHEA Grapalat" w:hAnsi="GHEA Grapalat"/>
          <w:i w:val="0"/>
          <w:lang w:val="af-ZA"/>
        </w:rPr>
        <w:t xml:space="preserve"> </w:t>
      </w:r>
      <w:r w:rsidRPr="00BE3DCD">
        <w:rPr>
          <w:rFonts w:ascii="GHEA Grapalat" w:hAnsi="GHEA Grapalat"/>
          <w:i w:val="0"/>
          <w:lang w:val="af-ZA"/>
        </w:rPr>
        <w:t>ներկայացնել</w:t>
      </w:r>
      <w:r w:rsidR="00357D48" w:rsidRPr="00BE3DCD">
        <w:rPr>
          <w:rFonts w:ascii="GHEA Grapalat" w:hAnsi="GHEA Grapalat"/>
          <w:i w:val="0"/>
          <w:lang w:val="af-ZA"/>
        </w:rPr>
        <w:t xml:space="preserve"> </w:t>
      </w:r>
      <w:r w:rsidR="00776E6C" w:rsidRPr="00BE3DCD">
        <w:rPr>
          <w:rFonts w:ascii="GHEA Grapalat" w:hAnsi="GHEA Grapalat"/>
          <w:i w:val="0"/>
          <w:lang w:val="af-ZA"/>
        </w:rPr>
        <w:t>գնումների հետ կապված բողոքներ քննող անձին</w:t>
      </w:r>
      <w:r w:rsidR="00357D48" w:rsidRPr="00BE3DCD">
        <w:rPr>
          <w:rFonts w:ascii="GHEA Grapalat" w:hAnsi="GHEA Grapalat"/>
          <w:i w:val="0"/>
          <w:lang w:val="af-ZA"/>
        </w:rPr>
        <w:t xml:space="preserve">` ք. Երևան, </w:t>
      </w:r>
      <w:r w:rsidR="000076A1" w:rsidRPr="00BE3DCD">
        <w:rPr>
          <w:rFonts w:ascii="GHEA Grapalat" w:hAnsi="GHEA Grapalat"/>
          <w:i w:val="0"/>
          <w:lang w:val="af-ZA"/>
        </w:rPr>
        <w:t>Մելիք-Ադամյան փող</w:t>
      </w:r>
      <w:r w:rsidR="00E327B8" w:rsidRPr="00BE3DCD">
        <w:rPr>
          <w:rFonts w:ascii="GHEA Grapalat" w:hAnsi="GHEA Grapalat"/>
          <w:i w:val="0"/>
          <w:lang w:val="af-ZA"/>
        </w:rPr>
        <w:t>.</w:t>
      </w:r>
      <w:r w:rsidR="00677658" w:rsidRPr="00BE3DCD">
        <w:rPr>
          <w:rFonts w:ascii="GHEA Grapalat" w:hAnsi="GHEA Grapalat"/>
          <w:i w:val="0"/>
          <w:lang w:val="af-ZA"/>
        </w:rPr>
        <w:t xml:space="preserve"> </w:t>
      </w:r>
      <w:r w:rsidR="000076A1" w:rsidRPr="00BE3DCD">
        <w:rPr>
          <w:rFonts w:ascii="GHEA Grapalat" w:hAnsi="GHEA Grapalat"/>
          <w:i w:val="0"/>
          <w:lang w:val="af-ZA"/>
        </w:rPr>
        <w:t xml:space="preserve">1 </w:t>
      </w:r>
      <w:r w:rsidR="00357D48" w:rsidRPr="00BE3DCD">
        <w:rPr>
          <w:rFonts w:ascii="GHEA Grapalat" w:hAnsi="GHEA Grapalat"/>
          <w:i w:val="0"/>
          <w:lang w:val="af-ZA"/>
        </w:rPr>
        <w:t xml:space="preserve"> հասցեով</w:t>
      </w:r>
      <w:r w:rsidR="004D5671" w:rsidRPr="00BE3DCD">
        <w:rPr>
          <w:rFonts w:ascii="GHEA Grapalat" w:hAnsi="GHEA Grapalat"/>
          <w:i w:val="0"/>
          <w:lang w:val="af-ZA"/>
        </w:rPr>
        <w:t>։</w:t>
      </w:r>
      <w:r w:rsidRPr="00BE3DCD">
        <w:rPr>
          <w:rFonts w:ascii="GHEA Grapalat" w:hAnsi="GHEA Grapalat"/>
          <w:i w:val="0"/>
          <w:lang w:val="af-ZA"/>
        </w:rPr>
        <w:t xml:space="preserve"> Բողոքարկումն իր</w:t>
      </w:r>
      <w:r w:rsidR="00EE73A8" w:rsidRPr="00BE3DCD">
        <w:rPr>
          <w:rFonts w:ascii="GHEA Grapalat" w:hAnsi="GHEA Grapalat"/>
          <w:i w:val="0"/>
          <w:lang w:val="af-ZA"/>
        </w:rPr>
        <w:t>ա</w:t>
      </w:r>
      <w:r w:rsidRPr="00BE3DCD">
        <w:rPr>
          <w:rFonts w:ascii="GHEA Grapalat" w:hAnsi="GHEA Grapalat"/>
          <w:i w:val="0"/>
          <w:lang w:val="af-ZA"/>
        </w:rPr>
        <w:t xml:space="preserve">կանացվում է սույն </w:t>
      </w:r>
      <w:r w:rsidR="00677658" w:rsidRPr="00BE3DCD">
        <w:rPr>
          <w:rFonts w:ascii="GHEA Grapalat" w:hAnsi="GHEA Grapalat"/>
          <w:i w:val="0"/>
          <w:lang w:val="af-ZA"/>
        </w:rPr>
        <w:t xml:space="preserve">մրցույթի </w:t>
      </w:r>
      <w:r w:rsidRPr="00BE3DCD">
        <w:rPr>
          <w:rFonts w:ascii="GHEA Grapalat" w:hAnsi="GHEA Grapalat"/>
          <w:i w:val="0"/>
          <w:lang w:val="af-ZA"/>
        </w:rPr>
        <w:t>հրավեր</w:t>
      </w:r>
      <w:r w:rsidR="00677658" w:rsidRPr="00BE3DCD">
        <w:rPr>
          <w:rFonts w:ascii="GHEA Grapalat" w:hAnsi="GHEA Grapalat"/>
          <w:i w:val="0"/>
          <w:lang w:val="af-ZA"/>
        </w:rPr>
        <w:t xml:space="preserve">ով </w:t>
      </w:r>
      <w:r w:rsidRPr="00BE3DCD">
        <w:rPr>
          <w:rFonts w:ascii="GHEA Grapalat" w:hAnsi="GHEA Grapalat"/>
          <w:i w:val="0"/>
          <w:lang w:val="af-ZA"/>
        </w:rPr>
        <w:t>սահմանված կարգով</w:t>
      </w:r>
      <w:r w:rsidR="004D5671" w:rsidRPr="00BE3DCD">
        <w:rPr>
          <w:rFonts w:ascii="GHEA Grapalat" w:hAnsi="GHEA Grapalat"/>
          <w:i w:val="0"/>
          <w:lang w:val="af-ZA"/>
        </w:rPr>
        <w:t>։</w:t>
      </w:r>
      <w:r w:rsidR="006E35A0" w:rsidRPr="00BE3DCD">
        <w:rPr>
          <w:rFonts w:ascii="GHEA Grapalat" w:hAnsi="GHEA Grapalat"/>
          <w:i w:val="0"/>
          <w:lang w:val="af-ZA"/>
        </w:rPr>
        <w:t xml:space="preserve">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w:t>
      </w:r>
      <w:r w:rsidR="00304436" w:rsidRPr="00BE3DCD">
        <w:rPr>
          <w:rFonts w:ascii="GHEA Grapalat" w:hAnsi="GHEA Grapalat"/>
          <w:i w:val="0"/>
          <w:lang w:val="af-ZA"/>
        </w:rPr>
        <w:t xml:space="preserve">«900008000482» </w:t>
      </w:r>
      <w:r w:rsidR="006E35A0" w:rsidRPr="00BE3DCD">
        <w:rPr>
          <w:rFonts w:ascii="GHEA Grapalat" w:hAnsi="GHEA Grapalat"/>
          <w:i w:val="0"/>
          <w:lang w:val="af-ZA"/>
        </w:rPr>
        <w:t xml:space="preserve">գանձապետական հաշվեհամարին: </w:t>
      </w:r>
    </w:p>
    <w:p w:rsidR="00A24A5E" w:rsidRPr="00BE3DCD" w:rsidRDefault="00A24A5E" w:rsidP="00A24A5E">
      <w:pPr>
        <w:pStyle w:val="a3"/>
        <w:spacing w:line="240" w:lineRule="auto"/>
        <w:rPr>
          <w:rFonts w:ascii="GHEA Grapalat" w:hAnsi="GHEA Grapalat"/>
          <w:i w:val="0"/>
          <w:lang w:val="af-ZA"/>
        </w:rPr>
      </w:pPr>
      <w:r w:rsidRPr="00BE3DCD">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Pr="00BE3DCD">
        <w:rPr>
          <w:lang w:val="af-ZA"/>
        </w:rPr>
        <w:t xml:space="preserve"> </w:t>
      </w:r>
      <w:r w:rsidRPr="00BE3DCD">
        <w:rPr>
          <w:rFonts w:ascii="GHEA Grapalat" w:hAnsi="GHEA Grapalat"/>
          <w:i w:val="0"/>
          <w:lang w:val="af-ZA"/>
        </w:rPr>
        <w:t>Աննա Բեթխեմյան -ին</w:t>
      </w:r>
    </w:p>
    <w:p w:rsidR="00A24A5E" w:rsidRPr="00BE3DCD" w:rsidRDefault="00A24A5E" w:rsidP="00A24A5E">
      <w:pPr>
        <w:pStyle w:val="a3"/>
        <w:spacing w:line="240" w:lineRule="auto"/>
        <w:ind w:firstLine="0"/>
        <w:rPr>
          <w:rFonts w:ascii="GHEA Grapalat" w:hAnsi="GHEA Grapalat"/>
          <w:i w:val="0"/>
          <w:lang w:val="af-ZA"/>
        </w:rPr>
      </w:pPr>
    </w:p>
    <w:p w:rsidR="00A24A5E" w:rsidRPr="00BE3DCD" w:rsidRDefault="00A24A5E" w:rsidP="00A24A5E">
      <w:pPr>
        <w:pStyle w:val="a3"/>
        <w:spacing w:line="240" w:lineRule="auto"/>
        <w:ind w:firstLine="708"/>
        <w:rPr>
          <w:rFonts w:ascii="GHEA Grapalat" w:hAnsi="GHEA Grapalat"/>
          <w:i w:val="0"/>
          <w:lang w:val="af-ZA"/>
        </w:rPr>
      </w:pPr>
      <w:r w:rsidRPr="00BE3DCD">
        <w:rPr>
          <w:rFonts w:ascii="GHEA Grapalat" w:hAnsi="GHEA Grapalat"/>
          <w:i w:val="0"/>
          <w:lang w:val="af-ZA"/>
        </w:rPr>
        <w:t xml:space="preserve">Հեռախոս </w:t>
      </w:r>
      <w:r w:rsidRPr="00BE3DCD">
        <w:rPr>
          <w:rFonts w:ascii="GHEA Grapalat" w:hAnsi="GHEA Grapalat"/>
          <w:i w:val="0"/>
          <w:lang w:val="af-ZA"/>
        </w:rPr>
        <w:tab/>
      </w:r>
      <w:r w:rsidRPr="00BE3DCD">
        <w:rPr>
          <w:rFonts w:ascii="GHEA Grapalat" w:hAnsi="GHEA Grapalat"/>
          <w:i w:val="0"/>
          <w:lang w:val="af-ZA"/>
        </w:rPr>
        <w:tab/>
        <w:t>010-24-00-23,  010-24-58-01,  099-08-07-07</w:t>
      </w:r>
    </w:p>
    <w:p w:rsidR="00A24A5E" w:rsidRPr="00BE3DCD" w:rsidRDefault="00A24A5E" w:rsidP="00A24A5E">
      <w:pPr>
        <w:pStyle w:val="a3"/>
        <w:spacing w:line="240" w:lineRule="auto"/>
        <w:ind w:firstLine="708"/>
        <w:rPr>
          <w:rFonts w:ascii="GHEA Grapalat" w:hAnsi="GHEA Grapalat"/>
          <w:i w:val="0"/>
          <w:u w:val="single"/>
          <w:lang w:val="af-ZA"/>
        </w:rPr>
      </w:pPr>
      <w:r w:rsidRPr="00BE3DCD">
        <w:rPr>
          <w:rFonts w:ascii="GHEA Grapalat" w:hAnsi="GHEA Grapalat"/>
          <w:i w:val="0"/>
          <w:lang w:val="af-ZA"/>
        </w:rPr>
        <w:t xml:space="preserve">Էլ. փոստ </w:t>
      </w:r>
      <w:r w:rsidRPr="00BE3DCD">
        <w:rPr>
          <w:rFonts w:ascii="GHEA Grapalat" w:hAnsi="GHEA Grapalat"/>
          <w:i w:val="0"/>
          <w:lang w:val="af-ZA"/>
        </w:rPr>
        <w:tab/>
      </w:r>
      <w:r w:rsidRPr="00BE3DCD">
        <w:rPr>
          <w:rFonts w:ascii="GHEA Grapalat" w:hAnsi="GHEA Grapalat"/>
          <w:i w:val="0"/>
          <w:lang w:val="af-ZA"/>
        </w:rPr>
        <w:tab/>
        <w:t xml:space="preserve">tiv16.tender@gmail.com </w:t>
      </w:r>
    </w:p>
    <w:p w:rsidR="00A24A5E" w:rsidRPr="00BE3DCD" w:rsidRDefault="00A24A5E" w:rsidP="00A24A5E">
      <w:pPr>
        <w:pStyle w:val="a3"/>
        <w:spacing w:line="240" w:lineRule="auto"/>
        <w:ind w:firstLine="708"/>
        <w:jc w:val="left"/>
        <w:rPr>
          <w:rFonts w:ascii="GHEA Grapalat" w:hAnsi="GHEA Grapalat"/>
          <w:i w:val="0"/>
          <w:lang w:val="af-ZA"/>
        </w:rPr>
      </w:pPr>
      <w:r w:rsidRPr="00BE3DCD">
        <w:rPr>
          <w:rFonts w:ascii="GHEA Grapalat" w:hAnsi="GHEA Grapalat"/>
          <w:i w:val="0"/>
          <w:lang w:val="af-ZA"/>
        </w:rPr>
        <w:t>Պատվիրատու</w:t>
      </w:r>
      <w:r w:rsidRPr="00BE3DCD">
        <w:rPr>
          <w:rFonts w:ascii="GHEA Grapalat" w:hAnsi="GHEA Grapalat"/>
          <w:i w:val="0"/>
          <w:lang w:val="af-ZA"/>
        </w:rPr>
        <w:tab/>
      </w:r>
      <w:r w:rsidRPr="00BE3DCD">
        <w:rPr>
          <w:rFonts w:ascii="GHEA Grapalat" w:hAnsi="GHEA Grapalat"/>
          <w:i w:val="0"/>
          <w:lang w:val="af-ZA"/>
        </w:rPr>
        <w:tab/>
        <w:t xml:space="preserve">«Թիվ 16 պոլիկլինիկա» ՓԲԸ </w:t>
      </w:r>
    </w:p>
    <w:p w:rsidR="00A24A5E" w:rsidRPr="00BE3DCD" w:rsidRDefault="00A24A5E" w:rsidP="00A24A5E">
      <w:pPr>
        <w:pStyle w:val="31"/>
        <w:spacing w:after="240" w:line="240" w:lineRule="auto"/>
        <w:ind w:firstLine="709"/>
        <w:rPr>
          <w:rFonts w:ascii="GHEA Grapalat" w:hAnsi="GHEA Grapalat" w:cs="Sylfaen"/>
          <w:b/>
          <w:lang w:val="es-ES"/>
        </w:rPr>
      </w:pPr>
    </w:p>
    <w:p w:rsidR="00055CC2" w:rsidRPr="00BE3DCD" w:rsidRDefault="00055CC2" w:rsidP="00EF3662">
      <w:pPr>
        <w:pStyle w:val="aa"/>
        <w:ind w:right="-7" w:firstLine="567"/>
        <w:jc w:val="right"/>
        <w:rPr>
          <w:rFonts w:ascii="GHEA Grapalat" w:hAnsi="GHEA Grapalat" w:cs="Sylfaen"/>
          <w:i/>
          <w:sz w:val="22"/>
          <w:lang w:val="af-ZA"/>
        </w:rPr>
      </w:pPr>
    </w:p>
    <w:p w:rsidR="00055CC2" w:rsidRPr="00BE3DCD" w:rsidRDefault="00055CC2" w:rsidP="00EF3662">
      <w:pPr>
        <w:pStyle w:val="aa"/>
        <w:ind w:right="-7" w:firstLine="567"/>
        <w:jc w:val="right"/>
        <w:rPr>
          <w:rFonts w:ascii="GHEA Grapalat" w:hAnsi="GHEA Grapalat" w:cs="Sylfaen"/>
          <w:i/>
          <w:sz w:val="22"/>
          <w:lang w:val="af-ZA"/>
        </w:rPr>
      </w:pPr>
    </w:p>
    <w:p w:rsidR="00055CC2" w:rsidRPr="00BE3DCD" w:rsidRDefault="00055CC2" w:rsidP="00EF3662">
      <w:pPr>
        <w:pStyle w:val="aa"/>
        <w:ind w:right="-7" w:firstLine="567"/>
        <w:jc w:val="right"/>
        <w:rPr>
          <w:rFonts w:ascii="GHEA Grapalat" w:hAnsi="GHEA Grapalat" w:cs="Sylfaen"/>
          <w:i/>
          <w:sz w:val="22"/>
          <w:lang w:val="af-ZA"/>
        </w:rPr>
      </w:pPr>
    </w:p>
    <w:p w:rsidR="00826193" w:rsidRPr="00BE3DCD" w:rsidRDefault="00826193" w:rsidP="00EF3662">
      <w:pPr>
        <w:pStyle w:val="aa"/>
        <w:ind w:right="-7" w:firstLine="567"/>
        <w:jc w:val="right"/>
        <w:rPr>
          <w:rFonts w:ascii="GHEA Grapalat" w:hAnsi="GHEA Grapalat" w:cs="Sylfaen"/>
          <w:i/>
          <w:sz w:val="22"/>
          <w:lang w:val="af-ZA"/>
        </w:rPr>
      </w:pPr>
    </w:p>
    <w:p w:rsidR="003E5887" w:rsidRPr="00BE3DCD" w:rsidRDefault="003E5887" w:rsidP="003E5887">
      <w:pPr>
        <w:pStyle w:val="aa"/>
        <w:spacing w:after="0"/>
        <w:ind w:firstLine="567"/>
        <w:jc w:val="right"/>
        <w:rPr>
          <w:rFonts w:ascii="GHEA Grapalat" w:hAnsi="GHEA Grapalat" w:cs="Sylfaen"/>
          <w:i/>
          <w:sz w:val="20"/>
          <w:szCs w:val="20"/>
          <w:lang w:val="af-ZA"/>
        </w:rPr>
      </w:pPr>
      <w:r w:rsidRPr="00BE3DCD">
        <w:rPr>
          <w:rFonts w:ascii="GHEA Grapalat" w:hAnsi="GHEA Grapalat" w:cs="Sylfaen"/>
          <w:i/>
          <w:sz w:val="20"/>
          <w:szCs w:val="20"/>
          <w:lang w:val="af-ZA"/>
        </w:rPr>
        <w:br w:type="page"/>
      </w:r>
      <w:r w:rsidRPr="00BE3DCD">
        <w:rPr>
          <w:rFonts w:ascii="GHEA Grapalat" w:hAnsi="GHEA Grapalat" w:cs="Sylfaen"/>
          <w:i/>
          <w:sz w:val="20"/>
          <w:szCs w:val="20"/>
        </w:rPr>
        <w:lastRenderedPageBreak/>
        <w:t>Հաստատված</w:t>
      </w:r>
      <w:r w:rsidRPr="00BE3DCD">
        <w:rPr>
          <w:rFonts w:ascii="GHEA Grapalat" w:hAnsi="GHEA Grapalat" w:cs="Times Armenian"/>
          <w:i/>
          <w:sz w:val="20"/>
          <w:szCs w:val="20"/>
          <w:lang w:val="af-ZA"/>
        </w:rPr>
        <w:t xml:space="preserve"> </w:t>
      </w:r>
      <w:r w:rsidRPr="00BE3DCD">
        <w:rPr>
          <w:rFonts w:ascii="GHEA Grapalat" w:hAnsi="GHEA Grapalat" w:cs="Sylfaen"/>
          <w:i/>
          <w:sz w:val="20"/>
          <w:szCs w:val="20"/>
        </w:rPr>
        <w:t>է</w:t>
      </w:r>
    </w:p>
    <w:p w:rsidR="003E5887" w:rsidRPr="00BE3DCD" w:rsidRDefault="00802B76" w:rsidP="003E5887">
      <w:pPr>
        <w:pStyle w:val="aa"/>
        <w:spacing w:after="0"/>
        <w:ind w:firstLine="567"/>
        <w:jc w:val="right"/>
        <w:rPr>
          <w:rFonts w:ascii="GHEA Grapalat" w:hAnsi="GHEA Grapalat" w:cs="Sylfaen"/>
          <w:i/>
          <w:sz w:val="20"/>
          <w:szCs w:val="20"/>
          <w:lang w:val="af-ZA"/>
        </w:rPr>
      </w:pPr>
      <w:r>
        <w:rPr>
          <w:rFonts w:ascii="GHEA Grapalat" w:hAnsi="GHEA Grapalat" w:cs="Sylfaen"/>
          <w:i/>
          <w:sz w:val="20"/>
          <w:szCs w:val="20"/>
          <w:u w:val="single"/>
          <w:lang w:val="af-ZA"/>
        </w:rPr>
        <w:t>Թ16ՊՈԼ-ԳՀԱՊՁԲ-20/05</w:t>
      </w:r>
      <w:r w:rsidR="003E5887" w:rsidRPr="00BE3DCD">
        <w:rPr>
          <w:rFonts w:ascii="GHEA Grapalat" w:hAnsi="GHEA Grapalat" w:cs="Sylfaen"/>
          <w:i/>
          <w:sz w:val="20"/>
          <w:szCs w:val="20"/>
          <w:lang w:val="af-ZA"/>
        </w:rPr>
        <w:t xml:space="preserve">   </w:t>
      </w:r>
      <w:r w:rsidR="003E5887" w:rsidRPr="00BE3DCD">
        <w:rPr>
          <w:rFonts w:ascii="GHEA Grapalat" w:hAnsi="GHEA Grapalat" w:cs="Sylfaen"/>
          <w:i/>
          <w:sz w:val="20"/>
          <w:szCs w:val="20"/>
        </w:rPr>
        <w:t>ծածկա</w:t>
      </w:r>
      <w:r w:rsidR="003E5887" w:rsidRPr="00BE3DCD">
        <w:rPr>
          <w:rFonts w:ascii="GHEA Grapalat" w:hAnsi="GHEA Grapalat" w:cs="Times Armenian"/>
          <w:i/>
          <w:sz w:val="20"/>
          <w:szCs w:val="20"/>
        </w:rPr>
        <w:t>գ</w:t>
      </w:r>
      <w:r w:rsidR="003E5887" w:rsidRPr="00BE3DCD">
        <w:rPr>
          <w:rFonts w:ascii="GHEA Grapalat" w:hAnsi="GHEA Grapalat" w:cs="Sylfaen"/>
          <w:i/>
          <w:sz w:val="20"/>
          <w:szCs w:val="20"/>
        </w:rPr>
        <w:t>րով</w:t>
      </w:r>
      <w:r w:rsidR="003E5887" w:rsidRPr="00BE3DCD">
        <w:rPr>
          <w:rFonts w:ascii="GHEA Grapalat" w:hAnsi="GHEA Grapalat" w:cs="Times Armenian"/>
          <w:i/>
          <w:sz w:val="20"/>
          <w:szCs w:val="20"/>
          <w:lang w:val="af-ZA"/>
        </w:rPr>
        <w:t xml:space="preserve"> </w:t>
      </w:r>
    </w:p>
    <w:p w:rsidR="003E5887" w:rsidRPr="00BE3DCD" w:rsidRDefault="003E5887" w:rsidP="003E5887">
      <w:pPr>
        <w:pStyle w:val="aa"/>
        <w:spacing w:after="0"/>
        <w:ind w:firstLine="567"/>
        <w:jc w:val="right"/>
        <w:rPr>
          <w:rFonts w:ascii="GHEA Grapalat" w:hAnsi="GHEA Grapalat" w:cs="Times Armenian"/>
          <w:i/>
          <w:sz w:val="20"/>
          <w:szCs w:val="20"/>
          <w:lang w:val="af-ZA"/>
        </w:rPr>
      </w:pPr>
      <w:r w:rsidRPr="00BE3DCD">
        <w:rPr>
          <w:rFonts w:ascii="GHEA Grapalat" w:hAnsi="GHEA Grapalat" w:cs="Sylfaen"/>
          <w:i/>
          <w:sz w:val="20"/>
          <w:szCs w:val="20"/>
          <w:lang w:val="af-ZA"/>
        </w:rPr>
        <w:t>Գնանշման հարցման</w:t>
      </w:r>
      <w:r w:rsidRPr="00BE3DCD">
        <w:rPr>
          <w:rFonts w:ascii="GHEA Grapalat" w:hAnsi="GHEA Grapalat" w:cs="Times Armenian"/>
          <w:i/>
          <w:sz w:val="20"/>
          <w:szCs w:val="20"/>
          <w:lang w:val="af-ZA"/>
        </w:rPr>
        <w:t xml:space="preserve"> գնահատող </w:t>
      </w:r>
      <w:r w:rsidRPr="00BE3DCD">
        <w:rPr>
          <w:rFonts w:ascii="GHEA Grapalat" w:hAnsi="GHEA Grapalat" w:cs="Sylfaen"/>
          <w:i/>
          <w:sz w:val="20"/>
          <w:szCs w:val="20"/>
        </w:rPr>
        <w:t>հանձնաժողովի</w:t>
      </w:r>
    </w:p>
    <w:p w:rsidR="003E5887" w:rsidRPr="00BE3DCD" w:rsidRDefault="003E5887" w:rsidP="003E5887">
      <w:pPr>
        <w:pStyle w:val="aa"/>
        <w:spacing w:after="0"/>
        <w:ind w:firstLine="567"/>
        <w:jc w:val="right"/>
        <w:rPr>
          <w:rFonts w:ascii="GHEA Grapalat" w:hAnsi="GHEA Grapalat"/>
          <w:i/>
          <w:sz w:val="20"/>
          <w:szCs w:val="20"/>
          <w:lang w:val="af-ZA"/>
        </w:rPr>
      </w:pPr>
      <w:r w:rsidRPr="00BE3DCD">
        <w:rPr>
          <w:rFonts w:ascii="GHEA Grapalat" w:hAnsi="GHEA Grapalat" w:cs="Sylfaen"/>
          <w:i/>
          <w:sz w:val="20"/>
          <w:szCs w:val="20"/>
          <w:lang w:val="af-ZA"/>
        </w:rPr>
        <w:t xml:space="preserve">2020.02.18 </w:t>
      </w:r>
      <w:r w:rsidRPr="00BE3DCD">
        <w:rPr>
          <w:rFonts w:ascii="GHEA Grapalat" w:hAnsi="GHEA Grapalat" w:cs="Times Armenian"/>
          <w:i/>
          <w:sz w:val="20"/>
          <w:szCs w:val="20"/>
          <w:lang w:val="af-ZA"/>
        </w:rPr>
        <w:t xml:space="preserve">-ի </w:t>
      </w:r>
      <w:r w:rsidRPr="00BE3DCD">
        <w:rPr>
          <w:rFonts w:ascii="GHEA Grapalat" w:hAnsi="GHEA Grapalat" w:cs="Times Armenian"/>
          <w:i/>
          <w:sz w:val="20"/>
          <w:szCs w:val="20"/>
          <w:vertAlign w:val="subscript"/>
          <w:lang w:val="af-ZA"/>
        </w:rPr>
        <w:t xml:space="preserve"> </w:t>
      </w:r>
      <w:r w:rsidRPr="00BE3DCD">
        <w:rPr>
          <w:rFonts w:ascii="GHEA Grapalat" w:hAnsi="GHEA Grapalat" w:cs="Times Armenian"/>
          <w:i/>
          <w:sz w:val="20"/>
          <w:szCs w:val="20"/>
          <w:lang w:val="af-ZA"/>
        </w:rPr>
        <w:t xml:space="preserve">N 3 </w:t>
      </w:r>
      <w:r w:rsidRPr="00BE3DCD">
        <w:rPr>
          <w:rFonts w:ascii="GHEA Grapalat" w:hAnsi="GHEA Grapalat" w:cs="Sylfaen"/>
          <w:i/>
          <w:sz w:val="20"/>
          <w:szCs w:val="20"/>
        </w:rPr>
        <w:t>որոշմամբ</w:t>
      </w:r>
    </w:p>
    <w:p w:rsidR="003E5887" w:rsidRPr="00BE3DCD" w:rsidRDefault="003E5887" w:rsidP="003E5887">
      <w:pPr>
        <w:pStyle w:val="aa"/>
        <w:ind w:right="-7" w:firstLine="567"/>
        <w:jc w:val="center"/>
        <w:rPr>
          <w:rFonts w:ascii="GHEA Grapalat" w:hAnsi="GHEA Grapalat"/>
          <w:lang w:val="af-ZA"/>
        </w:rPr>
      </w:pPr>
    </w:p>
    <w:p w:rsidR="003E5887" w:rsidRPr="00BE3DCD" w:rsidRDefault="003E5887" w:rsidP="003E5887">
      <w:pPr>
        <w:pStyle w:val="aa"/>
        <w:ind w:right="-7" w:firstLine="567"/>
        <w:jc w:val="center"/>
        <w:rPr>
          <w:rFonts w:ascii="GHEA Grapalat" w:hAnsi="GHEA Grapalat"/>
          <w:lang w:val="af-ZA"/>
        </w:rPr>
      </w:pPr>
    </w:p>
    <w:p w:rsidR="003E5887" w:rsidRPr="00BE3DCD" w:rsidRDefault="003E5887" w:rsidP="003E5887">
      <w:pPr>
        <w:pStyle w:val="aa"/>
        <w:ind w:right="-7" w:firstLine="567"/>
        <w:jc w:val="center"/>
        <w:rPr>
          <w:rFonts w:ascii="GHEA Grapalat" w:hAnsi="GHEA Grapalat"/>
          <w:lang w:val="af-ZA"/>
        </w:rPr>
      </w:pPr>
    </w:p>
    <w:p w:rsidR="003E5887" w:rsidRPr="00BE3DCD" w:rsidRDefault="003E5887" w:rsidP="003E5887">
      <w:pPr>
        <w:pStyle w:val="aa"/>
        <w:ind w:right="-7" w:firstLine="567"/>
        <w:jc w:val="center"/>
        <w:rPr>
          <w:rFonts w:ascii="GHEA Grapalat" w:hAnsi="GHEA Grapalat"/>
          <w:lang w:val="af-ZA"/>
        </w:rPr>
      </w:pPr>
      <w:r w:rsidRPr="00BE3DCD">
        <w:rPr>
          <w:rFonts w:ascii="GHEA Grapalat" w:hAnsi="GHEA Grapalat" w:cs="Times Armenian"/>
          <w:i/>
          <w:lang w:val="af-ZA"/>
        </w:rPr>
        <w:t>«</w:t>
      </w:r>
      <w:r w:rsidRPr="00BE3DCD">
        <w:rPr>
          <w:lang w:val="af-ZA"/>
        </w:rPr>
        <w:t xml:space="preserve"> </w:t>
      </w:r>
      <w:r w:rsidRPr="00BE3DCD">
        <w:rPr>
          <w:rFonts w:ascii="GHEA Grapalat" w:hAnsi="GHEA Grapalat" w:cs="Times Armenian"/>
          <w:i/>
          <w:lang w:val="af-ZA"/>
        </w:rPr>
        <w:t xml:space="preserve">«Թիվ 16 պոլիկլինիկա» ՓԲԸ </w:t>
      </w:r>
      <w:r w:rsidRPr="00BE3DCD">
        <w:rPr>
          <w:rFonts w:ascii="GHEA Grapalat" w:hAnsi="GHEA Grapalat" w:cs="Sylfaen"/>
          <w:i/>
          <w:lang w:val="af-ZA"/>
        </w:rPr>
        <w:t>»</w:t>
      </w:r>
    </w:p>
    <w:p w:rsidR="003E5887" w:rsidRPr="00BE3DCD" w:rsidRDefault="003E5887" w:rsidP="003E5887">
      <w:pPr>
        <w:pStyle w:val="aa"/>
        <w:tabs>
          <w:tab w:val="left" w:pos="5968"/>
        </w:tabs>
        <w:ind w:right="-7" w:firstLine="567"/>
        <w:rPr>
          <w:rFonts w:ascii="GHEA Grapalat" w:hAnsi="GHEA Grapalat"/>
          <w:lang w:val="af-ZA"/>
        </w:rPr>
      </w:pPr>
      <w:r w:rsidRPr="00BE3DCD">
        <w:rPr>
          <w:rFonts w:ascii="GHEA Grapalat" w:hAnsi="GHEA Grapalat"/>
          <w:lang w:val="af-ZA"/>
        </w:rPr>
        <w:tab/>
      </w:r>
    </w:p>
    <w:p w:rsidR="003E5887" w:rsidRPr="00BE3DCD" w:rsidRDefault="003E5887" w:rsidP="003E5887">
      <w:pPr>
        <w:pStyle w:val="aa"/>
        <w:ind w:right="-7" w:firstLine="567"/>
        <w:jc w:val="center"/>
        <w:rPr>
          <w:rFonts w:ascii="GHEA Grapalat" w:hAnsi="GHEA Grapalat" w:cs="Sylfaen"/>
          <w:lang w:val="af-ZA"/>
        </w:rPr>
      </w:pPr>
    </w:p>
    <w:p w:rsidR="003E5887" w:rsidRPr="00BE3DCD" w:rsidRDefault="003E5887" w:rsidP="003E5887">
      <w:pPr>
        <w:pStyle w:val="aa"/>
        <w:ind w:right="-7" w:firstLine="567"/>
        <w:jc w:val="center"/>
        <w:rPr>
          <w:rFonts w:ascii="GHEA Grapalat" w:hAnsi="GHEA Grapalat" w:cs="Sylfaen"/>
          <w:lang w:val="af-ZA"/>
        </w:rPr>
      </w:pPr>
    </w:p>
    <w:p w:rsidR="003E5887" w:rsidRPr="00BE3DCD" w:rsidRDefault="003E5887" w:rsidP="003E5887">
      <w:pPr>
        <w:pStyle w:val="aa"/>
        <w:ind w:right="-7" w:firstLine="567"/>
        <w:jc w:val="center"/>
        <w:rPr>
          <w:rFonts w:ascii="GHEA Grapalat" w:hAnsi="GHEA Grapalat" w:cs="Sylfaen"/>
          <w:lang w:val="af-ZA"/>
        </w:rPr>
      </w:pPr>
      <w:r w:rsidRPr="00BE3DCD">
        <w:rPr>
          <w:rFonts w:ascii="GHEA Grapalat" w:hAnsi="GHEA Grapalat" w:cs="Sylfaen"/>
        </w:rPr>
        <w:t>Հ</w:t>
      </w:r>
      <w:r w:rsidRPr="00BE3DCD">
        <w:rPr>
          <w:rFonts w:ascii="GHEA Grapalat" w:hAnsi="GHEA Grapalat" w:cs="Times Armenian"/>
          <w:lang w:val="af-ZA"/>
        </w:rPr>
        <w:t xml:space="preserve"> </w:t>
      </w:r>
      <w:r w:rsidRPr="00BE3DCD">
        <w:rPr>
          <w:rFonts w:ascii="GHEA Grapalat" w:hAnsi="GHEA Grapalat" w:cs="Sylfaen"/>
        </w:rPr>
        <w:t>Ր</w:t>
      </w:r>
      <w:r w:rsidRPr="00BE3DCD">
        <w:rPr>
          <w:rFonts w:ascii="GHEA Grapalat" w:hAnsi="GHEA Grapalat" w:cs="Times Armenian"/>
          <w:lang w:val="af-ZA"/>
        </w:rPr>
        <w:t xml:space="preserve"> </w:t>
      </w:r>
      <w:r w:rsidRPr="00BE3DCD">
        <w:rPr>
          <w:rFonts w:ascii="GHEA Grapalat" w:hAnsi="GHEA Grapalat" w:cs="Sylfaen"/>
        </w:rPr>
        <w:t>Ա</w:t>
      </w:r>
      <w:r w:rsidRPr="00BE3DCD">
        <w:rPr>
          <w:rFonts w:ascii="GHEA Grapalat" w:hAnsi="GHEA Grapalat" w:cs="Times Armenian"/>
          <w:lang w:val="af-ZA"/>
        </w:rPr>
        <w:t xml:space="preserve"> </w:t>
      </w:r>
      <w:r w:rsidRPr="00BE3DCD">
        <w:rPr>
          <w:rFonts w:ascii="GHEA Grapalat" w:hAnsi="GHEA Grapalat" w:cs="Sylfaen"/>
        </w:rPr>
        <w:t>Վ</w:t>
      </w:r>
      <w:r w:rsidRPr="00BE3DCD">
        <w:rPr>
          <w:rFonts w:ascii="GHEA Grapalat" w:hAnsi="GHEA Grapalat" w:cs="Times Armenian"/>
          <w:lang w:val="af-ZA"/>
        </w:rPr>
        <w:t xml:space="preserve"> </w:t>
      </w:r>
      <w:r w:rsidRPr="00BE3DCD">
        <w:rPr>
          <w:rFonts w:ascii="GHEA Grapalat" w:hAnsi="GHEA Grapalat" w:cs="Sylfaen"/>
        </w:rPr>
        <w:t>Ե</w:t>
      </w:r>
      <w:r w:rsidRPr="00BE3DCD">
        <w:rPr>
          <w:rFonts w:ascii="GHEA Grapalat" w:hAnsi="GHEA Grapalat" w:cs="Times Armenian"/>
          <w:lang w:val="af-ZA"/>
        </w:rPr>
        <w:t xml:space="preserve"> </w:t>
      </w:r>
      <w:r w:rsidRPr="00BE3DCD">
        <w:rPr>
          <w:rFonts w:ascii="GHEA Grapalat" w:hAnsi="GHEA Grapalat" w:cs="Sylfaen"/>
        </w:rPr>
        <w:t>Ր</w:t>
      </w:r>
    </w:p>
    <w:p w:rsidR="003E5887" w:rsidRPr="00BE3DCD" w:rsidRDefault="003E5887" w:rsidP="003E5887">
      <w:pPr>
        <w:pStyle w:val="aa"/>
        <w:ind w:right="-7" w:firstLine="567"/>
        <w:jc w:val="center"/>
        <w:rPr>
          <w:rFonts w:ascii="GHEA Grapalat" w:hAnsi="GHEA Grapalat" w:cs="Sylfaen"/>
          <w:lang w:val="af-ZA"/>
        </w:rPr>
      </w:pPr>
    </w:p>
    <w:p w:rsidR="003E5887" w:rsidRPr="00BE3DCD" w:rsidRDefault="003E5887" w:rsidP="003E5887">
      <w:pPr>
        <w:pStyle w:val="aa"/>
        <w:ind w:right="-7" w:firstLine="567"/>
        <w:jc w:val="center"/>
        <w:rPr>
          <w:rFonts w:ascii="GHEA Grapalat" w:hAnsi="GHEA Grapalat" w:cs="Sylfaen"/>
          <w:lang w:val="af-ZA"/>
        </w:rPr>
      </w:pPr>
    </w:p>
    <w:p w:rsidR="003E5887" w:rsidRPr="00BE3DCD" w:rsidRDefault="003E5887" w:rsidP="003E5887">
      <w:pPr>
        <w:pStyle w:val="aa"/>
        <w:ind w:right="-7" w:firstLine="567"/>
        <w:jc w:val="center"/>
        <w:rPr>
          <w:rFonts w:ascii="GHEA Grapalat" w:hAnsi="GHEA Grapalat" w:cs="Sylfaen"/>
          <w:lang w:val="af-ZA"/>
        </w:rPr>
      </w:pPr>
    </w:p>
    <w:p w:rsidR="003E5887" w:rsidRPr="00BE3DCD" w:rsidRDefault="003E5887" w:rsidP="003E5887">
      <w:pPr>
        <w:pStyle w:val="aa"/>
        <w:ind w:right="-7" w:firstLine="567"/>
        <w:jc w:val="center"/>
        <w:rPr>
          <w:rFonts w:ascii="GHEA Grapalat" w:hAnsi="GHEA Grapalat" w:cs="Sylfaen"/>
          <w:lang w:val="af-ZA"/>
        </w:rPr>
      </w:pPr>
    </w:p>
    <w:p w:rsidR="003E5887" w:rsidRPr="00BE3DCD" w:rsidRDefault="003E5887" w:rsidP="003E5887">
      <w:pPr>
        <w:pStyle w:val="aa"/>
        <w:ind w:right="-7"/>
        <w:jc w:val="center"/>
        <w:rPr>
          <w:rFonts w:ascii="GHEA Grapalat" w:hAnsi="GHEA Grapalat"/>
          <w:szCs w:val="22"/>
          <w:lang w:val="af-ZA"/>
        </w:rPr>
      </w:pPr>
      <w:r w:rsidRPr="00BE3DCD">
        <w:rPr>
          <w:rFonts w:ascii="GHEA Grapalat" w:hAnsi="GHEA Grapalat" w:cs="Sylfaen"/>
          <w:lang w:val="af-ZA"/>
        </w:rPr>
        <w:t>«</w:t>
      </w:r>
      <w:r w:rsidRPr="00BE3DCD">
        <w:rPr>
          <w:lang w:val="af-ZA"/>
        </w:rPr>
        <w:t xml:space="preserve"> </w:t>
      </w:r>
      <w:r w:rsidRPr="00BE3DCD">
        <w:rPr>
          <w:rFonts w:ascii="GHEA Grapalat" w:hAnsi="GHEA Grapalat" w:cs="Sylfaen"/>
          <w:lang w:val="af-ZA"/>
        </w:rPr>
        <w:t>«Թիվ 16 պոլիկլինիկա» ՓԲԸ »-</w:t>
      </w:r>
      <w:r w:rsidRPr="00BE3DCD">
        <w:rPr>
          <w:rFonts w:ascii="GHEA Grapalat" w:hAnsi="GHEA Grapalat" w:cs="Sylfaen"/>
        </w:rPr>
        <w:t>Ի</w:t>
      </w:r>
      <w:r w:rsidRPr="00BE3DCD">
        <w:rPr>
          <w:rFonts w:ascii="GHEA Grapalat" w:hAnsi="GHEA Grapalat" w:cs="Sylfaen"/>
          <w:lang w:val="af-ZA"/>
        </w:rPr>
        <w:t xml:space="preserve"> </w:t>
      </w:r>
      <w:r w:rsidRPr="00BE3DCD">
        <w:rPr>
          <w:rFonts w:ascii="GHEA Grapalat" w:hAnsi="GHEA Grapalat" w:cs="Sylfaen"/>
        </w:rPr>
        <w:t>ԿԱՐԻՔՆԵՐԻ</w:t>
      </w:r>
      <w:r w:rsidRPr="00BE3DCD">
        <w:rPr>
          <w:rFonts w:ascii="GHEA Grapalat" w:hAnsi="GHEA Grapalat" w:cs="Times Armenian"/>
          <w:lang w:val="af-ZA"/>
        </w:rPr>
        <w:t xml:space="preserve"> </w:t>
      </w:r>
      <w:r w:rsidRPr="00BE3DCD">
        <w:rPr>
          <w:rFonts w:ascii="GHEA Grapalat" w:hAnsi="GHEA Grapalat" w:cs="Sylfaen"/>
        </w:rPr>
        <w:t>ՀԱՄԱՐ</w:t>
      </w:r>
      <w:r w:rsidRPr="00BE3DCD">
        <w:rPr>
          <w:rFonts w:ascii="GHEA Grapalat" w:hAnsi="GHEA Grapalat" w:cs="Times Armenian"/>
          <w:lang w:val="af-ZA"/>
        </w:rPr>
        <w:t xml:space="preserve">` </w:t>
      </w:r>
      <w:r w:rsidRPr="00BE3DCD">
        <w:rPr>
          <w:rFonts w:ascii="GHEA Grapalat" w:hAnsi="GHEA Grapalat" w:cs="Sylfaen"/>
          <w:lang w:val="af-ZA"/>
        </w:rPr>
        <w:t>«</w:t>
      </w:r>
      <w:r w:rsidRPr="00BE3DCD">
        <w:rPr>
          <w:lang w:val="af-ZA"/>
        </w:rPr>
        <w:t xml:space="preserve"> </w:t>
      </w:r>
      <w:r w:rsidRPr="00BE3DCD">
        <w:rPr>
          <w:rFonts w:ascii="GHEA Grapalat" w:hAnsi="GHEA Grapalat" w:cs="Sylfaen"/>
          <w:lang w:val="af-ZA"/>
        </w:rPr>
        <w:t xml:space="preserve">Դեղորայք և պատվաստանյութեր » </w:t>
      </w:r>
      <w:r w:rsidRPr="00BE3DCD">
        <w:rPr>
          <w:rFonts w:ascii="GHEA Grapalat" w:hAnsi="GHEA Grapalat" w:cs="Sylfaen"/>
        </w:rPr>
        <w:t>ՁԵՌՔԲԵՐՄԱՆ</w:t>
      </w:r>
      <w:r w:rsidRPr="00BE3DCD">
        <w:rPr>
          <w:rFonts w:ascii="GHEA Grapalat" w:hAnsi="GHEA Grapalat" w:cs="Times Armenian"/>
          <w:lang w:val="af-ZA"/>
        </w:rPr>
        <w:t xml:space="preserve"> </w:t>
      </w:r>
      <w:r w:rsidRPr="00BE3DCD">
        <w:rPr>
          <w:rFonts w:ascii="GHEA Grapalat" w:hAnsi="GHEA Grapalat" w:cs="Sylfaen"/>
        </w:rPr>
        <w:t>ՆՊԱՏԱԿՈՎ</w:t>
      </w:r>
      <w:r w:rsidRPr="00BE3DCD">
        <w:rPr>
          <w:rFonts w:ascii="GHEA Grapalat" w:hAnsi="GHEA Grapalat" w:cs="Sylfaen"/>
          <w:lang w:val="af-ZA"/>
        </w:rPr>
        <w:t xml:space="preserve"> </w:t>
      </w:r>
      <w:r w:rsidRPr="00BE3DCD">
        <w:rPr>
          <w:rFonts w:ascii="GHEA Grapalat" w:hAnsi="GHEA Grapalat" w:cs="Times Armenian"/>
          <w:lang w:val="af-ZA"/>
        </w:rPr>
        <w:t xml:space="preserve"> </w:t>
      </w:r>
      <w:r w:rsidRPr="00BE3DCD">
        <w:rPr>
          <w:rFonts w:ascii="GHEA Grapalat" w:hAnsi="GHEA Grapalat" w:cs="Sylfaen"/>
        </w:rPr>
        <w:t>ՀԱՅՏԱՐԱՐՎԱԾ</w:t>
      </w:r>
      <w:r w:rsidRPr="00BE3DCD">
        <w:rPr>
          <w:rFonts w:ascii="GHEA Grapalat" w:hAnsi="GHEA Grapalat" w:cs="Times Armenian"/>
          <w:lang w:val="af-ZA"/>
        </w:rPr>
        <w:t xml:space="preserve"> </w:t>
      </w:r>
      <w:r w:rsidR="00A3439E" w:rsidRPr="00BE3DCD">
        <w:rPr>
          <w:rFonts w:ascii="GHEA Grapalat" w:hAnsi="GHEA Grapalat" w:cs="Sylfaen"/>
          <w:lang w:val="af-ZA"/>
        </w:rPr>
        <w:t>Գնանշման հարցման</w:t>
      </w:r>
    </w:p>
    <w:p w:rsidR="00096865" w:rsidRPr="00BE3DCD" w:rsidRDefault="00096865" w:rsidP="003E5887">
      <w:pPr>
        <w:pStyle w:val="aa"/>
        <w:spacing w:after="0"/>
        <w:ind w:firstLine="567"/>
        <w:jc w:val="right"/>
        <w:rPr>
          <w:rFonts w:ascii="GHEA Grapalat" w:hAnsi="GHEA Grapalat"/>
          <w:szCs w:val="22"/>
          <w:lang w:val="af-ZA"/>
        </w:rPr>
      </w:pPr>
    </w:p>
    <w:p w:rsidR="00096865" w:rsidRPr="00BE3DCD" w:rsidRDefault="00096865" w:rsidP="00EF3662">
      <w:pPr>
        <w:pStyle w:val="aa"/>
        <w:ind w:right="-7" w:firstLine="567"/>
        <w:jc w:val="center"/>
        <w:rPr>
          <w:rFonts w:ascii="GHEA Grapalat" w:hAnsi="GHEA Grapalat"/>
          <w:lang w:val="af-ZA"/>
        </w:rPr>
      </w:pPr>
    </w:p>
    <w:p w:rsidR="00096865" w:rsidRPr="00BE3DCD" w:rsidRDefault="00096865" w:rsidP="00EF3662">
      <w:pPr>
        <w:pStyle w:val="aa"/>
        <w:ind w:right="-7" w:firstLine="567"/>
        <w:jc w:val="center"/>
        <w:rPr>
          <w:rFonts w:ascii="GHEA Grapalat" w:hAnsi="GHEA Grapalat"/>
          <w:lang w:val="af-ZA"/>
        </w:rPr>
      </w:pPr>
    </w:p>
    <w:p w:rsidR="00096865" w:rsidRPr="00BE3DCD" w:rsidRDefault="00096865" w:rsidP="00EF3662">
      <w:pPr>
        <w:pStyle w:val="aa"/>
        <w:ind w:right="-7" w:firstLine="567"/>
        <w:jc w:val="center"/>
        <w:rPr>
          <w:rFonts w:ascii="GHEA Grapalat" w:hAnsi="GHEA Grapalat"/>
          <w:lang w:val="af-ZA"/>
        </w:rPr>
      </w:pPr>
    </w:p>
    <w:p w:rsidR="00096865" w:rsidRPr="00BE3DCD" w:rsidRDefault="00096865" w:rsidP="00EF3662">
      <w:pPr>
        <w:pStyle w:val="aa"/>
        <w:ind w:right="-7" w:firstLine="567"/>
        <w:jc w:val="center"/>
        <w:rPr>
          <w:rFonts w:ascii="GHEA Grapalat" w:hAnsi="GHEA Grapalat"/>
          <w:lang w:val="af-ZA"/>
        </w:rPr>
      </w:pPr>
    </w:p>
    <w:p w:rsidR="00096865" w:rsidRPr="00BE3DCD" w:rsidRDefault="00096865" w:rsidP="00EF3662">
      <w:pPr>
        <w:pStyle w:val="aa"/>
        <w:ind w:right="-7" w:firstLine="567"/>
        <w:jc w:val="center"/>
        <w:rPr>
          <w:rFonts w:ascii="GHEA Grapalat" w:hAnsi="GHEA Grapalat"/>
          <w:lang w:val="af-ZA"/>
        </w:rPr>
      </w:pPr>
    </w:p>
    <w:p w:rsidR="00096865" w:rsidRPr="00BE3DCD" w:rsidRDefault="00096865" w:rsidP="00EF3662">
      <w:pPr>
        <w:pStyle w:val="aa"/>
        <w:ind w:right="-7" w:firstLine="567"/>
        <w:jc w:val="center"/>
        <w:rPr>
          <w:rFonts w:ascii="GHEA Grapalat" w:hAnsi="GHEA Grapalat"/>
          <w:lang w:val="af-ZA"/>
        </w:rPr>
      </w:pPr>
    </w:p>
    <w:p w:rsidR="00096865" w:rsidRPr="00BE3DCD" w:rsidRDefault="00096865" w:rsidP="00EF3662">
      <w:pPr>
        <w:pStyle w:val="aa"/>
        <w:ind w:right="-7" w:firstLine="567"/>
        <w:jc w:val="center"/>
        <w:rPr>
          <w:rFonts w:ascii="GHEA Grapalat" w:hAnsi="GHEA Grapalat"/>
          <w:lang w:val="af-ZA"/>
        </w:rPr>
      </w:pPr>
    </w:p>
    <w:p w:rsidR="002B32D6" w:rsidRPr="00BE3DCD" w:rsidRDefault="002B32D6" w:rsidP="00EF3662">
      <w:pPr>
        <w:pStyle w:val="aa"/>
        <w:ind w:right="-7" w:firstLine="567"/>
        <w:jc w:val="center"/>
        <w:rPr>
          <w:rFonts w:ascii="GHEA Grapalat" w:hAnsi="GHEA Grapalat"/>
          <w:lang w:val="af-ZA"/>
        </w:rPr>
      </w:pPr>
    </w:p>
    <w:p w:rsidR="00096865" w:rsidRPr="00BE3DCD" w:rsidRDefault="00096865" w:rsidP="00EF3662">
      <w:pPr>
        <w:pStyle w:val="aa"/>
        <w:ind w:right="-7" w:firstLine="567"/>
        <w:jc w:val="center"/>
        <w:rPr>
          <w:rFonts w:ascii="GHEA Grapalat" w:hAnsi="GHEA Grapalat"/>
          <w:lang w:val="af-ZA"/>
        </w:rPr>
      </w:pPr>
    </w:p>
    <w:p w:rsidR="00CE0D95" w:rsidRPr="00BE3DCD" w:rsidRDefault="00CE0D95" w:rsidP="00EF3662">
      <w:pPr>
        <w:pStyle w:val="aa"/>
        <w:ind w:right="-7" w:firstLine="567"/>
        <w:jc w:val="center"/>
        <w:rPr>
          <w:rFonts w:ascii="GHEA Grapalat" w:hAnsi="GHEA Grapalat"/>
          <w:lang w:val="af-ZA"/>
        </w:rPr>
      </w:pPr>
    </w:p>
    <w:p w:rsidR="00CE0D95" w:rsidRPr="00BE3DCD" w:rsidRDefault="00CE0D95" w:rsidP="00EF3662">
      <w:pPr>
        <w:pStyle w:val="aa"/>
        <w:ind w:right="-7" w:firstLine="567"/>
        <w:jc w:val="center"/>
        <w:rPr>
          <w:rFonts w:ascii="GHEA Grapalat" w:hAnsi="GHEA Grapalat"/>
          <w:lang w:val="af-ZA"/>
        </w:rPr>
      </w:pPr>
    </w:p>
    <w:p w:rsidR="001A43A4" w:rsidRPr="00BE3DCD" w:rsidRDefault="00096865" w:rsidP="00EF3662">
      <w:pPr>
        <w:ind w:firstLine="567"/>
        <w:jc w:val="both"/>
        <w:rPr>
          <w:rFonts w:ascii="GHEA Grapalat" w:hAnsi="GHEA Grapalat" w:cs="Sylfaen"/>
          <w:i/>
          <w:sz w:val="22"/>
          <w:szCs w:val="22"/>
          <w:lang w:val="af-ZA"/>
        </w:rPr>
      </w:pPr>
      <w:r w:rsidRPr="00BE3DCD">
        <w:rPr>
          <w:rFonts w:ascii="GHEA Grapalat" w:hAnsi="GHEA Grapalat" w:cs="Sylfaen"/>
          <w:i/>
          <w:sz w:val="22"/>
          <w:szCs w:val="22"/>
        </w:rPr>
        <w:t>Հարգելի</w:t>
      </w:r>
      <w:r w:rsidRPr="00BE3DCD">
        <w:rPr>
          <w:rFonts w:ascii="GHEA Grapalat" w:hAnsi="GHEA Grapalat" w:cs="Times Armenian"/>
          <w:i/>
          <w:sz w:val="22"/>
          <w:szCs w:val="22"/>
          <w:lang w:val="af-ZA"/>
        </w:rPr>
        <w:t xml:space="preserve"> </w:t>
      </w:r>
      <w:r w:rsidRPr="00BE3DCD">
        <w:rPr>
          <w:rFonts w:ascii="GHEA Grapalat" w:hAnsi="GHEA Grapalat" w:cs="Sylfaen"/>
          <w:i/>
          <w:sz w:val="22"/>
          <w:szCs w:val="22"/>
        </w:rPr>
        <w:t>մասնակից</w:t>
      </w:r>
      <w:r w:rsidR="00677658" w:rsidRPr="00BE3DCD">
        <w:rPr>
          <w:rFonts w:ascii="GHEA Grapalat" w:hAnsi="GHEA Grapalat" w:cs="Sylfaen"/>
          <w:i/>
          <w:sz w:val="22"/>
          <w:szCs w:val="22"/>
          <w:lang w:val="af-ZA"/>
        </w:rPr>
        <w:t xml:space="preserve"> </w:t>
      </w:r>
      <w:r w:rsidR="00884204" w:rsidRPr="00BE3DCD">
        <w:rPr>
          <w:rFonts w:ascii="GHEA Grapalat" w:hAnsi="GHEA Grapalat" w:cs="Sylfaen"/>
          <w:i/>
          <w:sz w:val="22"/>
          <w:szCs w:val="22"/>
        </w:rPr>
        <w:t>ն</w:t>
      </w:r>
      <w:r w:rsidRPr="00BE3DCD">
        <w:rPr>
          <w:rFonts w:ascii="GHEA Grapalat" w:hAnsi="GHEA Grapalat" w:cs="Sylfaen"/>
          <w:i/>
          <w:sz w:val="22"/>
          <w:szCs w:val="22"/>
        </w:rPr>
        <w:t>ախքան</w:t>
      </w:r>
      <w:r w:rsidRPr="00BE3DCD">
        <w:rPr>
          <w:rFonts w:ascii="GHEA Grapalat" w:hAnsi="GHEA Grapalat" w:cs="Times Armenian"/>
          <w:i/>
          <w:sz w:val="22"/>
          <w:szCs w:val="22"/>
          <w:lang w:val="af-ZA"/>
        </w:rPr>
        <w:t xml:space="preserve"> </w:t>
      </w:r>
      <w:r w:rsidRPr="00BE3DCD">
        <w:rPr>
          <w:rFonts w:ascii="GHEA Grapalat" w:hAnsi="GHEA Grapalat" w:cs="Sylfaen"/>
          <w:i/>
          <w:sz w:val="22"/>
          <w:szCs w:val="22"/>
        </w:rPr>
        <w:t>հայտ</w:t>
      </w:r>
      <w:r w:rsidRPr="00BE3DCD">
        <w:rPr>
          <w:rFonts w:ascii="GHEA Grapalat" w:hAnsi="GHEA Grapalat" w:cs="Times Armenian"/>
          <w:i/>
          <w:sz w:val="22"/>
          <w:szCs w:val="22"/>
          <w:lang w:val="af-ZA"/>
        </w:rPr>
        <w:t xml:space="preserve"> </w:t>
      </w:r>
      <w:r w:rsidRPr="00BE3DCD">
        <w:rPr>
          <w:rFonts w:ascii="GHEA Grapalat" w:hAnsi="GHEA Grapalat" w:cs="Sylfaen"/>
          <w:i/>
          <w:sz w:val="22"/>
          <w:szCs w:val="22"/>
        </w:rPr>
        <w:t>կազմելը</w:t>
      </w:r>
      <w:r w:rsidRPr="00BE3DCD">
        <w:rPr>
          <w:rFonts w:ascii="GHEA Grapalat" w:hAnsi="GHEA Grapalat" w:cs="Times Armenian"/>
          <w:i/>
          <w:sz w:val="22"/>
          <w:szCs w:val="22"/>
          <w:lang w:val="af-ZA"/>
        </w:rPr>
        <w:t xml:space="preserve"> </w:t>
      </w:r>
      <w:r w:rsidRPr="00BE3DCD">
        <w:rPr>
          <w:rFonts w:ascii="GHEA Grapalat" w:hAnsi="GHEA Grapalat" w:cs="Sylfaen"/>
          <w:i/>
          <w:sz w:val="22"/>
          <w:szCs w:val="22"/>
        </w:rPr>
        <w:t>և</w:t>
      </w:r>
      <w:r w:rsidRPr="00BE3DCD">
        <w:rPr>
          <w:rFonts w:ascii="GHEA Grapalat" w:hAnsi="GHEA Grapalat" w:cs="Times Armenian"/>
          <w:i/>
          <w:sz w:val="22"/>
          <w:szCs w:val="22"/>
          <w:lang w:val="af-ZA"/>
        </w:rPr>
        <w:t xml:space="preserve"> </w:t>
      </w:r>
      <w:r w:rsidRPr="00BE3DCD">
        <w:rPr>
          <w:rFonts w:ascii="GHEA Grapalat" w:hAnsi="GHEA Grapalat" w:cs="Sylfaen"/>
          <w:i/>
          <w:sz w:val="22"/>
          <w:szCs w:val="22"/>
        </w:rPr>
        <w:t>ներկայացնելը</w:t>
      </w:r>
      <w:r w:rsidRPr="00BE3DCD">
        <w:rPr>
          <w:rFonts w:ascii="GHEA Grapalat" w:hAnsi="GHEA Grapalat" w:cs="Times Armenian"/>
          <w:i/>
          <w:sz w:val="22"/>
          <w:szCs w:val="22"/>
          <w:lang w:val="af-ZA"/>
        </w:rPr>
        <w:t xml:space="preserve"> </w:t>
      </w:r>
      <w:r w:rsidRPr="00BE3DCD">
        <w:rPr>
          <w:rFonts w:ascii="GHEA Grapalat" w:hAnsi="GHEA Grapalat" w:cs="Sylfaen"/>
          <w:i/>
          <w:sz w:val="22"/>
          <w:szCs w:val="22"/>
        </w:rPr>
        <w:t>խնդրում</w:t>
      </w:r>
      <w:r w:rsidRPr="00BE3DCD">
        <w:rPr>
          <w:rFonts w:ascii="GHEA Grapalat" w:hAnsi="GHEA Grapalat" w:cs="Times Armenian"/>
          <w:i/>
          <w:sz w:val="22"/>
          <w:szCs w:val="22"/>
          <w:lang w:val="af-ZA"/>
        </w:rPr>
        <w:t xml:space="preserve"> </w:t>
      </w:r>
      <w:r w:rsidRPr="00BE3DCD">
        <w:rPr>
          <w:rFonts w:ascii="GHEA Grapalat" w:hAnsi="GHEA Grapalat" w:cs="Sylfaen"/>
          <w:i/>
          <w:sz w:val="22"/>
          <w:szCs w:val="22"/>
        </w:rPr>
        <w:t>ենք</w:t>
      </w:r>
      <w:r w:rsidRPr="00BE3DCD">
        <w:rPr>
          <w:rFonts w:ascii="GHEA Grapalat" w:hAnsi="GHEA Grapalat" w:cs="Times Armenian"/>
          <w:i/>
          <w:sz w:val="22"/>
          <w:szCs w:val="22"/>
          <w:lang w:val="af-ZA"/>
        </w:rPr>
        <w:t xml:space="preserve"> </w:t>
      </w:r>
      <w:r w:rsidRPr="00BE3DCD">
        <w:rPr>
          <w:rFonts w:ascii="GHEA Grapalat" w:hAnsi="GHEA Grapalat" w:cs="Sylfaen"/>
          <w:i/>
          <w:sz w:val="22"/>
          <w:szCs w:val="22"/>
        </w:rPr>
        <w:t>մանրամասնորեն</w:t>
      </w:r>
      <w:r w:rsidRPr="00BE3DCD">
        <w:rPr>
          <w:rFonts w:ascii="GHEA Grapalat" w:hAnsi="GHEA Grapalat" w:cs="Times Armenian"/>
          <w:i/>
          <w:sz w:val="22"/>
          <w:szCs w:val="22"/>
          <w:lang w:val="af-ZA"/>
        </w:rPr>
        <w:t xml:space="preserve"> </w:t>
      </w:r>
      <w:r w:rsidRPr="00BE3DCD">
        <w:rPr>
          <w:rFonts w:ascii="GHEA Grapalat" w:hAnsi="GHEA Grapalat" w:cs="Sylfaen"/>
          <w:i/>
          <w:sz w:val="22"/>
          <w:szCs w:val="22"/>
        </w:rPr>
        <w:t>ուսումնասիրել</w:t>
      </w:r>
      <w:r w:rsidRPr="00BE3DCD">
        <w:rPr>
          <w:rFonts w:ascii="GHEA Grapalat" w:hAnsi="GHEA Grapalat" w:cs="Times Armenian"/>
          <w:i/>
          <w:sz w:val="22"/>
          <w:szCs w:val="22"/>
          <w:lang w:val="af-ZA"/>
        </w:rPr>
        <w:t xml:space="preserve"> </w:t>
      </w:r>
      <w:r w:rsidRPr="00BE3DCD">
        <w:rPr>
          <w:rFonts w:ascii="GHEA Grapalat" w:hAnsi="GHEA Grapalat" w:cs="Sylfaen"/>
          <w:i/>
          <w:sz w:val="22"/>
          <w:szCs w:val="22"/>
        </w:rPr>
        <w:t>սույն</w:t>
      </w:r>
      <w:r w:rsidRPr="00BE3DCD">
        <w:rPr>
          <w:rFonts w:ascii="GHEA Grapalat" w:hAnsi="GHEA Grapalat" w:cs="Times Armenian"/>
          <w:i/>
          <w:sz w:val="22"/>
          <w:szCs w:val="22"/>
          <w:lang w:val="af-ZA"/>
        </w:rPr>
        <w:t xml:space="preserve"> </w:t>
      </w:r>
      <w:r w:rsidRPr="00BE3DCD">
        <w:rPr>
          <w:rFonts w:ascii="GHEA Grapalat" w:hAnsi="GHEA Grapalat" w:cs="Sylfaen"/>
          <w:i/>
          <w:sz w:val="22"/>
          <w:szCs w:val="22"/>
        </w:rPr>
        <w:t>հրավերը</w:t>
      </w:r>
      <w:r w:rsidRPr="00BE3DCD">
        <w:rPr>
          <w:rFonts w:ascii="GHEA Grapalat" w:hAnsi="GHEA Grapalat" w:cs="Times Armenian"/>
          <w:i/>
          <w:sz w:val="22"/>
          <w:szCs w:val="22"/>
          <w:lang w:val="af-ZA"/>
        </w:rPr>
        <w:t xml:space="preserve">, </w:t>
      </w:r>
      <w:r w:rsidRPr="00BE3DCD">
        <w:rPr>
          <w:rFonts w:ascii="GHEA Grapalat" w:hAnsi="GHEA Grapalat" w:cs="Sylfaen"/>
          <w:i/>
          <w:sz w:val="22"/>
          <w:szCs w:val="22"/>
        </w:rPr>
        <w:t>քանի</w:t>
      </w:r>
      <w:r w:rsidRPr="00BE3DCD">
        <w:rPr>
          <w:rFonts w:ascii="GHEA Grapalat" w:hAnsi="GHEA Grapalat" w:cs="Times Armenian"/>
          <w:i/>
          <w:sz w:val="22"/>
          <w:szCs w:val="22"/>
          <w:lang w:val="af-ZA"/>
        </w:rPr>
        <w:t xml:space="preserve"> </w:t>
      </w:r>
      <w:r w:rsidRPr="00BE3DCD">
        <w:rPr>
          <w:rFonts w:ascii="GHEA Grapalat" w:hAnsi="GHEA Grapalat" w:cs="Sylfaen"/>
          <w:i/>
          <w:sz w:val="22"/>
          <w:szCs w:val="22"/>
        </w:rPr>
        <w:t>որ</w:t>
      </w:r>
      <w:r w:rsidRPr="00BE3DCD">
        <w:rPr>
          <w:rFonts w:ascii="GHEA Grapalat" w:hAnsi="GHEA Grapalat" w:cs="Times Armenian"/>
          <w:i/>
          <w:sz w:val="22"/>
          <w:szCs w:val="22"/>
          <w:lang w:val="af-ZA"/>
        </w:rPr>
        <w:t xml:space="preserve"> </w:t>
      </w:r>
      <w:r w:rsidRPr="00BE3DCD">
        <w:rPr>
          <w:rFonts w:ascii="GHEA Grapalat" w:hAnsi="GHEA Grapalat" w:cs="Sylfaen"/>
          <w:i/>
          <w:sz w:val="22"/>
          <w:szCs w:val="22"/>
        </w:rPr>
        <w:t>հրավերին</w:t>
      </w:r>
      <w:r w:rsidRPr="00BE3DCD">
        <w:rPr>
          <w:rFonts w:ascii="GHEA Grapalat" w:hAnsi="GHEA Grapalat" w:cs="Times Armenian"/>
          <w:i/>
          <w:sz w:val="22"/>
          <w:szCs w:val="22"/>
          <w:lang w:val="af-ZA"/>
        </w:rPr>
        <w:t xml:space="preserve"> </w:t>
      </w:r>
      <w:r w:rsidRPr="00BE3DCD">
        <w:rPr>
          <w:rFonts w:ascii="GHEA Grapalat" w:hAnsi="GHEA Grapalat" w:cs="Sylfaen"/>
          <w:i/>
          <w:sz w:val="22"/>
          <w:szCs w:val="22"/>
        </w:rPr>
        <w:t>չհամապատասխանող</w:t>
      </w:r>
      <w:r w:rsidRPr="00BE3DCD">
        <w:rPr>
          <w:rFonts w:ascii="GHEA Grapalat" w:hAnsi="GHEA Grapalat" w:cs="Times Armenian"/>
          <w:i/>
          <w:sz w:val="22"/>
          <w:szCs w:val="22"/>
          <w:lang w:val="af-ZA"/>
        </w:rPr>
        <w:t xml:space="preserve"> </w:t>
      </w:r>
      <w:r w:rsidRPr="00BE3DCD">
        <w:rPr>
          <w:rFonts w:ascii="GHEA Grapalat" w:hAnsi="GHEA Grapalat" w:cs="Sylfaen"/>
          <w:i/>
          <w:sz w:val="22"/>
          <w:szCs w:val="22"/>
        </w:rPr>
        <w:t>հայտերը</w:t>
      </w:r>
      <w:r w:rsidRPr="00BE3DCD">
        <w:rPr>
          <w:rFonts w:ascii="GHEA Grapalat" w:hAnsi="GHEA Grapalat" w:cs="Times Armenian"/>
          <w:i/>
          <w:sz w:val="22"/>
          <w:szCs w:val="22"/>
          <w:lang w:val="af-ZA"/>
        </w:rPr>
        <w:t xml:space="preserve"> </w:t>
      </w:r>
      <w:r w:rsidRPr="00BE3DCD">
        <w:rPr>
          <w:rFonts w:ascii="GHEA Grapalat" w:hAnsi="GHEA Grapalat" w:cs="Sylfaen"/>
          <w:i/>
          <w:sz w:val="22"/>
          <w:szCs w:val="22"/>
        </w:rPr>
        <w:t>ենթակա</w:t>
      </w:r>
      <w:r w:rsidRPr="00BE3DCD">
        <w:rPr>
          <w:rFonts w:ascii="GHEA Grapalat" w:hAnsi="GHEA Grapalat" w:cs="Times Armenian"/>
          <w:i/>
          <w:sz w:val="22"/>
          <w:szCs w:val="22"/>
          <w:lang w:val="af-ZA"/>
        </w:rPr>
        <w:t xml:space="preserve"> </w:t>
      </w:r>
      <w:r w:rsidRPr="00BE3DCD">
        <w:rPr>
          <w:rFonts w:ascii="GHEA Grapalat" w:hAnsi="GHEA Grapalat" w:cs="Sylfaen"/>
          <w:i/>
          <w:sz w:val="22"/>
          <w:szCs w:val="22"/>
        </w:rPr>
        <w:t>են</w:t>
      </w:r>
      <w:r w:rsidRPr="00BE3DCD">
        <w:rPr>
          <w:rFonts w:ascii="GHEA Grapalat" w:hAnsi="GHEA Grapalat" w:cs="Times Armenian"/>
          <w:i/>
          <w:sz w:val="22"/>
          <w:szCs w:val="22"/>
          <w:lang w:val="af-ZA"/>
        </w:rPr>
        <w:t xml:space="preserve"> </w:t>
      </w:r>
      <w:r w:rsidRPr="00BE3DCD">
        <w:rPr>
          <w:rFonts w:ascii="GHEA Grapalat" w:hAnsi="GHEA Grapalat" w:cs="Sylfaen"/>
          <w:i/>
          <w:sz w:val="22"/>
          <w:szCs w:val="22"/>
        </w:rPr>
        <w:t>մերժման</w:t>
      </w:r>
      <w:r w:rsidR="0046586E" w:rsidRPr="00BE3DCD">
        <w:rPr>
          <w:rFonts w:ascii="GHEA Grapalat" w:hAnsi="GHEA Grapalat" w:cs="Sylfaen"/>
          <w:i/>
          <w:sz w:val="22"/>
          <w:szCs w:val="22"/>
          <w:lang w:val="af-ZA"/>
        </w:rPr>
        <w:t xml:space="preserve">: </w:t>
      </w:r>
    </w:p>
    <w:p w:rsidR="00096865" w:rsidRPr="00BE3DCD" w:rsidRDefault="00096865" w:rsidP="00EF3662">
      <w:pPr>
        <w:ind w:firstLine="567"/>
        <w:jc w:val="center"/>
        <w:rPr>
          <w:rFonts w:ascii="GHEA Grapalat" w:hAnsi="GHEA Grapalat"/>
          <w:b/>
          <w:sz w:val="20"/>
          <w:szCs w:val="22"/>
          <w:lang w:val="af-ZA"/>
        </w:rPr>
      </w:pPr>
    </w:p>
    <w:p w:rsidR="00160AE4" w:rsidRPr="00BE3DCD" w:rsidRDefault="00160AE4" w:rsidP="00EF3662">
      <w:pPr>
        <w:ind w:firstLine="567"/>
        <w:jc w:val="center"/>
        <w:rPr>
          <w:rFonts w:ascii="GHEA Grapalat" w:hAnsi="GHEA Grapalat" w:cs="Sylfaen"/>
          <w:b/>
          <w:sz w:val="22"/>
          <w:szCs w:val="22"/>
          <w:lang w:val="af-ZA"/>
        </w:rPr>
      </w:pPr>
    </w:p>
    <w:p w:rsidR="00160AE4" w:rsidRPr="00BE3DCD" w:rsidRDefault="003E5887" w:rsidP="00EF3662">
      <w:pPr>
        <w:ind w:firstLine="567"/>
        <w:jc w:val="center"/>
        <w:rPr>
          <w:rFonts w:ascii="GHEA Grapalat" w:hAnsi="GHEA Grapalat"/>
          <w:b/>
          <w:sz w:val="20"/>
          <w:szCs w:val="20"/>
          <w:lang w:val="af-ZA"/>
        </w:rPr>
      </w:pPr>
      <w:r w:rsidRPr="00BE3DCD">
        <w:rPr>
          <w:rFonts w:ascii="GHEA Grapalat" w:hAnsi="GHEA Grapalat" w:cs="Sylfaen"/>
          <w:b/>
          <w:sz w:val="20"/>
          <w:szCs w:val="20"/>
          <w:lang w:val="af-ZA"/>
        </w:rPr>
        <w:br w:type="page"/>
      </w:r>
      <w:r w:rsidR="00160AE4" w:rsidRPr="00BE3DCD">
        <w:rPr>
          <w:rFonts w:ascii="GHEA Grapalat" w:hAnsi="GHEA Grapalat" w:cs="Sylfaen"/>
          <w:b/>
          <w:sz w:val="20"/>
          <w:szCs w:val="20"/>
        </w:rPr>
        <w:lastRenderedPageBreak/>
        <w:t>ԲՈՎԱՆԴԱԿՈւԹՅՈւՆ</w:t>
      </w:r>
    </w:p>
    <w:p w:rsidR="00160AE4" w:rsidRPr="00BE3DCD" w:rsidRDefault="00160AE4" w:rsidP="00EF3662">
      <w:pPr>
        <w:ind w:firstLine="567"/>
        <w:jc w:val="center"/>
        <w:rPr>
          <w:rFonts w:ascii="GHEA Grapalat" w:hAnsi="GHEA Grapalat"/>
          <w:i/>
          <w:sz w:val="20"/>
          <w:lang w:val="af-ZA"/>
        </w:rPr>
      </w:pPr>
    </w:p>
    <w:p w:rsidR="003E5887" w:rsidRPr="00BE3DCD" w:rsidRDefault="003E5887" w:rsidP="003E5887">
      <w:pPr>
        <w:ind w:firstLine="567"/>
        <w:jc w:val="center"/>
        <w:rPr>
          <w:rFonts w:ascii="GHEA Grapalat" w:hAnsi="GHEA Grapalat" w:cs="Sylfaen"/>
          <w:b/>
          <w:sz w:val="20"/>
          <w:szCs w:val="22"/>
          <w:lang w:val="af-ZA"/>
        </w:rPr>
      </w:pPr>
      <w:r w:rsidRPr="00BE3DCD">
        <w:rPr>
          <w:rFonts w:ascii="GHEA Grapalat" w:hAnsi="GHEA Grapalat" w:cs="Sylfaen"/>
          <w:b/>
          <w:sz w:val="20"/>
          <w:szCs w:val="22"/>
          <w:lang w:val="af-ZA"/>
        </w:rPr>
        <w:t xml:space="preserve">«Թիվ 16 պոլիկլինիկա» ՓԲԸ ԿԱՐԻՔՆԵՐԻ ՀԱՄԱՐ Դեղորայք և պատվաստանյութեր -Ի ՁԵՌՔԲԵՐՄԱՆ ՆՊԱՏԱԿՈՎ ՀԱՅՏԱՐԱՐՎԱԾ </w:t>
      </w:r>
      <w:r w:rsidRPr="00BE3DCD">
        <w:rPr>
          <w:rFonts w:ascii="GHEA Grapalat" w:hAnsi="GHEA Grapalat"/>
          <w:b/>
          <w:sz w:val="20"/>
          <w:lang w:val="af-ZA"/>
        </w:rPr>
        <w:t xml:space="preserve">Գնանշման հարցման </w:t>
      </w:r>
      <w:r w:rsidRPr="00BE3DCD">
        <w:rPr>
          <w:rFonts w:ascii="GHEA Grapalat" w:hAnsi="GHEA Grapalat" w:cs="Sylfaen"/>
          <w:b/>
          <w:sz w:val="20"/>
          <w:szCs w:val="22"/>
          <w:lang w:val="af-ZA"/>
        </w:rPr>
        <w:t>ՀՐԱՎԵՐԻ</w:t>
      </w:r>
    </w:p>
    <w:p w:rsidR="00C67E80" w:rsidRPr="00BE3DCD" w:rsidRDefault="00C67E80" w:rsidP="00EF3662">
      <w:pPr>
        <w:ind w:firstLine="567"/>
        <w:jc w:val="center"/>
        <w:rPr>
          <w:rFonts w:ascii="GHEA Grapalat" w:hAnsi="GHEA Grapalat" w:cs="Sylfaen"/>
          <w:b/>
          <w:sz w:val="20"/>
          <w:szCs w:val="22"/>
          <w:lang w:val="af-ZA"/>
        </w:rPr>
      </w:pPr>
    </w:p>
    <w:p w:rsidR="009F5D9B" w:rsidRPr="00BE3DCD" w:rsidRDefault="009F5D9B" w:rsidP="00EF3662">
      <w:pPr>
        <w:ind w:firstLine="567"/>
        <w:jc w:val="center"/>
        <w:rPr>
          <w:rFonts w:ascii="GHEA Grapalat" w:hAnsi="GHEA Grapalat" w:cs="Sylfaen"/>
          <w:b/>
          <w:sz w:val="20"/>
          <w:szCs w:val="22"/>
          <w:lang w:val="af-ZA"/>
        </w:rPr>
      </w:pPr>
    </w:p>
    <w:p w:rsidR="00096865" w:rsidRPr="00BE3DCD" w:rsidRDefault="00096865" w:rsidP="00EF3662">
      <w:pPr>
        <w:ind w:firstLine="567"/>
        <w:jc w:val="center"/>
        <w:rPr>
          <w:rFonts w:ascii="GHEA Grapalat" w:hAnsi="GHEA Grapalat"/>
          <w:sz w:val="20"/>
          <w:lang w:val="af-ZA"/>
        </w:rPr>
      </w:pPr>
      <w:r w:rsidRPr="00BE3DCD">
        <w:rPr>
          <w:rFonts w:ascii="GHEA Grapalat" w:hAnsi="GHEA Grapalat" w:cs="Sylfaen"/>
          <w:b/>
          <w:sz w:val="20"/>
          <w:szCs w:val="22"/>
        </w:rPr>
        <w:t>ՄԱՍ</w:t>
      </w:r>
      <w:r w:rsidRPr="00BE3DCD">
        <w:rPr>
          <w:rFonts w:ascii="GHEA Grapalat" w:hAnsi="GHEA Grapalat" w:cs="Times Armenian"/>
          <w:b/>
          <w:sz w:val="20"/>
          <w:szCs w:val="22"/>
          <w:lang w:val="af-ZA"/>
        </w:rPr>
        <w:t xml:space="preserve">  I.</w:t>
      </w:r>
    </w:p>
    <w:p w:rsidR="00096865" w:rsidRPr="00BE3DCD" w:rsidRDefault="00096865" w:rsidP="00EF3662">
      <w:pPr>
        <w:ind w:firstLine="567"/>
        <w:jc w:val="both"/>
        <w:rPr>
          <w:rFonts w:ascii="GHEA Grapalat" w:hAnsi="GHEA Grapalat"/>
          <w:sz w:val="20"/>
          <w:lang w:val="af-ZA"/>
        </w:rPr>
      </w:pPr>
    </w:p>
    <w:p w:rsidR="00096865" w:rsidRPr="00BE3DCD" w:rsidRDefault="00096865" w:rsidP="00EF3662">
      <w:pPr>
        <w:ind w:firstLine="1134"/>
        <w:jc w:val="both"/>
        <w:rPr>
          <w:rFonts w:ascii="GHEA Grapalat" w:hAnsi="GHEA Grapalat"/>
          <w:sz w:val="20"/>
          <w:lang w:val="af-ZA"/>
        </w:rPr>
      </w:pPr>
      <w:r w:rsidRPr="00BE3DCD">
        <w:rPr>
          <w:rFonts w:ascii="GHEA Grapalat" w:hAnsi="GHEA Grapalat"/>
          <w:sz w:val="20"/>
          <w:lang w:val="af-ZA"/>
        </w:rPr>
        <w:t xml:space="preserve">1.  </w:t>
      </w:r>
      <w:r w:rsidRPr="00BE3DCD">
        <w:rPr>
          <w:rFonts w:ascii="GHEA Grapalat" w:hAnsi="GHEA Grapalat" w:cs="Sylfaen"/>
          <w:sz w:val="20"/>
        </w:rPr>
        <w:t>Գնման</w:t>
      </w:r>
      <w:r w:rsidRPr="00BE3DCD">
        <w:rPr>
          <w:rFonts w:ascii="GHEA Grapalat" w:hAnsi="GHEA Grapalat" w:cs="Times Armenian"/>
          <w:sz w:val="20"/>
          <w:lang w:val="af-ZA"/>
        </w:rPr>
        <w:t xml:space="preserve"> </w:t>
      </w:r>
      <w:r w:rsidRPr="00BE3DCD">
        <w:rPr>
          <w:rFonts w:ascii="GHEA Grapalat" w:hAnsi="GHEA Grapalat" w:cs="Sylfaen"/>
          <w:sz w:val="20"/>
        </w:rPr>
        <w:t>առարկայի</w:t>
      </w:r>
      <w:r w:rsidRPr="00BE3DCD">
        <w:rPr>
          <w:rFonts w:ascii="GHEA Grapalat" w:hAnsi="GHEA Grapalat"/>
          <w:sz w:val="20"/>
          <w:lang w:val="af-ZA"/>
        </w:rPr>
        <w:t xml:space="preserve"> </w:t>
      </w:r>
      <w:r w:rsidRPr="00BE3DCD">
        <w:rPr>
          <w:rFonts w:ascii="GHEA Grapalat" w:hAnsi="GHEA Grapalat" w:cs="Sylfaen"/>
          <w:sz w:val="20"/>
        </w:rPr>
        <w:t>բնութա</w:t>
      </w:r>
      <w:r w:rsidRPr="00BE3DCD">
        <w:rPr>
          <w:rFonts w:ascii="GHEA Grapalat" w:hAnsi="GHEA Grapalat" w:cs="Times Armenian"/>
          <w:sz w:val="20"/>
        </w:rPr>
        <w:t>գ</w:t>
      </w:r>
      <w:r w:rsidRPr="00BE3DCD">
        <w:rPr>
          <w:rFonts w:ascii="GHEA Grapalat" w:hAnsi="GHEA Grapalat" w:cs="Sylfaen"/>
          <w:sz w:val="20"/>
        </w:rPr>
        <w:t>իրը</w:t>
      </w:r>
      <w:r w:rsidRPr="00BE3DCD">
        <w:rPr>
          <w:rFonts w:ascii="GHEA Grapalat" w:hAnsi="GHEA Grapalat" w:cs="Times Armenian"/>
          <w:sz w:val="20"/>
          <w:lang w:val="af-ZA"/>
        </w:rPr>
        <w:tab/>
        <w:t xml:space="preserve"> </w:t>
      </w:r>
    </w:p>
    <w:p w:rsidR="00096865" w:rsidRPr="00BE3DCD" w:rsidRDefault="00096865" w:rsidP="00EF3662">
      <w:pPr>
        <w:ind w:firstLine="1134"/>
        <w:jc w:val="both"/>
        <w:rPr>
          <w:rFonts w:ascii="GHEA Grapalat" w:hAnsi="GHEA Grapalat"/>
          <w:sz w:val="20"/>
          <w:lang w:val="af-ZA"/>
        </w:rPr>
      </w:pPr>
      <w:r w:rsidRPr="00BE3DCD">
        <w:rPr>
          <w:rFonts w:ascii="GHEA Grapalat" w:hAnsi="GHEA Grapalat"/>
          <w:sz w:val="20"/>
          <w:lang w:val="af-ZA"/>
        </w:rPr>
        <w:t xml:space="preserve">2. </w:t>
      </w:r>
      <w:r w:rsidRPr="00BE3DCD">
        <w:rPr>
          <w:rFonts w:ascii="GHEA Grapalat" w:hAnsi="GHEA Grapalat" w:cs="Sylfaen"/>
          <w:sz w:val="20"/>
        </w:rPr>
        <w:t>Մասնակցի</w:t>
      </w:r>
      <w:r w:rsidRPr="00BE3DCD">
        <w:rPr>
          <w:rFonts w:ascii="GHEA Grapalat" w:hAnsi="GHEA Grapalat" w:cs="Times Armenian"/>
          <w:sz w:val="20"/>
          <w:lang w:val="af-ZA"/>
        </w:rPr>
        <w:t xml:space="preserve"> </w:t>
      </w:r>
      <w:r w:rsidRPr="00BE3DCD">
        <w:rPr>
          <w:rFonts w:ascii="GHEA Grapalat" w:hAnsi="GHEA Grapalat" w:cs="Sylfaen"/>
          <w:sz w:val="20"/>
        </w:rPr>
        <w:t>մասնակցության</w:t>
      </w:r>
      <w:r w:rsidRPr="00BE3DCD">
        <w:rPr>
          <w:rFonts w:ascii="GHEA Grapalat" w:hAnsi="GHEA Grapalat" w:cs="Times Armenian"/>
          <w:sz w:val="20"/>
          <w:lang w:val="af-ZA"/>
        </w:rPr>
        <w:t xml:space="preserve"> </w:t>
      </w:r>
      <w:r w:rsidRPr="00BE3DCD">
        <w:rPr>
          <w:rFonts w:ascii="GHEA Grapalat" w:hAnsi="GHEA Grapalat" w:cs="Sylfaen"/>
          <w:sz w:val="20"/>
        </w:rPr>
        <w:t>իրավունքի</w:t>
      </w:r>
      <w:r w:rsidRPr="00BE3DCD">
        <w:rPr>
          <w:rFonts w:ascii="GHEA Grapalat" w:hAnsi="GHEA Grapalat" w:cs="Times Armenian"/>
          <w:sz w:val="20"/>
          <w:lang w:val="af-ZA"/>
        </w:rPr>
        <w:t xml:space="preserve"> </w:t>
      </w:r>
      <w:r w:rsidRPr="00BE3DCD">
        <w:rPr>
          <w:rFonts w:ascii="GHEA Grapalat" w:hAnsi="GHEA Grapalat" w:cs="Sylfaen"/>
          <w:sz w:val="20"/>
        </w:rPr>
        <w:t>պահանջները</w:t>
      </w:r>
      <w:r w:rsidR="000206DA" w:rsidRPr="00BE3DCD">
        <w:rPr>
          <w:rFonts w:ascii="GHEA Grapalat" w:hAnsi="GHEA Grapalat" w:cs="Sylfaen"/>
          <w:sz w:val="20"/>
          <w:lang w:val="af-ZA"/>
        </w:rPr>
        <w:t xml:space="preserve"> </w:t>
      </w:r>
      <w:r w:rsidR="000206DA" w:rsidRPr="00BE3DCD">
        <w:rPr>
          <w:rFonts w:ascii="GHEA Grapalat" w:hAnsi="GHEA Grapalat" w:cs="Sylfaen"/>
          <w:sz w:val="20"/>
        </w:rPr>
        <w:t>և</w:t>
      </w:r>
      <w:r w:rsidR="000206DA" w:rsidRPr="00BE3DCD">
        <w:rPr>
          <w:rFonts w:ascii="GHEA Grapalat" w:hAnsi="GHEA Grapalat" w:cs="Sylfaen"/>
          <w:sz w:val="20"/>
          <w:lang w:val="af-ZA"/>
        </w:rPr>
        <w:t xml:space="preserve"> </w:t>
      </w:r>
      <w:r w:rsidR="000206DA" w:rsidRPr="00BE3DCD">
        <w:rPr>
          <w:rFonts w:ascii="GHEA Grapalat" w:hAnsi="GHEA Grapalat" w:cs="Sylfaen"/>
          <w:sz w:val="20"/>
        </w:rPr>
        <w:t>դրանց</w:t>
      </w:r>
      <w:r w:rsidR="000206DA" w:rsidRPr="00BE3DCD">
        <w:rPr>
          <w:rFonts w:ascii="GHEA Grapalat" w:hAnsi="GHEA Grapalat" w:cs="Sylfaen"/>
          <w:sz w:val="20"/>
          <w:lang w:val="af-ZA"/>
        </w:rPr>
        <w:t xml:space="preserve"> </w:t>
      </w:r>
      <w:r w:rsidR="000206DA" w:rsidRPr="00BE3DCD">
        <w:rPr>
          <w:rFonts w:ascii="GHEA Grapalat" w:hAnsi="GHEA Grapalat" w:cs="Sylfaen"/>
          <w:sz w:val="20"/>
        </w:rPr>
        <w:t>գնահատման</w:t>
      </w:r>
      <w:r w:rsidR="000206DA" w:rsidRPr="00BE3DCD">
        <w:rPr>
          <w:rFonts w:ascii="GHEA Grapalat" w:hAnsi="GHEA Grapalat" w:cs="Sylfaen"/>
          <w:sz w:val="20"/>
          <w:lang w:val="af-ZA"/>
        </w:rPr>
        <w:t xml:space="preserve"> </w:t>
      </w:r>
      <w:r w:rsidR="000206DA" w:rsidRPr="00BE3DCD">
        <w:rPr>
          <w:rFonts w:ascii="GHEA Grapalat" w:hAnsi="GHEA Grapalat" w:cs="Sylfaen"/>
          <w:sz w:val="20"/>
        </w:rPr>
        <w:t>կարգը</w:t>
      </w:r>
      <w:r w:rsidRPr="00BE3DCD">
        <w:rPr>
          <w:rFonts w:ascii="GHEA Grapalat" w:hAnsi="GHEA Grapalat" w:cs="Times Armenian"/>
          <w:sz w:val="20"/>
          <w:lang w:val="af-ZA"/>
        </w:rPr>
        <w:t xml:space="preserve">, </w:t>
      </w:r>
      <w:r w:rsidR="000206DA" w:rsidRPr="00BE3DCD">
        <w:rPr>
          <w:rFonts w:ascii="GHEA Grapalat" w:hAnsi="GHEA Grapalat" w:cs="Times Armenian"/>
          <w:sz w:val="20"/>
          <w:lang w:val="af-ZA"/>
        </w:rPr>
        <w:t xml:space="preserve">ընտրված մասնակից ճանաչվելու դեպքում </w:t>
      </w:r>
      <w:r w:rsidRPr="00BE3DCD">
        <w:rPr>
          <w:rFonts w:ascii="GHEA Grapalat" w:hAnsi="GHEA Grapalat" w:cs="Sylfaen"/>
          <w:sz w:val="20"/>
        </w:rPr>
        <w:t>որակավորման</w:t>
      </w:r>
      <w:r w:rsidRPr="00BE3DCD">
        <w:rPr>
          <w:rFonts w:ascii="GHEA Grapalat" w:hAnsi="GHEA Grapalat" w:cs="Times Armenian"/>
          <w:sz w:val="20"/>
          <w:lang w:val="af-ZA"/>
        </w:rPr>
        <w:t xml:space="preserve"> </w:t>
      </w:r>
      <w:r w:rsidR="000206DA" w:rsidRPr="00BE3DCD">
        <w:rPr>
          <w:rFonts w:ascii="GHEA Grapalat" w:hAnsi="GHEA Grapalat" w:cs="Times Armenian"/>
          <w:sz w:val="20"/>
          <w:lang w:val="af-ZA"/>
        </w:rPr>
        <w:t>ապահովում ներկայացնելու պայմանները</w:t>
      </w:r>
      <w:r w:rsidRPr="00BE3DCD">
        <w:rPr>
          <w:rFonts w:ascii="GHEA Grapalat" w:hAnsi="GHEA Grapalat" w:cs="Times Armenian"/>
          <w:sz w:val="20"/>
          <w:lang w:val="af-ZA"/>
        </w:rPr>
        <w:t xml:space="preserve"> </w:t>
      </w:r>
    </w:p>
    <w:p w:rsidR="00096865" w:rsidRPr="00BE3DCD" w:rsidRDefault="00096865" w:rsidP="00EF3662">
      <w:pPr>
        <w:ind w:firstLine="1134"/>
        <w:jc w:val="both"/>
        <w:rPr>
          <w:rFonts w:ascii="GHEA Grapalat" w:hAnsi="GHEA Grapalat"/>
          <w:sz w:val="20"/>
          <w:lang w:val="af-ZA"/>
        </w:rPr>
      </w:pPr>
      <w:r w:rsidRPr="00BE3DCD">
        <w:rPr>
          <w:rFonts w:ascii="GHEA Grapalat" w:hAnsi="GHEA Grapalat"/>
          <w:sz w:val="20"/>
          <w:lang w:val="af-ZA"/>
        </w:rPr>
        <w:t xml:space="preserve">3. </w:t>
      </w:r>
      <w:r w:rsidRPr="00BE3DCD">
        <w:rPr>
          <w:rFonts w:ascii="GHEA Grapalat" w:hAnsi="GHEA Grapalat" w:cs="Sylfaen"/>
          <w:sz w:val="20"/>
        </w:rPr>
        <w:t>Հրավերի</w:t>
      </w:r>
      <w:r w:rsidRPr="00BE3DCD">
        <w:rPr>
          <w:rFonts w:ascii="GHEA Grapalat" w:hAnsi="GHEA Grapalat" w:cs="Times Armenian"/>
          <w:sz w:val="20"/>
          <w:lang w:val="af-ZA"/>
        </w:rPr>
        <w:t xml:space="preserve"> </w:t>
      </w:r>
      <w:r w:rsidRPr="00BE3DCD">
        <w:rPr>
          <w:rFonts w:ascii="GHEA Grapalat" w:hAnsi="GHEA Grapalat" w:cs="Sylfaen"/>
          <w:sz w:val="20"/>
        </w:rPr>
        <w:t>պարզաբանումը</w:t>
      </w:r>
      <w:r w:rsidRPr="00BE3DCD">
        <w:rPr>
          <w:rFonts w:ascii="GHEA Grapalat" w:hAnsi="GHEA Grapalat" w:cs="Times Armenian"/>
          <w:sz w:val="20"/>
          <w:lang w:val="af-ZA"/>
        </w:rPr>
        <w:t xml:space="preserve"> </w:t>
      </w:r>
      <w:r w:rsidRPr="00BE3DCD">
        <w:rPr>
          <w:rFonts w:ascii="GHEA Grapalat" w:hAnsi="GHEA Grapalat" w:cs="Sylfaen"/>
          <w:sz w:val="20"/>
        </w:rPr>
        <w:t>և</w:t>
      </w:r>
      <w:r w:rsidRPr="00BE3DCD">
        <w:rPr>
          <w:rFonts w:ascii="GHEA Grapalat" w:hAnsi="GHEA Grapalat" w:cs="Times Armenian"/>
          <w:sz w:val="20"/>
          <w:lang w:val="af-ZA"/>
        </w:rPr>
        <w:t xml:space="preserve"> </w:t>
      </w:r>
      <w:r w:rsidRPr="00BE3DCD">
        <w:rPr>
          <w:rFonts w:ascii="GHEA Grapalat" w:hAnsi="GHEA Grapalat" w:cs="Sylfaen"/>
          <w:sz w:val="20"/>
        </w:rPr>
        <w:t>հրավերում</w:t>
      </w:r>
      <w:r w:rsidRPr="00BE3DCD">
        <w:rPr>
          <w:rFonts w:ascii="GHEA Grapalat" w:hAnsi="GHEA Grapalat" w:cs="Times Armenian"/>
          <w:sz w:val="20"/>
          <w:lang w:val="af-ZA"/>
        </w:rPr>
        <w:t xml:space="preserve"> </w:t>
      </w:r>
      <w:r w:rsidRPr="00BE3DCD">
        <w:rPr>
          <w:rFonts w:ascii="GHEA Grapalat" w:hAnsi="GHEA Grapalat" w:cs="Sylfaen"/>
          <w:sz w:val="20"/>
        </w:rPr>
        <w:t>փոփոխություն</w:t>
      </w:r>
      <w:r w:rsidRPr="00BE3DCD">
        <w:rPr>
          <w:rFonts w:ascii="GHEA Grapalat" w:hAnsi="GHEA Grapalat" w:cs="Times Armenian"/>
          <w:sz w:val="20"/>
          <w:lang w:val="af-ZA"/>
        </w:rPr>
        <w:t xml:space="preserve"> </w:t>
      </w:r>
      <w:r w:rsidRPr="00BE3DCD">
        <w:rPr>
          <w:rFonts w:ascii="GHEA Grapalat" w:hAnsi="GHEA Grapalat" w:cs="Sylfaen"/>
          <w:sz w:val="20"/>
        </w:rPr>
        <w:t>կատարելու</w:t>
      </w:r>
      <w:r w:rsidRPr="00BE3DCD">
        <w:rPr>
          <w:rFonts w:ascii="GHEA Grapalat" w:hAnsi="GHEA Grapalat" w:cs="Times Armenian"/>
          <w:sz w:val="20"/>
          <w:lang w:val="af-ZA"/>
        </w:rPr>
        <w:t xml:space="preserve"> </w:t>
      </w:r>
      <w:r w:rsidRPr="00BE3DCD">
        <w:rPr>
          <w:rFonts w:ascii="GHEA Grapalat" w:hAnsi="GHEA Grapalat" w:cs="Sylfaen"/>
          <w:sz w:val="20"/>
        </w:rPr>
        <w:t>կար</w:t>
      </w:r>
      <w:r w:rsidRPr="00BE3DCD">
        <w:rPr>
          <w:rFonts w:ascii="GHEA Grapalat" w:hAnsi="GHEA Grapalat" w:cs="Times Armenian"/>
          <w:sz w:val="20"/>
        </w:rPr>
        <w:t>գ</w:t>
      </w:r>
      <w:r w:rsidRPr="00BE3DCD">
        <w:rPr>
          <w:rFonts w:ascii="GHEA Grapalat" w:hAnsi="GHEA Grapalat" w:cs="Sylfaen"/>
          <w:sz w:val="20"/>
        </w:rPr>
        <w:t>ը</w:t>
      </w:r>
      <w:r w:rsidRPr="00BE3DCD">
        <w:rPr>
          <w:rFonts w:ascii="GHEA Grapalat" w:hAnsi="GHEA Grapalat" w:cs="Times Armenian"/>
          <w:sz w:val="20"/>
          <w:lang w:val="af-ZA"/>
        </w:rPr>
        <w:tab/>
      </w:r>
    </w:p>
    <w:p w:rsidR="00087A30" w:rsidRPr="00BE3DCD" w:rsidRDefault="00096865" w:rsidP="00EF3662">
      <w:pPr>
        <w:ind w:firstLine="1134"/>
        <w:jc w:val="both"/>
        <w:rPr>
          <w:rFonts w:ascii="GHEA Grapalat" w:hAnsi="GHEA Grapalat" w:cs="Sylfaen"/>
          <w:sz w:val="20"/>
          <w:lang w:val="af-ZA"/>
        </w:rPr>
      </w:pPr>
      <w:r w:rsidRPr="00BE3DCD">
        <w:rPr>
          <w:rFonts w:ascii="GHEA Grapalat" w:hAnsi="GHEA Grapalat"/>
          <w:sz w:val="20"/>
          <w:lang w:val="af-ZA"/>
        </w:rPr>
        <w:t xml:space="preserve">4. </w:t>
      </w:r>
      <w:r w:rsidRPr="00BE3DCD">
        <w:rPr>
          <w:rFonts w:ascii="GHEA Grapalat" w:hAnsi="GHEA Grapalat" w:cs="Sylfaen"/>
          <w:sz w:val="20"/>
        </w:rPr>
        <w:t>Հայտը</w:t>
      </w:r>
      <w:r w:rsidRPr="00BE3DCD">
        <w:rPr>
          <w:rFonts w:ascii="GHEA Grapalat" w:hAnsi="GHEA Grapalat" w:cs="Times Armenian"/>
          <w:sz w:val="20"/>
          <w:lang w:val="af-ZA"/>
        </w:rPr>
        <w:t xml:space="preserve"> </w:t>
      </w:r>
      <w:r w:rsidRPr="00BE3DCD">
        <w:rPr>
          <w:rFonts w:ascii="GHEA Grapalat" w:hAnsi="GHEA Grapalat" w:cs="Sylfaen"/>
          <w:sz w:val="20"/>
        </w:rPr>
        <w:t>ներկայացնելու</w:t>
      </w:r>
      <w:r w:rsidRPr="00BE3DCD">
        <w:rPr>
          <w:rFonts w:ascii="GHEA Grapalat" w:hAnsi="GHEA Grapalat" w:cs="Times Armenian"/>
          <w:sz w:val="20"/>
          <w:lang w:val="af-ZA"/>
        </w:rPr>
        <w:t xml:space="preserve"> </w:t>
      </w:r>
      <w:r w:rsidRPr="00BE3DCD">
        <w:rPr>
          <w:rFonts w:ascii="GHEA Grapalat" w:hAnsi="GHEA Grapalat" w:cs="Sylfaen"/>
          <w:sz w:val="20"/>
        </w:rPr>
        <w:t>կար</w:t>
      </w:r>
      <w:r w:rsidRPr="00BE3DCD">
        <w:rPr>
          <w:rFonts w:ascii="GHEA Grapalat" w:hAnsi="GHEA Grapalat" w:cs="Times Armenian"/>
          <w:sz w:val="20"/>
        </w:rPr>
        <w:t>գ</w:t>
      </w:r>
      <w:r w:rsidRPr="00BE3DCD">
        <w:rPr>
          <w:rFonts w:ascii="GHEA Grapalat" w:hAnsi="GHEA Grapalat" w:cs="Sylfaen"/>
          <w:sz w:val="20"/>
        </w:rPr>
        <w:t>ը</w:t>
      </w:r>
    </w:p>
    <w:p w:rsidR="00096865" w:rsidRPr="00BE3DCD" w:rsidRDefault="00087A30" w:rsidP="00EF3662">
      <w:pPr>
        <w:ind w:firstLine="1134"/>
        <w:jc w:val="both"/>
        <w:rPr>
          <w:rFonts w:ascii="GHEA Grapalat" w:hAnsi="GHEA Grapalat"/>
          <w:sz w:val="20"/>
          <w:lang w:val="af-ZA"/>
        </w:rPr>
      </w:pPr>
      <w:r w:rsidRPr="00BE3DCD">
        <w:rPr>
          <w:rFonts w:ascii="GHEA Grapalat" w:hAnsi="GHEA Grapalat"/>
          <w:sz w:val="20"/>
          <w:lang w:val="af-ZA"/>
        </w:rPr>
        <w:t>5.</w:t>
      </w:r>
      <w:r w:rsidRPr="00BE3DCD">
        <w:rPr>
          <w:rFonts w:ascii="GHEA Grapalat" w:hAnsi="GHEA Grapalat"/>
          <w:sz w:val="20"/>
          <w:lang w:val="af-ZA"/>
        </w:rPr>
        <w:tab/>
      </w:r>
      <w:r w:rsidRPr="00BE3DCD">
        <w:rPr>
          <w:rFonts w:ascii="GHEA Grapalat" w:hAnsi="GHEA Grapalat" w:cs="Sylfaen"/>
          <w:sz w:val="20"/>
        </w:rPr>
        <w:t>Հայտի</w:t>
      </w:r>
      <w:r w:rsidRPr="00BE3DCD">
        <w:rPr>
          <w:rFonts w:ascii="GHEA Grapalat" w:hAnsi="GHEA Grapalat" w:cs="Times Armenian"/>
          <w:sz w:val="20"/>
          <w:lang w:val="af-ZA"/>
        </w:rPr>
        <w:t xml:space="preserve"> </w:t>
      </w:r>
      <w:r w:rsidRPr="00BE3DCD">
        <w:rPr>
          <w:rFonts w:ascii="GHEA Grapalat" w:hAnsi="GHEA Grapalat" w:cs="Times Armenian"/>
          <w:sz w:val="20"/>
        </w:rPr>
        <w:t>գ</w:t>
      </w:r>
      <w:r w:rsidRPr="00BE3DCD">
        <w:rPr>
          <w:rFonts w:ascii="GHEA Grapalat" w:hAnsi="GHEA Grapalat" w:cs="Sylfaen"/>
          <w:sz w:val="20"/>
        </w:rPr>
        <w:t>նային</w:t>
      </w:r>
      <w:r w:rsidRPr="00BE3DCD">
        <w:rPr>
          <w:rFonts w:ascii="GHEA Grapalat" w:hAnsi="GHEA Grapalat" w:cs="Times Armenian"/>
          <w:sz w:val="20"/>
          <w:lang w:val="af-ZA"/>
        </w:rPr>
        <w:t xml:space="preserve"> </w:t>
      </w:r>
      <w:r w:rsidRPr="00BE3DCD">
        <w:rPr>
          <w:rFonts w:ascii="GHEA Grapalat" w:hAnsi="GHEA Grapalat" w:cs="Sylfaen"/>
          <w:sz w:val="20"/>
        </w:rPr>
        <w:t>առաջարկը</w:t>
      </w:r>
      <w:r w:rsidR="00096865" w:rsidRPr="00BE3DCD">
        <w:rPr>
          <w:rFonts w:ascii="GHEA Grapalat" w:hAnsi="GHEA Grapalat" w:cs="Times Armenian"/>
          <w:sz w:val="20"/>
          <w:lang w:val="af-ZA"/>
        </w:rPr>
        <w:tab/>
        <w:t xml:space="preserve"> </w:t>
      </w:r>
    </w:p>
    <w:p w:rsidR="00096865" w:rsidRPr="00BE3DCD" w:rsidRDefault="00087A30" w:rsidP="00EF3662">
      <w:pPr>
        <w:ind w:firstLine="1134"/>
        <w:jc w:val="both"/>
        <w:rPr>
          <w:rFonts w:ascii="GHEA Grapalat" w:hAnsi="GHEA Grapalat"/>
          <w:sz w:val="20"/>
          <w:lang w:val="af-ZA"/>
        </w:rPr>
      </w:pPr>
      <w:r w:rsidRPr="00BE3DCD">
        <w:rPr>
          <w:rFonts w:ascii="GHEA Grapalat" w:hAnsi="GHEA Grapalat"/>
          <w:sz w:val="20"/>
          <w:lang w:val="af-ZA"/>
        </w:rPr>
        <w:t>6</w:t>
      </w:r>
      <w:r w:rsidR="00096865" w:rsidRPr="00BE3DCD">
        <w:rPr>
          <w:rFonts w:ascii="GHEA Grapalat" w:hAnsi="GHEA Grapalat"/>
          <w:sz w:val="20"/>
          <w:lang w:val="af-ZA"/>
        </w:rPr>
        <w:t xml:space="preserve">. </w:t>
      </w:r>
      <w:r w:rsidR="00096865" w:rsidRPr="00BE3DCD">
        <w:rPr>
          <w:rFonts w:ascii="GHEA Grapalat" w:hAnsi="GHEA Grapalat" w:cs="Sylfaen"/>
          <w:sz w:val="20"/>
        </w:rPr>
        <w:t>Հայտի</w:t>
      </w:r>
      <w:r w:rsidR="00096865" w:rsidRPr="00BE3DCD">
        <w:rPr>
          <w:rFonts w:ascii="GHEA Grapalat" w:hAnsi="GHEA Grapalat" w:cs="Times Armenian"/>
          <w:sz w:val="20"/>
          <w:lang w:val="af-ZA"/>
        </w:rPr>
        <w:t xml:space="preserve"> </w:t>
      </w:r>
      <w:r w:rsidR="00096865" w:rsidRPr="00BE3DCD">
        <w:rPr>
          <w:rFonts w:ascii="GHEA Grapalat" w:hAnsi="GHEA Grapalat" w:cs="Times Armenian"/>
          <w:sz w:val="20"/>
        </w:rPr>
        <w:t>գ</w:t>
      </w:r>
      <w:r w:rsidR="00096865" w:rsidRPr="00BE3DCD">
        <w:rPr>
          <w:rFonts w:ascii="GHEA Grapalat" w:hAnsi="GHEA Grapalat" w:cs="Sylfaen"/>
          <w:sz w:val="20"/>
        </w:rPr>
        <w:t>ործողության</w:t>
      </w:r>
      <w:r w:rsidR="00096865" w:rsidRPr="00BE3DCD">
        <w:rPr>
          <w:rFonts w:ascii="GHEA Grapalat" w:hAnsi="GHEA Grapalat" w:cs="Times Armenian"/>
          <w:sz w:val="20"/>
          <w:lang w:val="af-ZA"/>
        </w:rPr>
        <w:t xml:space="preserve"> </w:t>
      </w:r>
      <w:r w:rsidR="00096865" w:rsidRPr="00BE3DCD">
        <w:rPr>
          <w:rFonts w:ascii="GHEA Grapalat" w:hAnsi="GHEA Grapalat" w:cs="Sylfaen"/>
          <w:sz w:val="20"/>
        </w:rPr>
        <w:t>ժամկետը</w:t>
      </w:r>
      <w:r w:rsidR="00096865" w:rsidRPr="00BE3DCD">
        <w:rPr>
          <w:rFonts w:ascii="GHEA Grapalat" w:hAnsi="GHEA Grapalat" w:cs="Times Armenian"/>
          <w:sz w:val="20"/>
          <w:lang w:val="af-ZA"/>
        </w:rPr>
        <w:t xml:space="preserve">, </w:t>
      </w:r>
      <w:r w:rsidR="00096865" w:rsidRPr="00BE3DCD">
        <w:rPr>
          <w:rFonts w:ascii="GHEA Grapalat" w:hAnsi="GHEA Grapalat" w:cs="Sylfaen"/>
          <w:sz w:val="20"/>
        </w:rPr>
        <w:t>հայտերում</w:t>
      </w:r>
      <w:r w:rsidR="00096865" w:rsidRPr="00BE3DCD">
        <w:rPr>
          <w:rFonts w:ascii="GHEA Grapalat" w:hAnsi="GHEA Grapalat" w:cs="Times Armenian"/>
          <w:sz w:val="20"/>
          <w:lang w:val="af-ZA"/>
        </w:rPr>
        <w:t xml:space="preserve"> </w:t>
      </w:r>
      <w:r w:rsidR="00096865" w:rsidRPr="00BE3DCD">
        <w:rPr>
          <w:rFonts w:ascii="GHEA Grapalat" w:hAnsi="GHEA Grapalat" w:cs="Sylfaen"/>
          <w:sz w:val="20"/>
        </w:rPr>
        <w:t>փոփոխություն</w:t>
      </w:r>
      <w:r w:rsidR="00096865" w:rsidRPr="00BE3DCD">
        <w:rPr>
          <w:rFonts w:ascii="GHEA Grapalat" w:hAnsi="GHEA Grapalat" w:cs="Times Armenian"/>
          <w:sz w:val="20"/>
          <w:lang w:val="af-ZA"/>
        </w:rPr>
        <w:t xml:space="preserve"> </w:t>
      </w:r>
      <w:r w:rsidR="00096865" w:rsidRPr="00BE3DCD">
        <w:rPr>
          <w:rFonts w:ascii="GHEA Grapalat" w:hAnsi="GHEA Grapalat" w:cs="Sylfaen"/>
          <w:sz w:val="20"/>
        </w:rPr>
        <w:t>կատարելու</w:t>
      </w:r>
      <w:r w:rsidR="00096865" w:rsidRPr="00BE3DCD">
        <w:rPr>
          <w:rFonts w:ascii="GHEA Grapalat" w:hAnsi="GHEA Grapalat" w:cs="Times Armenian"/>
          <w:sz w:val="20"/>
          <w:lang w:val="af-ZA"/>
        </w:rPr>
        <w:t xml:space="preserve"> </w:t>
      </w:r>
      <w:r w:rsidR="00096865" w:rsidRPr="00BE3DCD">
        <w:rPr>
          <w:rFonts w:ascii="GHEA Grapalat" w:hAnsi="GHEA Grapalat" w:cs="Sylfaen"/>
          <w:sz w:val="20"/>
        </w:rPr>
        <w:t>և</w:t>
      </w:r>
      <w:r w:rsidR="00096865" w:rsidRPr="00BE3DCD">
        <w:rPr>
          <w:rFonts w:ascii="GHEA Grapalat" w:hAnsi="GHEA Grapalat" w:cs="Times Armenian"/>
          <w:sz w:val="20"/>
          <w:lang w:val="af-ZA"/>
        </w:rPr>
        <w:t xml:space="preserve"> </w:t>
      </w:r>
      <w:r w:rsidR="00096865" w:rsidRPr="00BE3DCD">
        <w:rPr>
          <w:rFonts w:ascii="GHEA Grapalat" w:hAnsi="GHEA Grapalat" w:cs="Sylfaen"/>
          <w:sz w:val="20"/>
        </w:rPr>
        <w:t>դրանք</w:t>
      </w:r>
      <w:r w:rsidR="00096865" w:rsidRPr="00BE3DCD">
        <w:rPr>
          <w:rFonts w:ascii="GHEA Grapalat" w:hAnsi="GHEA Grapalat" w:cs="Times Armenian"/>
          <w:sz w:val="20"/>
          <w:lang w:val="af-ZA"/>
        </w:rPr>
        <w:t xml:space="preserve"> </w:t>
      </w:r>
      <w:r w:rsidR="00096865" w:rsidRPr="00BE3DCD">
        <w:rPr>
          <w:rFonts w:ascii="GHEA Grapalat" w:hAnsi="GHEA Grapalat" w:cs="Sylfaen"/>
          <w:sz w:val="20"/>
        </w:rPr>
        <w:t>հետ</w:t>
      </w:r>
      <w:r w:rsidR="00096865" w:rsidRPr="00BE3DCD">
        <w:rPr>
          <w:rFonts w:ascii="GHEA Grapalat" w:hAnsi="GHEA Grapalat" w:cs="Times Armenian"/>
          <w:sz w:val="20"/>
          <w:lang w:val="af-ZA"/>
        </w:rPr>
        <w:t xml:space="preserve"> </w:t>
      </w:r>
      <w:r w:rsidR="00096865" w:rsidRPr="00BE3DCD">
        <w:rPr>
          <w:rFonts w:ascii="GHEA Grapalat" w:hAnsi="GHEA Grapalat" w:cs="Sylfaen"/>
          <w:sz w:val="20"/>
        </w:rPr>
        <w:t>վերցնելու</w:t>
      </w:r>
      <w:r w:rsidR="00096865" w:rsidRPr="00BE3DCD">
        <w:rPr>
          <w:rFonts w:ascii="GHEA Grapalat" w:hAnsi="GHEA Grapalat" w:cs="Times Armenian"/>
          <w:sz w:val="20"/>
          <w:lang w:val="af-ZA"/>
        </w:rPr>
        <w:t xml:space="preserve"> </w:t>
      </w:r>
      <w:r w:rsidR="00096865" w:rsidRPr="00BE3DCD">
        <w:rPr>
          <w:rFonts w:ascii="GHEA Grapalat" w:hAnsi="GHEA Grapalat" w:cs="Sylfaen"/>
          <w:sz w:val="20"/>
        </w:rPr>
        <w:t>կար</w:t>
      </w:r>
      <w:r w:rsidR="00096865" w:rsidRPr="00BE3DCD">
        <w:rPr>
          <w:rFonts w:ascii="GHEA Grapalat" w:hAnsi="GHEA Grapalat" w:cs="Times Armenian"/>
          <w:sz w:val="20"/>
        </w:rPr>
        <w:t>գ</w:t>
      </w:r>
      <w:r w:rsidR="00096865" w:rsidRPr="00BE3DCD">
        <w:rPr>
          <w:rFonts w:ascii="GHEA Grapalat" w:hAnsi="GHEA Grapalat" w:cs="Sylfaen"/>
          <w:sz w:val="20"/>
        </w:rPr>
        <w:t>ը</w:t>
      </w:r>
      <w:r w:rsidR="00096865" w:rsidRPr="00BE3DCD">
        <w:rPr>
          <w:rFonts w:ascii="GHEA Grapalat" w:hAnsi="GHEA Grapalat" w:cs="Times Armenian"/>
          <w:sz w:val="20"/>
          <w:lang w:val="af-ZA"/>
        </w:rPr>
        <w:tab/>
        <w:t xml:space="preserve"> </w:t>
      </w:r>
    </w:p>
    <w:p w:rsidR="00096865" w:rsidRPr="00BE3DCD" w:rsidRDefault="00087A30" w:rsidP="00EF3662">
      <w:pPr>
        <w:ind w:firstLine="1134"/>
        <w:jc w:val="both"/>
        <w:rPr>
          <w:rFonts w:ascii="GHEA Grapalat" w:hAnsi="GHEA Grapalat"/>
          <w:sz w:val="20"/>
          <w:lang w:val="af-ZA"/>
        </w:rPr>
      </w:pPr>
      <w:r w:rsidRPr="00BE3DCD">
        <w:rPr>
          <w:rFonts w:ascii="GHEA Grapalat" w:hAnsi="GHEA Grapalat"/>
          <w:sz w:val="20"/>
          <w:lang w:val="af-ZA"/>
        </w:rPr>
        <w:t>7</w:t>
      </w:r>
      <w:r w:rsidR="00096865" w:rsidRPr="00BE3DCD">
        <w:rPr>
          <w:rFonts w:ascii="GHEA Grapalat" w:hAnsi="GHEA Grapalat"/>
          <w:sz w:val="20"/>
          <w:lang w:val="af-ZA"/>
        </w:rPr>
        <w:t xml:space="preserve">. </w:t>
      </w:r>
      <w:r w:rsidR="00096865" w:rsidRPr="00BE3DCD">
        <w:rPr>
          <w:rFonts w:ascii="GHEA Grapalat" w:hAnsi="GHEA Grapalat" w:cs="Sylfaen"/>
          <w:sz w:val="20"/>
        </w:rPr>
        <w:t>Հայտի</w:t>
      </w:r>
      <w:r w:rsidR="00096865" w:rsidRPr="00BE3DCD">
        <w:rPr>
          <w:rFonts w:ascii="GHEA Grapalat" w:hAnsi="GHEA Grapalat" w:cs="Times Armenian"/>
          <w:sz w:val="20"/>
          <w:lang w:val="af-ZA"/>
        </w:rPr>
        <w:t xml:space="preserve"> </w:t>
      </w:r>
      <w:r w:rsidR="00096865" w:rsidRPr="00BE3DCD">
        <w:rPr>
          <w:rFonts w:ascii="GHEA Grapalat" w:hAnsi="GHEA Grapalat" w:cs="Sylfaen"/>
          <w:sz w:val="20"/>
        </w:rPr>
        <w:t>ապահովումը</w:t>
      </w:r>
      <w:r w:rsidR="00096865" w:rsidRPr="00BE3DCD">
        <w:rPr>
          <w:rFonts w:ascii="GHEA Grapalat" w:hAnsi="GHEA Grapalat" w:cs="Times Armenian"/>
          <w:sz w:val="20"/>
          <w:lang w:val="af-ZA"/>
        </w:rPr>
        <w:tab/>
        <w:t xml:space="preserve"> </w:t>
      </w:r>
    </w:p>
    <w:p w:rsidR="00096865" w:rsidRPr="00BE3DCD" w:rsidRDefault="00087A30" w:rsidP="00EF3662">
      <w:pPr>
        <w:ind w:firstLine="1134"/>
        <w:jc w:val="both"/>
        <w:rPr>
          <w:rFonts w:ascii="GHEA Grapalat" w:hAnsi="GHEA Grapalat" w:cs="Sylfaen"/>
          <w:sz w:val="20"/>
          <w:lang w:val="af-ZA"/>
        </w:rPr>
      </w:pPr>
      <w:r w:rsidRPr="00BE3DCD">
        <w:rPr>
          <w:rFonts w:ascii="GHEA Grapalat" w:hAnsi="GHEA Grapalat"/>
          <w:sz w:val="20"/>
          <w:lang w:val="af-ZA"/>
        </w:rPr>
        <w:t>8</w:t>
      </w:r>
      <w:r w:rsidR="00096865" w:rsidRPr="00BE3DCD">
        <w:rPr>
          <w:rFonts w:ascii="GHEA Grapalat" w:hAnsi="GHEA Grapalat"/>
          <w:sz w:val="20"/>
          <w:lang w:val="af-ZA"/>
        </w:rPr>
        <w:t xml:space="preserve">. </w:t>
      </w:r>
      <w:r w:rsidR="00AF7BE8" w:rsidRPr="00BE3DCD">
        <w:rPr>
          <w:rFonts w:ascii="GHEA Grapalat" w:hAnsi="GHEA Grapalat"/>
          <w:sz w:val="20"/>
          <w:lang w:val="af-ZA"/>
        </w:rPr>
        <w:t>Հ</w:t>
      </w:r>
      <w:r w:rsidR="00AF7BE8" w:rsidRPr="00BE3DCD">
        <w:rPr>
          <w:rFonts w:ascii="GHEA Grapalat" w:hAnsi="GHEA Grapalat" w:cs="Sylfaen"/>
          <w:sz w:val="20"/>
        </w:rPr>
        <w:t>այտերի</w:t>
      </w:r>
      <w:r w:rsidR="00AF7BE8" w:rsidRPr="00BE3DCD">
        <w:rPr>
          <w:rFonts w:ascii="GHEA Grapalat" w:hAnsi="GHEA Grapalat" w:cs="Sylfaen"/>
          <w:sz w:val="20"/>
          <w:lang w:val="af-ZA"/>
        </w:rPr>
        <w:t xml:space="preserve"> </w:t>
      </w:r>
      <w:r w:rsidR="00AF7BE8" w:rsidRPr="00BE3DCD">
        <w:rPr>
          <w:rFonts w:ascii="GHEA Grapalat" w:hAnsi="GHEA Grapalat" w:cs="Sylfaen"/>
          <w:sz w:val="20"/>
        </w:rPr>
        <w:t>բացումը</w:t>
      </w:r>
      <w:r w:rsidR="00AF7BE8" w:rsidRPr="00BE3DCD">
        <w:rPr>
          <w:rFonts w:ascii="GHEA Grapalat" w:hAnsi="GHEA Grapalat" w:cs="Sylfaen"/>
          <w:sz w:val="20"/>
          <w:lang w:val="af-ZA"/>
        </w:rPr>
        <w:t xml:space="preserve">, </w:t>
      </w:r>
      <w:r w:rsidR="00AF7BE8" w:rsidRPr="00BE3DCD">
        <w:rPr>
          <w:rFonts w:ascii="GHEA Grapalat" w:hAnsi="GHEA Grapalat" w:cs="Sylfaen"/>
          <w:sz w:val="20"/>
        </w:rPr>
        <w:t>գնահատումը</w:t>
      </w:r>
      <w:r w:rsidR="00AF7BE8" w:rsidRPr="00BE3DCD">
        <w:rPr>
          <w:rFonts w:ascii="GHEA Grapalat" w:hAnsi="GHEA Grapalat" w:cs="Sylfaen"/>
          <w:sz w:val="20"/>
          <w:lang w:val="af-ZA"/>
        </w:rPr>
        <w:t xml:space="preserve">  </w:t>
      </w:r>
      <w:r w:rsidR="00AF7BE8" w:rsidRPr="00BE3DCD">
        <w:rPr>
          <w:rFonts w:ascii="GHEA Grapalat" w:hAnsi="GHEA Grapalat" w:cs="Sylfaen"/>
          <w:sz w:val="20"/>
        </w:rPr>
        <w:t>և</w:t>
      </w:r>
      <w:r w:rsidR="00AF7BE8" w:rsidRPr="00BE3DCD">
        <w:rPr>
          <w:rFonts w:ascii="GHEA Grapalat" w:hAnsi="GHEA Grapalat" w:cs="Sylfaen"/>
          <w:sz w:val="20"/>
          <w:lang w:val="af-ZA"/>
        </w:rPr>
        <w:t xml:space="preserve"> </w:t>
      </w:r>
      <w:r w:rsidR="00AF7BE8" w:rsidRPr="00BE3DCD">
        <w:rPr>
          <w:rFonts w:ascii="GHEA Grapalat" w:hAnsi="GHEA Grapalat" w:cs="Sylfaen"/>
          <w:sz w:val="20"/>
        </w:rPr>
        <w:t>արդյունքների</w:t>
      </w:r>
      <w:r w:rsidR="00AF7BE8" w:rsidRPr="00BE3DCD">
        <w:rPr>
          <w:rFonts w:ascii="GHEA Grapalat" w:hAnsi="GHEA Grapalat" w:cs="Sylfaen"/>
          <w:sz w:val="20"/>
          <w:lang w:val="af-ZA"/>
        </w:rPr>
        <w:t xml:space="preserve"> </w:t>
      </w:r>
      <w:r w:rsidR="00AF7BE8" w:rsidRPr="00BE3DCD">
        <w:rPr>
          <w:rFonts w:ascii="GHEA Grapalat" w:hAnsi="GHEA Grapalat" w:cs="Sylfaen"/>
          <w:sz w:val="20"/>
        </w:rPr>
        <w:t>ամփոփումը</w:t>
      </w:r>
      <w:r w:rsidR="00096865" w:rsidRPr="00BE3DCD">
        <w:rPr>
          <w:rFonts w:ascii="GHEA Grapalat" w:hAnsi="GHEA Grapalat" w:cs="Sylfaen"/>
          <w:sz w:val="20"/>
          <w:lang w:val="af-ZA"/>
        </w:rPr>
        <w:tab/>
      </w:r>
    </w:p>
    <w:p w:rsidR="00096865" w:rsidRPr="00BE3DCD" w:rsidRDefault="00087A30" w:rsidP="00EF3662">
      <w:pPr>
        <w:ind w:firstLine="1134"/>
        <w:jc w:val="both"/>
        <w:rPr>
          <w:rFonts w:ascii="GHEA Grapalat" w:hAnsi="GHEA Grapalat"/>
          <w:sz w:val="20"/>
          <w:lang w:val="af-ZA"/>
        </w:rPr>
      </w:pPr>
      <w:r w:rsidRPr="00BE3DCD">
        <w:rPr>
          <w:rFonts w:ascii="GHEA Grapalat" w:hAnsi="GHEA Grapalat"/>
          <w:sz w:val="20"/>
          <w:lang w:val="af-ZA"/>
        </w:rPr>
        <w:t>9</w:t>
      </w:r>
      <w:r w:rsidR="00096865" w:rsidRPr="00BE3DCD">
        <w:rPr>
          <w:rFonts w:ascii="GHEA Grapalat" w:hAnsi="GHEA Grapalat"/>
          <w:sz w:val="20"/>
          <w:lang w:val="af-ZA"/>
        </w:rPr>
        <w:t xml:space="preserve">. </w:t>
      </w:r>
      <w:r w:rsidR="00096865" w:rsidRPr="00BE3DCD">
        <w:rPr>
          <w:rFonts w:ascii="GHEA Grapalat" w:hAnsi="GHEA Grapalat" w:cs="Sylfaen"/>
          <w:sz w:val="20"/>
        </w:rPr>
        <w:t>Պայմանա</w:t>
      </w:r>
      <w:r w:rsidR="00096865" w:rsidRPr="00BE3DCD">
        <w:rPr>
          <w:rFonts w:ascii="GHEA Grapalat" w:hAnsi="GHEA Grapalat" w:cs="Times Armenian"/>
          <w:sz w:val="20"/>
        </w:rPr>
        <w:t>գ</w:t>
      </w:r>
      <w:r w:rsidR="00096865" w:rsidRPr="00BE3DCD">
        <w:rPr>
          <w:rFonts w:ascii="GHEA Grapalat" w:hAnsi="GHEA Grapalat" w:cs="Sylfaen"/>
          <w:sz w:val="20"/>
        </w:rPr>
        <w:t>րի</w:t>
      </w:r>
      <w:r w:rsidR="00096865" w:rsidRPr="00BE3DCD">
        <w:rPr>
          <w:rFonts w:ascii="GHEA Grapalat" w:hAnsi="GHEA Grapalat" w:cs="Times Armenian"/>
          <w:sz w:val="20"/>
          <w:lang w:val="af-ZA"/>
        </w:rPr>
        <w:t xml:space="preserve"> </w:t>
      </w:r>
      <w:r w:rsidR="00096865" w:rsidRPr="00BE3DCD">
        <w:rPr>
          <w:rFonts w:ascii="GHEA Grapalat" w:hAnsi="GHEA Grapalat" w:cs="Sylfaen"/>
          <w:sz w:val="20"/>
        </w:rPr>
        <w:t>կնքումը</w:t>
      </w:r>
      <w:r w:rsidR="00096865" w:rsidRPr="00BE3DCD">
        <w:rPr>
          <w:rFonts w:ascii="GHEA Grapalat" w:hAnsi="GHEA Grapalat" w:cs="Times Armenian"/>
          <w:sz w:val="20"/>
          <w:lang w:val="af-ZA"/>
        </w:rPr>
        <w:tab/>
      </w:r>
    </w:p>
    <w:p w:rsidR="00096865" w:rsidRPr="00BE3DCD" w:rsidRDefault="00087A30" w:rsidP="00EF3662">
      <w:pPr>
        <w:ind w:firstLine="1134"/>
        <w:jc w:val="both"/>
        <w:rPr>
          <w:rFonts w:ascii="GHEA Grapalat" w:hAnsi="GHEA Grapalat"/>
          <w:sz w:val="20"/>
          <w:lang w:val="af-ZA"/>
        </w:rPr>
      </w:pPr>
      <w:r w:rsidRPr="00BE3DCD">
        <w:rPr>
          <w:rFonts w:ascii="GHEA Grapalat" w:hAnsi="GHEA Grapalat"/>
          <w:sz w:val="20"/>
          <w:lang w:val="af-ZA"/>
        </w:rPr>
        <w:t>10</w:t>
      </w:r>
      <w:r w:rsidR="00096865" w:rsidRPr="00BE3DCD">
        <w:rPr>
          <w:rFonts w:ascii="GHEA Grapalat" w:hAnsi="GHEA Grapalat"/>
          <w:sz w:val="20"/>
          <w:lang w:val="af-ZA"/>
        </w:rPr>
        <w:t xml:space="preserve">. </w:t>
      </w:r>
      <w:r w:rsidR="000206DA" w:rsidRPr="00BE3DCD">
        <w:rPr>
          <w:rFonts w:ascii="GHEA Grapalat" w:hAnsi="GHEA Grapalat"/>
          <w:sz w:val="20"/>
          <w:lang w:val="af-ZA"/>
        </w:rPr>
        <w:t xml:space="preserve">Որակավորման և </w:t>
      </w:r>
      <w:r w:rsidR="000206DA" w:rsidRPr="00BE3DCD">
        <w:rPr>
          <w:rFonts w:ascii="GHEA Grapalat" w:hAnsi="GHEA Grapalat" w:cs="Sylfaen"/>
          <w:sz w:val="20"/>
        </w:rPr>
        <w:t>պ</w:t>
      </w:r>
      <w:r w:rsidR="00096865" w:rsidRPr="00BE3DCD">
        <w:rPr>
          <w:rFonts w:ascii="GHEA Grapalat" w:hAnsi="GHEA Grapalat" w:cs="Sylfaen"/>
          <w:sz w:val="20"/>
        </w:rPr>
        <w:t>այմանա</w:t>
      </w:r>
      <w:r w:rsidR="00096865" w:rsidRPr="00BE3DCD">
        <w:rPr>
          <w:rFonts w:ascii="GHEA Grapalat" w:hAnsi="GHEA Grapalat" w:cs="Times Armenian"/>
          <w:sz w:val="20"/>
        </w:rPr>
        <w:t>գ</w:t>
      </w:r>
      <w:r w:rsidR="00096865" w:rsidRPr="00BE3DCD">
        <w:rPr>
          <w:rFonts w:ascii="GHEA Grapalat" w:hAnsi="GHEA Grapalat" w:cs="Sylfaen"/>
          <w:sz w:val="20"/>
        </w:rPr>
        <w:t>րի</w:t>
      </w:r>
      <w:r w:rsidR="00096865" w:rsidRPr="00BE3DCD">
        <w:rPr>
          <w:rFonts w:ascii="GHEA Grapalat" w:hAnsi="GHEA Grapalat" w:cs="Times Armenian"/>
          <w:sz w:val="20"/>
          <w:lang w:val="af-ZA"/>
        </w:rPr>
        <w:t xml:space="preserve"> </w:t>
      </w:r>
      <w:r w:rsidR="00096865" w:rsidRPr="00BE3DCD">
        <w:rPr>
          <w:rFonts w:ascii="GHEA Grapalat" w:hAnsi="GHEA Grapalat" w:cs="Sylfaen"/>
          <w:sz w:val="20"/>
        </w:rPr>
        <w:t>ապահովում</w:t>
      </w:r>
      <w:r w:rsidR="000206DA" w:rsidRPr="00BE3DCD">
        <w:rPr>
          <w:rFonts w:ascii="GHEA Grapalat" w:hAnsi="GHEA Grapalat" w:cs="Sylfaen"/>
          <w:sz w:val="20"/>
        </w:rPr>
        <w:t>ներ</w:t>
      </w:r>
      <w:r w:rsidR="00096865" w:rsidRPr="00BE3DCD">
        <w:rPr>
          <w:rFonts w:ascii="GHEA Grapalat" w:hAnsi="GHEA Grapalat" w:cs="Sylfaen"/>
          <w:sz w:val="20"/>
        </w:rPr>
        <w:t>ը</w:t>
      </w:r>
      <w:r w:rsidR="00096865" w:rsidRPr="00BE3DCD">
        <w:rPr>
          <w:rFonts w:ascii="GHEA Grapalat" w:hAnsi="GHEA Grapalat" w:cs="Times Armenian"/>
          <w:sz w:val="20"/>
          <w:lang w:val="af-ZA"/>
        </w:rPr>
        <w:tab/>
        <w:t xml:space="preserve"> </w:t>
      </w:r>
    </w:p>
    <w:p w:rsidR="00096865" w:rsidRPr="00BE3DCD" w:rsidRDefault="00096865" w:rsidP="00EF3662">
      <w:pPr>
        <w:ind w:firstLine="1134"/>
        <w:jc w:val="both"/>
        <w:rPr>
          <w:rFonts w:ascii="GHEA Grapalat" w:hAnsi="GHEA Grapalat"/>
          <w:sz w:val="20"/>
          <w:lang w:val="af-ZA"/>
        </w:rPr>
      </w:pPr>
      <w:r w:rsidRPr="00BE3DCD">
        <w:rPr>
          <w:rFonts w:ascii="GHEA Grapalat" w:hAnsi="GHEA Grapalat"/>
          <w:sz w:val="20"/>
          <w:lang w:val="af-ZA"/>
        </w:rPr>
        <w:t>1</w:t>
      </w:r>
      <w:r w:rsidR="00087A30" w:rsidRPr="00BE3DCD">
        <w:rPr>
          <w:rFonts w:ascii="GHEA Grapalat" w:hAnsi="GHEA Grapalat"/>
          <w:sz w:val="20"/>
          <w:lang w:val="af-ZA"/>
        </w:rPr>
        <w:t>1</w:t>
      </w:r>
      <w:r w:rsidRPr="00BE3DCD">
        <w:rPr>
          <w:rFonts w:ascii="GHEA Grapalat" w:hAnsi="GHEA Grapalat"/>
          <w:sz w:val="20"/>
          <w:lang w:val="af-ZA"/>
        </w:rPr>
        <w:t xml:space="preserve">. </w:t>
      </w:r>
      <w:r w:rsidRPr="00BE3DCD">
        <w:rPr>
          <w:rFonts w:ascii="GHEA Grapalat" w:hAnsi="GHEA Grapalat" w:cs="Sylfaen"/>
          <w:sz w:val="20"/>
        </w:rPr>
        <w:t>Ընթացակար</w:t>
      </w:r>
      <w:r w:rsidRPr="00BE3DCD">
        <w:rPr>
          <w:rFonts w:ascii="GHEA Grapalat" w:hAnsi="GHEA Grapalat" w:cs="Times Armenian"/>
          <w:sz w:val="20"/>
        </w:rPr>
        <w:t>գ</w:t>
      </w:r>
      <w:r w:rsidRPr="00BE3DCD">
        <w:rPr>
          <w:rFonts w:ascii="GHEA Grapalat" w:hAnsi="GHEA Grapalat" w:cs="Sylfaen"/>
          <w:sz w:val="20"/>
        </w:rPr>
        <w:t>ը</w:t>
      </w:r>
      <w:r w:rsidRPr="00BE3DCD">
        <w:rPr>
          <w:rFonts w:ascii="GHEA Grapalat" w:hAnsi="GHEA Grapalat" w:cs="Times Armenian"/>
          <w:sz w:val="20"/>
          <w:lang w:val="af-ZA"/>
        </w:rPr>
        <w:t xml:space="preserve"> </w:t>
      </w:r>
      <w:r w:rsidRPr="00BE3DCD">
        <w:rPr>
          <w:rFonts w:ascii="GHEA Grapalat" w:hAnsi="GHEA Grapalat" w:cs="Sylfaen"/>
          <w:sz w:val="20"/>
        </w:rPr>
        <w:t>չկայացած</w:t>
      </w:r>
      <w:r w:rsidRPr="00BE3DCD">
        <w:rPr>
          <w:rFonts w:ascii="GHEA Grapalat" w:hAnsi="GHEA Grapalat" w:cs="Times Armenian"/>
          <w:sz w:val="20"/>
          <w:lang w:val="af-ZA"/>
        </w:rPr>
        <w:t xml:space="preserve"> </w:t>
      </w:r>
      <w:r w:rsidRPr="00BE3DCD">
        <w:rPr>
          <w:rFonts w:ascii="GHEA Grapalat" w:hAnsi="GHEA Grapalat" w:cs="Sylfaen"/>
          <w:sz w:val="20"/>
        </w:rPr>
        <w:t>հայտարարելը</w:t>
      </w:r>
      <w:r w:rsidRPr="00BE3DCD">
        <w:rPr>
          <w:rFonts w:ascii="GHEA Grapalat" w:hAnsi="GHEA Grapalat" w:cs="Times Armenian"/>
          <w:sz w:val="20"/>
          <w:lang w:val="af-ZA"/>
        </w:rPr>
        <w:tab/>
        <w:t xml:space="preserve"> </w:t>
      </w:r>
    </w:p>
    <w:p w:rsidR="00096865" w:rsidRPr="00BE3DCD" w:rsidRDefault="00096865" w:rsidP="00EF3662">
      <w:pPr>
        <w:ind w:firstLine="1134"/>
        <w:jc w:val="both"/>
        <w:rPr>
          <w:rFonts w:ascii="GHEA Grapalat" w:hAnsi="GHEA Grapalat"/>
          <w:sz w:val="20"/>
          <w:lang w:val="af-ZA"/>
        </w:rPr>
      </w:pPr>
      <w:r w:rsidRPr="00BE3DCD">
        <w:rPr>
          <w:rFonts w:ascii="GHEA Grapalat" w:hAnsi="GHEA Grapalat"/>
          <w:sz w:val="20"/>
          <w:lang w:val="af-ZA"/>
        </w:rPr>
        <w:t>1</w:t>
      </w:r>
      <w:r w:rsidR="00087A30" w:rsidRPr="00BE3DCD">
        <w:rPr>
          <w:rFonts w:ascii="GHEA Grapalat" w:hAnsi="GHEA Grapalat"/>
          <w:sz w:val="20"/>
          <w:lang w:val="af-ZA"/>
        </w:rPr>
        <w:t>2</w:t>
      </w:r>
      <w:r w:rsidRPr="00BE3DCD">
        <w:rPr>
          <w:rFonts w:ascii="GHEA Grapalat" w:hAnsi="GHEA Grapalat"/>
          <w:sz w:val="20"/>
          <w:lang w:val="af-ZA"/>
        </w:rPr>
        <w:t xml:space="preserve">. </w:t>
      </w:r>
      <w:r w:rsidRPr="00BE3DCD">
        <w:rPr>
          <w:rFonts w:ascii="GHEA Grapalat" w:hAnsi="GHEA Grapalat" w:cs="Sylfaen"/>
          <w:sz w:val="20"/>
        </w:rPr>
        <w:t>Գնման</w:t>
      </w:r>
      <w:r w:rsidRPr="00BE3DCD">
        <w:rPr>
          <w:rFonts w:ascii="GHEA Grapalat" w:hAnsi="GHEA Grapalat" w:cs="Times Armenian"/>
          <w:sz w:val="20"/>
          <w:lang w:val="af-ZA"/>
        </w:rPr>
        <w:t xml:space="preserve"> </w:t>
      </w:r>
      <w:r w:rsidRPr="00BE3DCD">
        <w:rPr>
          <w:rFonts w:ascii="GHEA Grapalat" w:hAnsi="GHEA Grapalat" w:cs="Times Armenian"/>
          <w:sz w:val="20"/>
        </w:rPr>
        <w:t>գ</w:t>
      </w:r>
      <w:r w:rsidRPr="00BE3DCD">
        <w:rPr>
          <w:rFonts w:ascii="GHEA Grapalat" w:hAnsi="GHEA Grapalat" w:cs="Sylfaen"/>
          <w:sz w:val="20"/>
        </w:rPr>
        <w:t>ործընթացի</w:t>
      </w:r>
      <w:r w:rsidRPr="00BE3DCD">
        <w:rPr>
          <w:rFonts w:ascii="GHEA Grapalat" w:hAnsi="GHEA Grapalat" w:cs="Times Armenian"/>
          <w:sz w:val="20"/>
          <w:lang w:val="af-ZA"/>
        </w:rPr>
        <w:t xml:space="preserve"> </w:t>
      </w:r>
      <w:r w:rsidRPr="00BE3DCD">
        <w:rPr>
          <w:rFonts w:ascii="GHEA Grapalat" w:hAnsi="GHEA Grapalat" w:cs="Sylfaen"/>
          <w:sz w:val="20"/>
        </w:rPr>
        <w:t>հետ</w:t>
      </w:r>
      <w:r w:rsidRPr="00BE3DCD">
        <w:rPr>
          <w:rFonts w:ascii="GHEA Grapalat" w:hAnsi="GHEA Grapalat" w:cs="Times Armenian"/>
          <w:sz w:val="20"/>
          <w:lang w:val="af-ZA"/>
        </w:rPr>
        <w:t xml:space="preserve"> </w:t>
      </w:r>
      <w:r w:rsidRPr="00BE3DCD">
        <w:rPr>
          <w:rFonts w:ascii="GHEA Grapalat" w:hAnsi="GHEA Grapalat" w:cs="Sylfaen"/>
          <w:sz w:val="20"/>
        </w:rPr>
        <w:t>կապված</w:t>
      </w:r>
      <w:r w:rsidRPr="00BE3DCD">
        <w:rPr>
          <w:rFonts w:ascii="GHEA Grapalat" w:hAnsi="GHEA Grapalat" w:cs="Times Armenian"/>
          <w:sz w:val="20"/>
          <w:lang w:val="af-ZA"/>
        </w:rPr>
        <w:t xml:space="preserve"> </w:t>
      </w:r>
      <w:r w:rsidRPr="00BE3DCD">
        <w:rPr>
          <w:rFonts w:ascii="GHEA Grapalat" w:hAnsi="GHEA Grapalat" w:cs="Times Armenian"/>
          <w:sz w:val="20"/>
        </w:rPr>
        <w:t>գ</w:t>
      </w:r>
      <w:r w:rsidRPr="00BE3DCD">
        <w:rPr>
          <w:rFonts w:ascii="GHEA Grapalat" w:hAnsi="GHEA Grapalat" w:cs="Sylfaen"/>
          <w:sz w:val="20"/>
        </w:rPr>
        <w:t>ործողությունները</w:t>
      </w:r>
      <w:r w:rsidRPr="00BE3DCD">
        <w:rPr>
          <w:rFonts w:ascii="GHEA Grapalat" w:hAnsi="GHEA Grapalat" w:cs="Times Armenian"/>
          <w:sz w:val="20"/>
          <w:lang w:val="af-ZA"/>
        </w:rPr>
        <w:t xml:space="preserve"> </w:t>
      </w:r>
      <w:r w:rsidRPr="00BE3DCD">
        <w:rPr>
          <w:rFonts w:ascii="GHEA Grapalat" w:hAnsi="GHEA Grapalat" w:cs="Sylfaen"/>
          <w:sz w:val="20"/>
        </w:rPr>
        <w:t>և</w:t>
      </w:r>
      <w:r w:rsidRPr="00BE3DCD">
        <w:rPr>
          <w:rFonts w:ascii="GHEA Grapalat" w:hAnsi="GHEA Grapalat" w:cs="Times Armenian"/>
          <w:sz w:val="20"/>
          <w:lang w:val="af-ZA"/>
        </w:rPr>
        <w:t xml:space="preserve"> (</w:t>
      </w:r>
      <w:r w:rsidRPr="00BE3DCD">
        <w:rPr>
          <w:rFonts w:ascii="GHEA Grapalat" w:hAnsi="GHEA Grapalat" w:cs="Sylfaen"/>
          <w:sz w:val="20"/>
        </w:rPr>
        <w:t>կամ</w:t>
      </w:r>
      <w:r w:rsidRPr="00BE3DCD">
        <w:rPr>
          <w:rFonts w:ascii="GHEA Grapalat" w:hAnsi="GHEA Grapalat" w:cs="Times Armenian"/>
          <w:sz w:val="20"/>
          <w:lang w:val="af-ZA"/>
        </w:rPr>
        <w:t xml:space="preserve">) </w:t>
      </w:r>
      <w:r w:rsidRPr="00BE3DCD">
        <w:rPr>
          <w:rFonts w:ascii="GHEA Grapalat" w:hAnsi="GHEA Grapalat" w:cs="Sylfaen"/>
          <w:sz w:val="20"/>
        </w:rPr>
        <w:t>ընդունված</w:t>
      </w:r>
      <w:r w:rsidRPr="00BE3DCD">
        <w:rPr>
          <w:rFonts w:ascii="GHEA Grapalat" w:hAnsi="GHEA Grapalat" w:cs="Times Armenian"/>
          <w:sz w:val="20"/>
          <w:lang w:val="af-ZA"/>
        </w:rPr>
        <w:t xml:space="preserve"> </w:t>
      </w:r>
      <w:r w:rsidRPr="00BE3DCD">
        <w:rPr>
          <w:rFonts w:ascii="GHEA Grapalat" w:hAnsi="GHEA Grapalat" w:cs="Sylfaen"/>
          <w:sz w:val="20"/>
        </w:rPr>
        <w:t>որոշումները</w:t>
      </w:r>
      <w:r w:rsidRPr="00BE3DCD">
        <w:rPr>
          <w:rFonts w:ascii="GHEA Grapalat" w:hAnsi="GHEA Grapalat" w:cs="Times Armenian"/>
          <w:sz w:val="20"/>
          <w:lang w:val="af-ZA"/>
        </w:rPr>
        <w:t xml:space="preserve"> </w:t>
      </w:r>
      <w:r w:rsidRPr="00BE3DCD">
        <w:rPr>
          <w:rFonts w:ascii="GHEA Grapalat" w:hAnsi="GHEA Grapalat" w:cs="Sylfaen"/>
          <w:sz w:val="20"/>
        </w:rPr>
        <w:t>բողոքարկելու</w:t>
      </w:r>
      <w:r w:rsidRPr="00BE3DCD">
        <w:rPr>
          <w:rFonts w:ascii="GHEA Grapalat" w:hAnsi="GHEA Grapalat" w:cs="Times Armenian"/>
          <w:sz w:val="20"/>
          <w:lang w:val="af-ZA"/>
        </w:rPr>
        <w:t xml:space="preserve"> </w:t>
      </w:r>
      <w:r w:rsidRPr="00BE3DCD">
        <w:rPr>
          <w:rFonts w:ascii="GHEA Grapalat" w:hAnsi="GHEA Grapalat" w:cs="Sylfaen"/>
          <w:sz w:val="20"/>
        </w:rPr>
        <w:t>մասնակցի</w:t>
      </w:r>
      <w:r w:rsidRPr="00BE3DCD">
        <w:rPr>
          <w:rFonts w:ascii="GHEA Grapalat" w:hAnsi="GHEA Grapalat" w:cs="Times Armenian"/>
          <w:sz w:val="20"/>
          <w:lang w:val="af-ZA"/>
        </w:rPr>
        <w:t xml:space="preserve"> </w:t>
      </w:r>
      <w:r w:rsidRPr="00BE3DCD">
        <w:rPr>
          <w:rFonts w:ascii="GHEA Grapalat" w:hAnsi="GHEA Grapalat" w:cs="Sylfaen"/>
          <w:sz w:val="20"/>
        </w:rPr>
        <w:t>իրավունքը</w:t>
      </w:r>
      <w:r w:rsidRPr="00BE3DCD">
        <w:rPr>
          <w:rFonts w:ascii="GHEA Grapalat" w:hAnsi="GHEA Grapalat" w:cs="Times Armenian"/>
          <w:sz w:val="20"/>
          <w:lang w:val="af-ZA"/>
        </w:rPr>
        <w:t xml:space="preserve"> </w:t>
      </w:r>
      <w:r w:rsidRPr="00BE3DCD">
        <w:rPr>
          <w:rFonts w:ascii="GHEA Grapalat" w:hAnsi="GHEA Grapalat" w:cs="Sylfaen"/>
          <w:sz w:val="20"/>
        </w:rPr>
        <w:t>և</w:t>
      </w:r>
      <w:r w:rsidRPr="00BE3DCD">
        <w:rPr>
          <w:rFonts w:ascii="GHEA Grapalat" w:hAnsi="GHEA Grapalat" w:cs="Times Armenian"/>
          <w:sz w:val="20"/>
          <w:lang w:val="af-ZA"/>
        </w:rPr>
        <w:t xml:space="preserve"> </w:t>
      </w:r>
      <w:r w:rsidRPr="00BE3DCD">
        <w:rPr>
          <w:rFonts w:ascii="GHEA Grapalat" w:hAnsi="GHEA Grapalat" w:cs="Sylfaen"/>
          <w:sz w:val="20"/>
        </w:rPr>
        <w:t>կար</w:t>
      </w:r>
      <w:r w:rsidRPr="00BE3DCD">
        <w:rPr>
          <w:rFonts w:ascii="GHEA Grapalat" w:hAnsi="GHEA Grapalat" w:cs="Times Armenian"/>
          <w:sz w:val="20"/>
        </w:rPr>
        <w:t>գ</w:t>
      </w:r>
      <w:r w:rsidRPr="00BE3DCD">
        <w:rPr>
          <w:rFonts w:ascii="GHEA Grapalat" w:hAnsi="GHEA Grapalat" w:cs="Sylfaen"/>
          <w:sz w:val="20"/>
        </w:rPr>
        <w:t>ը</w:t>
      </w:r>
      <w:r w:rsidRPr="00BE3DCD">
        <w:rPr>
          <w:rFonts w:ascii="GHEA Grapalat" w:hAnsi="GHEA Grapalat" w:cs="Times Armenian"/>
          <w:sz w:val="20"/>
          <w:lang w:val="af-ZA"/>
        </w:rPr>
        <w:tab/>
      </w:r>
    </w:p>
    <w:p w:rsidR="00096865" w:rsidRPr="00BE3DCD" w:rsidRDefault="00096865" w:rsidP="00EF3662">
      <w:pPr>
        <w:ind w:firstLine="567"/>
        <w:jc w:val="both"/>
        <w:rPr>
          <w:rFonts w:ascii="GHEA Grapalat" w:hAnsi="GHEA Grapalat"/>
          <w:sz w:val="20"/>
          <w:lang w:val="af-ZA"/>
        </w:rPr>
      </w:pPr>
    </w:p>
    <w:p w:rsidR="00096865" w:rsidRPr="00BE3DCD" w:rsidRDefault="00096865" w:rsidP="00EF3662">
      <w:pPr>
        <w:ind w:firstLine="567"/>
        <w:jc w:val="both"/>
        <w:rPr>
          <w:rFonts w:ascii="GHEA Grapalat" w:hAnsi="GHEA Grapalat"/>
          <w:sz w:val="20"/>
          <w:lang w:val="af-ZA"/>
        </w:rPr>
      </w:pPr>
    </w:p>
    <w:p w:rsidR="00096865" w:rsidRPr="00BE3DCD" w:rsidRDefault="00096865" w:rsidP="00EF3662">
      <w:pPr>
        <w:ind w:firstLine="567"/>
        <w:jc w:val="center"/>
        <w:rPr>
          <w:rFonts w:ascii="GHEA Grapalat" w:hAnsi="GHEA Grapalat"/>
          <w:b/>
          <w:sz w:val="20"/>
          <w:lang w:val="af-ZA"/>
        </w:rPr>
      </w:pPr>
      <w:r w:rsidRPr="00BE3DCD">
        <w:rPr>
          <w:rFonts w:ascii="GHEA Grapalat" w:hAnsi="GHEA Grapalat" w:cs="Sylfaen"/>
          <w:b/>
          <w:sz w:val="20"/>
        </w:rPr>
        <w:t>ՄԱՍ</w:t>
      </w:r>
      <w:r w:rsidRPr="00BE3DCD">
        <w:rPr>
          <w:rFonts w:ascii="GHEA Grapalat" w:hAnsi="GHEA Grapalat" w:cs="Times Armenian"/>
          <w:b/>
          <w:sz w:val="20"/>
          <w:lang w:val="af-ZA"/>
        </w:rPr>
        <w:t xml:space="preserve">  II.  </w:t>
      </w:r>
      <w:r w:rsidR="00480C3C" w:rsidRPr="00BE3DCD">
        <w:rPr>
          <w:rFonts w:ascii="GHEA Grapalat" w:hAnsi="GHEA Grapalat" w:cs="Sylfaen"/>
          <w:b/>
          <w:sz w:val="20"/>
          <w:lang w:val="af-ZA"/>
        </w:rPr>
        <w:t>PROCEDURE</w:t>
      </w:r>
      <w:r w:rsidRPr="00BE3DCD">
        <w:rPr>
          <w:rFonts w:ascii="GHEA Grapalat" w:hAnsi="GHEA Grapalat" w:cs="Times Armenian"/>
          <w:b/>
          <w:sz w:val="20"/>
          <w:lang w:val="af-ZA"/>
        </w:rPr>
        <w:t xml:space="preserve">  </w:t>
      </w:r>
      <w:r w:rsidRPr="00BE3DCD">
        <w:rPr>
          <w:rFonts w:ascii="GHEA Grapalat" w:hAnsi="GHEA Grapalat" w:cs="Sylfaen"/>
          <w:b/>
          <w:sz w:val="20"/>
        </w:rPr>
        <w:t>ՀԱՅՏԸ</w:t>
      </w:r>
      <w:r w:rsidRPr="00BE3DCD">
        <w:rPr>
          <w:rFonts w:ascii="GHEA Grapalat" w:hAnsi="GHEA Grapalat" w:cs="Times Armenian"/>
          <w:b/>
          <w:sz w:val="20"/>
          <w:lang w:val="af-ZA"/>
        </w:rPr>
        <w:t xml:space="preserve">  </w:t>
      </w:r>
      <w:r w:rsidRPr="00BE3DCD">
        <w:rPr>
          <w:rFonts w:ascii="GHEA Grapalat" w:hAnsi="GHEA Grapalat" w:cs="Sylfaen"/>
          <w:b/>
          <w:sz w:val="20"/>
        </w:rPr>
        <w:t>ՊԱՏՐԱՍՏԵԼՈՒ</w:t>
      </w:r>
      <w:r w:rsidRPr="00BE3DCD">
        <w:rPr>
          <w:rFonts w:ascii="GHEA Grapalat" w:hAnsi="GHEA Grapalat" w:cs="Times Armenian"/>
          <w:b/>
          <w:sz w:val="20"/>
          <w:lang w:val="af-ZA"/>
        </w:rPr>
        <w:t xml:space="preserve">  </w:t>
      </w:r>
      <w:r w:rsidRPr="00BE3DCD">
        <w:rPr>
          <w:rFonts w:ascii="GHEA Grapalat" w:hAnsi="GHEA Grapalat" w:cs="Sylfaen"/>
          <w:b/>
          <w:sz w:val="20"/>
        </w:rPr>
        <w:t>ՀՐԱՀԱՆԳ</w:t>
      </w:r>
    </w:p>
    <w:p w:rsidR="00096865" w:rsidRPr="00BE3DCD" w:rsidRDefault="00096865" w:rsidP="00EF3662">
      <w:pPr>
        <w:ind w:firstLine="567"/>
        <w:jc w:val="both"/>
        <w:rPr>
          <w:rFonts w:ascii="GHEA Grapalat" w:hAnsi="GHEA Grapalat"/>
          <w:sz w:val="20"/>
          <w:lang w:val="af-ZA"/>
        </w:rPr>
      </w:pPr>
    </w:p>
    <w:p w:rsidR="00096865" w:rsidRPr="00BE3DCD" w:rsidRDefault="00096865" w:rsidP="00EF3662">
      <w:pPr>
        <w:ind w:firstLine="1134"/>
        <w:jc w:val="both"/>
        <w:rPr>
          <w:rFonts w:ascii="GHEA Grapalat" w:hAnsi="GHEA Grapalat"/>
          <w:sz w:val="20"/>
          <w:lang w:val="af-ZA"/>
        </w:rPr>
      </w:pPr>
      <w:r w:rsidRPr="00BE3DCD">
        <w:rPr>
          <w:rFonts w:ascii="GHEA Grapalat" w:hAnsi="GHEA Grapalat"/>
          <w:sz w:val="20"/>
          <w:lang w:val="af-ZA"/>
        </w:rPr>
        <w:t>1.</w:t>
      </w:r>
      <w:r w:rsidRPr="00BE3DCD">
        <w:rPr>
          <w:rFonts w:ascii="GHEA Grapalat" w:hAnsi="GHEA Grapalat"/>
          <w:sz w:val="20"/>
          <w:lang w:val="af-ZA"/>
        </w:rPr>
        <w:tab/>
      </w:r>
      <w:r w:rsidRPr="00BE3DCD">
        <w:rPr>
          <w:rFonts w:ascii="GHEA Grapalat" w:hAnsi="GHEA Grapalat" w:cs="Sylfaen"/>
          <w:sz w:val="20"/>
        </w:rPr>
        <w:t>Ընդհանուր</w:t>
      </w:r>
      <w:r w:rsidRPr="00BE3DCD">
        <w:rPr>
          <w:rFonts w:ascii="GHEA Grapalat" w:hAnsi="GHEA Grapalat" w:cs="Times Armenian"/>
          <w:sz w:val="20"/>
          <w:lang w:val="af-ZA"/>
        </w:rPr>
        <w:t xml:space="preserve">  </w:t>
      </w:r>
      <w:r w:rsidRPr="00BE3DCD">
        <w:rPr>
          <w:rFonts w:ascii="GHEA Grapalat" w:hAnsi="GHEA Grapalat" w:cs="Sylfaen"/>
          <w:sz w:val="20"/>
        </w:rPr>
        <w:t>դրույթներ</w:t>
      </w:r>
      <w:r w:rsidRPr="00BE3DCD">
        <w:rPr>
          <w:rFonts w:ascii="GHEA Grapalat" w:hAnsi="GHEA Grapalat" w:cs="Times Armenian"/>
          <w:sz w:val="20"/>
          <w:lang w:val="af-ZA"/>
        </w:rPr>
        <w:tab/>
      </w:r>
    </w:p>
    <w:p w:rsidR="00096865" w:rsidRPr="00BE3DCD" w:rsidRDefault="00096865" w:rsidP="00EF3662">
      <w:pPr>
        <w:ind w:firstLine="1134"/>
        <w:jc w:val="both"/>
        <w:rPr>
          <w:rFonts w:ascii="GHEA Grapalat" w:hAnsi="GHEA Grapalat"/>
          <w:sz w:val="20"/>
          <w:lang w:val="af-ZA"/>
        </w:rPr>
      </w:pPr>
      <w:r w:rsidRPr="00BE3DCD">
        <w:rPr>
          <w:rFonts w:ascii="GHEA Grapalat" w:hAnsi="GHEA Grapalat"/>
          <w:sz w:val="20"/>
          <w:lang w:val="af-ZA"/>
        </w:rPr>
        <w:t>2.</w:t>
      </w:r>
      <w:r w:rsidRPr="00BE3DCD">
        <w:rPr>
          <w:rFonts w:ascii="GHEA Grapalat" w:hAnsi="GHEA Grapalat"/>
          <w:sz w:val="20"/>
          <w:lang w:val="af-ZA"/>
        </w:rPr>
        <w:tab/>
      </w:r>
      <w:r w:rsidRPr="00BE3DCD">
        <w:rPr>
          <w:rFonts w:ascii="GHEA Grapalat" w:hAnsi="GHEA Grapalat" w:cs="Sylfaen"/>
          <w:sz w:val="20"/>
        </w:rPr>
        <w:t>Ընթացակար</w:t>
      </w:r>
      <w:r w:rsidRPr="00BE3DCD">
        <w:rPr>
          <w:rFonts w:ascii="GHEA Grapalat" w:hAnsi="GHEA Grapalat" w:cs="Times Armenian"/>
          <w:sz w:val="20"/>
        </w:rPr>
        <w:t>գ</w:t>
      </w:r>
      <w:r w:rsidRPr="00BE3DCD">
        <w:rPr>
          <w:rFonts w:ascii="GHEA Grapalat" w:hAnsi="GHEA Grapalat" w:cs="Sylfaen"/>
          <w:sz w:val="20"/>
        </w:rPr>
        <w:t>ի</w:t>
      </w:r>
      <w:r w:rsidRPr="00BE3DCD">
        <w:rPr>
          <w:rFonts w:ascii="GHEA Grapalat" w:hAnsi="GHEA Grapalat" w:cs="Times Armenian"/>
          <w:sz w:val="20"/>
          <w:lang w:val="af-ZA"/>
        </w:rPr>
        <w:t xml:space="preserve"> </w:t>
      </w:r>
      <w:r w:rsidRPr="00BE3DCD">
        <w:rPr>
          <w:rFonts w:ascii="GHEA Grapalat" w:hAnsi="GHEA Grapalat" w:cs="Sylfaen"/>
          <w:sz w:val="20"/>
        </w:rPr>
        <w:t>հայտը</w:t>
      </w:r>
      <w:r w:rsidRPr="00BE3DCD">
        <w:rPr>
          <w:rFonts w:ascii="GHEA Grapalat" w:hAnsi="GHEA Grapalat" w:cs="Times Armenian"/>
          <w:sz w:val="20"/>
          <w:lang w:val="af-ZA"/>
        </w:rPr>
        <w:tab/>
      </w:r>
    </w:p>
    <w:p w:rsidR="00037DDE" w:rsidRPr="00BE3DCD" w:rsidRDefault="006F0D3F" w:rsidP="00EF3662">
      <w:pPr>
        <w:ind w:firstLine="1134"/>
        <w:jc w:val="both"/>
        <w:rPr>
          <w:rFonts w:ascii="GHEA Grapalat" w:hAnsi="GHEA Grapalat" w:cs="Times Armenian"/>
          <w:sz w:val="20"/>
          <w:lang w:val="af-ZA"/>
        </w:rPr>
      </w:pPr>
      <w:r w:rsidRPr="00BE3DCD">
        <w:rPr>
          <w:rFonts w:ascii="GHEA Grapalat" w:hAnsi="GHEA Grapalat"/>
          <w:sz w:val="20"/>
          <w:lang w:val="af-ZA"/>
        </w:rPr>
        <w:t>3</w:t>
      </w:r>
      <w:r w:rsidR="00096865" w:rsidRPr="00BE3DCD">
        <w:rPr>
          <w:rFonts w:ascii="GHEA Grapalat" w:hAnsi="GHEA Grapalat"/>
          <w:sz w:val="20"/>
          <w:lang w:val="af-ZA"/>
        </w:rPr>
        <w:t>.</w:t>
      </w:r>
      <w:r w:rsidR="00096865" w:rsidRPr="00BE3DCD">
        <w:rPr>
          <w:rFonts w:ascii="GHEA Grapalat" w:hAnsi="GHEA Grapalat"/>
          <w:sz w:val="20"/>
          <w:lang w:val="af-ZA"/>
        </w:rPr>
        <w:tab/>
      </w:r>
      <w:r w:rsidR="00096865" w:rsidRPr="00BE3DCD">
        <w:rPr>
          <w:rFonts w:ascii="GHEA Grapalat" w:hAnsi="GHEA Grapalat" w:cs="Sylfaen"/>
          <w:sz w:val="20"/>
        </w:rPr>
        <w:t>Հավելվածներ</w:t>
      </w:r>
      <w:r w:rsidR="00BE01AE" w:rsidRPr="00BE3DCD">
        <w:rPr>
          <w:rFonts w:ascii="GHEA Grapalat" w:hAnsi="GHEA Grapalat" w:cs="Times Armenian"/>
          <w:sz w:val="20"/>
          <w:lang w:val="af-ZA"/>
        </w:rPr>
        <w:t xml:space="preserve"> 1-</w:t>
      </w:r>
      <w:r w:rsidR="00334B2F" w:rsidRPr="00BE3DCD">
        <w:rPr>
          <w:rFonts w:ascii="GHEA Grapalat" w:hAnsi="GHEA Grapalat" w:cs="Times Armenian"/>
          <w:sz w:val="20"/>
          <w:lang w:val="af-ZA"/>
        </w:rPr>
        <w:t>6</w:t>
      </w:r>
      <w:r w:rsidR="00096865" w:rsidRPr="00BE3DCD">
        <w:rPr>
          <w:rFonts w:ascii="GHEA Grapalat" w:hAnsi="GHEA Grapalat" w:cs="Times Armenian"/>
          <w:sz w:val="20"/>
          <w:lang w:val="af-ZA"/>
        </w:rPr>
        <w:tab/>
      </w:r>
    </w:p>
    <w:p w:rsidR="00037DDE" w:rsidRPr="00BE3DCD" w:rsidRDefault="00037DDE" w:rsidP="00EF3662">
      <w:pPr>
        <w:ind w:firstLine="1134"/>
        <w:jc w:val="both"/>
        <w:rPr>
          <w:rFonts w:ascii="GHEA Grapalat" w:hAnsi="GHEA Grapalat" w:cs="Times Armenian"/>
          <w:sz w:val="20"/>
          <w:lang w:val="af-ZA"/>
        </w:rPr>
      </w:pPr>
    </w:p>
    <w:p w:rsidR="00037DDE" w:rsidRPr="00BE3DCD" w:rsidRDefault="00037DDE" w:rsidP="00EF3662">
      <w:pPr>
        <w:ind w:firstLine="1134"/>
        <w:jc w:val="both"/>
        <w:rPr>
          <w:rFonts w:ascii="GHEA Grapalat" w:hAnsi="GHEA Grapalat" w:cs="Times Armenian"/>
          <w:sz w:val="20"/>
          <w:lang w:val="af-ZA"/>
        </w:rPr>
      </w:pPr>
    </w:p>
    <w:p w:rsidR="00037DDE" w:rsidRPr="00BE3DCD" w:rsidRDefault="00037DDE" w:rsidP="00EF3662">
      <w:pPr>
        <w:ind w:firstLine="1134"/>
        <w:jc w:val="both"/>
        <w:rPr>
          <w:rFonts w:ascii="GHEA Grapalat" w:hAnsi="GHEA Grapalat" w:cs="Times Armenian"/>
          <w:sz w:val="20"/>
          <w:lang w:val="af-ZA"/>
        </w:rPr>
      </w:pPr>
    </w:p>
    <w:p w:rsidR="006265F4" w:rsidRPr="00BE3DCD" w:rsidRDefault="006265F4" w:rsidP="00EF3662">
      <w:pPr>
        <w:ind w:firstLine="1134"/>
        <w:jc w:val="both"/>
        <w:rPr>
          <w:rFonts w:ascii="GHEA Grapalat" w:hAnsi="GHEA Grapalat" w:cs="Times Armenian"/>
          <w:sz w:val="20"/>
          <w:lang w:val="af-ZA"/>
        </w:rPr>
      </w:pPr>
    </w:p>
    <w:p w:rsidR="00037DDE" w:rsidRPr="00BE3DCD" w:rsidRDefault="00037DDE" w:rsidP="00EF3662">
      <w:pPr>
        <w:ind w:firstLine="1134"/>
        <w:jc w:val="both"/>
        <w:rPr>
          <w:rFonts w:ascii="GHEA Grapalat" w:hAnsi="GHEA Grapalat" w:cs="Times Armenian"/>
          <w:sz w:val="20"/>
          <w:lang w:val="af-ZA"/>
        </w:rPr>
      </w:pPr>
    </w:p>
    <w:p w:rsidR="00A55E59" w:rsidRPr="00BE3DCD" w:rsidRDefault="00A55E59" w:rsidP="00EF3662">
      <w:pPr>
        <w:ind w:firstLine="1134"/>
        <w:jc w:val="both"/>
        <w:rPr>
          <w:rFonts w:ascii="GHEA Grapalat" w:hAnsi="GHEA Grapalat" w:cs="Times Armenian"/>
          <w:sz w:val="20"/>
          <w:lang w:val="af-ZA"/>
        </w:rPr>
      </w:pPr>
    </w:p>
    <w:p w:rsidR="00096865" w:rsidRPr="00BE3DCD" w:rsidRDefault="007F3495" w:rsidP="00EF3662">
      <w:pPr>
        <w:ind w:firstLine="1134"/>
        <w:jc w:val="both"/>
        <w:rPr>
          <w:rFonts w:ascii="GHEA Grapalat" w:hAnsi="GHEA Grapalat" w:cs="Times Armenian"/>
          <w:sz w:val="20"/>
          <w:lang w:val="af-ZA"/>
        </w:rPr>
      </w:pPr>
      <w:r w:rsidRPr="00BE3DCD">
        <w:rPr>
          <w:rFonts w:ascii="GHEA Grapalat" w:hAnsi="GHEA Grapalat" w:cs="Times Armenian"/>
          <w:sz w:val="20"/>
          <w:lang w:val="af-ZA"/>
        </w:rPr>
        <w:t xml:space="preserve"> </w:t>
      </w:r>
      <w:r w:rsidR="00994A77" w:rsidRPr="00BE3DCD">
        <w:rPr>
          <w:rFonts w:ascii="GHEA Grapalat" w:hAnsi="GHEA Grapalat" w:cs="Times Armenian"/>
          <w:sz w:val="20"/>
          <w:lang w:val="af-ZA"/>
        </w:rPr>
        <w:br w:type="page"/>
      </w:r>
      <w:r w:rsidR="00096865" w:rsidRPr="00BE3DCD">
        <w:rPr>
          <w:rFonts w:ascii="GHEA Grapalat" w:hAnsi="GHEA Grapalat" w:cs="Times Armenian"/>
          <w:sz w:val="20"/>
          <w:lang w:val="af-ZA"/>
        </w:rPr>
        <w:lastRenderedPageBreak/>
        <w:tab/>
      </w:r>
    </w:p>
    <w:p w:rsidR="00096865" w:rsidRPr="00BE3DCD" w:rsidRDefault="00096865" w:rsidP="00EF3662">
      <w:pPr>
        <w:jc w:val="both"/>
        <w:rPr>
          <w:rFonts w:ascii="GHEA Grapalat" w:hAnsi="GHEA Grapalat"/>
          <w:sz w:val="20"/>
          <w:lang w:val="af-ZA"/>
        </w:rPr>
      </w:pPr>
      <w:r w:rsidRPr="00BE3DCD">
        <w:rPr>
          <w:rFonts w:ascii="GHEA Grapalat" w:hAnsi="GHEA Grapalat"/>
          <w:sz w:val="20"/>
          <w:lang w:val="af-ZA"/>
        </w:rPr>
        <w:t xml:space="preserve">          </w:t>
      </w:r>
      <w:r w:rsidRPr="00BE3DCD">
        <w:rPr>
          <w:rFonts w:ascii="GHEA Grapalat" w:hAnsi="GHEA Grapalat" w:cs="Sylfaen"/>
          <w:sz w:val="20"/>
        </w:rPr>
        <w:t>Սույն</w:t>
      </w:r>
      <w:r w:rsidRPr="00BE3DCD">
        <w:rPr>
          <w:rFonts w:ascii="GHEA Grapalat" w:hAnsi="GHEA Grapalat" w:cs="Times Armenian"/>
          <w:sz w:val="20"/>
          <w:lang w:val="af-ZA"/>
        </w:rPr>
        <w:t xml:space="preserve"> </w:t>
      </w:r>
      <w:r w:rsidRPr="00BE3DCD">
        <w:rPr>
          <w:rFonts w:ascii="GHEA Grapalat" w:hAnsi="GHEA Grapalat" w:cs="Sylfaen"/>
          <w:sz w:val="20"/>
        </w:rPr>
        <w:t>հրավերը</w:t>
      </w:r>
      <w:r w:rsidRPr="00BE3DCD">
        <w:rPr>
          <w:rFonts w:ascii="GHEA Grapalat" w:hAnsi="GHEA Grapalat" w:cs="Times Armenian"/>
          <w:sz w:val="20"/>
          <w:lang w:val="af-ZA"/>
        </w:rPr>
        <w:t xml:space="preserve"> </w:t>
      </w:r>
      <w:r w:rsidRPr="00BE3DCD">
        <w:rPr>
          <w:rFonts w:ascii="GHEA Grapalat" w:hAnsi="GHEA Grapalat" w:cs="Sylfaen"/>
          <w:sz w:val="20"/>
        </w:rPr>
        <w:t>տրամադրվում</w:t>
      </w:r>
      <w:r w:rsidRPr="00BE3DCD">
        <w:rPr>
          <w:rFonts w:ascii="GHEA Grapalat" w:hAnsi="GHEA Grapalat" w:cs="Times Armenian"/>
          <w:sz w:val="20"/>
          <w:lang w:val="af-ZA"/>
        </w:rPr>
        <w:t xml:space="preserve"> </w:t>
      </w:r>
      <w:r w:rsidRPr="00BE3DCD">
        <w:rPr>
          <w:rFonts w:ascii="GHEA Grapalat" w:hAnsi="GHEA Grapalat" w:cs="Sylfaen"/>
          <w:sz w:val="20"/>
        </w:rPr>
        <w:t>է</w:t>
      </w:r>
      <w:r w:rsidRPr="00BE3DCD">
        <w:rPr>
          <w:rFonts w:ascii="GHEA Grapalat" w:hAnsi="GHEA Grapalat" w:cs="Times Armenian"/>
          <w:sz w:val="20"/>
          <w:lang w:val="af-ZA"/>
        </w:rPr>
        <w:t xml:space="preserve"> </w:t>
      </w:r>
      <w:r w:rsidRPr="00BE3DCD">
        <w:rPr>
          <w:rFonts w:ascii="GHEA Grapalat" w:hAnsi="GHEA Grapalat" w:cs="Sylfaen"/>
          <w:sz w:val="20"/>
        </w:rPr>
        <w:t>ի</w:t>
      </w:r>
      <w:r w:rsidRPr="00BE3DCD">
        <w:rPr>
          <w:rFonts w:ascii="GHEA Grapalat" w:hAnsi="GHEA Grapalat" w:cs="Times Armenian"/>
          <w:sz w:val="20"/>
          <w:lang w:val="af-ZA"/>
        </w:rPr>
        <w:t xml:space="preserve"> </w:t>
      </w:r>
      <w:r w:rsidRPr="00BE3DCD">
        <w:rPr>
          <w:rFonts w:ascii="GHEA Grapalat" w:hAnsi="GHEA Grapalat" w:cs="Sylfaen"/>
          <w:sz w:val="20"/>
        </w:rPr>
        <w:t>լրումն</w:t>
      </w:r>
      <w:r w:rsidRPr="00BE3DCD">
        <w:rPr>
          <w:rFonts w:ascii="GHEA Grapalat" w:hAnsi="GHEA Grapalat"/>
          <w:sz w:val="20"/>
          <w:lang w:val="af-ZA"/>
        </w:rPr>
        <w:t xml:space="preserve"> </w:t>
      </w:r>
      <w:r w:rsidR="00802B76">
        <w:rPr>
          <w:rFonts w:ascii="GHEA Grapalat" w:hAnsi="GHEA Grapalat" w:cs="Sylfaen"/>
          <w:sz w:val="20"/>
          <w:lang w:val="af-ZA"/>
        </w:rPr>
        <w:t>Թ16ՊՈԼ-ԳՀԱՊՁԲ-20/05</w:t>
      </w:r>
      <w:r w:rsidR="003E5887" w:rsidRPr="00BE3DCD">
        <w:rPr>
          <w:rFonts w:ascii="GHEA Grapalat" w:hAnsi="GHEA Grapalat" w:cs="Times Armenian"/>
          <w:sz w:val="20"/>
          <w:lang w:val="af-ZA"/>
        </w:rPr>
        <w:t xml:space="preserve"> </w:t>
      </w:r>
      <w:r w:rsidRPr="00BE3DCD">
        <w:rPr>
          <w:rFonts w:ascii="GHEA Grapalat" w:hAnsi="GHEA Grapalat" w:cs="Sylfaen"/>
          <w:sz w:val="20"/>
        </w:rPr>
        <w:t>ծածկա</w:t>
      </w:r>
      <w:r w:rsidRPr="00BE3DCD">
        <w:rPr>
          <w:rFonts w:ascii="GHEA Grapalat" w:hAnsi="GHEA Grapalat" w:cs="Times Armenian"/>
          <w:sz w:val="20"/>
        </w:rPr>
        <w:t>գ</w:t>
      </w:r>
      <w:r w:rsidRPr="00BE3DCD">
        <w:rPr>
          <w:rFonts w:ascii="GHEA Grapalat" w:hAnsi="GHEA Grapalat" w:cs="Sylfaen"/>
          <w:sz w:val="20"/>
        </w:rPr>
        <w:t>րով</w:t>
      </w:r>
      <w:r w:rsidRPr="00BE3DCD">
        <w:rPr>
          <w:rFonts w:ascii="GHEA Grapalat" w:hAnsi="GHEA Grapalat"/>
          <w:sz w:val="20"/>
          <w:lang w:val="af-ZA"/>
        </w:rPr>
        <w:t xml:space="preserve"> </w:t>
      </w:r>
      <w:r w:rsidRPr="00BE3DCD">
        <w:rPr>
          <w:rFonts w:ascii="GHEA Grapalat" w:hAnsi="GHEA Grapalat" w:cs="Sylfaen"/>
          <w:sz w:val="20"/>
        </w:rPr>
        <w:t>անցկացվող</w:t>
      </w:r>
      <w:r w:rsidRPr="00BE3DCD">
        <w:rPr>
          <w:rFonts w:ascii="GHEA Grapalat" w:hAnsi="GHEA Grapalat" w:cs="Times Armenian"/>
          <w:sz w:val="20"/>
          <w:lang w:val="af-ZA"/>
        </w:rPr>
        <w:t xml:space="preserve"> </w:t>
      </w:r>
      <w:r w:rsidR="003E5887" w:rsidRPr="00BE3DCD">
        <w:rPr>
          <w:rFonts w:ascii="GHEA Grapalat" w:hAnsi="GHEA Grapalat" w:cs="Sylfaen"/>
          <w:sz w:val="20"/>
          <w:lang w:val="af-ZA"/>
        </w:rPr>
        <w:t>Գնանշման հարցման</w:t>
      </w:r>
      <w:r w:rsidR="003E5887" w:rsidRPr="00BE3DCD">
        <w:rPr>
          <w:rFonts w:ascii="GHEA Grapalat" w:hAnsi="GHEA Grapalat" w:cs="Times Armenian"/>
          <w:sz w:val="20"/>
          <w:lang w:val="af-ZA"/>
        </w:rPr>
        <w:t xml:space="preserve"> </w:t>
      </w:r>
      <w:r w:rsidRPr="00BE3DCD">
        <w:rPr>
          <w:rFonts w:ascii="GHEA Grapalat" w:hAnsi="GHEA Grapalat" w:cs="Times Armenian"/>
          <w:sz w:val="20"/>
          <w:lang w:val="af-ZA"/>
        </w:rPr>
        <w:t>(</w:t>
      </w:r>
      <w:r w:rsidRPr="00BE3DCD">
        <w:rPr>
          <w:rFonts w:ascii="GHEA Grapalat" w:hAnsi="GHEA Grapalat" w:cs="Sylfaen"/>
          <w:sz w:val="20"/>
        </w:rPr>
        <w:t>այսուհետև</w:t>
      </w:r>
      <w:r w:rsidRPr="00BE3DCD">
        <w:rPr>
          <w:rFonts w:ascii="GHEA Grapalat" w:hAnsi="GHEA Grapalat" w:cs="Times Armenian"/>
          <w:sz w:val="20"/>
          <w:lang w:val="af-ZA"/>
        </w:rPr>
        <w:t xml:space="preserve">` </w:t>
      </w:r>
      <w:r w:rsidRPr="00BE3DCD">
        <w:rPr>
          <w:rFonts w:ascii="GHEA Grapalat" w:hAnsi="GHEA Grapalat" w:cs="Sylfaen"/>
          <w:sz w:val="20"/>
        </w:rPr>
        <w:t>ընթացակար</w:t>
      </w:r>
      <w:r w:rsidRPr="00BE3DCD">
        <w:rPr>
          <w:rFonts w:ascii="GHEA Grapalat" w:hAnsi="GHEA Grapalat" w:cs="Times Armenian"/>
          <w:sz w:val="20"/>
        </w:rPr>
        <w:t>գ</w:t>
      </w:r>
      <w:r w:rsidRPr="00BE3DCD">
        <w:rPr>
          <w:rFonts w:ascii="GHEA Grapalat" w:hAnsi="GHEA Grapalat" w:cs="Times Armenian"/>
          <w:sz w:val="20"/>
          <w:lang w:val="af-ZA"/>
        </w:rPr>
        <w:t xml:space="preserve">) </w:t>
      </w:r>
      <w:r w:rsidRPr="00BE3DCD">
        <w:rPr>
          <w:rFonts w:ascii="GHEA Grapalat" w:hAnsi="GHEA Grapalat" w:cs="Sylfaen"/>
          <w:sz w:val="20"/>
        </w:rPr>
        <w:t>հայտարարության</w:t>
      </w:r>
      <w:r w:rsidR="004D5671" w:rsidRPr="00BE3DCD">
        <w:rPr>
          <w:rFonts w:ascii="GHEA Grapalat" w:hAnsi="GHEA Grapalat" w:cs="Times Armenian"/>
          <w:sz w:val="20"/>
          <w:lang w:val="af-ZA"/>
        </w:rPr>
        <w:t>։</w:t>
      </w:r>
    </w:p>
    <w:p w:rsidR="00096865" w:rsidRPr="00BE3DCD" w:rsidRDefault="00096865" w:rsidP="00EF3662">
      <w:pPr>
        <w:ind w:firstLine="567"/>
        <w:jc w:val="both"/>
        <w:rPr>
          <w:rFonts w:ascii="GHEA Grapalat" w:hAnsi="GHEA Grapalat"/>
          <w:sz w:val="20"/>
          <w:lang w:val="af-ZA"/>
        </w:rPr>
      </w:pPr>
      <w:r w:rsidRPr="00BE3DCD">
        <w:rPr>
          <w:rFonts w:ascii="GHEA Grapalat" w:hAnsi="GHEA Grapalat" w:cs="Sylfaen"/>
          <w:sz w:val="20"/>
        </w:rPr>
        <w:t>Սույն</w:t>
      </w:r>
      <w:r w:rsidRPr="00BE3DCD">
        <w:rPr>
          <w:rFonts w:ascii="GHEA Grapalat" w:hAnsi="GHEA Grapalat" w:cs="Times Armenian"/>
          <w:sz w:val="20"/>
          <w:lang w:val="af-ZA"/>
        </w:rPr>
        <w:t xml:space="preserve"> </w:t>
      </w:r>
      <w:r w:rsidRPr="00BE3DCD">
        <w:rPr>
          <w:rFonts w:ascii="GHEA Grapalat" w:hAnsi="GHEA Grapalat" w:cs="Sylfaen"/>
          <w:sz w:val="20"/>
        </w:rPr>
        <w:t>հրավերը</w:t>
      </w:r>
      <w:r w:rsidRPr="00BE3DCD">
        <w:rPr>
          <w:rFonts w:ascii="GHEA Grapalat" w:hAnsi="GHEA Grapalat" w:cs="Times Armenian"/>
          <w:sz w:val="20"/>
          <w:lang w:val="af-ZA"/>
        </w:rPr>
        <w:t xml:space="preserve"> </w:t>
      </w:r>
      <w:r w:rsidRPr="00BE3DCD">
        <w:rPr>
          <w:rFonts w:ascii="GHEA Grapalat" w:hAnsi="GHEA Grapalat" w:cs="Sylfaen"/>
          <w:sz w:val="20"/>
        </w:rPr>
        <w:t>կազմվել</w:t>
      </w:r>
      <w:r w:rsidRPr="00BE3DCD">
        <w:rPr>
          <w:rFonts w:ascii="GHEA Grapalat" w:hAnsi="GHEA Grapalat" w:cs="Times Armenian"/>
          <w:sz w:val="20"/>
          <w:lang w:val="af-ZA"/>
        </w:rPr>
        <w:t xml:space="preserve"> </w:t>
      </w:r>
      <w:r w:rsidRPr="00BE3DCD">
        <w:rPr>
          <w:rFonts w:ascii="GHEA Grapalat" w:hAnsi="GHEA Grapalat" w:cs="Sylfaen"/>
          <w:sz w:val="20"/>
        </w:rPr>
        <w:t>է</w:t>
      </w:r>
      <w:r w:rsidRPr="00BE3DCD">
        <w:rPr>
          <w:rFonts w:ascii="GHEA Grapalat" w:hAnsi="GHEA Grapalat" w:cs="Times Armenian"/>
          <w:sz w:val="20"/>
          <w:lang w:val="af-ZA"/>
        </w:rPr>
        <w:t xml:space="preserve"> </w:t>
      </w:r>
      <w:r w:rsidRPr="00BE3DCD">
        <w:rPr>
          <w:rFonts w:ascii="GHEA Grapalat" w:hAnsi="GHEA Grapalat" w:cs="Times Armenian"/>
          <w:sz w:val="20"/>
        </w:rPr>
        <w:t>գ</w:t>
      </w:r>
      <w:r w:rsidRPr="00BE3DCD">
        <w:rPr>
          <w:rFonts w:ascii="GHEA Grapalat" w:hAnsi="GHEA Grapalat" w:cs="Sylfaen"/>
          <w:sz w:val="20"/>
        </w:rPr>
        <w:t>նումների</w:t>
      </w:r>
      <w:r w:rsidRPr="00BE3DCD">
        <w:rPr>
          <w:rFonts w:ascii="GHEA Grapalat" w:hAnsi="GHEA Grapalat" w:cs="Times Armenian"/>
          <w:sz w:val="20"/>
          <w:lang w:val="af-ZA"/>
        </w:rPr>
        <w:t xml:space="preserve"> </w:t>
      </w:r>
      <w:r w:rsidRPr="00BE3DCD">
        <w:rPr>
          <w:rFonts w:ascii="GHEA Grapalat" w:hAnsi="GHEA Grapalat" w:cs="Sylfaen"/>
          <w:sz w:val="20"/>
        </w:rPr>
        <w:t>մասին</w:t>
      </w:r>
      <w:r w:rsidRPr="00BE3DCD">
        <w:rPr>
          <w:rFonts w:ascii="GHEA Grapalat" w:hAnsi="GHEA Grapalat" w:cs="Sylfaen"/>
          <w:sz w:val="20"/>
          <w:lang w:val="af-ZA"/>
        </w:rPr>
        <w:t xml:space="preserve"> </w:t>
      </w:r>
      <w:r w:rsidRPr="00BE3DCD">
        <w:rPr>
          <w:rFonts w:ascii="GHEA Grapalat" w:hAnsi="GHEA Grapalat" w:cs="Sylfaen"/>
          <w:sz w:val="20"/>
        </w:rPr>
        <w:t>ՀՀ</w:t>
      </w:r>
      <w:r w:rsidRPr="00BE3DCD">
        <w:rPr>
          <w:rFonts w:ascii="GHEA Grapalat" w:hAnsi="GHEA Grapalat" w:cs="Times Armenian"/>
          <w:sz w:val="20"/>
          <w:lang w:val="af-ZA"/>
        </w:rPr>
        <w:t xml:space="preserve"> </w:t>
      </w:r>
      <w:r w:rsidRPr="00BE3DCD">
        <w:rPr>
          <w:rFonts w:ascii="GHEA Grapalat" w:hAnsi="GHEA Grapalat" w:cs="Sylfaen"/>
          <w:sz w:val="20"/>
        </w:rPr>
        <w:t>օրենսդրության</w:t>
      </w:r>
      <w:r w:rsidRPr="00BE3DCD">
        <w:rPr>
          <w:rFonts w:ascii="GHEA Grapalat" w:hAnsi="GHEA Grapalat" w:cs="Times Armenian"/>
          <w:sz w:val="20"/>
          <w:lang w:val="af-ZA"/>
        </w:rPr>
        <w:t xml:space="preserve">, </w:t>
      </w:r>
      <w:r w:rsidRPr="00BE3DCD">
        <w:rPr>
          <w:rFonts w:ascii="GHEA Grapalat" w:hAnsi="GHEA Grapalat" w:cs="Sylfaen"/>
          <w:sz w:val="20"/>
        </w:rPr>
        <w:t>այդ</w:t>
      </w:r>
      <w:r w:rsidRPr="00BE3DCD">
        <w:rPr>
          <w:rFonts w:ascii="GHEA Grapalat" w:hAnsi="GHEA Grapalat" w:cs="Times Armenian"/>
          <w:sz w:val="20"/>
          <w:lang w:val="af-ZA"/>
        </w:rPr>
        <w:t xml:space="preserve"> </w:t>
      </w:r>
      <w:r w:rsidRPr="00BE3DCD">
        <w:rPr>
          <w:rFonts w:ascii="GHEA Grapalat" w:hAnsi="GHEA Grapalat" w:cs="Sylfaen"/>
          <w:sz w:val="20"/>
        </w:rPr>
        <w:t>թվում</w:t>
      </w:r>
      <w:r w:rsidRPr="00BE3DCD">
        <w:rPr>
          <w:rFonts w:ascii="GHEA Grapalat" w:hAnsi="GHEA Grapalat" w:cs="Times Armenian"/>
          <w:sz w:val="20"/>
          <w:lang w:val="af-ZA"/>
        </w:rPr>
        <w:t>`</w:t>
      </w:r>
      <w:r w:rsidRPr="00BE3DCD">
        <w:rPr>
          <w:rFonts w:ascii="GHEA Grapalat" w:hAnsi="GHEA Grapalat"/>
          <w:sz w:val="20"/>
          <w:lang w:val="af-ZA"/>
        </w:rPr>
        <w:t xml:space="preserve"> </w:t>
      </w:r>
      <w:r w:rsidR="00AA7B72" w:rsidRPr="00BE3DCD">
        <w:rPr>
          <w:rFonts w:ascii="GHEA Grapalat" w:hAnsi="GHEA Grapalat"/>
          <w:sz w:val="20"/>
          <w:lang w:val="af-ZA"/>
        </w:rPr>
        <w:t>«</w:t>
      </w:r>
      <w:r w:rsidRPr="00BE3DCD">
        <w:rPr>
          <w:rFonts w:ascii="GHEA Grapalat" w:hAnsi="GHEA Grapalat" w:cs="Sylfaen"/>
          <w:sz w:val="20"/>
        </w:rPr>
        <w:t>Գնումների</w:t>
      </w:r>
      <w:r w:rsidRPr="00BE3DCD">
        <w:rPr>
          <w:rFonts w:ascii="GHEA Grapalat" w:hAnsi="GHEA Grapalat" w:cs="Times Armenian"/>
          <w:sz w:val="20"/>
          <w:lang w:val="af-ZA"/>
        </w:rPr>
        <w:t xml:space="preserve"> </w:t>
      </w:r>
      <w:r w:rsidRPr="00BE3DCD">
        <w:rPr>
          <w:rFonts w:ascii="GHEA Grapalat" w:hAnsi="GHEA Grapalat" w:cs="Sylfaen"/>
          <w:sz w:val="20"/>
        </w:rPr>
        <w:t>մասին</w:t>
      </w:r>
      <w:r w:rsidR="00AA7B72" w:rsidRPr="00BE3DCD">
        <w:rPr>
          <w:rFonts w:ascii="GHEA Grapalat" w:hAnsi="GHEA Grapalat"/>
          <w:sz w:val="20"/>
          <w:lang w:val="af-ZA"/>
        </w:rPr>
        <w:t>»</w:t>
      </w:r>
      <w:r w:rsidRPr="00BE3DCD">
        <w:rPr>
          <w:rFonts w:ascii="GHEA Grapalat" w:hAnsi="GHEA Grapalat"/>
          <w:sz w:val="20"/>
          <w:lang w:val="af-ZA"/>
        </w:rPr>
        <w:t xml:space="preserve"> </w:t>
      </w:r>
      <w:r w:rsidRPr="00BE3DCD">
        <w:rPr>
          <w:rFonts w:ascii="GHEA Grapalat" w:hAnsi="GHEA Grapalat" w:cs="Sylfaen"/>
          <w:sz w:val="20"/>
        </w:rPr>
        <w:t>ՀՀ</w:t>
      </w:r>
      <w:r w:rsidRPr="00BE3DCD">
        <w:rPr>
          <w:rFonts w:ascii="GHEA Grapalat" w:hAnsi="GHEA Grapalat" w:cs="Times Armenian"/>
          <w:sz w:val="20"/>
          <w:lang w:val="af-ZA"/>
        </w:rPr>
        <w:t xml:space="preserve"> </w:t>
      </w:r>
      <w:r w:rsidRPr="00BE3DCD">
        <w:rPr>
          <w:rFonts w:ascii="GHEA Grapalat" w:hAnsi="GHEA Grapalat" w:cs="Sylfaen"/>
          <w:sz w:val="20"/>
        </w:rPr>
        <w:t>օրենքի</w:t>
      </w:r>
      <w:r w:rsidRPr="00BE3DCD">
        <w:rPr>
          <w:rFonts w:ascii="GHEA Grapalat" w:hAnsi="GHEA Grapalat" w:cs="Times Armenian"/>
          <w:sz w:val="20"/>
          <w:lang w:val="af-ZA"/>
        </w:rPr>
        <w:t xml:space="preserve"> (</w:t>
      </w:r>
      <w:r w:rsidRPr="00BE3DCD">
        <w:rPr>
          <w:rFonts w:ascii="GHEA Grapalat" w:hAnsi="GHEA Grapalat" w:cs="Sylfaen"/>
          <w:sz w:val="20"/>
        </w:rPr>
        <w:t>այսուհետ</w:t>
      </w:r>
      <w:r w:rsidRPr="00BE3DCD">
        <w:rPr>
          <w:rFonts w:ascii="GHEA Grapalat" w:hAnsi="GHEA Grapalat" w:cs="Times Armenian"/>
          <w:sz w:val="20"/>
          <w:lang w:val="af-ZA"/>
        </w:rPr>
        <w:t xml:space="preserve">` </w:t>
      </w:r>
      <w:r w:rsidRPr="00BE3DCD">
        <w:rPr>
          <w:rFonts w:ascii="GHEA Grapalat" w:hAnsi="GHEA Grapalat" w:cs="Sylfaen"/>
          <w:sz w:val="20"/>
        </w:rPr>
        <w:t>Օրենք</w:t>
      </w:r>
      <w:r w:rsidRPr="00BE3DCD">
        <w:rPr>
          <w:rFonts w:ascii="GHEA Grapalat" w:hAnsi="GHEA Grapalat" w:cs="Times Armenian"/>
          <w:sz w:val="20"/>
          <w:lang w:val="af-ZA"/>
        </w:rPr>
        <w:t>)</w:t>
      </w:r>
      <w:r w:rsidR="00C43524" w:rsidRPr="00BE3DCD">
        <w:rPr>
          <w:rFonts w:ascii="GHEA Grapalat" w:hAnsi="GHEA Grapalat" w:cs="Times Armenian"/>
          <w:sz w:val="20"/>
          <w:lang w:val="af-ZA"/>
        </w:rPr>
        <w:t>,</w:t>
      </w:r>
      <w:r w:rsidRPr="00BE3DCD">
        <w:rPr>
          <w:rFonts w:ascii="GHEA Grapalat" w:hAnsi="GHEA Grapalat" w:cs="Times Armenian"/>
          <w:sz w:val="20"/>
          <w:lang w:val="af-ZA"/>
        </w:rPr>
        <w:t xml:space="preserve"> </w:t>
      </w:r>
      <w:r w:rsidRPr="00BE3DCD">
        <w:rPr>
          <w:rFonts w:ascii="GHEA Grapalat" w:hAnsi="GHEA Grapalat" w:cs="Sylfaen"/>
          <w:sz w:val="20"/>
        </w:rPr>
        <w:t>ՀՀ</w:t>
      </w:r>
      <w:r w:rsidRPr="00BE3DCD">
        <w:rPr>
          <w:rFonts w:ascii="GHEA Grapalat" w:hAnsi="GHEA Grapalat" w:cs="Times Armenian"/>
          <w:sz w:val="20"/>
          <w:lang w:val="af-ZA"/>
        </w:rPr>
        <w:t xml:space="preserve"> </w:t>
      </w:r>
      <w:r w:rsidRPr="00BE3DCD">
        <w:rPr>
          <w:rFonts w:ascii="GHEA Grapalat" w:hAnsi="GHEA Grapalat" w:cs="Sylfaen"/>
          <w:sz w:val="20"/>
        </w:rPr>
        <w:t>կառավարության</w:t>
      </w:r>
      <w:r w:rsidRPr="00BE3DCD">
        <w:rPr>
          <w:rFonts w:ascii="GHEA Grapalat" w:hAnsi="GHEA Grapalat" w:cs="Times Armenian"/>
          <w:sz w:val="20"/>
          <w:lang w:val="af-ZA"/>
        </w:rPr>
        <w:t xml:space="preserve"> 201</w:t>
      </w:r>
      <w:r w:rsidR="00955E87" w:rsidRPr="00BE3DCD">
        <w:rPr>
          <w:rFonts w:ascii="GHEA Grapalat" w:hAnsi="GHEA Grapalat" w:cs="Times Armenian"/>
          <w:sz w:val="20"/>
          <w:lang w:val="af-ZA"/>
        </w:rPr>
        <w:t>7</w:t>
      </w:r>
      <w:r w:rsidRPr="00BE3DCD">
        <w:rPr>
          <w:rFonts w:ascii="GHEA Grapalat" w:hAnsi="GHEA Grapalat" w:cs="Sylfaen"/>
          <w:sz w:val="20"/>
        </w:rPr>
        <w:t>թ</w:t>
      </w:r>
      <w:r w:rsidRPr="00BE3DCD">
        <w:rPr>
          <w:rFonts w:ascii="GHEA Grapalat" w:hAnsi="GHEA Grapalat" w:cs="Times Armenian"/>
          <w:sz w:val="20"/>
          <w:lang w:val="af-ZA"/>
        </w:rPr>
        <w:t>.</w:t>
      </w:r>
      <w:r w:rsidR="009F18D0" w:rsidRPr="00BE3DCD">
        <w:rPr>
          <w:rFonts w:ascii="GHEA Grapalat" w:hAnsi="GHEA Grapalat" w:cs="Times Armenian"/>
          <w:sz w:val="20"/>
          <w:lang w:val="af-ZA"/>
        </w:rPr>
        <w:t xml:space="preserve"> մայիսի 4-ի </w:t>
      </w:r>
      <w:r w:rsidRPr="00BE3DCD">
        <w:rPr>
          <w:rFonts w:ascii="GHEA Grapalat" w:hAnsi="GHEA Grapalat" w:cs="Times Armenian"/>
          <w:sz w:val="20"/>
          <w:lang w:val="af-ZA"/>
        </w:rPr>
        <w:t xml:space="preserve">N </w:t>
      </w:r>
      <w:r w:rsidR="009F18D0" w:rsidRPr="00BE3DCD">
        <w:rPr>
          <w:rFonts w:ascii="GHEA Grapalat" w:hAnsi="GHEA Grapalat" w:cs="Times Armenian"/>
          <w:sz w:val="20"/>
          <w:lang w:val="af-ZA"/>
        </w:rPr>
        <w:t>526-</w:t>
      </w:r>
      <w:r w:rsidRPr="00BE3DCD">
        <w:rPr>
          <w:rFonts w:ascii="GHEA Grapalat" w:hAnsi="GHEA Grapalat" w:cs="Sylfaen"/>
          <w:sz w:val="20"/>
        </w:rPr>
        <w:t>Ն</w:t>
      </w:r>
      <w:r w:rsidRPr="00BE3DCD">
        <w:rPr>
          <w:rFonts w:ascii="GHEA Grapalat" w:hAnsi="GHEA Grapalat" w:cs="Times Armenian"/>
          <w:sz w:val="20"/>
          <w:lang w:val="af-ZA"/>
        </w:rPr>
        <w:t xml:space="preserve"> </w:t>
      </w:r>
      <w:r w:rsidRPr="00BE3DCD">
        <w:rPr>
          <w:rFonts w:ascii="GHEA Grapalat" w:hAnsi="GHEA Grapalat" w:cs="Sylfaen"/>
          <w:sz w:val="20"/>
        </w:rPr>
        <w:t>որոշմամբ</w:t>
      </w:r>
      <w:r w:rsidRPr="00BE3DCD">
        <w:rPr>
          <w:rFonts w:ascii="GHEA Grapalat" w:hAnsi="GHEA Grapalat" w:cs="Times Armenian"/>
          <w:sz w:val="20"/>
          <w:lang w:val="af-ZA"/>
        </w:rPr>
        <w:t xml:space="preserve"> </w:t>
      </w:r>
      <w:r w:rsidRPr="00BE3DCD">
        <w:rPr>
          <w:rFonts w:ascii="GHEA Grapalat" w:hAnsi="GHEA Grapalat" w:cs="Sylfaen"/>
          <w:sz w:val="20"/>
        </w:rPr>
        <w:t>հաստատված</w:t>
      </w:r>
      <w:r w:rsidRPr="00BE3DCD">
        <w:rPr>
          <w:rFonts w:ascii="GHEA Grapalat" w:hAnsi="GHEA Grapalat" w:cs="Times Armenian"/>
          <w:sz w:val="20"/>
          <w:lang w:val="af-ZA"/>
        </w:rPr>
        <w:t xml:space="preserve"> </w:t>
      </w:r>
      <w:r w:rsidR="00AA7B72" w:rsidRPr="00BE3DCD">
        <w:rPr>
          <w:rFonts w:ascii="GHEA Grapalat" w:hAnsi="GHEA Grapalat" w:cs="Times Armenian"/>
          <w:sz w:val="20"/>
          <w:lang w:val="af-ZA"/>
        </w:rPr>
        <w:t>«</w:t>
      </w:r>
      <w:r w:rsidRPr="00BE3DCD">
        <w:rPr>
          <w:rFonts w:ascii="GHEA Grapalat" w:hAnsi="GHEA Grapalat" w:cs="Sylfaen"/>
          <w:sz w:val="20"/>
        </w:rPr>
        <w:t>Գնումների</w:t>
      </w:r>
      <w:r w:rsidRPr="00BE3DCD">
        <w:rPr>
          <w:rFonts w:ascii="GHEA Grapalat" w:hAnsi="GHEA Grapalat" w:cs="Times Armenian"/>
          <w:sz w:val="20"/>
          <w:lang w:val="af-ZA"/>
        </w:rPr>
        <w:t xml:space="preserve"> </w:t>
      </w:r>
      <w:r w:rsidRPr="00BE3DCD">
        <w:rPr>
          <w:rFonts w:ascii="GHEA Grapalat" w:hAnsi="GHEA Grapalat" w:cs="Times Armenian"/>
          <w:sz w:val="20"/>
        </w:rPr>
        <w:t>գ</w:t>
      </w:r>
      <w:r w:rsidRPr="00BE3DCD">
        <w:rPr>
          <w:rFonts w:ascii="GHEA Grapalat" w:hAnsi="GHEA Grapalat" w:cs="Sylfaen"/>
          <w:sz w:val="20"/>
        </w:rPr>
        <w:t>ործընթացի</w:t>
      </w:r>
      <w:r w:rsidRPr="00BE3DCD">
        <w:rPr>
          <w:rFonts w:ascii="GHEA Grapalat" w:hAnsi="GHEA Grapalat" w:cs="Times Armenian"/>
          <w:sz w:val="20"/>
          <w:lang w:val="af-ZA"/>
        </w:rPr>
        <w:t xml:space="preserve"> </w:t>
      </w:r>
      <w:r w:rsidRPr="00BE3DCD">
        <w:rPr>
          <w:rFonts w:ascii="GHEA Grapalat" w:hAnsi="GHEA Grapalat" w:cs="Sylfaen"/>
          <w:sz w:val="20"/>
        </w:rPr>
        <w:t>կազմակերպման</w:t>
      </w:r>
      <w:r w:rsidR="003C53D4" w:rsidRPr="00BE3DCD">
        <w:rPr>
          <w:rFonts w:ascii="GHEA Grapalat" w:hAnsi="GHEA Grapalat"/>
          <w:sz w:val="20"/>
          <w:lang w:val="af-ZA"/>
        </w:rPr>
        <w:t>»</w:t>
      </w:r>
      <w:r w:rsidRPr="00BE3DCD">
        <w:rPr>
          <w:rFonts w:ascii="GHEA Grapalat" w:hAnsi="GHEA Grapalat"/>
          <w:sz w:val="20"/>
          <w:lang w:val="af-ZA"/>
        </w:rPr>
        <w:t xml:space="preserve"> </w:t>
      </w:r>
      <w:r w:rsidRPr="00BE3DCD">
        <w:rPr>
          <w:rFonts w:ascii="GHEA Grapalat" w:hAnsi="GHEA Grapalat" w:cs="Sylfaen"/>
          <w:sz w:val="20"/>
        </w:rPr>
        <w:t>կար</w:t>
      </w:r>
      <w:r w:rsidRPr="00BE3DCD">
        <w:rPr>
          <w:rFonts w:ascii="GHEA Grapalat" w:hAnsi="GHEA Grapalat" w:cs="Times Armenian"/>
          <w:sz w:val="20"/>
        </w:rPr>
        <w:t>գ</w:t>
      </w:r>
      <w:r w:rsidRPr="00BE3DCD">
        <w:rPr>
          <w:rFonts w:ascii="GHEA Grapalat" w:hAnsi="GHEA Grapalat" w:cs="Sylfaen"/>
          <w:sz w:val="20"/>
        </w:rPr>
        <w:t>ի</w:t>
      </w:r>
      <w:r w:rsidRPr="00BE3DCD">
        <w:rPr>
          <w:rFonts w:ascii="GHEA Grapalat" w:hAnsi="GHEA Grapalat" w:cs="Times Armenian"/>
          <w:sz w:val="20"/>
          <w:lang w:val="af-ZA"/>
        </w:rPr>
        <w:t xml:space="preserve"> (</w:t>
      </w:r>
      <w:r w:rsidRPr="00BE3DCD">
        <w:rPr>
          <w:rFonts w:ascii="GHEA Grapalat" w:hAnsi="GHEA Grapalat" w:cs="Sylfaen"/>
          <w:sz w:val="20"/>
        </w:rPr>
        <w:t>այսուհետ</w:t>
      </w:r>
      <w:r w:rsidRPr="00BE3DCD">
        <w:rPr>
          <w:rFonts w:ascii="GHEA Grapalat" w:hAnsi="GHEA Grapalat" w:cs="Times Armenian"/>
          <w:sz w:val="20"/>
          <w:lang w:val="af-ZA"/>
        </w:rPr>
        <w:t xml:space="preserve">` </w:t>
      </w:r>
      <w:r w:rsidRPr="00BE3DCD">
        <w:rPr>
          <w:rFonts w:ascii="GHEA Grapalat" w:hAnsi="GHEA Grapalat" w:cs="Sylfaen"/>
          <w:sz w:val="20"/>
        </w:rPr>
        <w:t>Կար</w:t>
      </w:r>
      <w:r w:rsidRPr="00BE3DCD">
        <w:rPr>
          <w:rFonts w:ascii="GHEA Grapalat" w:hAnsi="GHEA Grapalat" w:cs="Times Armenian"/>
          <w:sz w:val="20"/>
        </w:rPr>
        <w:t>գ</w:t>
      </w:r>
      <w:r w:rsidRPr="00BE3DCD">
        <w:rPr>
          <w:rFonts w:ascii="GHEA Grapalat" w:hAnsi="GHEA Grapalat" w:cs="Times Armenian"/>
          <w:sz w:val="20"/>
          <w:lang w:val="af-ZA"/>
        </w:rPr>
        <w:t>)</w:t>
      </w:r>
      <w:r w:rsidR="00F40D4D" w:rsidRPr="00BE3DCD">
        <w:rPr>
          <w:rFonts w:ascii="GHEA Grapalat" w:hAnsi="GHEA Grapalat" w:cs="Times Armenian"/>
          <w:sz w:val="20"/>
          <w:lang w:val="af-ZA"/>
        </w:rPr>
        <w:t xml:space="preserve"> </w:t>
      </w:r>
      <w:r w:rsidRPr="00BE3DCD">
        <w:rPr>
          <w:rFonts w:ascii="GHEA Grapalat" w:hAnsi="GHEA Grapalat" w:cs="Sylfaen"/>
          <w:sz w:val="20"/>
        </w:rPr>
        <w:t>և</w:t>
      </w:r>
      <w:r w:rsidRPr="00BE3DCD">
        <w:rPr>
          <w:rFonts w:ascii="GHEA Grapalat" w:hAnsi="GHEA Grapalat" w:cs="Times Armenian"/>
          <w:sz w:val="20"/>
          <w:lang w:val="af-ZA"/>
        </w:rPr>
        <w:t xml:space="preserve"> </w:t>
      </w:r>
      <w:r w:rsidRPr="00BE3DCD">
        <w:rPr>
          <w:rFonts w:ascii="GHEA Grapalat" w:hAnsi="GHEA Grapalat" w:cs="Sylfaen"/>
          <w:sz w:val="20"/>
        </w:rPr>
        <w:t>այլ</w:t>
      </w:r>
      <w:r w:rsidRPr="00BE3DCD">
        <w:rPr>
          <w:rFonts w:ascii="GHEA Grapalat" w:hAnsi="GHEA Grapalat" w:cs="Times Armenian"/>
          <w:sz w:val="20"/>
          <w:lang w:val="af-ZA"/>
        </w:rPr>
        <w:t xml:space="preserve"> </w:t>
      </w:r>
      <w:r w:rsidRPr="00BE3DCD">
        <w:rPr>
          <w:rFonts w:ascii="GHEA Grapalat" w:hAnsi="GHEA Grapalat" w:cs="Sylfaen"/>
          <w:sz w:val="20"/>
        </w:rPr>
        <w:t>իրավական</w:t>
      </w:r>
      <w:r w:rsidRPr="00BE3DCD">
        <w:rPr>
          <w:rFonts w:ascii="GHEA Grapalat" w:hAnsi="GHEA Grapalat" w:cs="Times Armenian"/>
          <w:sz w:val="20"/>
          <w:lang w:val="af-ZA"/>
        </w:rPr>
        <w:t xml:space="preserve"> </w:t>
      </w:r>
      <w:r w:rsidRPr="00BE3DCD">
        <w:rPr>
          <w:rFonts w:ascii="GHEA Grapalat" w:hAnsi="GHEA Grapalat" w:cs="Sylfaen"/>
          <w:sz w:val="20"/>
        </w:rPr>
        <w:t>ակտերի</w:t>
      </w:r>
      <w:r w:rsidRPr="00BE3DCD">
        <w:rPr>
          <w:rFonts w:ascii="GHEA Grapalat" w:hAnsi="GHEA Grapalat" w:cs="Times Armenian"/>
          <w:sz w:val="20"/>
          <w:lang w:val="af-ZA"/>
        </w:rPr>
        <w:t xml:space="preserve"> </w:t>
      </w:r>
      <w:r w:rsidRPr="00BE3DCD">
        <w:rPr>
          <w:rFonts w:ascii="GHEA Grapalat" w:hAnsi="GHEA Grapalat" w:cs="Sylfaen"/>
          <w:sz w:val="20"/>
        </w:rPr>
        <w:t>պահանջներին</w:t>
      </w:r>
      <w:r w:rsidRPr="00BE3DCD">
        <w:rPr>
          <w:rFonts w:ascii="GHEA Grapalat" w:hAnsi="GHEA Grapalat" w:cs="Times Armenian"/>
          <w:sz w:val="20"/>
          <w:lang w:val="af-ZA"/>
        </w:rPr>
        <w:t xml:space="preserve"> </w:t>
      </w:r>
      <w:r w:rsidRPr="00BE3DCD">
        <w:rPr>
          <w:rFonts w:ascii="GHEA Grapalat" w:hAnsi="GHEA Grapalat" w:cs="Sylfaen"/>
          <w:sz w:val="20"/>
        </w:rPr>
        <w:t>համապատասխան</w:t>
      </w:r>
      <w:r w:rsidRPr="00BE3DCD">
        <w:rPr>
          <w:rFonts w:ascii="GHEA Grapalat" w:hAnsi="GHEA Grapalat" w:cs="Times Armenian"/>
          <w:sz w:val="20"/>
          <w:lang w:val="af-ZA"/>
        </w:rPr>
        <w:t xml:space="preserve"> </w:t>
      </w:r>
      <w:r w:rsidRPr="00BE3DCD">
        <w:rPr>
          <w:rFonts w:ascii="GHEA Grapalat" w:hAnsi="GHEA Grapalat" w:cs="Sylfaen"/>
          <w:sz w:val="20"/>
        </w:rPr>
        <w:t>և</w:t>
      </w:r>
      <w:r w:rsidRPr="00BE3DCD">
        <w:rPr>
          <w:rFonts w:ascii="GHEA Grapalat" w:hAnsi="GHEA Grapalat" w:cs="Times Armenian"/>
          <w:sz w:val="20"/>
          <w:lang w:val="af-ZA"/>
        </w:rPr>
        <w:t xml:space="preserve"> </w:t>
      </w:r>
      <w:r w:rsidRPr="00BE3DCD">
        <w:rPr>
          <w:rFonts w:ascii="GHEA Grapalat" w:hAnsi="GHEA Grapalat" w:cs="Sylfaen"/>
          <w:sz w:val="20"/>
        </w:rPr>
        <w:t>նպատակ</w:t>
      </w:r>
      <w:r w:rsidRPr="00BE3DCD">
        <w:rPr>
          <w:rFonts w:ascii="GHEA Grapalat" w:hAnsi="GHEA Grapalat" w:cs="Times Armenian"/>
          <w:sz w:val="20"/>
          <w:lang w:val="af-ZA"/>
        </w:rPr>
        <w:t xml:space="preserve"> </w:t>
      </w:r>
      <w:r w:rsidRPr="00BE3DCD">
        <w:rPr>
          <w:rFonts w:ascii="GHEA Grapalat" w:hAnsi="GHEA Grapalat" w:cs="Sylfaen"/>
          <w:sz w:val="20"/>
        </w:rPr>
        <w:t>ունի</w:t>
      </w:r>
      <w:r w:rsidRPr="00BE3DCD">
        <w:rPr>
          <w:rFonts w:ascii="GHEA Grapalat" w:hAnsi="GHEA Grapalat" w:cs="Times Armenian"/>
          <w:sz w:val="20"/>
          <w:lang w:val="af-ZA"/>
        </w:rPr>
        <w:t xml:space="preserve"> </w:t>
      </w:r>
      <w:r w:rsidR="003E5887" w:rsidRPr="00BE3DCD">
        <w:rPr>
          <w:rFonts w:ascii="GHEA Grapalat" w:hAnsi="GHEA Grapalat" w:cs="Times Armenian"/>
          <w:sz w:val="20"/>
          <w:lang w:val="af-ZA"/>
        </w:rPr>
        <w:t>«Թիվ 16 պոլիկլինիկա» ՓԲԸ</w:t>
      </w:r>
      <w:r w:rsidR="003E5887" w:rsidRPr="00BE3DCD">
        <w:rPr>
          <w:rFonts w:ascii="GHEA Grapalat" w:hAnsi="GHEA Grapalat"/>
          <w:sz w:val="20"/>
          <w:lang w:val="af-ZA"/>
        </w:rPr>
        <w:t xml:space="preserve"> </w:t>
      </w:r>
      <w:r w:rsidR="00A00E74" w:rsidRPr="00BE3DCD">
        <w:rPr>
          <w:rFonts w:ascii="GHEA Grapalat" w:hAnsi="GHEA Grapalat"/>
          <w:sz w:val="20"/>
          <w:lang w:val="af-ZA"/>
        </w:rPr>
        <w:t>-</w:t>
      </w:r>
      <w:r w:rsidR="00A00E74" w:rsidRPr="00BE3DCD">
        <w:rPr>
          <w:rFonts w:ascii="GHEA Grapalat" w:hAnsi="GHEA Grapalat"/>
          <w:sz w:val="20"/>
        </w:rPr>
        <w:t>ի</w:t>
      </w:r>
      <w:r w:rsidR="00A00E74" w:rsidRPr="00BE3DCD">
        <w:rPr>
          <w:rFonts w:ascii="GHEA Grapalat" w:hAnsi="GHEA Grapalat"/>
          <w:sz w:val="20"/>
          <w:lang w:val="af-ZA"/>
        </w:rPr>
        <w:t xml:space="preserve"> </w:t>
      </w:r>
      <w:r w:rsidR="00A00E74" w:rsidRPr="00BE3DCD">
        <w:rPr>
          <w:rFonts w:ascii="GHEA Grapalat" w:hAnsi="GHEA Grapalat" w:cs="Times Armenian"/>
          <w:sz w:val="20"/>
          <w:lang w:val="af-ZA"/>
        </w:rPr>
        <w:t>(</w:t>
      </w:r>
      <w:r w:rsidR="00A00E74" w:rsidRPr="00BE3DCD">
        <w:rPr>
          <w:rFonts w:ascii="GHEA Grapalat" w:hAnsi="GHEA Grapalat" w:cs="Sylfaen"/>
          <w:sz w:val="20"/>
        </w:rPr>
        <w:t>այսուհետ</w:t>
      </w:r>
      <w:r w:rsidR="00A00E74" w:rsidRPr="00BE3DCD">
        <w:rPr>
          <w:rFonts w:ascii="GHEA Grapalat" w:hAnsi="GHEA Grapalat" w:cs="Times Armenian"/>
          <w:sz w:val="20"/>
          <w:lang w:val="af-ZA"/>
        </w:rPr>
        <w:t xml:space="preserve">` </w:t>
      </w:r>
      <w:r w:rsidR="00A00E74" w:rsidRPr="00BE3DCD">
        <w:rPr>
          <w:rFonts w:ascii="GHEA Grapalat" w:hAnsi="GHEA Grapalat" w:cs="Sylfaen"/>
          <w:sz w:val="20"/>
        </w:rPr>
        <w:t>պատվիրատու</w:t>
      </w:r>
      <w:r w:rsidR="00A00E74" w:rsidRPr="00BE3DCD">
        <w:rPr>
          <w:rFonts w:ascii="GHEA Grapalat" w:hAnsi="GHEA Grapalat" w:cs="Times Armenian"/>
          <w:sz w:val="20"/>
          <w:lang w:val="af-ZA"/>
        </w:rPr>
        <w:t>)</w:t>
      </w:r>
      <w:r w:rsidRPr="00BE3DCD">
        <w:rPr>
          <w:rFonts w:ascii="GHEA Grapalat" w:hAnsi="GHEA Grapalat" w:cs="Times Armenian"/>
          <w:sz w:val="20"/>
          <w:lang w:val="af-ZA"/>
        </w:rPr>
        <w:t xml:space="preserve"> </w:t>
      </w:r>
      <w:r w:rsidRPr="00BE3DCD">
        <w:rPr>
          <w:rFonts w:ascii="GHEA Grapalat" w:hAnsi="GHEA Grapalat" w:cs="Sylfaen"/>
          <w:sz w:val="20"/>
        </w:rPr>
        <w:t>կողմից</w:t>
      </w:r>
      <w:r w:rsidRPr="00BE3DCD">
        <w:rPr>
          <w:rFonts w:ascii="GHEA Grapalat" w:hAnsi="GHEA Grapalat" w:cs="Times Armenian"/>
          <w:sz w:val="20"/>
          <w:lang w:val="af-ZA"/>
        </w:rPr>
        <w:t xml:space="preserve"> </w:t>
      </w:r>
      <w:r w:rsidRPr="00BE3DCD">
        <w:rPr>
          <w:rFonts w:ascii="GHEA Grapalat" w:hAnsi="GHEA Grapalat" w:cs="Sylfaen"/>
          <w:sz w:val="20"/>
        </w:rPr>
        <w:t>հայտարարված</w:t>
      </w:r>
      <w:r w:rsidRPr="00BE3DCD">
        <w:rPr>
          <w:rFonts w:ascii="GHEA Grapalat" w:hAnsi="GHEA Grapalat" w:cs="Times Armenian"/>
          <w:sz w:val="20"/>
          <w:lang w:val="af-ZA"/>
        </w:rPr>
        <w:t xml:space="preserve"> </w:t>
      </w:r>
      <w:r w:rsidRPr="00BE3DCD">
        <w:rPr>
          <w:rFonts w:ascii="GHEA Grapalat" w:hAnsi="GHEA Grapalat" w:cs="Sylfaen"/>
          <w:sz w:val="20"/>
        </w:rPr>
        <w:t>ընթացակար</w:t>
      </w:r>
      <w:r w:rsidRPr="00BE3DCD">
        <w:rPr>
          <w:rFonts w:ascii="GHEA Grapalat" w:hAnsi="GHEA Grapalat" w:cs="Times Armenian"/>
          <w:sz w:val="20"/>
        </w:rPr>
        <w:t>գ</w:t>
      </w:r>
      <w:r w:rsidRPr="00BE3DCD">
        <w:rPr>
          <w:rFonts w:ascii="GHEA Grapalat" w:hAnsi="GHEA Grapalat" w:cs="Sylfaen"/>
          <w:sz w:val="20"/>
        </w:rPr>
        <w:t>ին</w:t>
      </w:r>
      <w:r w:rsidR="000604CF" w:rsidRPr="00BE3DCD">
        <w:rPr>
          <w:rFonts w:ascii="GHEA Grapalat" w:hAnsi="GHEA Grapalat" w:cs="Sylfaen"/>
          <w:sz w:val="20"/>
          <w:lang w:val="af-ZA"/>
        </w:rPr>
        <w:t xml:space="preserve"> </w:t>
      </w:r>
      <w:r w:rsidRPr="00BE3DCD">
        <w:rPr>
          <w:rFonts w:ascii="GHEA Grapalat" w:hAnsi="GHEA Grapalat" w:cs="Sylfaen"/>
          <w:sz w:val="20"/>
        </w:rPr>
        <w:t>մասնակցելու</w:t>
      </w:r>
      <w:r w:rsidRPr="00BE3DCD">
        <w:rPr>
          <w:rFonts w:ascii="GHEA Grapalat" w:hAnsi="GHEA Grapalat" w:cs="Times Armenian"/>
          <w:sz w:val="20"/>
          <w:lang w:val="af-ZA"/>
        </w:rPr>
        <w:t xml:space="preserve"> </w:t>
      </w:r>
      <w:r w:rsidRPr="00BE3DCD">
        <w:rPr>
          <w:rFonts w:ascii="GHEA Grapalat" w:hAnsi="GHEA Grapalat" w:cs="Sylfaen"/>
          <w:sz w:val="20"/>
        </w:rPr>
        <w:t>մտադրություն</w:t>
      </w:r>
      <w:r w:rsidRPr="00BE3DCD">
        <w:rPr>
          <w:rFonts w:ascii="GHEA Grapalat" w:hAnsi="GHEA Grapalat" w:cs="Times Armenian"/>
          <w:sz w:val="20"/>
          <w:lang w:val="af-ZA"/>
        </w:rPr>
        <w:t xml:space="preserve"> </w:t>
      </w:r>
      <w:r w:rsidRPr="00BE3DCD">
        <w:rPr>
          <w:rFonts w:ascii="GHEA Grapalat" w:hAnsi="GHEA Grapalat" w:cs="Sylfaen"/>
          <w:sz w:val="20"/>
        </w:rPr>
        <w:t>ունեցող</w:t>
      </w:r>
      <w:r w:rsidRPr="00BE3DCD">
        <w:rPr>
          <w:rFonts w:ascii="GHEA Grapalat" w:hAnsi="GHEA Grapalat" w:cs="Times Armenian"/>
          <w:sz w:val="20"/>
          <w:lang w:val="af-ZA"/>
        </w:rPr>
        <w:t xml:space="preserve"> </w:t>
      </w:r>
      <w:r w:rsidRPr="00BE3DCD">
        <w:rPr>
          <w:rFonts w:ascii="GHEA Grapalat" w:hAnsi="GHEA Grapalat" w:cs="Sylfaen"/>
          <w:sz w:val="20"/>
        </w:rPr>
        <w:t>անձանց</w:t>
      </w:r>
      <w:r w:rsidRPr="00BE3DCD">
        <w:rPr>
          <w:rFonts w:ascii="GHEA Grapalat" w:hAnsi="GHEA Grapalat" w:cs="Times Armenian"/>
          <w:sz w:val="20"/>
          <w:lang w:val="af-ZA"/>
        </w:rPr>
        <w:t xml:space="preserve"> (</w:t>
      </w:r>
      <w:r w:rsidRPr="00BE3DCD">
        <w:rPr>
          <w:rFonts w:ascii="GHEA Grapalat" w:hAnsi="GHEA Grapalat" w:cs="Sylfaen"/>
          <w:sz w:val="20"/>
        </w:rPr>
        <w:t>այսուհետ</w:t>
      </w:r>
      <w:r w:rsidRPr="00BE3DCD">
        <w:rPr>
          <w:rFonts w:ascii="GHEA Grapalat" w:hAnsi="GHEA Grapalat" w:cs="Times Armenian"/>
          <w:sz w:val="20"/>
          <w:lang w:val="af-ZA"/>
        </w:rPr>
        <w:t xml:space="preserve">`  </w:t>
      </w:r>
      <w:r w:rsidR="003D0075" w:rsidRPr="00BE3DCD">
        <w:rPr>
          <w:rFonts w:ascii="GHEA Grapalat" w:hAnsi="GHEA Grapalat" w:cs="Sylfaen"/>
          <w:sz w:val="20"/>
        </w:rPr>
        <w:t>մ</w:t>
      </w:r>
      <w:r w:rsidRPr="00BE3DCD">
        <w:rPr>
          <w:rFonts w:ascii="GHEA Grapalat" w:hAnsi="GHEA Grapalat" w:cs="Sylfaen"/>
          <w:sz w:val="20"/>
        </w:rPr>
        <w:t>ասնակից</w:t>
      </w:r>
      <w:r w:rsidRPr="00BE3DCD">
        <w:rPr>
          <w:rFonts w:ascii="GHEA Grapalat" w:hAnsi="GHEA Grapalat" w:cs="Times Armenian"/>
          <w:sz w:val="20"/>
          <w:lang w:val="af-ZA"/>
        </w:rPr>
        <w:t xml:space="preserve">) </w:t>
      </w:r>
      <w:r w:rsidRPr="00BE3DCD">
        <w:rPr>
          <w:rFonts w:ascii="GHEA Grapalat" w:hAnsi="GHEA Grapalat" w:cs="Sylfaen"/>
          <w:sz w:val="20"/>
        </w:rPr>
        <w:t>տեղեկացնելու</w:t>
      </w:r>
      <w:r w:rsidRPr="00BE3DCD">
        <w:rPr>
          <w:rFonts w:ascii="GHEA Grapalat" w:hAnsi="GHEA Grapalat" w:cs="Times Armenian"/>
          <w:sz w:val="20"/>
          <w:lang w:val="af-ZA"/>
        </w:rPr>
        <w:t xml:space="preserve"> </w:t>
      </w:r>
      <w:r w:rsidRPr="00BE3DCD">
        <w:rPr>
          <w:rFonts w:ascii="GHEA Grapalat" w:hAnsi="GHEA Grapalat" w:cs="Sylfaen"/>
          <w:sz w:val="20"/>
        </w:rPr>
        <w:t>ընթացակար</w:t>
      </w:r>
      <w:r w:rsidRPr="00BE3DCD">
        <w:rPr>
          <w:rFonts w:ascii="GHEA Grapalat" w:hAnsi="GHEA Grapalat" w:cs="Times Armenian"/>
          <w:sz w:val="20"/>
        </w:rPr>
        <w:t>գ</w:t>
      </w:r>
      <w:r w:rsidRPr="00BE3DCD">
        <w:rPr>
          <w:rFonts w:ascii="GHEA Grapalat" w:hAnsi="GHEA Grapalat" w:cs="Sylfaen"/>
          <w:sz w:val="20"/>
        </w:rPr>
        <w:t>ի</w:t>
      </w:r>
      <w:r w:rsidRPr="00BE3DCD">
        <w:rPr>
          <w:rFonts w:ascii="GHEA Grapalat" w:hAnsi="GHEA Grapalat" w:cs="Times Armenian"/>
          <w:sz w:val="20"/>
          <w:lang w:val="af-ZA"/>
        </w:rPr>
        <w:t xml:space="preserve"> </w:t>
      </w:r>
      <w:r w:rsidRPr="00BE3DCD">
        <w:rPr>
          <w:rFonts w:ascii="GHEA Grapalat" w:hAnsi="GHEA Grapalat" w:cs="Sylfaen"/>
          <w:sz w:val="20"/>
        </w:rPr>
        <w:t>պայմանների</w:t>
      </w:r>
      <w:r w:rsidRPr="00BE3DCD">
        <w:rPr>
          <w:rFonts w:ascii="GHEA Grapalat" w:hAnsi="GHEA Grapalat" w:cs="Times Armenian"/>
          <w:sz w:val="20"/>
          <w:lang w:val="af-ZA"/>
        </w:rPr>
        <w:t xml:space="preserve">` </w:t>
      </w:r>
      <w:r w:rsidRPr="00BE3DCD">
        <w:rPr>
          <w:rFonts w:ascii="GHEA Grapalat" w:hAnsi="GHEA Grapalat" w:cs="Times Armenian"/>
          <w:sz w:val="20"/>
        </w:rPr>
        <w:t>գ</w:t>
      </w:r>
      <w:r w:rsidRPr="00BE3DCD">
        <w:rPr>
          <w:rFonts w:ascii="GHEA Grapalat" w:hAnsi="GHEA Grapalat" w:cs="Sylfaen"/>
          <w:sz w:val="20"/>
        </w:rPr>
        <w:t>նման</w:t>
      </w:r>
      <w:r w:rsidRPr="00BE3DCD">
        <w:rPr>
          <w:rFonts w:ascii="GHEA Grapalat" w:hAnsi="GHEA Grapalat" w:cs="Times Armenian"/>
          <w:sz w:val="20"/>
          <w:lang w:val="af-ZA"/>
        </w:rPr>
        <w:t xml:space="preserve"> </w:t>
      </w:r>
      <w:r w:rsidRPr="00BE3DCD">
        <w:rPr>
          <w:rFonts w:ascii="GHEA Grapalat" w:hAnsi="GHEA Grapalat" w:cs="Sylfaen"/>
          <w:sz w:val="20"/>
        </w:rPr>
        <w:t>առարկայի</w:t>
      </w:r>
      <w:r w:rsidRPr="00BE3DCD">
        <w:rPr>
          <w:rFonts w:ascii="GHEA Grapalat" w:hAnsi="GHEA Grapalat" w:cs="Times Armenian"/>
          <w:sz w:val="20"/>
          <w:lang w:val="af-ZA"/>
        </w:rPr>
        <w:t xml:space="preserve">, </w:t>
      </w:r>
      <w:r w:rsidRPr="00BE3DCD">
        <w:rPr>
          <w:rFonts w:ascii="GHEA Grapalat" w:hAnsi="GHEA Grapalat" w:cs="Sylfaen"/>
          <w:sz w:val="20"/>
        </w:rPr>
        <w:t>ընթացակար</w:t>
      </w:r>
      <w:r w:rsidRPr="00BE3DCD">
        <w:rPr>
          <w:rFonts w:ascii="GHEA Grapalat" w:hAnsi="GHEA Grapalat" w:cs="Times Armenian"/>
          <w:sz w:val="20"/>
        </w:rPr>
        <w:t>գ</w:t>
      </w:r>
      <w:r w:rsidRPr="00BE3DCD">
        <w:rPr>
          <w:rFonts w:ascii="GHEA Grapalat" w:hAnsi="GHEA Grapalat" w:cs="Sylfaen"/>
          <w:sz w:val="20"/>
        </w:rPr>
        <w:t>ի</w:t>
      </w:r>
      <w:r w:rsidRPr="00BE3DCD">
        <w:rPr>
          <w:rFonts w:ascii="GHEA Grapalat" w:hAnsi="GHEA Grapalat" w:cs="Times Armenian"/>
          <w:sz w:val="20"/>
          <w:lang w:val="af-ZA"/>
        </w:rPr>
        <w:t xml:space="preserve"> </w:t>
      </w:r>
      <w:r w:rsidRPr="00BE3DCD">
        <w:rPr>
          <w:rFonts w:ascii="GHEA Grapalat" w:hAnsi="GHEA Grapalat" w:cs="Sylfaen"/>
          <w:sz w:val="20"/>
        </w:rPr>
        <w:t>անցկացման</w:t>
      </w:r>
      <w:r w:rsidRPr="00BE3DCD">
        <w:rPr>
          <w:rFonts w:ascii="GHEA Grapalat" w:hAnsi="GHEA Grapalat" w:cs="Times Armenian"/>
          <w:sz w:val="20"/>
          <w:lang w:val="af-ZA"/>
        </w:rPr>
        <w:t xml:space="preserve">, </w:t>
      </w:r>
      <w:r w:rsidR="002E7EE1" w:rsidRPr="00BE3DCD">
        <w:rPr>
          <w:rFonts w:ascii="GHEA Grapalat" w:hAnsi="GHEA Grapalat" w:cs="Sylfaen"/>
          <w:sz w:val="20"/>
          <w:lang w:val="hy-AM"/>
        </w:rPr>
        <w:t>ընտրված մասնակցին</w:t>
      </w:r>
      <w:r w:rsidRPr="00BE3DCD">
        <w:rPr>
          <w:rFonts w:ascii="GHEA Grapalat" w:hAnsi="GHEA Grapalat" w:cs="Times Armenian"/>
          <w:sz w:val="20"/>
          <w:lang w:val="af-ZA"/>
        </w:rPr>
        <w:t xml:space="preserve"> </w:t>
      </w:r>
      <w:r w:rsidRPr="00BE3DCD">
        <w:rPr>
          <w:rFonts w:ascii="GHEA Grapalat" w:hAnsi="GHEA Grapalat" w:cs="Sylfaen"/>
          <w:sz w:val="20"/>
        </w:rPr>
        <w:t>որոշելու</w:t>
      </w:r>
      <w:r w:rsidRPr="00BE3DCD">
        <w:rPr>
          <w:rFonts w:ascii="GHEA Grapalat" w:hAnsi="GHEA Grapalat" w:cs="Times Armenian"/>
          <w:sz w:val="20"/>
          <w:lang w:val="af-ZA"/>
        </w:rPr>
        <w:t xml:space="preserve"> </w:t>
      </w:r>
      <w:r w:rsidRPr="00BE3DCD">
        <w:rPr>
          <w:rFonts w:ascii="GHEA Grapalat" w:hAnsi="GHEA Grapalat" w:cs="Sylfaen"/>
          <w:sz w:val="20"/>
        </w:rPr>
        <w:t>և</w:t>
      </w:r>
      <w:r w:rsidRPr="00BE3DCD">
        <w:rPr>
          <w:rFonts w:ascii="GHEA Grapalat" w:hAnsi="GHEA Grapalat" w:cs="Times Armenian"/>
          <w:sz w:val="20"/>
          <w:lang w:val="af-ZA"/>
        </w:rPr>
        <w:t xml:space="preserve"> </w:t>
      </w:r>
      <w:r w:rsidRPr="00BE3DCD">
        <w:rPr>
          <w:rFonts w:ascii="GHEA Grapalat" w:hAnsi="GHEA Grapalat" w:cs="Sylfaen"/>
          <w:sz w:val="20"/>
        </w:rPr>
        <w:t>նրա</w:t>
      </w:r>
      <w:r w:rsidRPr="00BE3DCD">
        <w:rPr>
          <w:rFonts w:ascii="GHEA Grapalat" w:hAnsi="GHEA Grapalat" w:cs="Times Armenian"/>
          <w:sz w:val="20"/>
          <w:lang w:val="af-ZA"/>
        </w:rPr>
        <w:t xml:space="preserve"> </w:t>
      </w:r>
      <w:r w:rsidRPr="00BE3DCD">
        <w:rPr>
          <w:rFonts w:ascii="GHEA Grapalat" w:hAnsi="GHEA Grapalat" w:cs="Sylfaen"/>
          <w:sz w:val="20"/>
        </w:rPr>
        <w:t>հետ</w:t>
      </w:r>
      <w:r w:rsidRPr="00BE3DCD">
        <w:rPr>
          <w:rFonts w:ascii="GHEA Grapalat" w:hAnsi="GHEA Grapalat" w:cs="Times Armenian"/>
          <w:sz w:val="20"/>
          <w:lang w:val="af-ZA"/>
        </w:rPr>
        <w:t xml:space="preserve"> </w:t>
      </w:r>
      <w:r w:rsidRPr="00BE3DCD">
        <w:rPr>
          <w:rFonts w:ascii="GHEA Grapalat" w:hAnsi="GHEA Grapalat" w:cs="Sylfaen"/>
          <w:sz w:val="20"/>
        </w:rPr>
        <w:t>պայմանա</w:t>
      </w:r>
      <w:r w:rsidRPr="00BE3DCD">
        <w:rPr>
          <w:rFonts w:ascii="GHEA Grapalat" w:hAnsi="GHEA Grapalat" w:cs="Times Armenian"/>
          <w:sz w:val="20"/>
        </w:rPr>
        <w:t>գ</w:t>
      </w:r>
      <w:r w:rsidRPr="00BE3DCD">
        <w:rPr>
          <w:rFonts w:ascii="GHEA Grapalat" w:hAnsi="GHEA Grapalat" w:cs="Sylfaen"/>
          <w:sz w:val="20"/>
        </w:rPr>
        <w:t>իր</w:t>
      </w:r>
      <w:r w:rsidRPr="00BE3DCD">
        <w:rPr>
          <w:rFonts w:ascii="GHEA Grapalat" w:hAnsi="GHEA Grapalat" w:cs="Times Armenian"/>
          <w:sz w:val="20"/>
          <w:lang w:val="af-ZA"/>
        </w:rPr>
        <w:t xml:space="preserve"> </w:t>
      </w:r>
      <w:r w:rsidRPr="00BE3DCD">
        <w:rPr>
          <w:rFonts w:ascii="GHEA Grapalat" w:hAnsi="GHEA Grapalat" w:cs="Sylfaen"/>
          <w:sz w:val="20"/>
        </w:rPr>
        <w:t>կնքելու</w:t>
      </w:r>
      <w:r w:rsidRPr="00BE3DCD">
        <w:rPr>
          <w:rFonts w:ascii="GHEA Grapalat" w:hAnsi="GHEA Grapalat" w:cs="Times Armenian"/>
          <w:sz w:val="20"/>
          <w:lang w:val="af-ZA"/>
        </w:rPr>
        <w:t xml:space="preserve"> </w:t>
      </w:r>
      <w:r w:rsidRPr="00BE3DCD">
        <w:rPr>
          <w:rFonts w:ascii="GHEA Grapalat" w:hAnsi="GHEA Grapalat" w:cs="Sylfaen"/>
          <w:sz w:val="20"/>
        </w:rPr>
        <w:t>մասին</w:t>
      </w:r>
      <w:r w:rsidRPr="00BE3DCD">
        <w:rPr>
          <w:rFonts w:ascii="GHEA Grapalat" w:hAnsi="GHEA Grapalat" w:cs="Times Armenian"/>
          <w:sz w:val="20"/>
          <w:lang w:val="af-ZA"/>
        </w:rPr>
        <w:t xml:space="preserve">, </w:t>
      </w:r>
      <w:r w:rsidRPr="00BE3DCD">
        <w:rPr>
          <w:rFonts w:ascii="GHEA Grapalat" w:hAnsi="GHEA Grapalat" w:cs="Sylfaen"/>
          <w:sz w:val="20"/>
        </w:rPr>
        <w:t>ինչպես</w:t>
      </w:r>
      <w:r w:rsidRPr="00BE3DCD">
        <w:rPr>
          <w:rFonts w:ascii="GHEA Grapalat" w:hAnsi="GHEA Grapalat" w:cs="Times Armenian"/>
          <w:sz w:val="20"/>
          <w:lang w:val="af-ZA"/>
        </w:rPr>
        <w:t xml:space="preserve"> </w:t>
      </w:r>
      <w:r w:rsidRPr="00BE3DCD">
        <w:rPr>
          <w:rFonts w:ascii="GHEA Grapalat" w:hAnsi="GHEA Grapalat" w:cs="Sylfaen"/>
          <w:sz w:val="20"/>
        </w:rPr>
        <w:t>նաև</w:t>
      </w:r>
      <w:r w:rsidRPr="00BE3DCD">
        <w:rPr>
          <w:rFonts w:ascii="GHEA Grapalat" w:hAnsi="GHEA Grapalat" w:cs="Times Armenian"/>
          <w:sz w:val="20"/>
          <w:lang w:val="af-ZA"/>
        </w:rPr>
        <w:t xml:space="preserve"> </w:t>
      </w:r>
      <w:r w:rsidRPr="00BE3DCD">
        <w:rPr>
          <w:rFonts w:ascii="GHEA Grapalat" w:hAnsi="GHEA Grapalat" w:cs="Sylfaen"/>
          <w:sz w:val="20"/>
        </w:rPr>
        <w:t>օժանդակելու</w:t>
      </w:r>
      <w:r w:rsidRPr="00BE3DCD">
        <w:rPr>
          <w:rFonts w:ascii="GHEA Grapalat" w:hAnsi="GHEA Grapalat" w:cs="Times Armenian"/>
          <w:sz w:val="20"/>
          <w:lang w:val="af-ZA"/>
        </w:rPr>
        <w:t xml:space="preserve"> </w:t>
      </w:r>
      <w:r w:rsidRPr="00BE3DCD">
        <w:rPr>
          <w:rFonts w:ascii="GHEA Grapalat" w:hAnsi="GHEA Grapalat" w:cs="Sylfaen"/>
          <w:sz w:val="20"/>
        </w:rPr>
        <w:t>ընթացակար</w:t>
      </w:r>
      <w:r w:rsidRPr="00BE3DCD">
        <w:rPr>
          <w:rFonts w:ascii="GHEA Grapalat" w:hAnsi="GHEA Grapalat" w:cs="Times Armenian"/>
          <w:sz w:val="20"/>
        </w:rPr>
        <w:t>գ</w:t>
      </w:r>
      <w:r w:rsidRPr="00BE3DCD">
        <w:rPr>
          <w:rFonts w:ascii="GHEA Grapalat" w:hAnsi="GHEA Grapalat" w:cs="Sylfaen"/>
          <w:sz w:val="20"/>
        </w:rPr>
        <w:t>ի</w:t>
      </w:r>
      <w:r w:rsidRPr="00BE3DCD">
        <w:rPr>
          <w:rFonts w:ascii="GHEA Grapalat" w:hAnsi="GHEA Grapalat" w:cs="Times Armenian"/>
          <w:sz w:val="20"/>
          <w:lang w:val="af-ZA"/>
        </w:rPr>
        <w:t xml:space="preserve"> </w:t>
      </w:r>
      <w:r w:rsidRPr="00BE3DCD">
        <w:rPr>
          <w:rFonts w:ascii="GHEA Grapalat" w:hAnsi="GHEA Grapalat" w:cs="Sylfaen"/>
          <w:sz w:val="20"/>
        </w:rPr>
        <w:t>հայտը</w:t>
      </w:r>
      <w:r w:rsidRPr="00BE3DCD">
        <w:rPr>
          <w:rFonts w:ascii="GHEA Grapalat" w:hAnsi="GHEA Grapalat" w:cs="Times Armenian"/>
          <w:sz w:val="20"/>
          <w:lang w:val="af-ZA"/>
        </w:rPr>
        <w:t xml:space="preserve"> </w:t>
      </w:r>
      <w:r w:rsidRPr="00BE3DCD">
        <w:rPr>
          <w:rFonts w:ascii="GHEA Grapalat" w:hAnsi="GHEA Grapalat" w:cs="Sylfaen"/>
          <w:sz w:val="20"/>
        </w:rPr>
        <w:t>պատրաստելիս</w:t>
      </w:r>
      <w:r w:rsidR="004D5671" w:rsidRPr="00BE3DCD">
        <w:rPr>
          <w:rFonts w:ascii="GHEA Grapalat" w:hAnsi="GHEA Grapalat" w:cs="Times Armenian"/>
          <w:sz w:val="20"/>
          <w:lang w:val="af-ZA"/>
        </w:rPr>
        <w:t>։</w:t>
      </w:r>
    </w:p>
    <w:p w:rsidR="00096865" w:rsidRPr="00BE3DCD" w:rsidRDefault="00096865" w:rsidP="00EF3662">
      <w:pPr>
        <w:ind w:firstLine="567"/>
        <w:jc w:val="both"/>
        <w:rPr>
          <w:rFonts w:ascii="GHEA Grapalat" w:hAnsi="GHEA Grapalat"/>
          <w:sz w:val="20"/>
          <w:lang w:val="af-ZA"/>
        </w:rPr>
      </w:pPr>
      <w:r w:rsidRPr="00BE3DCD">
        <w:rPr>
          <w:rFonts w:ascii="GHEA Grapalat" w:hAnsi="GHEA Grapalat" w:cs="Sylfaen"/>
          <w:sz w:val="20"/>
        </w:rPr>
        <w:t>Հայտեր</w:t>
      </w:r>
      <w:r w:rsidRPr="00BE3DCD">
        <w:rPr>
          <w:rFonts w:ascii="GHEA Grapalat" w:hAnsi="GHEA Grapalat" w:cs="Times Armenian"/>
          <w:sz w:val="20"/>
          <w:lang w:val="af-ZA"/>
        </w:rPr>
        <w:t xml:space="preserve"> </w:t>
      </w:r>
      <w:r w:rsidRPr="00BE3DCD">
        <w:rPr>
          <w:rFonts w:ascii="GHEA Grapalat" w:hAnsi="GHEA Grapalat" w:cs="Sylfaen"/>
          <w:sz w:val="20"/>
        </w:rPr>
        <w:t>կարող</w:t>
      </w:r>
      <w:r w:rsidRPr="00BE3DCD">
        <w:rPr>
          <w:rFonts w:ascii="GHEA Grapalat" w:hAnsi="GHEA Grapalat" w:cs="Times Armenian"/>
          <w:sz w:val="20"/>
          <w:lang w:val="af-ZA"/>
        </w:rPr>
        <w:t xml:space="preserve"> </w:t>
      </w:r>
      <w:r w:rsidRPr="00BE3DCD">
        <w:rPr>
          <w:rFonts w:ascii="GHEA Grapalat" w:hAnsi="GHEA Grapalat" w:cs="Sylfaen"/>
          <w:sz w:val="20"/>
        </w:rPr>
        <w:t>են</w:t>
      </w:r>
      <w:r w:rsidRPr="00BE3DCD">
        <w:rPr>
          <w:rFonts w:ascii="GHEA Grapalat" w:hAnsi="GHEA Grapalat" w:cs="Times Armenian"/>
          <w:sz w:val="20"/>
          <w:lang w:val="af-ZA"/>
        </w:rPr>
        <w:t xml:space="preserve"> </w:t>
      </w:r>
      <w:r w:rsidRPr="00BE3DCD">
        <w:rPr>
          <w:rFonts w:ascii="GHEA Grapalat" w:hAnsi="GHEA Grapalat" w:cs="Sylfaen"/>
          <w:sz w:val="20"/>
        </w:rPr>
        <w:t>ներկայացնել</w:t>
      </w:r>
      <w:r w:rsidRPr="00BE3DCD">
        <w:rPr>
          <w:rFonts w:ascii="GHEA Grapalat" w:hAnsi="GHEA Grapalat" w:cs="Times Armenian"/>
          <w:sz w:val="20"/>
          <w:lang w:val="af-ZA"/>
        </w:rPr>
        <w:t xml:space="preserve"> </w:t>
      </w:r>
      <w:r w:rsidRPr="00BE3DCD">
        <w:rPr>
          <w:rFonts w:ascii="GHEA Grapalat" w:hAnsi="GHEA Grapalat" w:cs="Sylfaen"/>
          <w:sz w:val="20"/>
        </w:rPr>
        <w:t>բոլոր</w:t>
      </w:r>
      <w:r w:rsidR="00B2681D" w:rsidRPr="00BE3DCD">
        <w:rPr>
          <w:rFonts w:ascii="GHEA Grapalat" w:hAnsi="GHEA Grapalat" w:cs="Sylfaen"/>
          <w:sz w:val="20"/>
          <w:lang w:val="af-ZA"/>
        </w:rPr>
        <w:t xml:space="preserve"> </w:t>
      </w:r>
      <w:r w:rsidRPr="00BE3DCD">
        <w:rPr>
          <w:rFonts w:ascii="GHEA Grapalat" w:hAnsi="GHEA Grapalat" w:cs="Sylfaen"/>
          <w:sz w:val="20"/>
        </w:rPr>
        <w:t>անձիք</w:t>
      </w:r>
      <w:r w:rsidRPr="00BE3DCD">
        <w:rPr>
          <w:rFonts w:ascii="GHEA Grapalat" w:hAnsi="GHEA Grapalat" w:cs="Times Armenian"/>
          <w:sz w:val="20"/>
          <w:lang w:val="af-ZA"/>
        </w:rPr>
        <w:t xml:space="preserve">, </w:t>
      </w:r>
      <w:r w:rsidRPr="00BE3DCD">
        <w:rPr>
          <w:rFonts w:ascii="GHEA Grapalat" w:hAnsi="GHEA Grapalat" w:cs="Sylfaen"/>
          <w:sz w:val="20"/>
        </w:rPr>
        <w:t>անկախ</w:t>
      </w:r>
      <w:r w:rsidRPr="00BE3DCD">
        <w:rPr>
          <w:rFonts w:ascii="GHEA Grapalat" w:hAnsi="GHEA Grapalat" w:cs="Times Armenian"/>
          <w:sz w:val="20"/>
          <w:lang w:val="af-ZA"/>
        </w:rPr>
        <w:t xml:space="preserve"> </w:t>
      </w:r>
      <w:r w:rsidRPr="00BE3DCD">
        <w:rPr>
          <w:rFonts w:ascii="GHEA Grapalat" w:hAnsi="GHEA Grapalat" w:cs="Sylfaen"/>
          <w:sz w:val="20"/>
        </w:rPr>
        <w:t>նրանց</w:t>
      </w:r>
      <w:r w:rsidRPr="00BE3DCD">
        <w:rPr>
          <w:rFonts w:ascii="GHEA Grapalat" w:hAnsi="GHEA Grapalat" w:cs="Times Armenian"/>
          <w:sz w:val="20"/>
          <w:lang w:val="af-ZA"/>
        </w:rPr>
        <w:t xml:space="preserve">` </w:t>
      </w:r>
      <w:r w:rsidRPr="00BE3DCD">
        <w:rPr>
          <w:rFonts w:ascii="GHEA Grapalat" w:hAnsi="GHEA Grapalat" w:cs="Sylfaen"/>
          <w:sz w:val="20"/>
        </w:rPr>
        <w:t>օտարերկրյա</w:t>
      </w:r>
      <w:r w:rsidRPr="00BE3DCD">
        <w:rPr>
          <w:rFonts w:ascii="GHEA Grapalat" w:hAnsi="GHEA Grapalat" w:cs="Times Armenian"/>
          <w:sz w:val="20"/>
          <w:lang w:val="af-ZA"/>
        </w:rPr>
        <w:t xml:space="preserve"> </w:t>
      </w:r>
      <w:r w:rsidRPr="00BE3DCD">
        <w:rPr>
          <w:rFonts w:ascii="GHEA Grapalat" w:hAnsi="GHEA Grapalat" w:cs="Sylfaen"/>
          <w:sz w:val="20"/>
        </w:rPr>
        <w:t>ֆիզիկական</w:t>
      </w:r>
      <w:r w:rsidRPr="00BE3DCD">
        <w:rPr>
          <w:rFonts w:ascii="GHEA Grapalat" w:hAnsi="GHEA Grapalat" w:cs="Times Armenian"/>
          <w:sz w:val="20"/>
          <w:lang w:val="af-ZA"/>
        </w:rPr>
        <w:t xml:space="preserve"> </w:t>
      </w:r>
      <w:r w:rsidRPr="00BE3DCD">
        <w:rPr>
          <w:rFonts w:ascii="GHEA Grapalat" w:hAnsi="GHEA Grapalat" w:cs="Sylfaen"/>
          <w:sz w:val="20"/>
        </w:rPr>
        <w:t>անձ</w:t>
      </w:r>
      <w:r w:rsidRPr="00BE3DCD">
        <w:rPr>
          <w:rFonts w:ascii="GHEA Grapalat" w:hAnsi="GHEA Grapalat" w:cs="Times Armenian"/>
          <w:sz w:val="20"/>
          <w:lang w:val="af-ZA"/>
        </w:rPr>
        <w:t xml:space="preserve">, </w:t>
      </w:r>
      <w:r w:rsidRPr="00BE3DCD">
        <w:rPr>
          <w:rFonts w:ascii="GHEA Grapalat" w:hAnsi="GHEA Grapalat" w:cs="Sylfaen"/>
          <w:sz w:val="20"/>
        </w:rPr>
        <w:t>կազմակերպություն</w:t>
      </w:r>
      <w:r w:rsidRPr="00BE3DCD">
        <w:rPr>
          <w:rFonts w:ascii="GHEA Grapalat" w:hAnsi="GHEA Grapalat" w:cs="Times Armenian"/>
          <w:sz w:val="20"/>
          <w:lang w:val="af-ZA"/>
        </w:rPr>
        <w:t xml:space="preserve">, </w:t>
      </w:r>
      <w:r w:rsidRPr="00BE3DCD">
        <w:rPr>
          <w:rFonts w:ascii="GHEA Grapalat" w:hAnsi="GHEA Grapalat" w:cs="Sylfaen"/>
          <w:sz w:val="20"/>
        </w:rPr>
        <w:t>քաղաքացիություն</w:t>
      </w:r>
      <w:r w:rsidRPr="00BE3DCD">
        <w:rPr>
          <w:rFonts w:ascii="GHEA Grapalat" w:hAnsi="GHEA Grapalat" w:cs="Times Armenian"/>
          <w:sz w:val="20"/>
          <w:lang w:val="af-ZA"/>
        </w:rPr>
        <w:t xml:space="preserve"> </w:t>
      </w:r>
      <w:r w:rsidRPr="00BE3DCD">
        <w:rPr>
          <w:rFonts w:ascii="GHEA Grapalat" w:hAnsi="GHEA Grapalat" w:cs="Sylfaen"/>
          <w:sz w:val="20"/>
        </w:rPr>
        <w:t>չունեցող</w:t>
      </w:r>
      <w:r w:rsidRPr="00BE3DCD">
        <w:rPr>
          <w:rFonts w:ascii="GHEA Grapalat" w:hAnsi="GHEA Grapalat" w:cs="Times Armenian"/>
          <w:sz w:val="20"/>
          <w:lang w:val="af-ZA"/>
        </w:rPr>
        <w:t xml:space="preserve"> </w:t>
      </w:r>
      <w:r w:rsidRPr="00BE3DCD">
        <w:rPr>
          <w:rFonts w:ascii="GHEA Grapalat" w:hAnsi="GHEA Grapalat" w:cs="Sylfaen"/>
          <w:sz w:val="20"/>
        </w:rPr>
        <w:t>անձ</w:t>
      </w:r>
      <w:r w:rsidRPr="00BE3DCD">
        <w:rPr>
          <w:rFonts w:ascii="GHEA Grapalat" w:hAnsi="GHEA Grapalat" w:cs="Times Armenian"/>
          <w:sz w:val="20"/>
          <w:lang w:val="af-ZA"/>
        </w:rPr>
        <w:t xml:space="preserve"> </w:t>
      </w:r>
      <w:r w:rsidRPr="00BE3DCD">
        <w:rPr>
          <w:rFonts w:ascii="GHEA Grapalat" w:hAnsi="GHEA Grapalat" w:cs="Sylfaen"/>
          <w:sz w:val="20"/>
        </w:rPr>
        <w:t>լինելու</w:t>
      </w:r>
      <w:r w:rsidRPr="00BE3DCD">
        <w:rPr>
          <w:rFonts w:ascii="GHEA Grapalat" w:hAnsi="GHEA Grapalat" w:cs="Times Armenian"/>
          <w:sz w:val="20"/>
          <w:lang w:val="af-ZA"/>
        </w:rPr>
        <w:t xml:space="preserve"> </w:t>
      </w:r>
      <w:r w:rsidRPr="00BE3DCD">
        <w:rPr>
          <w:rFonts w:ascii="GHEA Grapalat" w:hAnsi="GHEA Grapalat" w:cs="Sylfaen"/>
          <w:sz w:val="20"/>
        </w:rPr>
        <w:t>հան</w:t>
      </w:r>
      <w:r w:rsidRPr="00BE3DCD">
        <w:rPr>
          <w:rFonts w:ascii="GHEA Grapalat" w:hAnsi="GHEA Grapalat" w:cs="Times Armenian"/>
          <w:sz w:val="20"/>
        </w:rPr>
        <w:t>գ</w:t>
      </w:r>
      <w:r w:rsidRPr="00BE3DCD">
        <w:rPr>
          <w:rFonts w:ascii="GHEA Grapalat" w:hAnsi="GHEA Grapalat" w:cs="Sylfaen"/>
          <w:sz w:val="20"/>
        </w:rPr>
        <w:t>ամանքից</w:t>
      </w:r>
      <w:r w:rsidR="004D5671" w:rsidRPr="00BE3DCD">
        <w:rPr>
          <w:rFonts w:ascii="GHEA Grapalat" w:hAnsi="GHEA Grapalat" w:cs="Times Armenian"/>
          <w:sz w:val="20"/>
          <w:lang w:val="af-ZA"/>
        </w:rPr>
        <w:t>։</w:t>
      </w:r>
    </w:p>
    <w:p w:rsidR="00096865" w:rsidRPr="00BE3DCD" w:rsidRDefault="00096865" w:rsidP="00EF3662">
      <w:pPr>
        <w:ind w:firstLine="567"/>
        <w:jc w:val="both"/>
        <w:rPr>
          <w:rFonts w:ascii="GHEA Grapalat" w:hAnsi="GHEA Grapalat" w:cs="Times Armenian"/>
          <w:sz w:val="20"/>
          <w:lang w:val="af-ZA"/>
        </w:rPr>
      </w:pPr>
      <w:r w:rsidRPr="00BE3DCD">
        <w:rPr>
          <w:rFonts w:ascii="GHEA Grapalat" w:hAnsi="GHEA Grapalat" w:cs="Sylfaen"/>
          <w:sz w:val="20"/>
        </w:rPr>
        <w:t>Սույն</w:t>
      </w:r>
      <w:r w:rsidRPr="00BE3DCD">
        <w:rPr>
          <w:rFonts w:ascii="GHEA Grapalat" w:hAnsi="GHEA Grapalat" w:cs="Times Armenian"/>
          <w:sz w:val="20"/>
          <w:lang w:val="af-ZA"/>
        </w:rPr>
        <w:t xml:space="preserve"> </w:t>
      </w:r>
      <w:r w:rsidRPr="00BE3DCD">
        <w:rPr>
          <w:rFonts w:ascii="GHEA Grapalat" w:hAnsi="GHEA Grapalat" w:cs="Sylfaen"/>
          <w:sz w:val="20"/>
        </w:rPr>
        <w:t>ընթացակար</w:t>
      </w:r>
      <w:r w:rsidRPr="00BE3DCD">
        <w:rPr>
          <w:rFonts w:ascii="GHEA Grapalat" w:hAnsi="GHEA Grapalat" w:cs="Times Armenian"/>
          <w:sz w:val="20"/>
        </w:rPr>
        <w:t>գ</w:t>
      </w:r>
      <w:r w:rsidRPr="00BE3DCD">
        <w:rPr>
          <w:rFonts w:ascii="GHEA Grapalat" w:hAnsi="GHEA Grapalat" w:cs="Sylfaen"/>
          <w:sz w:val="20"/>
        </w:rPr>
        <w:t>ի</w:t>
      </w:r>
      <w:r w:rsidRPr="00BE3DCD">
        <w:rPr>
          <w:rFonts w:ascii="GHEA Grapalat" w:hAnsi="GHEA Grapalat" w:cs="Times Armenian"/>
          <w:sz w:val="20"/>
          <w:lang w:val="af-ZA"/>
        </w:rPr>
        <w:t xml:space="preserve"> </w:t>
      </w:r>
      <w:r w:rsidRPr="00BE3DCD">
        <w:rPr>
          <w:rFonts w:ascii="GHEA Grapalat" w:hAnsi="GHEA Grapalat" w:cs="Sylfaen"/>
          <w:sz w:val="20"/>
        </w:rPr>
        <w:t>հետ</w:t>
      </w:r>
      <w:r w:rsidRPr="00BE3DCD">
        <w:rPr>
          <w:rFonts w:ascii="GHEA Grapalat" w:hAnsi="GHEA Grapalat" w:cs="Times Armenian"/>
          <w:sz w:val="20"/>
          <w:lang w:val="af-ZA"/>
        </w:rPr>
        <w:t xml:space="preserve"> </w:t>
      </w:r>
      <w:r w:rsidRPr="00BE3DCD">
        <w:rPr>
          <w:rFonts w:ascii="GHEA Grapalat" w:hAnsi="GHEA Grapalat" w:cs="Sylfaen"/>
          <w:sz w:val="20"/>
        </w:rPr>
        <w:t>կապված</w:t>
      </w:r>
      <w:r w:rsidRPr="00BE3DCD">
        <w:rPr>
          <w:rFonts w:ascii="GHEA Grapalat" w:hAnsi="GHEA Grapalat" w:cs="Times Armenian"/>
          <w:sz w:val="20"/>
          <w:lang w:val="af-ZA"/>
        </w:rPr>
        <w:t xml:space="preserve"> </w:t>
      </w:r>
      <w:r w:rsidRPr="00BE3DCD">
        <w:rPr>
          <w:rFonts w:ascii="GHEA Grapalat" w:hAnsi="GHEA Grapalat" w:cs="Sylfaen"/>
          <w:sz w:val="20"/>
        </w:rPr>
        <w:t>հարաբերությունների</w:t>
      </w:r>
      <w:r w:rsidRPr="00BE3DCD">
        <w:rPr>
          <w:rFonts w:ascii="GHEA Grapalat" w:hAnsi="GHEA Grapalat" w:cs="Times Armenian"/>
          <w:sz w:val="20"/>
          <w:lang w:val="af-ZA"/>
        </w:rPr>
        <w:t xml:space="preserve"> </w:t>
      </w:r>
      <w:r w:rsidRPr="00BE3DCD">
        <w:rPr>
          <w:rFonts w:ascii="GHEA Grapalat" w:hAnsi="GHEA Grapalat" w:cs="Sylfaen"/>
          <w:sz w:val="20"/>
        </w:rPr>
        <w:t>նկատմամբ</w:t>
      </w:r>
      <w:r w:rsidRPr="00BE3DCD">
        <w:rPr>
          <w:rFonts w:ascii="GHEA Grapalat" w:hAnsi="GHEA Grapalat" w:cs="Times Armenian"/>
          <w:sz w:val="20"/>
          <w:lang w:val="af-ZA"/>
        </w:rPr>
        <w:t xml:space="preserve"> </w:t>
      </w:r>
      <w:r w:rsidRPr="00BE3DCD">
        <w:rPr>
          <w:rFonts w:ascii="GHEA Grapalat" w:hAnsi="GHEA Grapalat" w:cs="Sylfaen"/>
          <w:sz w:val="20"/>
        </w:rPr>
        <w:t>կիրառվում</w:t>
      </w:r>
      <w:r w:rsidRPr="00BE3DCD">
        <w:rPr>
          <w:rFonts w:ascii="GHEA Grapalat" w:hAnsi="GHEA Grapalat" w:cs="Times Armenian"/>
          <w:sz w:val="20"/>
          <w:lang w:val="af-ZA"/>
        </w:rPr>
        <w:t xml:space="preserve"> </w:t>
      </w:r>
      <w:r w:rsidRPr="00BE3DCD">
        <w:rPr>
          <w:rFonts w:ascii="GHEA Grapalat" w:hAnsi="GHEA Grapalat" w:cs="Sylfaen"/>
          <w:sz w:val="20"/>
        </w:rPr>
        <w:t>է</w:t>
      </w:r>
      <w:r w:rsidRPr="00BE3DCD">
        <w:rPr>
          <w:rFonts w:ascii="GHEA Grapalat" w:hAnsi="GHEA Grapalat" w:cs="Times Armenian"/>
          <w:sz w:val="20"/>
          <w:lang w:val="af-ZA"/>
        </w:rPr>
        <w:t xml:space="preserve"> </w:t>
      </w:r>
      <w:r w:rsidRPr="00BE3DCD">
        <w:rPr>
          <w:rFonts w:ascii="GHEA Grapalat" w:hAnsi="GHEA Grapalat" w:cs="Sylfaen"/>
          <w:sz w:val="20"/>
        </w:rPr>
        <w:t>Հայաստանի</w:t>
      </w:r>
      <w:r w:rsidRPr="00BE3DCD">
        <w:rPr>
          <w:rFonts w:ascii="GHEA Grapalat" w:hAnsi="GHEA Grapalat" w:cs="Times Armenian"/>
          <w:sz w:val="20"/>
          <w:lang w:val="af-ZA"/>
        </w:rPr>
        <w:t xml:space="preserve"> </w:t>
      </w:r>
      <w:r w:rsidRPr="00BE3DCD">
        <w:rPr>
          <w:rFonts w:ascii="GHEA Grapalat" w:hAnsi="GHEA Grapalat" w:cs="Sylfaen"/>
          <w:sz w:val="20"/>
        </w:rPr>
        <w:t>Հանրապետության</w:t>
      </w:r>
      <w:r w:rsidRPr="00BE3DCD">
        <w:rPr>
          <w:rFonts w:ascii="GHEA Grapalat" w:hAnsi="GHEA Grapalat" w:cs="Times Armenian"/>
          <w:sz w:val="20"/>
          <w:lang w:val="af-ZA"/>
        </w:rPr>
        <w:t xml:space="preserve"> </w:t>
      </w:r>
      <w:r w:rsidRPr="00BE3DCD">
        <w:rPr>
          <w:rFonts w:ascii="GHEA Grapalat" w:hAnsi="GHEA Grapalat" w:cs="Sylfaen"/>
          <w:sz w:val="20"/>
        </w:rPr>
        <w:t>իրավունքը</w:t>
      </w:r>
      <w:r w:rsidR="004D5671" w:rsidRPr="00BE3DCD">
        <w:rPr>
          <w:rFonts w:ascii="GHEA Grapalat" w:hAnsi="GHEA Grapalat" w:cs="Times Armenian"/>
          <w:sz w:val="20"/>
          <w:lang w:val="af-ZA"/>
        </w:rPr>
        <w:t>։</w:t>
      </w:r>
      <w:r w:rsidRPr="00BE3DCD">
        <w:rPr>
          <w:rFonts w:ascii="GHEA Grapalat" w:hAnsi="GHEA Grapalat" w:cs="Times Armenian"/>
          <w:sz w:val="20"/>
          <w:lang w:val="af-ZA"/>
        </w:rPr>
        <w:t xml:space="preserve"> </w:t>
      </w:r>
      <w:r w:rsidRPr="00BE3DCD">
        <w:rPr>
          <w:rFonts w:ascii="GHEA Grapalat" w:hAnsi="GHEA Grapalat" w:cs="Sylfaen"/>
          <w:sz w:val="20"/>
        </w:rPr>
        <w:t>Սույն</w:t>
      </w:r>
      <w:r w:rsidRPr="00BE3DCD">
        <w:rPr>
          <w:rFonts w:ascii="GHEA Grapalat" w:hAnsi="GHEA Grapalat" w:cs="Times Armenian"/>
          <w:sz w:val="20"/>
          <w:lang w:val="af-ZA"/>
        </w:rPr>
        <w:t xml:space="preserve"> </w:t>
      </w:r>
      <w:r w:rsidRPr="00BE3DCD">
        <w:rPr>
          <w:rFonts w:ascii="GHEA Grapalat" w:hAnsi="GHEA Grapalat" w:cs="Sylfaen"/>
          <w:sz w:val="20"/>
        </w:rPr>
        <w:t>ընթացակար</w:t>
      </w:r>
      <w:r w:rsidRPr="00BE3DCD">
        <w:rPr>
          <w:rFonts w:ascii="GHEA Grapalat" w:hAnsi="GHEA Grapalat" w:cs="Times Armenian"/>
          <w:sz w:val="20"/>
        </w:rPr>
        <w:t>գ</w:t>
      </w:r>
      <w:r w:rsidRPr="00BE3DCD">
        <w:rPr>
          <w:rFonts w:ascii="GHEA Grapalat" w:hAnsi="GHEA Grapalat" w:cs="Sylfaen"/>
          <w:sz w:val="20"/>
        </w:rPr>
        <w:t>ի</w:t>
      </w:r>
      <w:r w:rsidRPr="00BE3DCD">
        <w:rPr>
          <w:rFonts w:ascii="GHEA Grapalat" w:hAnsi="GHEA Grapalat" w:cs="Times Armenian"/>
          <w:sz w:val="20"/>
          <w:lang w:val="af-ZA"/>
        </w:rPr>
        <w:t xml:space="preserve"> </w:t>
      </w:r>
      <w:r w:rsidRPr="00BE3DCD">
        <w:rPr>
          <w:rFonts w:ascii="GHEA Grapalat" w:hAnsi="GHEA Grapalat" w:cs="Sylfaen"/>
          <w:sz w:val="20"/>
        </w:rPr>
        <w:t>հետ</w:t>
      </w:r>
      <w:r w:rsidRPr="00BE3DCD">
        <w:rPr>
          <w:rFonts w:ascii="GHEA Grapalat" w:hAnsi="GHEA Grapalat" w:cs="Times Armenian"/>
          <w:sz w:val="20"/>
          <w:lang w:val="af-ZA"/>
        </w:rPr>
        <w:t xml:space="preserve"> </w:t>
      </w:r>
      <w:r w:rsidRPr="00BE3DCD">
        <w:rPr>
          <w:rFonts w:ascii="GHEA Grapalat" w:hAnsi="GHEA Grapalat" w:cs="Sylfaen"/>
          <w:sz w:val="20"/>
        </w:rPr>
        <w:t>կապված</w:t>
      </w:r>
      <w:r w:rsidRPr="00BE3DCD">
        <w:rPr>
          <w:rFonts w:ascii="GHEA Grapalat" w:hAnsi="GHEA Grapalat" w:cs="Times Armenian"/>
          <w:sz w:val="20"/>
          <w:lang w:val="af-ZA"/>
        </w:rPr>
        <w:t xml:space="preserve"> </w:t>
      </w:r>
      <w:r w:rsidRPr="00BE3DCD">
        <w:rPr>
          <w:rFonts w:ascii="GHEA Grapalat" w:hAnsi="GHEA Grapalat" w:cs="Sylfaen"/>
          <w:sz w:val="20"/>
        </w:rPr>
        <w:t>վեճերը</w:t>
      </w:r>
      <w:r w:rsidRPr="00BE3DCD">
        <w:rPr>
          <w:rFonts w:ascii="GHEA Grapalat" w:hAnsi="GHEA Grapalat" w:cs="Times Armenian"/>
          <w:sz w:val="20"/>
          <w:lang w:val="af-ZA"/>
        </w:rPr>
        <w:t xml:space="preserve"> </w:t>
      </w:r>
      <w:r w:rsidRPr="00BE3DCD">
        <w:rPr>
          <w:rFonts w:ascii="GHEA Grapalat" w:hAnsi="GHEA Grapalat" w:cs="Sylfaen"/>
          <w:sz w:val="20"/>
        </w:rPr>
        <w:t>ենթակա</w:t>
      </w:r>
      <w:r w:rsidRPr="00BE3DCD">
        <w:rPr>
          <w:rFonts w:ascii="GHEA Grapalat" w:hAnsi="GHEA Grapalat" w:cs="Times Armenian"/>
          <w:sz w:val="20"/>
          <w:lang w:val="af-ZA"/>
        </w:rPr>
        <w:t xml:space="preserve"> </w:t>
      </w:r>
      <w:r w:rsidRPr="00BE3DCD">
        <w:rPr>
          <w:rFonts w:ascii="GHEA Grapalat" w:hAnsi="GHEA Grapalat" w:cs="Sylfaen"/>
          <w:sz w:val="20"/>
        </w:rPr>
        <w:t>են</w:t>
      </w:r>
      <w:r w:rsidRPr="00BE3DCD">
        <w:rPr>
          <w:rFonts w:ascii="GHEA Grapalat" w:hAnsi="GHEA Grapalat" w:cs="Times Armenian"/>
          <w:sz w:val="20"/>
          <w:lang w:val="af-ZA"/>
        </w:rPr>
        <w:t xml:space="preserve"> </w:t>
      </w:r>
      <w:r w:rsidRPr="00BE3DCD">
        <w:rPr>
          <w:rFonts w:ascii="GHEA Grapalat" w:hAnsi="GHEA Grapalat" w:cs="Sylfaen"/>
          <w:sz w:val="20"/>
        </w:rPr>
        <w:t>քննության</w:t>
      </w:r>
      <w:r w:rsidRPr="00BE3DCD">
        <w:rPr>
          <w:rFonts w:ascii="GHEA Grapalat" w:hAnsi="GHEA Grapalat" w:cs="Times Armenian"/>
          <w:sz w:val="20"/>
          <w:lang w:val="af-ZA"/>
        </w:rPr>
        <w:t xml:space="preserve"> </w:t>
      </w:r>
      <w:r w:rsidRPr="00BE3DCD">
        <w:rPr>
          <w:rFonts w:ascii="GHEA Grapalat" w:hAnsi="GHEA Grapalat" w:cs="Sylfaen"/>
          <w:sz w:val="20"/>
        </w:rPr>
        <w:t>Հայաստանի</w:t>
      </w:r>
      <w:r w:rsidRPr="00BE3DCD">
        <w:rPr>
          <w:rFonts w:ascii="GHEA Grapalat" w:hAnsi="GHEA Grapalat" w:cs="Times Armenian"/>
          <w:sz w:val="20"/>
          <w:lang w:val="af-ZA"/>
        </w:rPr>
        <w:t xml:space="preserve"> </w:t>
      </w:r>
      <w:r w:rsidRPr="00BE3DCD">
        <w:rPr>
          <w:rFonts w:ascii="GHEA Grapalat" w:hAnsi="GHEA Grapalat" w:cs="Sylfaen"/>
          <w:sz w:val="20"/>
        </w:rPr>
        <w:t>Հանրապետության</w:t>
      </w:r>
      <w:r w:rsidRPr="00BE3DCD">
        <w:rPr>
          <w:rFonts w:ascii="GHEA Grapalat" w:hAnsi="GHEA Grapalat" w:cs="Times Armenian"/>
          <w:sz w:val="20"/>
          <w:lang w:val="af-ZA"/>
        </w:rPr>
        <w:t xml:space="preserve"> </w:t>
      </w:r>
      <w:r w:rsidRPr="00BE3DCD">
        <w:rPr>
          <w:rFonts w:ascii="GHEA Grapalat" w:hAnsi="GHEA Grapalat" w:cs="Sylfaen"/>
          <w:sz w:val="20"/>
        </w:rPr>
        <w:t>դատարաններում</w:t>
      </w:r>
      <w:r w:rsidR="004D5671" w:rsidRPr="00BE3DCD">
        <w:rPr>
          <w:rFonts w:ascii="GHEA Grapalat" w:hAnsi="GHEA Grapalat" w:cs="Times Armenian"/>
          <w:sz w:val="20"/>
          <w:lang w:val="af-ZA"/>
        </w:rPr>
        <w:t>։</w:t>
      </w:r>
      <w:r w:rsidR="00F5653D" w:rsidRPr="00BE3DCD">
        <w:rPr>
          <w:rFonts w:ascii="GHEA Grapalat" w:hAnsi="GHEA Grapalat" w:cs="Times Armenian"/>
          <w:sz w:val="20"/>
          <w:lang w:val="af-ZA"/>
        </w:rPr>
        <w:t xml:space="preserve"> </w:t>
      </w:r>
    </w:p>
    <w:p w:rsidR="003E1421" w:rsidRPr="00BE3DCD" w:rsidRDefault="00A81DD5" w:rsidP="00EF3662">
      <w:pPr>
        <w:pStyle w:val="23"/>
        <w:spacing w:line="240" w:lineRule="auto"/>
        <w:ind w:firstLine="567"/>
        <w:rPr>
          <w:rFonts w:ascii="GHEA Grapalat" w:hAnsi="GHEA Grapalat"/>
        </w:rPr>
      </w:pPr>
      <w:r w:rsidRPr="00BE3DCD">
        <w:rPr>
          <w:rFonts w:ascii="GHEA Grapalat" w:hAnsi="GHEA Grapalat"/>
        </w:rPr>
        <w:t xml:space="preserve">Գնահատող հանձնաժողովի քարտուղարի </w:t>
      </w:r>
      <w:r w:rsidR="003E1421" w:rsidRPr="00BE3DCD">
        <w:rPr>
          <w:rFonts w:ascii="GHEA Grapalat" w:hAnsi="GHEA Grapalat"/>
        </w:rPr>
        <w:t xml:space="preserve">էլեկտրոնային փոստի հասցեն է` </w:t>
      </w:r>
      <w:r w:rsidR="003E5887" w:rsidRPr="00BE3DCD">
        <w:rPr>
          <w:rFonts w:ascii="GHEA Grapalat" w:hAnsi="GHEA Grapalat"/>
        </w:rPr>
        <w:t xml:space="preserve">tiv16.tender@gmail.com </w:t>
      </w:r>
      <w:r w:rsidR="003E5887" w:rsidRPr="00BE3DCD">
        <w:rPr>
          <w:rFonts w:ascii="GHEA Grapalat" w:hAnsi="GHEA Grapalat"/>
          <w:sz w:val="24"/>
          <w:szCs w:val="24"/>
        </w:rPr>
        <w:t>:</w:t>
      </w:r>
    </w:p>
    <w:p w:rsidR="00096865" w:rsidRPr="00BE3DCD" w:rsidRDefault="00F5653D" w:rsidP="00EF3662">
      <w:pPr>
        <w:jc w:val="center"/>
        <w:rPr>
          <w:rFonts w:ascii="GHEA Grapalat" w:hAnsi="GHEA Grapalat"/>
          <w:szCs w:val="22"/>
          <w:lang w:val="af-ZA"/>
        </w:rPr>
      </w:pPr>
      <w:r w:rsidRPr="00BE3DCD">
        <w:rPr>
          <w:rFonts w:ascii="GHEA Grapalat" w:hAnsi="GHEA Grapalat"/>
          <w:sz w:val="16"/>
          <w:szCs w:val="16"/>
          <w:lang w:val="af-ZA"/>
        </w:rPr>
        <w:br w:type="page"/>
      </w:r>
      <w:r w:rsidR="00096865" w:rsidRPr="00BE3DCD">
        <w:rPr>
          <w:rFonts w:ascii="GHEA Grapalat" w:hAnsi="GHEA Grapalat" w:cs="Sylfaen"/>
          <w:szCs w:val="22"/>
        </w:rPr>
        <w:lastRenderedPageBreak/>
        <w:t>ՄԱՍ</w:t>
      </w:r>
      <w:r w:rsidR="00096865" w:rsidRPr="00BE3DCD">
        <w:rPr>
          <w:rFonts w:ascii="GHEA Grapalat" w:hAnsi="GHEA Grapalat" w:cs="Times Armenian"/>
          <w:szCs w:val="22"/>
          <w:lang w:val="af-ZA"/>
        </w:rPr>
        <w:t xml:space="preserve">  I</w:t>
      </w:r>
    </w:p>
    <w:p w:rsidR="00096865" w:rsidRPr="00BE3DCD" w:rsidRDefault="00096865" w:rsidP="00EF3662">
      <w:pPr>
        <w:pStyle w:val="3"/>
        <w:spacing w:line="240" w:lineRule="auto"/>
        <w:ind w:firstLine="567"/>
        <w:rPr>
          <w:rFonts w:ascii="GHEA Grapalat" w:hAnsi="GHEA Grapalat"/>
          <w:sz w:val="24"/>
          <w:szCs w:val="22"/>
          <w:lang w:val="af-ZA"/>
        </w:rPr>
      </w:pPr>
    </w:p>
    <w:p w:rsidR="00096865" w:rsidRPr="00BE3DCD" w:rsidRDefault="002B32D6" w:rsidP="00EF3662">
      <w:pPr>
        <w:numPr>
          <w:ilvl w:val="0"/>
          <w:numId w:val="3"/>
        </w:numPr>
        <w:jc w:val="center"/>
        <w:rPr>
          <w:rFonts w:ascii="GHEA Grapalat" w:hAnsi="GHEA Grapalat" w:cs="Sylfaen"/>
          <w:b/>
          <w:sz w:val="20"/>
        </w:rPr>
      </w:pPr>
      <w:r w:rsidRPr="00BE3DCD">
        <w:rPr>
          <w:rFonts w:ascii="GHEA Grapalat" w:hAnsi="GHEA Grapalat" w:cs="Sylfaen"/>
          <w:b/>
          <w:sz w:val="20"/>
        </w:rPr>
        <w:t>ԳՆՄԱՆ  ԱՌԱՐԿԱՅԻ  ԲՆՈՒԹԱԳԻՐԸ</w:t>
      </w:r>
    </w:p>
    <w:p w:rsidR="002B32D6" w:rsidRPr="00BE3DCD" w:rsidRDefault="002B32D6" w:rsidP="00EF3662">
      <w:pPr>
        <w:ind w:left="360"/>
        <w:jc w:val="center"/>
        <w:rPr>
          <w:rFonts w:ascii="GHEA Grapalat" w:hAnsi="GHEA Grapalat" w:cs="Sylfaen"/>
          <w:b/>
          <w:sz w:val="20"/>
        </w:rPr>
      </w:pPr>
    </w:p>
    <w:p w:rsidR="003E5887" w:rsidRPr="00BE3DCD" w:rsidRDefault="003E5887" w:rsidP="003E5887">
      <w:pPr>
        <w:pStyle w:val="3"/>
        <w:numPr>
          <w:ilvl w:val="1"/>
          <w:numId w:val="28"/>
        </w:numPr>
        <w:spacing w:line="240" w:lineRule="auto"/>
        <w:jc w:val="both"/>
        <w:rPr>
          <w:rFonts w:ascii="GHEA Grapalat" w:hAnsi="GHEA Grapalat" w:cs="Times Armenian"/>
          <w:i w:val="0"/>
          <w:lang w:val="af-ZA"/>
        </w:rPr>
      </w:pPr>
      <w:r w:rsidRPr="00BE3DCD">
        <w:rPr>
          <w:rFonts w:ascii="GHEA Grapalat" w:hAnsi="GHEA Grapalat" w:cs="Sylfaen"/>
          <w:i w:val="0"/>
        </w:rPr>
        <w:t>Գնման</w:t>
      </w:r>
      <w:r w:rsidRPr="00BE3DCD">
        <w:rPr>
          <w:rFonts w:ascii="GHEA Grapalat" w:hAnsi="GHEA Grapalat" w:cs="Sylfaen"/>
          <w:i w:val="0"/>
          <w:lang w:val="af-ZA"/>
        </w:rPr>
        <w:t xml:space="preserve"> </w:t>
      </w:r>
      <w:r w:rsidRPr="00BE3DCD">
        <w:rPr>
          <w:rFonts w:ascii="GHEA Grapalat" w:hAnsi="GHEA Grapalat" w:cs="Sylfaen"/>
          <w:i w:val="0"/>
        </w:rPr>
        <w:t>առարկա</w:t>
      </w:r>
      <w:r w:rsidRPr="00BE3DCD">
        <w:rPr>
          <w:rFonts w:ascii="GHEA Grapalat" w:hAnsi="GHEA Grapalat" w:cs="Sylfaen"/>
          <w:i w:val="0"/>
          <w:lang w:val="af-ZA"/>
        </w:rPr>
        <w:t xml:space="preserve"> </w:t>
      </w:r>
      <w:r w:rsidRPr="00BE3DCD">
        <w:rPr>
          <w:rFonts w:ascii="GHEA Grapalat" w:hAnsi="GHEA Grapalat" w:cs="Sylfaen"/>
          <w:i w:val="0"/>
        </w:rPr>
        <w:t>է</w:t>
      </w:r>
      <w:r w:rsidRPr="00BE3DCD">
        <w:rPr>
          <w:rFonts w:ascii="GHEA Grapalat" w:hAnsi="GHEA Grapalat" w:cs="Sylfaen"/>
          <w:i w:val="0"/>
          <w:lang w:val="af-ZA"/>
        </w:rPr>
        <w:t xml:space="preserve"> </w:t>
      </w:r>
      <w:r w:rsidRPr="00BE3DCD">
        <w:rPr>
          <w:rFonts w:ascii="GHEA Grapalat" w:hAnsi="GHEA Grapalat" w:cs="Sylfaen"/>
          <w:i w:val="0"/>
        </w:rPr>
        <w:t>հանդիսանում</w:t>
      </w:r>
      <w:r w:rsidRPr="00BE3DCD">
        <w:rPr>
          <w:rFonts w:ascii="GHEA Grapalat" w:hAnsi="GHEA Grapalat" w:cs="Sylfaen"/>
          <w:i w:val="0"/>
          <w:lang w:val="af-ZA"/>
        </w:rPr>
        <w:t xml:space="preserve"> «Թիվ 16 պոլիկլինիկա» ՓԲԸ</w:t>
      </w:r>
      <w:r w:rsidRPr="00BE3DCD">
        <w:rPr>
          <w:rFonts w:ascii="GHEA Grapalat" w:hAnsi="GHEA Grapalat"/>
          <w:i w:val="0"/>
          <w:lang w:val="af-ZA"/>
        </w:rPr>
        <w:t xml:space="preserve"> </w:t>
      </w:r>
      <w:r w:rsidRPr="00BE3DCD">
        <w:rPr>
          <w:rFonts w:ascii="GHEA Grapalat" w:hAnsi="GHEA Grapalat" w:cs="Sylfaen"/>
          <w:i w:val="0"/>
        </w:rPr>
        <w:t>կարիքների</w:t>
      </w:r>
      <w:r w:rsidRPr="00BE3DCD">
        <w:rPr>
          <w:rFonts w:ascii="GHEA Grapalat" w:hAnsi="GHEA Grapalat" w:cs="Times Armenian"/>
          <w:i w:val="0"/>
          <w:lang w:val="af-ZA"/>
        </w:rPr>
        <w:t xml:space="preserve"> </w:t>
      </w:r>
      <w:r w:rsidRPr="00BE3DCD">
        <w:rPr>
          <w:rFonts w:ascii="GHEA Grapalat" w:hAnsi="GHEA Grapalat" w:cs="Sylfaen"/>
          <w:i w:val="0"/>
        </w:rPr>
        <w:t>համար</w:t>
      </w:r>
      <w:r w:rsidRPr="00BE3DCD">
        <w:rPr>
          <w:rFonts w:ascii="GHEA Grapalat" w:hAnsi="GHEA Grapalat" w:cs="Times Armenian"/>
          <w:i w:val="0"/>
          <w:lang w:val="af-ZA"/>
        </w:rPr>
        <w:t>` Դեղորայք և պատվաստանյութեր -</w:t>
      </w:r>
      <w:r w:rsidRPr="00BE3DCD">
        <w:rPr>
          <w:rFonts w:ascii="GHEA Grapalat" w:hAnsi="GHEA Grapalat" w:cs="Times Armenian"/>
          <w:i w:val="0"/>
          <w:lang w:val="hy-AM"/>
        </w:rPr>
        <w:t>ի</w:t>
      </w:r>
      <w:r w:rsidRPr="00BE3DCD">
        <w:rPr>
          <w:rFonts w:ascii="GHEA Grapalat" w:hAnsi="GHEA Grapalat" w:cs="Times Armenian"/>
          <w:i w:val="0"/>
          <w:lang w:val="af-ZA"/>
        </w:rPr>
        <w:t xml:space="preserve"> </w:t>
      </w:r>
      <w:r w:rsidRPr="00BE3DCD">
        <w:rPr>
          <w:rFonts w:ascii="GHEA Grapalat" w:hAnsi="GHEA Grapalat"/>
          <w:i w:val="0"/>
        </w:rPr>
        <w:t>ձեռքբերումը (այսուհետ` նաև ապրանք)</w:t>
      </w:r>
      <w:r w:rsidRPr="00BE3DCD">
        <w:rPr>
          <w:rFonts w:ascii="GHEA Grapalat" w:hAnsi="GHEA Grapalat"/>
          <w:i w:val="0"/>
          <w:lang w:val="af-ZA"/>
        </w:rPr>
        <w:t xml:space="preserve">, </w:t>
      </w:r>
      <w:r w:rsidRPr="00BE3DCD">
        <w:rPr>
          <w:rFonts w:ascii="GHEA Grapalat" w:hAnsi="GHEA Grapalat"/>
          <w:i w:val="0"/>
        </w:rPr>
        <w:t>որոնք</w:t>
      </w:r>
      <w:r w:rsidRPr="00BE3DCD">
        <w:rPr>
          <w:rFonts w:ascii="GHEA Grapalat" w:hAnsi="GHEA Grapalat"/>
          <w:i w:val="0"/>
          <w:lang w:val="af-ZA"/>
        </w:rPr>
        <w:t xml:space="preserve"> </w:t>
      </w:r>
      <w:r w:rsidRPr="00BE3DCD">
        <w:rPr>
          <w:rFonts w:ascii="GHEA Grapalat" w:hAnsi="GHEA Grapalat"/>
          <w:i w:val="0"/>
        </w:rPr>
        <w:t>խմբավորված</w:t>
      </w:r>
      <w:r w:rsidRPr="00BE3DCD">
        <w:rPr>
          <w:rFonts w:ascii="GHEA Grapalat" w:hAnsi="GHEA Grapalat"/>
          <w:i w:val="0"/>
          <w:lang w:val="af-ZA"/>
        </w:rPr>
        <w:t xml:space="preserve">  </w:t>
      </w:r>
      <w:r w:rsidRPr="00BE3DCD">
        <w:rPr>
          <w:rFonts w:ascii="GHEA Grapalat" w:hAnsi="GHEA Grapalat"/>
          <w:i w:val="0"/>
        </w:rPr>
        <w:t>են</w:t>
      </w:r>
      <w:r w:rsidRPr="00BE3DCD">
        <w:rPr>
          <w:rFonts w:ascii="GHEA Grapalat" w:hAnsi="GHEA Grapalat"/>
          <w:i w:val="0"/>
          <w:lang w:val="af-ZA"/>
        </w:rPr>
        <w:t xml:space="preserve"> 24 </w:t>
      </w:r>
      <w:r w:rsidRPr="00BE3DCD">
        <w:rPr>
          <w:rFonts w:ascii="GHEA Grapalat" w:hAnsi="GHEA Grapalat" w:cs="Sylfaen"/>
          <w:i w:val="0"/>
        </w:rPr>
        <w:t>չափաբաժիներում</w:t>
      </w:r>
      <w:r w:rsidRPr="00BE3DCD">
        <w:rPr>
          <w:rFonts w:ascii="GHEA Grapalat" w:hAnsi="GHEA Grapalat" w:cs="Times Armenian"/>
          <w:i w:val="0"/>
          <w:lang w:val="af-ZA"/>
        </w:rPr>
        <w:t>`</w:t>
      </w: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048"/>
        <w:gridCol w:w="5048"/>
      </w:tblGrid>
      <w:tr w:rsidR="00B65484" w:rsidRPr="00BE3DCD" w:rsidTr="00B65484">
        <w:trPr>
          <w:trHeight w:val="354"/>
        </w:trPr>
        <w:tc>
          <w:tcPr>
            <w:tcW w:w="1441"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Չափաբաժինների համարները</w:t>
            </w:r>
          </w:p>
        </w:tc>
        <w:tc>
          <w:tcPr>
            <w:tcW w:w="1441"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Չափաբաժնի անվանումը</w:t>
            </w:r>
          </w:p>
        </w:tc>
      </w:tr>
      <w:tr w:rsidR="00B65484" w:rsidRPr="00BE3DCD" w:rsidTr="00B65484">
        <w:trPr>
          <w:trHeight w:val="354"/>
        </w:trPr>
        <w:tc>
          <w:tcPr>
            <w:tcW w:w="1441"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1</w:t>
            </w:r>
          </w:p>
        </w:tc>
        <w:tc>
          <w:tcPr>
            <w:tcW w:w="1441"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Դիկլոֆենակ</w:t>
            </w:r>
          </w:p>
        </w:tc>
      </w:tr>
      <w:tr w:rsidR="00B65484" w:rsidRPr="00BE3DCD" w:rsidTr="00B65484">
        <w:trPr>
          <w:trHeight w:val="354"/>
        </w:trPr>
        <w:tc>
          <w:tcPr>
            <w:tcW w:w="1441"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2</w:t>
            </w:r>
          </w:p>
        </w:tc>
        <w:tc>
          <w:tcPr>
            <w:tcW w:w="1441"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Երկաթի (III)հիդրօքսիդ պոլիմալտոզով</w:t>
            </w:r>
          </w:p>
        </w:tc>
      </w:tr>
      <w:tr w:rsidR="00B65484" w:rsidRPr="00BE3DCD" w:rsidTr="00B65484">
        <w:trPr>
          <w:trHeight w:val="354"/>
        </w:trPr>
        <w:tc>
          <w:tcPr>
            <w:tcW w:w="1441"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3</w:t>
            </w:r>
          </w:p>
        </w:tc>
        <w:tc>
          <w:tcPr>
            <w:tcW w:w="1441"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Կոֆեին ցիտրատ</w:t>
            </w:r>
          </w:p>
        </w:tc>
      </w:tr>
      <w:tr w:rsidR="00B65484" w:rsidRPr="00BE3DCD" w:rsidTr="00B65484">
        <w:trPr>
          <w:trHeight w:val="354"/>
        </w:trPr>
        <w:tc>
          <w:tcPr>
            <w:tcW w:w="1441"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4</w:t>
            </w:r>
          </w:p>
        </w:tc>
        <w:tc>
          <w:tcPr>
            <w:tcW w:w="1441"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Նատրիումի քլորիդ</w:t>
            </w:r>
          </w:p>
        </w:tc>
      </w:tr>
      <w:tr w:rsidR="00B65484" w:rsidRPr="00BE3DCD" w:rsidTr="00B65484">
        <w:trPr>
          <w:trHeight w:val="354"/>
        </w:trPr>
        <w:tc>
          <w:tcPr>
            <w:tcW w:w="1441"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5</w:t>
            </w:r>
          </w:p>
        </w:tc>
        <w:tc>
          <w:tcPr>
            <w:tcW w:w="1441"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Յոդ</w:t>
            </w:r>
          </w:p>
        </w:tc>
      </w:tr>
      <w:tr w:rsidR="00B65484" w:rsidRPr="00BE3DCD" w:rsidTr="00B65484">
        <w:trPr>
          <w:trHeight w:val="354"/>
        </w:trPr>
        <w:tc>
          <w:tcPr>
            <w:tcW w:w="1441"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6</w:t>
            </w:r>
          </w:p>
        </w:tc>
        <w:tc>
          <w:tcPr>
            <w:tcW w:w="1441"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Յոդ</w:t>
            </w:r>
          </w:p>
        </w:tc>
      </w:tr>
      <w:tr w:rsidR="00B65484" w:rsidRPr="00BE3DCD" w:rsidTr="00B65484">
        <w:trPr>
          <w:trHeight w:val="354"/>
        </w:trPr>
        <w:tc>
          <w:tcPr>
            <w:tcW w:w="1441"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7</w:t>
            </w:r>
          </w:p>
        </w:tc>
        <w:tc>
          <w:tcPr>
            <w:tcW w:w="1441"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Սալմետերոլ, ֆլուտիկազոն</w:t>
            </w:r>
          </w:p>
        </w:tc>
      </w:tr>
      <w:tr w:rsidR="00B65484" w:rsidRPr="00BE3DCD" w:rsidTr="00B65484">
        <w:trPr>
          <w:trHeight w:val="354"/>
        </w:trPr>
        <w:tc>
          <w:tcPr>
            <w:tcW w:w="1441"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8</w:t>
            </w:r>
          </w:p>
        </w:tc>
        <w:tc>
          <w:tcPr>
            <w:tcW w:w="1441"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Սալմետերոլ, ֆլուտիկազոն</w:t>
            </w:r>
          </w:p>
        </w:tc>
      </w:tr>
      <w:tr w:rsidR="00B65484" w:rsidRPr="00BE3DCD" w:rsidTr="00B65484">
        <w:trPr>
          <w:trHeight w:val="354"/>
        </w:trPr>
        <w:tc>
          <w:tcPr>
            <w:tcW w:w="1441"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9</w:t>
            </w:r>
          </w:p>
        </w:tc>
        <w:tc>
          <w:tcPr>
            <w:tcW w:w="1441"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Տոլպերիզոն</w:t>
            </w:r>
          </w:p>
        </w:tc>
      </w:tr>
      <w:tr w:rsidR="00B65484" w:rsidRPr="00BE3DCD" w:rsidTr="00B65484">
        <w:trPr>
          <w:trHeight w:val="354"/>
        </w:trPr>
        <w:tc>
          <w:tcPr>
            <w:tcW w:w="1441"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10</w:t>
            </w:r>
          </w:p>
        </w:tc>
        <w:tc>
          <w:tcPr>
            <w:tcW w:w="1441"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Դիկլոֆենակ</w:t>
            </w:r>
          </w:p>
        </w:tc>
      </w:tr>
      <w:tr w:rsidR="00B65484" w:rsidRPr="00BE3DCD" w:rsidTr="00B65484">
        <w:trPr>
          <w:trHeight w:val="354"/>
        </w:trPr>
        <w:tc>
          <w:tcPr>
            <w:tcW w:w="1441"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11</w:t>
            </w:r>
          </w:p>
        </w:tc>
        <w:tc>
          <w:tcPr>
            <w:tcW w:w="1441"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Փայտացման դեմ պատվաստանյութ</w:t>
            </w:r>
          </w:p>
        </w:tc>
      </w:tr>
      <w:tr w:rsidR="00B65484" w:rsidRPr="00BE3DCD" w:rsidTr="00B65484">
        <w:trPr>
          <w:trHeight w:val="354"/>
        </w:trPr>
        <w:tc>
          <w:tcPr>
            <w:tcW w:w="1441"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12</w:t>
            </w:r>
          </w:p>
        </w:tc>
        <w:tc>
          <w:tcPr>
            <w:tcW w:w="1441"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Տամօքսիֆեն</w:t>
            </w:r>
          </w:p>
        </w:tc>
      </w:tr>
      <w:tr w:rsidR="00B65484" w:rsidRPr="00BE3DCD" w:rsidTr="00B65484">
        <w:trPr>
          <w:trHeight w:val="354"/>
        </w:trPr>
        <w:tc>
          <w:tcPr>
            <w:tcW w:w="1441"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13</w:t>
            </w:r>
          </w:p>
        </w:tc>
        <w:tc>
          <w:tcPr>
            <w:tcW w:w="1441"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Մորֆին</w:t>
            </w:r>
          </w:p>
        </w:tc>
      </w:tr>
      <w:tr w:rsidR="00B65484" w:rsidRPr="00BE3DCD" w:rsidTr="00B65484">
        <w:trPr>
          <w:trHeight w:val="354"/>
        </w:trPr>
        <w:tc>
          <w:tcPr>
            <w:tcW w:w="1441"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14</w:t>
            </w:r>
          </w:p>
        </w:tc>
        <w:tc>
          <w:tcPr>
            <w:tcW w:w="1441"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Ամլոդիպին +լոզարտան</w:t>
            </w:r>
          </w:p>
        </w:tc>
      </w:tr>
      <w:tr w:rsidR="00B65484" w:rsidRPr="00BE3DCD" w:rsidTr="00B65484">
        <w:trPr>
          <w:trHeight w:val="354"/>
        </w:trPr>
        <w:tc>
          <w:tcPr>
            <w:tcW w:w="1441"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15</w:t>
            </w:r>
          </w:p>
        </w:tc>
        <w:tc>
          <w:tcPr>
            <w:tcW w:w="1441"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Դիկլոֆենակ</w:t>
            </w:r>
          </w:p>
        </w:tc>
      </w:tr>
      <w:tr w:rsidR="00B65484" w:rsidRPr="00BE3DCD" w:rsidTr="00B65484">
        <w:trPr>
          <w:trHeight w:val="354"/>
        </w:trPr>
        <w:tc>
          <w:tcPr>
            <w:tcW w:w="1441"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16</w:t>
            </w:r>
          </w:p>
        </w:tc>
        <w:tc>
          <w:tcPr>
            <w:tcW w:w="1441"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Տոլպերիզոն</w:t>
            </w:r>
          </w:p>
        </w:tc>
      </w:tr>
      <w:tr w:rsidR="00B65484" w:rsidRPr="00BE3DCD" w:rsidTr="00B65484">
        <w:trPr>
          <w:trHeight w:val="354"/>
        </w:trPr>
        <w:tc>
          <w:tcPr>
            <w:tcW w:w="1441"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17</w:t>
            </w:r>
          </w:p>
        </w:tc>
        <w:tc>
          <w:tcPr>
            <w:tcW w:w="1441"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Ֆենոբարբիտալ</w:t>
            </w:r>
          </w:p>
        </w:tc>
      </w:tr>
      <w:tr w:rsidR="00B65484" w:rsidRPr="00BE3DCD" w:rsidTr="00B65484">
        <w:trPr>
          <w:trHeight w:val="354"/>
        </w:trPr>
        <w:tc>
          <w:tcPr>
            <w:tcW w:w="1441"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18</w:t>
            </w:r>
          </w:p>
        </w:tc>
        <w:tc>
          <w:tcPr>
            <w:tcW w:w="1441"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Լորազեպամ</w:t>
            </w:r>
          </w:p>
        </w:tc>
      </w:tr>
      <w:tr w:rsidR="00B65484" w:rsidRPr="00BE3DCD" w:rsidTr="00B65484">
        <w:trPr>
          <w:trHeight w:val="354"/>
        </w:trPr>
        <w:tc>
          <w:tcPr>
            <w:tcW w:w="1441"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19</w:t>
            </w:r>
          </w:p>
        </w:tc>
        <w:tc>
          <w:tcPr>
            <w:tcW w:w="1441"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Կլոնազեպամ</w:t>
            </w:r>
          </w:p>
        </w:tc>
      </w:tr>
      <w:tr w:rsidR="00B65484" w:rsidRPr="00BE3DCD" w:rsidTr="00B65484">
        <w:trPr>
          <w:trHeight w:val="354"/>
        </w:trPr>
        <w:tc>
          <w:tcPr>
            <w:tcW w:w="1441"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20</w:t>
            </w:r>
          </w:p>
        </w:tc>
        <w:tc>
          <w:tcPr>
            <w:tcW w:w="1441"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Դիազեպամ</w:t>
            </w:r>
          </w:p>
        </w:tc>
      </w:tr>
      <w:tr w:rsidR="00B65484" w:rsidRPr="00BE3DCD" w:rsidTr="00B65484">
        <w:trPr>
          <w:trHeight w:val="354"/>
        </w:trPr>
        <w:tc>
          <w:tcPr>
            <w:tcW w:w="1441"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21</w:t>
            </w:r>
          </w:p>
        </w:tc>
        <w:tc>
          <w:tcPr>
            <w:tcW w:w="1441"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Դիազեպամ</w:t>
            </w:r>
          </w:p>
        </w:tc>
      </w:tr>
      <w:tr w:rsidR="00B65484" w:rsidRPr="00BE3DCD" w:rsidTr="00B65484">
        <w:trPr>
          <w:trHeight w:val="354"/>
        </w:trPr>
        <w:tc>
          <w:tcPr>
            <w:tcW w:w="1441"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22</w:t>
            </w:r>
          </w:p>
        </w:tc>
        <w:tc>
          <w:tcPr>
            <w:tcW w:w="1441"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Տրամադոլ</w:t>
            </w:r>
          </w:p>
        </w:tc>
      </w:tr>
      <w:tr w:rsidR="00B65484" w:rsidRPr="00BE3DCD" w:rsidTr="00B65484">
        <w:trPr>
          <w:trHeight w:val="354"/>
        </w:trPr>
        <w:tc>
          <w:tcPr>
            <w:tcW w:w="1441"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23</w:t>
            </w:r>
          </w:p>
        </w:tc>
        <w:tc>
          <w:tcPr>
            <w:tcW w:w="1441"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Տրամադոլ</w:t>
            </w:r>
          </w:p>
        </w:tc>
      </w:tr>
      <w:tr w:rsidR="00B65484" w:rsidRPr="00BE3DCD" w:rsidTr="00B65484">
        <w:trPr>
          <w:trHeight w:val="354"/>
        </w:trPr>
        <w:tc>
          <w:tcPr>
            <w:tcW w:w="1441"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24</w:t>
            </w:r>
          </w:p>
        </w:tc>
        <w:tc>
          <w:tcPr>
            <w:tcW w:w="1441"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Մորֆին</w:t>
            </w:r>
          </w:p>
        </w:tc>
      </w:tr>
    </w:tbl>
    <w:p w:rsidR="003E5887" w:rsidRPr="00BE3DCD" w:rsidRDefault="003E5887" w:rsidP="003E5887">
      <w:pPr>
        <w:pStyle w:val="23"/>
        <w:spacing w:line="240" w:lineRule="auto"/>
        <w:ind w:firstLine="567"/>
        <w:rPr>
          <w:rFonts w:ascii="GHEA Grapalat" w:hAnsi="GHEA Grapalat"/>
        </w:rPr>
      </w:pPr>
    </w:p>
    <w:p w:rsidR="003E5887" w:rsidRPr="00BE3DCD" w:rsidRDefault="003E5887" w:rsidP="003E5887">
      <w:pPr>
        <w:pStyle w:val="3"/>
        <w:spacing w:line="240" w:lineRule="auto"/>
        <w:ind w:firstLine="567"/>
        <w:jc w:val="both"/>
        <w:rPr>
          <w:rFonts w:ascii="GHEA Grapalat" w:hAnsi="GHEA Grapalat"/>
          <w:lang w:val="af-ZA"/>
        </w:rPr>
      </w:pPr>
    </w:p>
    <w:p w:rsidR="00096865" w:rsidRPr="00BE3DCD" w:rsidRDefault="00816505" w:rsidP="00EF3662">
      <w:pPr>
        <w:pStyle w:val="23"/>
        <w:spacing w:line="240" w:lineRule="auto"/>
        <w:ind w:firstLine="567"/>
        <w:rPr>
          <w:rFonts w:ascii="GHEA Grapalat" w:hAnsi="GHEA Grapalat"/>
        </w:rPr>
      </w:pPr>
      <w:r w:rsidRPr="00BE3DCD">
        <w:rPr>
          <w:rFonts w:ascii="GHEA Grapalat" w:hAnsi="GHEA Grapalat"/>
        </w:rPr>
        <w:t xml:space="preserve">Ապրանքի </w:t>
      </w:r>
      <w:r w:rsidR="00096865" w:rsidRPr="00BE3DC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BE3DCD">
        <w:rPr>
          <w:rFonts w:ascii="GHEA Grapalat" w:hAnsi="GHEA Grapalat"/>
        </w:rPr>
        <w:t xml:space="preserve">կնքվելիք </w:t>
      </w:r>
      <w:r w:rsidR="00096865" w:rsidRPr="00BE3DCD">
        <w:rPr>
          <w:rFonts w:ascii="GHEA Grapalat" w:hAnsi="GHEA Grapalat"/>
        </w:rPr>
        <w:t xml:space="preserve">պայմանագրի անբաժանելի մասը, որի նախագիծը ներկայացված է սույն հրավերի N </w:t>
      </w:r>
      <w:r w:rsidR="00177245" w:rsidRPr="00BE3DCD">
        <w:rPr>
          <w:rFonts w:ascii="GHEA Grapalat" w:hAnsi="GHEA Grapalat"/>
        </w:rPr>
        <w:t>6</w:t>
      </w:r>
      <w:r w:rsidR="00096865" w:rsidRPr="00BE3DCD">
        <w:rPr>
          <w:rFonts w:ascii="GHEA Grapalat" w:hAnsi="GHEA Grapalat"/>
        </w:rPr>
        <w:t xml:space="preserve"> հավելվածում</w:t>
      </w:r>
      <w:r w:rsidR="004D5671" w:rsidRPr="00BE3DCD">
        <w:rPr>
          <w:rFonts w:ascii="GHEA Grapalat" w:hAnsi="GHEA Grapalat"/>
        </w:rPr>
        <w:t>։</w:t>
      </w:r>
    </w:p>
    <w:p w:rsidR="0085236E" w:rsidRPr="00BE3DCD" w:rsidRDefault="00845AA5" w:rsidP="00EF3662">
      <w:pPr>
        <w:pStyle w:val="23"/>
        <w:spacing w:line="240" w:lineRule="auto"/>
        <w:ind w:firstLine="567"/>
        <w:rPr>
          <w:rFonts w:ascii="GHEA Grapalat" w:hAnsi="GHEA Grapalat"/>
        </w:rPr>
      </w:pPr>
      <w:r w:rsidRPr="00BE3DCD">
        <w:rPr>
          <w:rFonts w:ascii="GHEA Grapalat" w:hAnsi="GHEA Grapalat"/>
        </w:rPr>
        <w:t>1.2 Սույն ընթացակարգի շրջանակում</w:t>
      </w:r>
      <w:r w:rsidR="0085236E" w:rsidRPr="00BE3DCD">
        <w:rPr>
          <w:rFonts w:ascii="GHEA Grapalat" w:hAnsi="GHEA Grapalat"/>
        </w:rPr>
        <w:t>,</w:t>
      </w:r>
      <w:r w:rsidRPr="00BE3DCD">
        <w:rPr>
          <w:rFonts w:ascii="GHEA Grapalat" w:hAnsi="GHEA Grapalat"/>
        </w:rPr>
        <w:t xml:space="preserve"> </w:t>
      </w:r>
      <w:r w:rsidR="0085236E" w:rsidRPr="00BE3DCD">
        <w:rPr>
          <w:rFonts w:ascii="GHEA Grapalat" w:hAnsi="GHEA Grapalat"/>
        </w:rPr>
        <w:t>ընտրված մասնակցի առաջարկության հիման վրա, կհատկացվի կանխավճար` ներքոհիշյալ չափով և ժամկետներում`</w:t>
      </w:r>
    </w:p>
    <w:p w:rsidR="006C08B6" w:rsidRPr="00BE3DCD" w:rsidRDefault="006C08B6" w:rsidP="00EF3662">
      <w:pPr>
        <w:pStyle w:val="23"/>
        <w:spacing w:line="240" w:lineRule="auto"/>
        <w:ind w:firstLine="567"/>
        <w:rPr>
          <w:rFonts w:ascii="GHEA Grapalat" w:hAnsi="GHEA Grapala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0"/>
        <w:gridCol w:w="3776"/>
      </w:tblGrid>
      <w:tr w:rsidR="0085236E" w:rsidRPr="00BE3DCD" w:rsidTr="006D1826">
        <w:trPr>
          <w:jc w:val="center"/>
        </w:trPr>
        <w:tc>
          <w:tcPr>
            <w:tcW w:w="6356" w:type="dxa"/>
            <w:gridSpan w:val="2"/>
          </w:tcPr>
          <w:p w:rsidR="0085236E" w:rsidRPr="00BE3DCD" w:rsidRDefault="0085236E" w:rsidP="00EF3662">
            <w:pPr>
              <w:pStyle w:val="23"/>
              <w:spacing w:line="240" w:lineRule="auto"/>
              <w:ind w:firstLine="0"/>
              <w:jc w:val="center"/>
              <w:rPr>
                <w:rFonts w:ascii="GHEA Grapalat" w:hAnsi="GHEA Grapalat" w:cs="Sylfaen"/>
                <w:b/>
                <w:i/>
                <w:sz w:val="16"/>
                <w:szCs w:val="16"/>
                <w:lang w:val="es-ES"/>
              </w:rPr>
            </w:pPr>
            <w:r w:rsidRPr="00BE3DCD">
              <w:rPr>
                <w:rFonts w:ascii="GHEA Grapalat" w:hAnsi="GHEA Grapalat" w:cs="Sylfaen"/>
                <w:b/>
                <w:i/>
                <w:sz w:val="16"/>
                <w:szCs w:val="16"/>
                <w:lang w:val="es-ES"/>
              </w:rPr>
              <w:t>Կանխավճարի հատկացման</w:t>
            </w:r>
          </w:p>
        </w:tc>
      </w:tr>
      <w:tr w:rsidR="0085236E" w:rsidRPr="00BE3DCD" w:rsidTr="006D1826">
        <w:trPr>
          <w:jc w:val="center"/>
        </w:trPr>
        <w:tc>
          <w:tcPr>
            <w:tcW w:w="2580" w:type="dxa"/>
            <w:vAlign w:val="center"/>
          </w:tcPr>
          <w:p w:rsidR="0085236E" w:rsidRPr="00BE3DCD" w:rsidRDefault="0085236E" w:rsidP="00EF3662">
            <w:pPr>
              <w:pStyle w:val="23"/>
              <w:spacing w:line="240" w:lineRule="auto"/>
              <w:ind w:firstLine="0"/>
              <w:jc w:val="center"/>
              <w:rPr>
                <w:rFonts w:ascii="GHEA Grapalat" w:hAnsi="GHEA Grapalat" w:cs="Sylfaen"/>
                <w:b/>
                <w:i/>
                <w:sz w:val="16"/>
                <w:szCs w:val="16"/>
                <w:lang w:val="es-ES"/>
              </w:rPr>
            </w:pPr>
            <w:r w:rsidRPr="00BE3DCD">
              <w:rPr>
                <w:rFonts w:ascii="GHEA Grapalat" w:hAnsi="GHEA Grapalat" w:cs="Sylfaen"/>
                <w:b/>
                <w:i/>
                <w:sz w:val="16"/>
                <w:szCs w:val="16"/>
                <w:lang w:val="es-ES"/>
              </w:rPr>
              <w:t xml:space="preserve">առավելագույն չափը </w:t>
            </w:r>
            <w:r w:rsidR="00816505" w:rsidRPr="00BE3DCD">
              <w:rPr>
                <w:rFonts w:ascii="GHEA Grapalat" w:hAnsi="GHEA Grapalat" w:cs="Sylfaen"/>
                <w:b/>
                <w:i/>
                <w:sz w:val="16"/>
                <w:szCs w:val="16"/>
                <w:lang w:val="es-ES"/>
              </w:rPr>
              <w:t>(</w:t>
            </w:r>
            <w:r w:rsidRPr="00BE3DCD">
              <w:rPr>
                <w:rFonts w:ascii="GHEA Grapalat" w:hAnsi="GHEA Grapalat" w:cs="Sylfaen"/>
                <w:b/>
                <w:i/>
                <w:sz w:val="16"/>
                <w:szCs w:val="16"/>
                <w:lang w:val="es-ES"/>
              </w:rPr>
              <w:t>ՀՀ դրամ</w:t>
            </w:r>
            <w:r w:rsidR="00816505" w:rsidRPr="00BE3DCD">
              <w:rPr>
                <w:rFonts w:ascii="GHEA Grapalat" w:hAnsi="GHEA Grapalat" w:cs="Sylfaen"/>
                <w:b/>
                <w:i/>
                <w:sz w:val="16"/>
                <w:szCs w:val="16"/>
                <w:lang w:val="es-ES"/>
              </w:rPr>
              <w:t>)</w:t>
            </w:r>
          </w:p>
        </w:tc>
        <w:tc>
          <w:tcPr>
            <w:tcW w:w="3776" w:type="dxa"/>
            <w:vAlign w:val="center"/>
          </w:tcPr>
          <w:p w:rsidR="0085236E" w:rsidRPr="00BE3DCD" w:rsidRDefault="0085236E" w:rsidP="00EF3662">
            <w:pPr>
              <w:pStyle w:val="23"/>
              <w:spacing w:line="240" w:lineRule="auto"/>
              <w:ind w:firstLine="0"/>
              <w:jc w:val="center"/>
              <w:rPr>
                <w:rFonts w:ascii="GHEA Grapalat" w:hAnsi="GHEA Grapalat" w:cs="Sylfaen"/>
                <w:b/>
                <w:i/>
                <w:sz w:val="16"/>
                <w:szCs w:val="16"/>
                <w:lang w:val="es-ES"/>
              </w:rPr>
            </w:pPr>
            <w:r w:rsidRPr="00BE3DCD">
              <w:rPr>
                <w:rFonts w:ascii="GHEA Grapalat" w:hAnsi="GHEA Grapalat" w:cs="Sylfaen"/>
                <w:b/>
                <w:i/>
                <w:sz w:val="16"/>
                <w:szCs w:val="16"/>
                <w:lang w:val="es-ES"/>
              </w:rPr>
              <w:t>ժամկետը (</w:t>
            </w:r>
            <w:r w:rsidR="00816505" w:rsidRPr="00BE3DCD">
              <w:rPr>
                <w:rFonts w:ascii="GHEA Grapalat" w:hAnsi="GHEA Grapalat" w:cs="Sylfaen"/>
                <w:b/>
                <w:i/>
                <w:sz w:val="16"/>
                <w:szCs w:val="16"/>
                <w:lang w:val="es-ES"/>
              </w:rPr>
              <w:t xml:space="preserve">ամիսը, </w:t>
            </w:r>
            <w:r w:rsidRPr="00BE3DCD">
              <w:rPr>
                <w:rFonts w:ascii="GHEA Grapalat" w:hAnsi="GHEA Grapalat" w:cs="Sylfaen"/>
                <w:b/>
                <w:i/>
                <w:sz w:val="16"/>
                <w:szCs w:val="16"/>
                <w:lang w:val="es-ES"/>
              </w:rPr>
              <w:t>տարեթիվը)</w:t>
            </w:r>
          </w:p>
        </w:tc>
      </w:tr>
      <w:tr w:rsidR="0085236E" w:rsidRPr="00BE3DCD" w:rsidTr="006D1826">
        <w:trPr>
          <w:jc w:val="center"/>
        </w:trPr>
        <w:tc>
          <w:tcPr>
            <w:tcW w:w="2580" w:type="dxa"/>
          </w:tcPr>
          <w:p w:rsidR="0085236E" w:rsidRPr="00BE3DCD" w:rsidRDefault="0085236E" w:rsidP="00EF3662">
            <w:pPr>
              <w:jc w:val="center"/>
              <w:rPr>
                <w:rFonts w:ascii="GHEA Grapalat" w:hAnsi="GHEA Grapalat"/>
                <w:sz w:val="20"/>
                <w:szCs w:val="20"/>
              </w:rPr>
            </w:pPr>
          </w:p>
        </w:tc>
        <w:tc>
          <w:tcPr>
            <w:tcW w:w="3776" w:type="dxa"/>
          </w:tcPr>
          <w:p w:rsidR="0085236E" w:rsidRPr="00BE3DCD" w:rsidRDefault="0085236E" w:rsidP="00EF3662">
            <w:pPr>
              <w:jc w:val="center"/>
              <w:rPr>
                <w:rFonts w:ascii="GHEA Grapalat" w:hAnsi="GHEA Grapalat"/>
                <w:sz w:val="20"/>
                <w:szCs w:val="20"/>
              </w:rPr>
            </w:pPr>
          </w:p>
        </w:tc>
      </w:tr>
      <w:tr w:rsidR="0085236E" w:rsidRPr="00BE3DCD" w:rsidTr="006D1826">
        <w:trPr>
          <w:jc w:val="center"/>
        </w:trPr>
        <w:tc>
          <w:tcPr>
            <w:tcW w:w="2580" w:type="dxa"/>
          </w:tcPr>
          <w:p w:rsidR="0085236E" w:rsidRPr="00BE3DCD" w:rsidRDefault="0085236E" w:rsidP="00EF3662">
            <w:pPr>
              <w:jc w:val="center"/>
              <w:rPr>
                <w:rFonts w:ascii="GHEA Grapalat" w:hAnsi="GHEA Grapalat"/>
                <w:sz w:val="20"/>
                <w:szCs w:val="20"/>
              </w:rPr>
            </w:pPr>
          </w:p>
        </w:tc>
        <w:tc>
          <w:tcPr>
            <w:tcW w:w="3776" w:type="dxa"/>
          </w:tcPr>
          <w:p w:rsidR="0085236E" w:rsidRPr="00BE3DCD" w:rsidRDefault="0085236E" w:rsidP="00EF3662">
            <w:pPr>
              <w:jc w:val="center"/>
              <w:rPr>
                <w:rFonts w:ascii="GHEA Grapalat" w:hAnsi="GHEA Grapalat"/>
                <w:sz w:val="20"/>
                <w:szCs w:val="20"/>
              </w:rPr>
            </w:pPr>
          </w:p>
        </w:tc>
      </w:tr>
    </w:tbl>
    <w:p w:rsidR="0085236E" w:rsidRPr="00BE3DCD" w:rsidRDefault="0085236E" w:rsidP="00EF3662">
      <w:pPr>
        <w:ind w:firstLine="375"/>
        <w:jc w:val="both"/>
        <w:rPr>
          <w:rFonts w:ascii="GHEA Grapalat" w:hAnsi="GHEA Grapalat"/>
        </w:rPr>
      </w:pPr>
    </w:p>
    <w:p w:rsidR="0085236E" w:rsidRPr="00BE3DCD" w:rsidRDefault="0085236E" w:rsidP="00EF3662">
      <w:pPr>
        <w:pStyle w:val="23"/>
        <w:spacing w:line="240" w:lineRule="auto"/>
        <w:ind w:firstLine="567"/>
        <w:rPr>
          <w:rFonts w:ascii="GHEA Grapalat" w:hAnsi="GHEA Grapalat"/>
        </w:rPr>
      </w:pPr>
      <w:r w:rsidRPr="00BE3DCD">
        <w:rPr>
          <w:rFonts w:ascii="GHEA Grapalat" w:hAnsi="GHEA Grapalat"/>
        </w:rPr>
        <w:lastRenderedPageBreak/>
        <w:t xml:space="preserve">Ընդ որում կանխավճարի հատկացումը </w:t>
      </w:r>
      <w:r w:rsidR="00816505" w:rsidRPr="00BE3DCD">
        <w:rPr>
          <w:rFonts w:ascii="GHEA Grapalat" w:hAnsi="GHEA Grapalat"/>
        </w:rPr>
        <w:t xml:space="preserve">ընտրված մասնակցին </w:t>
      </w:r>
      <w:r w:rsidRPr="00BE3DCD">
        <w:rPr>
          <w:rFonts w:ascii="GHEA Grapalat" w:hAnsi="GHEA Grapalat"/>
        </w:rPr>
        <w:t>կ</w:t>
      </w:r>
      <w:r w:rsidR="00816505" w:rsidRPr="00BE3DCD">
        <w:rPr>
          <w:rFonts w:ascii="GHEA Grapalat" w:hAnsi="GHEA Grapalat"/>
        </w:rPr>
        <w:t xml:space="preserve">տրամադրվի </w:t>
      </w:r>
      <w:r w:rsidRPr="00BE3DCD">
        <w:rPr>
          <w:rFonts w:ascii="GHEA Grapalat" w:hAnsi="GHEA Grapalat"/>
        </w:rPr>
        <w:t xml:space="preserve">սույն հրավերի 1-ին մասի </w:t>
      </w:r>
      <w:r w:rsidR="00EC2345" w:rsidRPr="00BE3DCD">
        <w:rPr>
          <w:rFonts w:ascii="GHEA Grapalat" w:hAnsi="GHEA Grapalat"/>
        </w:rPr>
        <w:t>10</w:t>
      </w:r>
      <w:r w:rsidR="00F61D7A" w:rsidRPr="00BE3DCD">
        <w:rPr>
          <w:rFonts w:ascii="GHEA Grapalat" w:hAnsi="GHEA Grapalat"/>
        </w:rPr>
        <w:t>.</w:t>
      </w:r>
      <w:r w:rsidR="00177245" w:rsidRPr="00BE3DCD">
        <w:rPr>
          <w:rFonts w:ascii="GHEA Grapalat" w:hAnsi="GHEA Grapalat"/>
        </w:rPr>
        <w:t>5</w:t>
      </w:r>
      <w:r w:rsidRPr="00BE3DCD">
        <w:rPr>
          <w:rFonts w:ascii="GHEA Grapalat" w:hAnsi="GHEA Grapalat"/>
        </w:rPr>
        <w:t xml:space="preserve"> կետով սահմանված պայմաններով</w:t>
      </w:r>
      <w:r w:rsidR="00816505" w:rsidRPr="00BE3DCD">
        <w:rPr>
          <w:rFonts w:ascii="GHEA Grapalat" w:hAnsi="GHEA Grapalat"/>
        </w:rPr>
        <w:t>, իսկ կանխավճարի մարումը կիրականացվի կնքվելիք պայմանագրով սահմանված կարգով</w:t>
      </w:r>
      <w:r w:rsidRPr="00BE3DCD">
        <w:rPr>
          <w:rFonts w:ascii="GHEA Grapalat" w:hAnsi="GHEA Grapalat"/>
        </w:rPr>
        <w:t xml:space="preserve">:  </w:t>
      </w:r>
    </w:p>
    <w:p w:rsidR="00096865" w:rsidRPr="00BE3DCD" w:rsidRDefault="00096865" w:rsidP="00EF3662">
      <w:pPr>
        <w:ind w:firstLine="567"/>
        <w:rPr>
          <w:rFonts w:ascii="GHEA Grapalat" w:hAnsi="GHEA Grapalat" w:cs="Sylfaen"/>
          <w:i/>
          <w:sz w:val="20"/>
          <w:lang w:val="es-ES"/>
        </w:rPr>
      </w:pPr>
    </w:p>
    <w:p w:rsidR="00845AA5" w:rsidRPr="00BE3DCD" w:rsidRDefault="00845AA5" w:rsidP="00EF3662">
      <w:pPr>
        <w:ind w:firstLine="567"/>
        <w:rPr>
          <w:rFonts w:ascii="GHEA Grapalat" w:hAnsi="GHEA Grapalat" w:cs="Sylfaen"/>
          <w:i/>
          <w:sz w:val="20"/>
          <w:lang w:val="es-ES"/>
        </w:rPr>
      </w:pPr>
    </w:p>
    <w:p w:rsidR="00096865" w:rsidRPr="00BE3DCD" w:rsidRDefault="002B32D6" w:rsidP="00EF3662">
      <w:pPr>
        <w:jc w:val="center"/>
        <w:rPr>
          <w:rFonts w:ascii="GHEA Grapalat" w:hAnsi="GHEA Grapalat"/>
          <w:b/>
          <w:sz w:val="20"/>
          <w:lang w:val="es-ES"/>
        </w:rPr>
      </w:pPr>
      <w:r w:rsidRPr="00BE3DCD">
        <w:rPr>
          <w:rFonts w:ascii="GHEA Grapalat" w:hAnsi="GHEA Grapalat"/>
          <w:b/>
          <w:sz w:val="20"/>
          <w:lang w:val="es-ES"/>
        </w:rPr>
        <w:t xml:space="preserve">2.  </w:t>
      </w:r>
      <w:r w:rsidRPr="00BE3DCD">
        <w:rPr>
          <w:rFonts w:ascii="GHEA Grapalat" w:hAnsi="GHEA Grapalat" w:cs="Sylfaen"/>
          <w:b/>
          <w:sz w:val="20"/>
        </w:rPr>
        <w:t>ՄԱՍՆԱԿՑԻ</w:t>
      </w:r>
      <w:r w:rsidRPr="00BE3DCD">
        <w:rPr>
          <w:rFonts w:ascii="GHEA Grapalat" w:hAnsi="GHEA Grapalat"/>
          <w:b/>
          <w:sz w:val="20"/>
          <w:lang w:val="es-ES"/>
        </w:rPr>
        <w:t xml:space="preserve"> </w:t>
      </w:r>
      <w:r w:rsidRPr="00BE3DCD">
        <w:rPr>
          <w:rFonts w:ascii="GHEA Grapalat" w:hAnsi="GHEA Grapalat" w:cs="Sylfaen"/>
          <w:b/>
          <w:sz w:val="20"/>
        </w:rPr>
        <w:t>ՄԱՍՆԱԿՑՈՒԹՅԱՆ</w:t>
      </w:r>
      <w:r w:rsidRPr="00BE3DCD">
        <w:rPr>
          <w:rFonts w:ascii="GHEA Grapalat" w:hAnsi="GHEA Grapalat"/>
          <w:b/>
          <w:sz w:val="20"/>
          <w:lang w:val="es-ES"/>
        </w:rPr>
        <w:t xml:space="preserve"> </w:t>
      </w:r>
      <w:r w:rsidRPr="00BE3DCD">
        <w:rPr>
          <w:rFonts w:ascii="GHEA Grapalat" w:hAnsi="GHEA Grapalat" w:cs="Sylfaen"/>
          <w:b/>
          <w:sz w:val="20"/>
        </w:rPr>
        <w:t>ԻՐԱՎՈՒՆՔԻ</w:t>
      </w:r>
      <w:r w:rsidRPr="00BE3DCD">
        <w:rPr>
          <w:rFonts w:ascii="GHEA Grapalat" w:hAnsi="GHEA Grapalat"/>
          <w:b/>
          <w:sz w:val="20"/>
          <w:lang w:val="es-ES"/>
        </w:rPr>
        <w:t xml:space="preserve"> </w:t>
      </w:r>
      <w:r w:rsidRPr="00BE3DCD">
        <w:rPr>
          <w:rFonts w:ascii="GHEA Grapalat" w:hAnsi="GHEA Grapalat" w:cs="Sylfaen"/>
          <w:b/>
          <w:sz w:val="20"/>
        </w:rPr>
        <w:t>ՊԱՀԱՆՋՆԵՐԸ</w:t>
      </w:r>
      <w:r w:rsidRPr="00BE3DCD">
        <w:rPr>
          <w:rFonts w:ascii="GHEA Grapalat" w:hAnsi="GHEA Grapalat"/>
          <w:b/>
          <w:sz w:val="20"/>
          <w:lang w:val="es-ES"/>
        </w:rPr>
        <w:t xml:space="preserve">, </w:t>
      </w:r>
      <w:r w:rsidRPr="00BE3DCD">
        <w:rPr>
          <w:rFonts w:ascii="GHEA Grapalat" w:hAnsi="GHEA Grapalat" w:cs="Sylfaen"/>
          <w:b/>
          <w:sz w:val="20"/>
        </w:rPr>
        <w:t>ՈՐԱԿԱՎՈՐՄԱՆ</w:t>
      </w:r>
      <w:r w:rsidRPr="00BE3DCD">
        <w:rPr>
          <w:rFonts w:ascii="GHEA Grapalat" w:hAnsi="GHEA Grapalat"/>
          <w:b/>
          <w:sz w:val="20"/>
          <w:lang w:val="es-ES"/>
        </w:rPr>
        <w:t xml:space="preserve"> </w:t>
      </w:r>
      <w:r w:rsidRPr="00BE3DCD">
        <w:rPr>
          <w:rFonts w:ascii="GHEA Grapalat" w:hAnsi="GHEA Grapalat" w:cs="Sylfaen"/>
          <w:b/>
          <w:sz w:val="20"/>
        </w:rPr>
        <w:t>ՉԱՓԱՆԻՇՆԵՐԸ</w:t>
      </w:r>
      <w:r w:rsidRPr="00BE3DCD">
        <w:rPr>
          <w:rFonts w:ascii="GHEA Grapalat" w:hAnsi="GHEA Grapalat"/>
          <w:b/>
          <w:sz w:val="20"/>
          <w:lang w:val="es-ES"/>
        </w:rPr>
        <w:t xml:space="preserve">  ԵՎ </w:t>
      </w:r>
      <w:r w:rsidRPr="00BE3DCD">
        <w:rPr>
          <w:rFonts w:ascii="GHEA Grapalat" w:hAnsi="GHEA Grapalat" w:cs="Sylfaen"/>
          <w:b/>
          <w:sz w:val="20"/>
        </w:rPr>
        <w:t>ԴՐԱՆՑ</w:t>
      </w:r>
      <w:r w:rsidRPr="00BE3DCD">
        <w:rPr>
          <w:rFonts w:ascii="GHEA Grapalat" w:hAnsi="GHEA Grapalat"/>
          <w:b/>
          <w:sz w:val="20"/>
          <w:lang w:val="es-ES"/>
        </w:rPr>
        <w:t xml:space="preserve"> </w:t>
      </w:r>
      <w:r w:rsidRPr="00BE3DCD">
        <w:rPr>
          <w:rFonts w:ascii="GHEA Grapalat" w:hAnsi="GHEA Grapalat" w:cs="Sylfaen"/>
          <w:b/>
          <w:sz w:val="20"/>
          <w:lang w:val="es-ES"/>
        </w:rPr>
        <w:t>Գ</w:t>
      </w:r>
      <w:r w:rsidRPr="00BE3DCD">
        <w:rPr>
          <w:rFonts w:ascii="GHEA Grapalat" w:hAnsi="GHEA Grapalat" w:cs="Sylfaen"/>
          <w:b/>
          <w:sz w:val="20"/>
        </w:rPr>
        <w:t>ՆԱՀԱՏՄԱՆ</w:t>
      </w:r>
      <w:r w:rsidRPr="00BE3DCD">
        <w:rPr>
          <w:rFonts w:ascii="GHEA Grapalat" w:hAnsi="GHEA Grapalat"/>
          <w:b/>
          <w:sz w:val="20"/>
          <w:lang w:val="es-ES"/>
        </w:rPr>
        <w:t xml:space="preserve"> </w:t>
      </w:r>
      <w:r w:rsidRPr="00BE3DCD">
        <w:rPr>
          <w:rFonts w:ascii="GHEA Grapalat" w:hAnsi="GHEA Grapalat" w:cs="Sylfaen"/>
          <w:b/>
          <w:sz w:val="20"/>
        </w:rPr>
        <w:t>ԿԱՐ</w:t>
      </w:r>
      <w:r w:rsidRPr="00BE3DCD">
        <w:rPr>
          <w:rFonts w:ascii="GHEA Grapalat" w:hAnsi="GHEA Grapalat" w:cs="Sylfaen"/>
          <w:b/>
          <w:sz w:val="20"/>
          <w:lang w:val="es-ES"/>
        </w:rPr>
        <w:t>Գ</w:t>
      </w:r>
      <w:r w:rsidRPr="00BE3DCD">
        <w:rPr>
          <w:rFonts w:ascii="GHEA Grapalat" w:hAnsi="GHEA Grapalat" w:cs="Sylfaen"/>
          <w:b/>
          <w:sz w:val="20"/>
        </w:rPr>
        <w:t>Ը</w:t>
      </w:r>
      <w:r w:rsidRPr="00BE3DCD">
        <w:rPr>
          <w:rFonts w:ascii="GHEA Grapalat" w:hAnsi="GHEA Grapalat"/>
          <w:b/>
          <w:sz w:val="20"/>
          <w:lang w:val="es-ES"/>
        </w:rPr>
        <w:t xml:space="preserve"> </w:t>
      </w:r>
    </w:p>
    <w:p w:rsidR="00096865" w:rsidRPr="00BE3DCD" w:rsidRDefault="00096865" w:rsidP="00EF3662">
      <w:pPr>
        <w:ind w:firstLine="567"/>
        <w:jc w:val="both"/>
        <w:rPr>
          <w:rFonts w:ascii="GHEA Grapalat" w:hAnsi="GHEA Grapalat"/>
          <w:szCs w:val="22"/>
          <w:lang w:val="es-ES"/>
        </w:rPr>
      </w:pPr>
    </w:p>
    <w:p w:rsidR="00753E6E" w:rsidRPr="00BE3DCD" w:rsidRDefault="00096865" w:rsidP="00EF3662">
      <w:pPr>
        <w:ind w:firstLine="567"/>
        <w:jc w:val="both"/>
        <w:rPr>
          <w:rFonts w:ascii="GHEA Grapalat" w:hAnsi="GHEA Grapalat" w:cs="Arial Armenian"/>
          <w:sz w:val="20"/>
          <w:lang w:val="es-ES"/>
        </w:rPr>
      </w:pPr>
      <w:r w:rsidRPr="00BE3DCD">
        <w:rPr>
          <w:rFonts w:ascii="GHEA Grapalat" w:hAnsi="GHEA Grapalat" w:cs="Arial Armenian"/>
          <w:sz w:val="20"/>
          <w:lang w:val="es-ES"/>
        </w:rPr>
        <w:t xml:space="preserve">2.1 </w:t>
      </w:r>
      <w:r w:rsidR="00753E6E" w:rsidRPr="00BE3DCD">
        <w:rPr>
          <w:rFonts w:ascii="GHEA Grapalat" w:hAnsi="GHEA Grapalat" w:cs="Sylfaen"/>
          <w:sz w:val="20"/>
          <w:lang w:val="ru-RU"/>
        </w:rPr>
        <w:t>Սույն</w:t>
      </w:r>
      <w:r w:rsidR="00753E6E" w:rsidRPr="00BE3DCD">
        <w:rPr>
          <w:rFonts w:ascii="GHEA Grapalat" w:hAnsi="GHEA Grapalat" w:cs="Arial Armenian"/>
          <w:sz w:val="20"/>
          <w:lang w:val="es-ES"/>
        </w:rPr>
        <w:t xml:space="preserve"> </w:t>
      </w:r>
      <w:r w:rsidR="00EB487B" w:rsidRPr="00BE3DCD">
        <w:rPr>
          <w:rFonts w:ascii="GHEA Grapalat" w:hAnsi="GHEA Grapalat" w:cs="Arial Armenian"/>
          <w:sz w:val="20"/>
          <w:lang w:val="es-ES"/>
        </w:rPr>
        <w:t xml:space="preserve"> </w:t>
      </w:r>
      <w:r w:rsidR="006F49AA" w:rsidRPr="00BE3DCD">
        <w:rPr>
          <w:rFonts w:ascii="GHEA Grapalat" w:hAnsi="GHEA Grapalat" w:cs="Arial Armenian"/>
          <w:sz w:val="20"/>
          <w:lang w:val="es-ES"/>
        </w:rPr>
        <w:t xml:space="preserve">ընթացակարգին </w:t>
      </w:r>
      <w:r w:rsidR="00753E6E" w:rsidRPr="00BE3DCD">
        <w:rPr>
          <w:rFonts w:ascii="GHEA Grapalat" w:hAnsi="GHEA Grapalat" w:cs="Sylfaen"/>
          <w:sz w:val="20"/>
          <w:lang w:val="ru-RU"/>
        </w:rPr>
        <w:t>մասնակցելու</w:t>
      </w:r>
      <w:r w:rsidR="00753E6E" w:rsidRPr="00BE3DCD">
        <w:rPr>
          <w:rFonts w:ascii="GHEA Grapalat" w:hAnsi="GHEA Grapalat" w:cs="Arial Armenian"/>
          <w:sz w:val="20"/>
          <w:lang w:val="es-ES"/>
        </w:rPr>
        <w:t xml:space="preserve"> </w:t>
      </w:r>
      <w:r w:rsidR="00753E6E" w:rsidRPr="00BE3DCD">
        <w:rPr>
          <w:rFonts w:ascii="GHEA Grapalat" w:hAnsi="GHEA Grapalat" w:cs="Sylfaen"/>
          <w:sz w:val="20"/>
          <w:lang w:val="ru-RU"/>
        </w:rPr>
        <w:t>իրավունք</w:t>
      </w:r>
      <w:r w:rsidR="00753E6E" w:rsidRPr="00BE3DCD">
        <w:rPr>
          <w:rFonts w:ascii="GHEA Grapalat" w:hAnsi="GHEA Grapalat" w:cs="Arial Armenian"/>
          <w:sz w:val="20"/>
          <w:lang w:val="es-ES"/>
        </w:rPr>
        <w:t xml:space="preserve"> </w:t>
      </w:r>
      <w:r w:rsidR="00753E6E" w:rsidRPr="00BE3DCD">
        <w:rPr>
          <w:rFonts w:ascii="GHEA Grapalat" w:hAnsi="GHEA Grapalat" w:cs="Sylfaen"/>
          <w:sz w:val="20"/>
          <w:lang w:val="ru-RU"/>
        </w:rPr>
        <w:t>չունեն</w:t>
      </w:r>
      <w:r w:rsidR="00753E6E" w:rsidRPr="00BE3DCD">
        <w:rPr>
          <w:rFonts w:ascii="GHEA Grapalat" w:hAnsi="GHEA Grapalat" w:cs="Arial Armenian"/>
          <w:sz w:val="20"/>
          <w:lang w:val="es-ES"/>
        </w:rPr>
        <w:t xml:space="preserve"> </w:t>
      </w:r>
      <w:r w:rsidR="00753E6E" w:rsidRPr="00BE3DCD">
        <w:rPr>
          <w:rFonts w:ascii="GHEA Grapalat" w:hAnsi="GHEA Grapalat" w:cs="Sylfaen"/>
          <w:sz w:val="20"/>
          <w:lang w:val="ru-RU"/>
        </w:rPr>
        <w:t>անձինք</w:t>
      </w:r>
      <w:r w:rsidR="00753E6E" w:rsidRPr="00BE3DCD">
        <w:rPr>
          <w:rFonts w:ascii="GHEA Grapalat" w:hAnsi="GHEA Grapalat" w:cs="Sylfaen"/>
          <w:sz w:val="20"/>
          <w:lang w:val="es-ES"/>
        </w:rPr>
        <w:t>.</w:t>
      </w:r>
    </w:p>
    <w:p w:rsidR="00753E6E" w:rsidRPr="00BE3DCD" w:rsidRDefault="00753E6E" w:rsidP="00EF3662">
      <w:pPr>
        <w:ind w:firstLine="720"/>
        <w:jc w:val="both"/>
        <w:rPr>
          <w:rFonts w:ascii="GHEA Grapalat" w:hAnsi="GHEA Grapalat"/>
          <w:sz w:val="20"/>
          <w:szCs w:val="20"/>
          <w:lang w:val="es-ES"/>
        </w:rPr>
      </w:pPr>
      <w:r w:rsidRPr="00BE3DCD">
        <w:rPr>
          <w:rFonts w:ascii="GHEA Grapalat" w:hAnsi="GHEA Grapalat"/>
          <w:sz w:val="20"/>
          <w:szCs w:val="20"/>
          <w:lang w:val="es-ES"/>
        </w:rPr>
        <w:t xml:space="preserve">1) </w:t>
      </w:r>
      <w:r w:rsidRPr="00BE3DCD">
        <w:rPr>
          <w:rFonts w:ascii="GHEA Grapalat" w:hAnsi="GHEA Grapalat" w:cs="Sylfaen"/>
          <w:sz w:val="20"/>
          <w:szCs w:val="20"/>
        </w:rPr>
        <w:t>որոնք</w:t>
      </w:r>
      <w:r w:rsidRPr="00BE3DCD">
        <w:rPr>
          <w:rFonts w:ascii="GHEA Grapalat" w:hAnsi="GHEA Grapalat" w:cs="Sylfaen"/>
          <w:sz w:val="20"/>
          <w:szCs w:val="20"/>
          <w:lang w:val="es-ES"/>
        </w:rPr>
        <w:t xml:space="preserve"> </w:t>
      </w:r>
      <w:r w:rsidRPr="00BE3DCD">
        <w:rPr>
          <w:rFonts w:ascii="GHEA Grapalat" w:hAnsi="GHEA Grapalat" w:cs="Sylfaen"/>
          <w:sz w:val="20"/>
          <w:szCs w:val="20"/>
        </w:rPr>
        <w:t>հայտը</w:t>
      </w:r>
      <w:r w:rsidRPr="00BE3DCD">
        <w:rPr>
          <w:rFonts w:ascii="GHEA Grapalat" w:hAnsi="GHEA Grapalat" w:cs="Sylfaen"/>
          <w:sz w:val="20"/>
          <w:szCs w:val="20"/>
          <w:lang w:val="es-ES"/>
        </w:rPr>
        <w:t xml:space="preserve"> </w:t>
      </w:r>
      <w:r w:rsidRPr="00BE3DCD">
        <w:rPr>
          <w:rFonts w:ascii="GHEA Grapalat" w:hAnsi="GHEA Grapalat" w:cs="Sylfaen"/>
          <w:sz w:val="20"/>
          <w:szCs w:val="20"/>
        </w:rPr>
        <w:t>ներկայացնելու</w:t>
      </w:r>
      <w:r w:rsidRPr="00BE3DCD">
        <w:rPr>
          <w:rFonts w:ascii="GHEA Grapalat" w:hAnsi="GHEA Grapalat" w:cs="Sylfaen"/>
          <w:sz w:val="20"/>
          <w:szCs w:val="20"/>
          <w:lang w:val="es-ES"/>
        </w:rPr>
        <w:t xml:space="preserve"> </w:t>
      </w:r>
      <w:r w:rsidRPr="00BE3DCD">
        <w:rPr>
          <w:rFonts w:ascii="GHEA Grapalat" w:hAnsi="GHEA Grapalat" w:cs="Sylfaen"/>
          <w:sz w:val="20"/>
          <w:szCs w:val="20"/>
        </w:rPr>
        <w:t>օրվա</w:t>
      </w:r>
      <w:r w:rsidRPr="00BE3DCD">
        <w:rPr>
          <w:rFonts w:ascii="GHEA Grapalat" w:hAnsi="GHEA Grapalat" w:cs="Sylfaen"/>
          <w:sz w:val="20"/>
          <w:szCs w:val="20"/>
          <w:lang w:val="es-ES"/>
        </w:rPr>
        <w:t xml:space="preserve"> </w:t>
      </w:r>
      <w:r w:rsidRPr="00BE3DCD">
        <w:rPr>
          <w:rFonts w:ascii="GHEA Grapalat" w:hAnsi="GHEA Grapalat" w:cs="Sylfaen"/>
          <w:sz w:val="20"/>
          <w:szCs w:val="20"/>
        </w:rPr>
        <w:t>դրությամբ</w:t>
      </w:r>
      <w:r w:rsidRPr="00BE3DCD">
        <w:rPr>
          <w:rFonts w:ascii="GHEA Grapalat" w:hAnsi="GHEA Grapalat" w:cs="Sylfaen"/>
          <w:sz w:val="20"/>
          <w:szCs w:val="20"/>
          <w:lang w:val="es-ES"/>
        </w:rPr>
        <w:t xml:space="preserve"> </w:t>
      </w:r>
      <w:r w:rsidRPr="00BE3DCD">
        <w:rPr>
          <w:rFonts w:ascii="GHEA Grapalat" w:hAnsi="GHEA Grapalat" w:cs="Sylfaen"/>
          <w:sz w:val="20"/>
          <w:szCs w:val="20"/>
        </w:rPr>
        <w:t>դատական</w:t>
      </w:r>
      <w:r w:rsidRPr="00BE3DCD">
        <w:rPr>
          <w:rFonts w:ascii="GHEA Grapalat" w:hAnsi="GHEA Grapalat"/>
          <w:sz w:val="20"/>
          <w:szCs w:val="20"/>
          <w:lang w:val="es-ES"/>
        </w:rPr>
        <w:t xml:space="preserve"> </w:t>
      </w:r>
      <w:r w:rsidRPr="00BE3DCD">
        <w:rPr>
          <w:rFonts w:ascii="GHEA Grapalat" w:hAnsi="GHEA Grapalat" w:cs="Sylfaen"/>
          <w:sz w:val="20"/>
          <w:szCs w:val="20"/>
        </w:rPr>
        <w:t>կարգով</w:t>
      </w:r>
      <w:r w:rsidRPr="00BE3DCD">
        <w:rPr>
          <w:rFonts w:ascii="GHEA Grapalat" w:hAnsi="GHEA Grapalat"/>
          <w:sz w:val="20"/>
          <w:szCs w:val="20"/>
          <w:lang w:val="es-ES"/>
        </w:rPr>
        <w:t xml:space="preserve"> </w:t>
      </w:r>
      <w:r w:rsidRPr="00BE3DCD">
        <w:rPr>
          <w:rFonts w:ascii="GHEA Grapalat" w:hAnsi="GHEA Grapalat" w:cs="Sylfaen"/>
          <w:sz w:val="20"/>
          <w:szCs w:val="20"/>
        </w:rPr>
        <w:t>ճանաչվել</w:t>
      </w:r>
      <w:r w:rsidRPr="00BE3DCD">
        <w:rPr>
          <w:rFonts w:ascii="GHEA Grapalat" w:hAnsi="GHEA Grapalat"/>
          <w:sz w:val="20"/>
          <w:szCs w:val="20"/>
          <w:lang w:val="es-ES"/>
        </w:rPr>
        <w:t xml:space="preserve"> </w:t>
      </w:r>
      <w:r w:rsidRPr="00BE3DCD">
        <w:rPr>
          <w:rFonts w:ascii="GHEA Grapalat" w:hAnsi="GHEA Grapalat" w:cs="Sylfaen"/>
          <w:sz w:val="20"/>
          <w:szCs w:val="20"/>
        </w:rPr>
        <w:t>են</w:t>
      </w:r>
      <w:r w:rsidRPr="00BE3DCD">
        <w:rPr>
          <w:rFonts w:ascii="GHEA Grapalat" w:hAnsi="GHEA Grapalat"/>
          <w:sz w:val="20"/>
          <w:szCs w:val="20"/>
          <w:lang w:val="es-ES"/>
        </w:rPr>
        <w:t xml:space="preserve"> </w:t>
      </w:r>
      <w:r w:rsidRPr="00BE3DCD">
        <w:rPr>
          <w:rFonts w:ascii="GHEA Grapalat" w:hAnsi="GHEA Grapalat" w:cs="Sylfaen"/>
          <w:sz w:val="20"/>
          <w:szCs w:val="20"/>
        </w:rPr>
        <w:t>սնանկ</w:t>
      </w:r>
      <w:r w:rsidRPr="00BE3DCD">
        <w:rPr>
          <w:rFonts w:ascii="GHEA Grapalat" w:hAnsi="GHEA Grapalat"/>
          <w:sz w:val="20"/>
          <w:szCs w:val="20"/>
          <w:lang w:val="es-ES"/>
        </w:rPr>
        <w:t xml:space="preserve">. </w:t>
      </w:r>
    </w:p>
    <w:p w:rsidR="00753E6E" w:rsidRPr="00BE3DCD" w:rsidRDefault="00753E6E">
      <w:pPr>
        <w:tabs>
          <w:tab w:val="left" w:pos="7200"/>
        </w:tabs>
        <w:ind w:firstLine="720"/>
        <w:jc w:val="both"/>
        <w:rPr>
          <w:rFonts w:ascii="GHEA Grapalat" w:hAnsi="GHEA Grapalat"/>
          <w:sz w:val="20"/>
          <w:szCs w:val="20"/>
          <w:lang w:val="es-ES"/>
        </w:rPr>
      </w:pPr>
      <w:r w:rsidRPr="00BE3DCD">
        <w:rPr>
          <w:rFonts w:ascii="GHEA Grapalat" w:hAnsi="GHEA Grapalat"/>
          <w:sz w:val="20"/>
          <w:szCs w:val="20"/>
          <w:lang w:val="es-ES"/>
        </w:rPr>
        <w:t xml:space="preserve">2) </w:t>
      </w:r>
      <w:r w:rsidRPr="00BE3DCD">
        <w:rPr>
          <w:rFonts w:ascii="GHEA Grapalat" w:hAnsi="GHEA Grapalat" w:cs="Sylfaen"/>
          <w:sz w:val="20"/>
          <w:szCs w:val="20"/>
        </w:rPr>
        <w:t>որոնք</w:t>
      </w:r>
      <w:r w:rsidRPr="00BE3DCD">
        <w:rPr>
          <w:rFonts w:ascii="GHEA Grapalat" w:hAnsi="GHEA Grapalat" w:cs="Sylfaen"/>
          <w:sz w:val="20"/>
          <w:szCs w:val="20"/>
          <w:lang w:val="es-ES"/>
        </w:rPr>
        <w:t xml:space="preserve"> </w:t>
      </w:r>
      <w:r w:rsidRPr="00BE3DCD">
        <w:rPr>
          <w:rFonts w:ascii="GHEA Grapalat" w:hAnsi="GHEA Grapalat" w:cs="Sylfaen"/>
          <w:sz w:val="20"/>
          <w:szCs w:val="20"/>
        </w:rPr>
        <w:t>հայտը</w:t>
      </w:r>
      <w:r w:rsidRPr="00BE3DCD">
        <w:rPr>
          <w:rFonts w:ascii="GHEA Grapalat" w:hAnsi="GHEA Grapalat" w:cs="Sylfaen"/>
          <w:sz w:val="20"/>
          <w:szCs w:val="20"/>
          <w:lang w:val="es-ES"/>
        </w:rPr>
        <w:t xml:space="preserve"> </w:t>
      </w:r>
      <w:r w:rsidRPr="00BE3DCD">
        <w:rPr>
          <w:rFonts w:ascii="GHEA Grapalat" w:hAnsi="GHEA Grapalat" w:cs="Sylfaen"/>
          <w:sz w:val="20"/>
          <w:szCs w:val="20"/>
        </w:rPr>
        <w:t>ներկայացնելու</w:t>
      </w:r>
      <w:r w:rsidRPr="00BE3DCD">
        <w:rPr>
          <w:rFonts w:ascii="GHEA Grapalat" w:hAnsi="GHEA Grapalat" w:cs="Sylfaen"/>
          <w:sz w:val="20"/>
          <w:szCs w:val="20"/>
          <w:lang w:val="es-ES"/>
        </w:rPr>
        <w:t xml:space="preserve"> </w:t>
      </w:r>
      <w:r w:rsidRPr="00BE3DCD">
        <w:rPr>
          <w:rFonts w:ascii="GHEA Grapalat" w:hAnsi="GHEA Grapalat" w:cs="Sylfaen"/>
          <w:sz w:val="20"/>
          <w:szCs w:val="20"/>
        </w:rPr>
        <w:t>օրվա</w:t>
      </w:r>
      <w:r w:rsidRPr="00BE3DCD">
        <w:rPr>
          <w:rFonts w:ascii="GHEA Grapalat" w:hAnsi="GHEA Grapalat" w:cs="Sylfaen"/>
          <w:sz w:val="20"/>
          <w:szCs w:val="20"/>
          <w:lang w:val="es-ES"/>
        </w:rPr>
        <w:t xml:space="preserve"> </w:t>
      </w:r>
      <w:r w:rsidRPr="00BE3DCD">
        <w:rPr>
          <w:rFonts w:ascii="GHEA Grapalat" w:hAnsi="GHEA Grapalat" w:cs="Sylfaen"/>
          <w:sz w:val="20"/>
          <w:szCs w:val="20"/>
        </w:rPr>
        <w:t>դրությամբ</w:t>
      </w:r>
      <w:r w:rsidRPr="00BE3DCD">
        <w:rPr>
          <w:rFonts w:ascii="GHEA Grapalat" w:hAnsi="GHEA Grapalat" w:cs="Sylfaen"/>
          <w:sz w:val="20"/>
          <w:szCs w:val="20"/>
          <w:lang w:val="es-ES"/>
        </w:rPr>
        <w:t xml:space="preserve"> </w:t>
      </w:r>
      <w:r w:rsidRPr="00BE3DCD">
        <w:rPr>
          <w:rFonts w:ascii="GHEA Grapalat" w:hAnsi="GHEA Grapalat"/>
          <w:sz w:val="20"/>
          <w:szCs w:val="20"/>
        </w:rPr>
        <w:t>հարկային</w:t>
      </w:r>
      <w:r w:rsidRPr="00BE3DCD">
        <w:rPr>
          <w:rFonts w:ascii="GHEA Grapalat" w:hAnsi="GHEA Grapalat"/>
          <w:sz w:val="20"/>
          <w:szCs w:val="20"/>
          <w:lang w:val="es-ES"/>
        </w:rPr>
        <w:t xml:space="preserve"> </w:t>
      </w:r>
      <w:r w:rsidRPr="00BE3DCD">
        <w:rPr>
          <w:rFonts w:ascii="GHEA Grapalat" w:hAnsi="GHEA Grapalat"/>
          <w:sz w:val="20"/>
          <w:szCs w:val="20"/>
        </w:rPr>
        <w:t>մարմնի</w:t>
      </w:r>
      <w:r w:rsidRPr="00BE3DCD">
        <w:rPr>
          <w:rFonts w:ascii="GHEA Grapalat" w:hAnsi="GHEA Grapalat"/>
          <w:sz w:val="20"/>
          <w:szCs w:val="20"/>
          <w:lang w:val="es-ES"/>
        </w:rPr>
        <w:t xml:space="preserve"> </w:t>
      </w:r>
      <w:r w:rsidRPr="00BE3DCD">
        <w:rPr>
          <w:rFonts w:ascii="GHEA Grapalat" w:hAnsi="GHEA Grapalat"/>
          <w:sz w:val="20"/>
          <w:szCs w:val="20"/>
        </w:rPr>
        <w:t>կողմից</w:t>
      </w:r>
      <w:r w:rsidRPr="00BE3DCD">
        <w:rPr>
          <w:rFonts w:ascii="GHEA Grapalat" w:hAnsi="GHEA Grapalat"/>
          <w:sz w:val="20"/>
          <w:szCs w:val="20"/>
          <w:lang w:val="es-ES"/>
        </w:rPr>
        <w:t xml:space="preserve"> </w:t>
      </w:r>
      <w:r w:rsidRPr="00BE3DCD">
        <w:rPr>
          <w:rFonts w:ascii="GHEA Grapalat" w:hAnsi="GHEA Grapalat"/>
          <w:sz w:val="20"/>
          <w:szCs w:val="20"/>
        </w:rPr>
        <w:t>վերահսկվող</w:t>
      </w:r>
      <w:r w:rsidRPr="00BE3DCD">
        <w:rPr>
          <w:rFonts w:ascii="GHEA Grapalat" w:hAnsi="GHEA Grapalat"/>
          <w:sz w:val="20"/>
          <w:szCs w:val="20"/>
          <w:lang w:val="es-ES"/>
        </w:rPr>
        <w:t xml:space="preserve"> </w:t>
      </w:r>
      <w:r w:rsidRPr="00BE3DCD">
        <w:rPr>
          <w:rFonts w:ascii="GHEA Grapalat" w:hAnsi="GHEA Grapalat"/>
          <w:sz w:val="20"/>
          <w:szCs w:val="20"/>
        </w:rPr>
        <w:t>եկամուտների</w:t>
      </w:r>
      <w:r w:rsidRPr="00BE3DCD">
        <w:rPr>
          <w:rFonts w:ascii="GHEA Grapalat" w:hAnsi="GHEA Grapalat"/>
          <w:sz w:val="20"/>
          <w:szCs w:val="20"/>
          <w:lang w:val="es-ES"/>
        </w:rPr>
        <w:t xml:space="preserve"> </w:t>
      </w:r>
      <w:r w:rsidRPr="00BE3DCD">
        <w:rPr>
          <w:rFonts w:ascii="GHEA Grapalat" w:hAnsi="GHEA Grapalat"/>
          <w:sz w:val="20"/>
          <w:szCs w:val="20"/>
        </w:rPr>
        <w:t>գծով</w:t>
      </w:r>
      <w:r w:rsidRPr="00BE3DCD">
        <w:rPr>
          <w:rFonts w:ascii="GHEA Grapalat" w:hAnsi="GHEA Grapalat"/>
          <w:sz w:val="20"/>
          <w:szCs w:val="20"/>
          <w:lang w:val="es-ES"/>
        </w:rPr>
        <w:t xml:space="preserve"> </w:t>
      </w:r>
      <w:r w:rsidRPr="00BE3DCD">
        <w:rPr>
          <w:rFonts w:ascii="GHEA Grapalat" w:hAnsi="GHEA Grapalat" w:cs="Sylfaen"/>
          <w:sz w:val="20"/>
          <w:szCs w:val="20"/>
        </w:rPr>
        <w:t>ունեն</w:t>
      </w:r>
      <w:r w:rsidRPr="00BE3DCD">
        <w:rPr>
          <w:rFonts w:ascii="GHEA Grapalat" w:hAnsi="GHEA Grapalat"/>
          <w:sz w:val="20"/>
          <w:szCs w:val="20"/>
          <w:lang w:val="es-ES"/>
        </w:rPr>
        <w:t xml:space="preserve"> </w:t>
      </w:r>
      <w:r w:rsidRPr="00BE3DCD">
        <w:rPr>
          <w:rFonts w:ascii="GHEA Grapalat" w:hAnsi="GHEA Grapalat" w:cs="Sylfaen"/>
          <w:sz w:val="20"/>
          <w:szCs w:val="20"/>
        </w:rPr>
        <w:t>իրենց</w:t>
      </w:r>
      <w:r w:rsidRPr="00BE3DCD">
        <w:rPr>
          <w:rFonts w:ascii="GHEA Grapalat" w:hAnsi="GHEA Grapalat" w:cs="Sylfaen"/>
          <w:sz w:val="20"/>
          <w:szCs w:val="20"/>
          <w:lang w:val="es-ES"/>
        </w:rPr>
        <w:t xml:space="preserve"> </w:t>
      </w:r>
      <w:r w:rsidRPr="00BE3DCD">
        <w:rPr>
          <w:rFonts w:ascii="GHEA Grapalat" w:hAnsi="GHEA Grapalat" w:cs="Sylfaen"/>
          <w:sz w:val="20"/>
          <w:szCs w:val="20"/>
        </w:rPr>
        <w:t>ներկայացրած</w:t>
      </w:r>
      <w:r w:rsidRPr="00BE3DCD">
        <w:rPr>
          <w:rFonts w:ascii="GHEA Grapalat" w:hAnsi="GHEA Grapalat" w:cs="Sylfaen"/>
          <w:sz w:val="20"/>
          <w:szCs w:val="20"/>
          <w:lang w:val="es-ES"/>
        </w:rPr>
        <w:t xml:space="preserve"> </w:t>
      </w:r>
      <w:r w:rsidRPr="00BE3DCD">
        <w:rPr>
          <w:rFonts w:ascii="GHEA Grapalat" w:hAnsi="GHEA Grapalat" w:cs="Sylfaen"/>
          <w:sz w:val="20"/>
          <w:szCs w:val="20"/>
        </w:rPr>
        <w:t>գնային</w:t>
      </w:r>
      <w:r w:rsidRPr="00BE3DCD">
        <w:rPr>
          <w:rFonts w:ascii="GHEA Grapalat" w:hAnsi="GHEA Grapalat" w:cs="Sylfaen"/>
          <w:sz w:val="20"/>
          <w:szCs w:val="20"/>
          <w:lang w:val="es-ES"/>
        </w:rPr>
        <w:t xml:space="preserve"> </w:t>
      </w:r>
      <w:r w:rsidRPr="00BE3DCD">
        <w:rPr>
          <w:rFonts w:ascii="GHEA Grapalat" w:hAnsi="GHEA Grapalat" w:cs="Sylfaen"/>
          <w:sz w:val="20"/>
          <w:szCs w:val="20"/>
        </w:rPr>
        <w:t>առաջարկի</w:t>
      </w:r>
      <w:r w:rsidRPr="00BE3DCD">
        <w:rPr>
          <w:rFonts w:ascii="GHEA Grapalat" w:hAnsi="GHEA Grapalat" w:cs="Sylfaen"/>
          <w:sz w:val="20"/>
          <w:szCs w:val="20"/>
          <w:lang w:val="es-ES"/>
        </w:rPr>
        <w:t xml:space="preserve"> </w:t>
      </w:r>
      <w:r w:rsidRPr="00BE3DCD">
        <w:rPr>
          <w:rFonts w:ascii="GHEA Grapalat" w:hAnsi="GHEA Grapalat" w:cs="Sylfaen"/>
          <w:sz w:val="20"/>
          <w:szCs w:val="20"/>
        </w:rPr>
        <w:t>մինչև</w:t>
      </w:r>
      <w:r w:rsidRPr="00BE3DCD">
        <w:rPr>
          <w:rFonts w:ascii="GHEA Grapalat" w:hAnsi="GHEA Grapalat" w:cs="Sylfaen"/>
          <w:sz w:val="20"/>
          <w:szCs w:val="20"/>
          <w:lang w:val="es-ES"/>
        </w:rPr>
        <w:t xml:space="preserve"> </w:t>
      </w:r>
      <w:r w:rsidRPr="00BE3DCD">
        <w:rPr>
          <w:rFonts w:ascii="GHEA Grapalat" w:hAnsi="GHEA Grapalat" w:cs="Sylfaen"/>
          <w:sz w:val="20"/>
          <w:szCs w:val="20"/>
        </w:rPr>
        <w:t>մեկ</w:t>
      </w:r>
      <w:r w:rsidRPr="00BE3DCD">
        <w:rPr>
          <w:rFonts w:ascii="GHEA Grapalat" w:hAnsi="GHEA Grapalat" w:cs="Sylfaen"/>
          <w:sz w:val="20"/>
          <w:szCs w:val="20"/>
          <w:lang w:val="es-ES"/>
        </w:rPr>
        <w:t xml:space="preserve"> </w:t>
      </w:r>
      <w:r w:rsidRPr="00BE3DCD">
        <w:rPr>
          <w:rFonts w:ascii="GHEA Grapalat" w:hAnsi="GHEA Grapalat" w:cs="Sylfaen"/>
          <w:sz w:val="20"/>
          <w:szCs w:val="20"/>
        </w:rPr>
        <w:t>տոկոսը</w:t>
      </w:r>
      <w:r w:rsidRPr="00BE3DCD">
        <w:rPr>
          <w:rFonts w:ascii="GHEA Grapalat" w:hAnsi="GHEA Grapalat" w:cs="Sylfaen"/>
          <w:sz w:val="20"/>
          <w:szCs w:val="20"/>
          <w:lang w:val="es-ES"/>
        </w:rPr>
        <w:t xml:space="preserve">, </w:t>
      </w:r>
      <w:r w:rsidRPr="00BE3DCD">
        <w:rPr>
          <w:rFonts w:ascii="GHEA Grapalat" w:hAnsi="GHEA Grapalat" w:cs="Sylfaen"/>
          <w:sz w:val="20"/>
          <w:szCs w:val="20"/>
        </w:rPr>
        <w:t>բայց</w:t>
      </w:r>
      <w:r w:rsidRPr="00BE3DCD">
        <w:rPr>
          <w:rFonts w:ascii="GHEA Grapalat" w:hAnsi="GHEA Grapalat" w:cs="Sylfaen"/>
          <w:sz w:val="20"/>
          <w:szCs w:val="20"/>
          <w:lang w:val="es-ES"/>
        </w:rPr>
        <w:t xml:space="preserve"> </w:t>
      </w:r>
      <w:r w:rsidRPr="00BE3DCD">
        <w:rPr>
          <w:rFonts w:ascii="GHEA Grapalat" w:hAnsi="GHEA Grapalat" w:cs="Sylfaen"/>
          <w:sz w:val="20"/>
          <w:szCs w:val="20"/>
        </w:rPr>
        <w:t>ոչ</w:t>
      </w:r>
      <w:r w:rsidRPr="00BE3DCD">
        <w:rPr>
          <w:rFonts w:ascii="GHEA Grapalat" w:hAnsi="GHEA Grapalat" w:cs="Sylfaen"/>
          <w:sz w:val="20"/>
          <w:szCs w:val="20"/>
          <w:lang w:val="es-ES"/>
        </w:rPr>
        <w:t xml:space="preserve"> </w:t>
      </w:r>
      <w:r w:rsidRPr="00BE3DCD">
        <w:rPr>
          <w:rFonts w:ascii="GHEA Grapalat" w:hAnsi="GHEA Grapalat" w:cs="Sylfaen"/>
          <w:sz w:val="20"/>
          <w:szCs w:val="20"/>
        </w:rPr>
        <w:t>ավելի</w:t>
      </w:r>
      <w:r w:rsidRPr="00BE3DCD">
        <w:rPr>
          <w:rFonts w:ascii="GHEA Grapalat" w:hAnsi="GHEA Grapalat" w:cs="Sylfaen"/>
          <w:sz w:val="20"/>
          <w:szCs w:val="20"/>
          <w:lang w:val="es-ES"/>
        </w:rPr>
        <w:t xml:space="preserve">, </w:t>
      </w:r>
      <w:r w:rsidRPr="00BE3DCD">
        <w:rPr>
          <w:rFonts w:ascii="GHEA Grapalat" w:hAnsi="GHEA Grapalat" w:cs="Sylfaen"/>
          <w:sz w:val="20"/>
          <w:szCs w:val="20"/>
        </w:rPr>
        <w:t>քան</w:t>
      </w:r>
      <w:r w:rsidRPr="00BE3DCD">
        <w:rPr>
          <w:rFonts w:ascii="GHEA Grapalat" w:hAnsi="GHEA Grapalat" w:cs="Sylfaen"/>
          <w:sz w:val="20"/>
          <w:szCs w:val="20"/>
          <w:lang w:val="es-ES"/>
        </w:rPr>
        <w:t xml:space="preserve"> </w:t>
      </w:r>
      <w:r w:rsidRPr="00BE3DCD">
        <w:rPr>
          <w:rFonts w:ascii="GHEA Grapalat" w:hAnsi="GHEA Grapalat" w:cs="Sylfaen"/>
          <w:sz w:val="20"/>
          <w:szCs w:val="20"/>
        </w:rPr>
        <w:t>հիսուն</w:t>
      </w:r>
      <w:r w:rsidRPr="00BE3DCD">
        <w:rPr>
          <w:rFonts w:ascii="GHEA Grapalat" w:hAnsi="GHEA Grapalat" w:cs="Sylfaen"/>
          <w:sz w:val="20"/>
          <w:szCs w:val="20"/>
          <w:lang w:val="es-ES"/>
        </w:rPr>
        <w:t xml:space="preserve"> </w:t>
      </w:r>
      <w:r w:rsidRPr="00BE3DCD">
        <w:rPr>
          <w:rFonts w:ascii="GHEA Grapalat" w:hAnsi="GHEA Grapalat" w:cs="Sylfaen"/>
          <w:sz w:val="20"/>
          <w:szCs w:val="20"/>
        </w:rPr>
        <w:t>հազար</w:t>
      </w:r>
      <w:r w:rsidRPr="00BE3DCD">
        <w:rPr>
          <w:rFonts w:ascii="GHEA Grapalat" w:hAnsi="GHEA Grapalat" w:cs="Sylfaen"/>
          <w:sz w:val="20"/>
          <w:szCs w:val="20"/>
          <w:lang w:val="es-ES"/>
        </w:rPr>
        <w:t xml:space="preserve"> </w:t>
      </w:r>
      <w:r w:rsidRPr="00BE3DCD">
        <w:rPr>
          <w:rFonts w:ascii="GHEA Grapalat" w:hAnsi="GHEA Grapalat" w:cs="Sylfaen"/>
          <w:sz w:val="20"/>
          <w:szCs w:val="20"/>
        </w:rPr>
        <w:t>Հայաստանի</w:t>
      </w:r>
      <w:r w:rsidRPr="00BE3DCD">
        <w:rPr>
          <w:rFonts w:ascii="GHEA Grapalat" w:hAnsi="GHEA Grapalat" w:cs="Sylfaen"/>
          <w:sz w:val="20"/>
          <w:szCs w:val="20"/>
          <w:lang w:val="es-ES"/>
        </w:rPr>
        <w:t xml:space="preserve"> </w:t>
      </w:r>
      <w:r w:rsidRPr="00BE3DCD">
        <w:rPr>
          <w:rFonts w:ascii="GHEA Grapalat" w:hAnsi="GHEA Grapalat" w:cs="Sylfaen"/>
          <w:sz w:val="20"/>
          <w:szCs w:val="20"/>
        </w:rPr>
        <w:t>Հանրապետության</w:t>
      </w:r>
      <w:r w:rsidRPr="00BE3DCD">
        <w:rPr>
          <w:rFonts w:ascii="GHEA Grapalat" w:hAnsi="GHEA Grapalat" w:cs="Sylfaen"/>
          <w:sz w:val="20"/>
          <w:szCs w:val="20"/>
          <w:lang w:val="es-ES"/>
        </w:rPr>
        <w:t xml:space="preserve"> </w:t>
      </w:r>
      <w:r w:rsidRPr="00BE3DCD">
        <w:rPr>
          <w:rFonts w:ascii="GHEA Grapalat" w:hAnsi="GHEA Grapalat" w:cs="Sylfaen"/>
          <w:sz w:val="20"/>
          <w:szCs w:val="20"/>
        </w:rPr>
        <w:t>դրամը</w:t>
      </w:r>
      <w:r w:rsidRPr="00BE3DCD">
        <w:rPr>
          <w:rFonts w:ascii="GHEA Grapalat" w:hAnsi="GHEA Grapalat" w:cs="Sylfaen"/>
          <w:sz w:val="20"/>
          <w:szCs w:val="20"/>
          <w:lang w:val="es-ES"/>
        </w:rPr>
        <w:t xml:space="preserve"> </w:t>
      </w:r>
      <w:r w:rsidRPr="00BE3DCD">
        <w:rPr>
          <w:rFonts w:ascii="GHEA Grapalat" w:hAnsi="GHEA Grapalat"/>
          <w:sz w:val="20"/>
          <w:szCs w:val="20"/>
        </w:rPr>
        <w:t>գերազանցող</w:t>
      </w:r>
      <w:r w:rsidRPr="00BE3DCD">
        <w:rPr>
          <w:rFonts w:ascii="GHEA Grapalat" w:hAnsi="GHEA Grapalat"/>
          <w:sz w:val="20"/>
          <w:szCs w:val="20"/>
          <w:lang w:val="es-ES"/>
        </w:rPr>
        <w:t xml:space="preserve"> </w:t>
      </w:r>
      <w:r w:rsidRPr="00BE3DCD">
        <w:rPr>
          <w:rFonts w:ascii="GHEA Grapalat" w:hAnsi="GHEA Grapalat"/>
          <w:sz w:val="20"/>
          <w:szCs w:val="20"/>
        </w:rPr>
        <w:t>ժամկետանց</w:t>
      </w:r>
      <w:r w:rsidRPr="00BE3DCD">
        <w:rPr>
          <w:rFonts w:ascii="GHEA Grapalat" w:hAnsi="GHEA Grapalat"/>
          <w:sz w:val="20"/>
          <w:szCs w:val="20"/>
          <w:lang w:val="es-ES"/>
        </w:rPr>
        <w:t xml:space="preserve"> </w:t>
      </w:r>
      <w:r w:rsidRPr="00BE3DCD">
        <w:rPr>
          <w:rFonts w:ascii="GHEA Grapalat" w:hAnsi="GHEA Grapalat"/>
          <w:sz w:val="20"/>
          <w:szCs w:val="20"/>
        </w:rPr>
        <w:t>պարտավորություններ</w:t>
      </w:r>
      <w:r w:rsidRPr="00BE3DCD">
        <w:rPr>
          <w:rFonts w:ascii="GHEA Grapalat" w:hAnsi="GHEA Grapalat"/>
          <w:sz w:val="20"/>
          <w:szCs w:val="20"/>
          <w:lang w:val="es-ES"/>
        </w:rPr>
        <w:t>.</w:t>
      </w:r>
    </w:p>
    <w:p w:rsidR="00753E6E" w:rsidRPr="00BE3DCD" w:rsidRDefault="00753E6E" w:rsidP="00EF3662">
      <w:pPr>
        <w:ind w:firstLine="720"/>
        <w:jc w:val="both"/>
        <w:rPr>
          <w:rFonts w:ascii="GHEA Grapalat" w:hAnsi="GHEA Grapalat"/>
          <w:sz w:val="20"/>
          <w:szCs w:val="20"/>
          <w:lang w:val="es-ES"/>
        </w:rPr>
      </w:pPr>
      <w:r w:rsidRPr="00BE3DCD">
        <w:rPr>
          <w:rFonts w:ascii="GHEA Grapalat" w:hAnsi="GHEA Grapalat"/>
          <w:sz w:val="20"/>
          <w:szCs w:val="20"/>
          <w:lang w:val="es-ES"/>
        </w:rPr>
        <w:t xml:space="preserve">3) </w:t>
      </w:r>
      <w:r w:rsidRPr="00BE3DCD">
        <w:rPr>
          <w:rFonts w:ascii="GHEA Grapalat" w:hAnsi="GHEA Grapalat"/>
          <w:sz w:val="20"/>
          <w:szCs w:val="20"/>
        </w:rPr>
        <w:t>որոնք</w:t>
      </w:r>
      <w:r w:rsidRPr="00BE3DCD">
        <w:rPr>
          <w:rFonts w:ascii="GHEA Grapalat" w:hAnsi="GHEA Grapalat"/>
          <w:sz w:val="20"/>
          <w:szCs w:val="20"/>
          <w:lang w:val="es-ES"/>
        </w:rPr>
        <w:t xml:space="preserve"> </w:t>
      </w:r>
      <w:r w:rsidRPr="00BE3DCD">
        <w:rPr>
          <w:rFonts w:ascii="GHEA Grapalat" w:hAnsi="GHEA Grapalat"/>
          <w:sz w:val="20"/>
          <w:szCs w:val="20"/>
        </w:rPr>
        <w:t>կամ</w:t>
      </w:r>
      <w:r w:rsidRPr="00BE3DCD">
        <w:rPr>
          <w:rFonts w:ascii="GHEA Grapalat" w:hAnsi="GHEA Grapalat"/>
          <w:sz w:val="20"/>
          <w:szCs w:val="20"/>
          <w:lang w:val="es-ES"/>
        </w:rPr>
        <w:t xml:space="preserve"> </w:t>
      </w:r>
      <w:r w:rsidRPr="00BE3DCD">
        <w:rPr>
          <w:rFonts w:ascii="GHEA Grapalat" w:hAnsi="GHEA Grapalat"/>
          <w:sz w:val="20"/>
          <w:szCs w:val="20"/>
        </w:rPr>
        <w:t>որոնց</w:t>
      </w:r>
      <w:r w:rsidRPr="00BE3DCD">
        <w:rPr>
          <w:rFonts w:ascii="GHEA Grapalat" w:hAnsi="GHEA Grapalat"/>
          <w:sz w:val="20"/>
          <w:szCs w:val="20"/>
          <w:lang w:val="es-ES"/>
        </w:rPr>
        <w:t xml:space="preserve"> </w:t>
      </w:r>
      <w:r w:rsidRPr="00BE3DCD">
        <w:rPr>
          <w:rFonts w:ascii="GHEA Grapalat" w:hAnsi="GHEA Grapalat" w:cs="Sylfaen"/>
          <w:sz w:val="20"/>
          <w:szCs w:val="20"/>
        </w:rPr>
        <w:t>գործադիր</w:t>
      </w:r>
      <w:r w:rsidRPr="00BE3DCD">
        <w:rPr>
          <w:rFonts w:ascii="GHEA Grapalat" w:hAnsi="GHEA Grapalat"/>
          <w:sz w:val="20"/>
          <w:szCs w:val="20"/>
          <w:lang w:val="es-ES"/>
        </w:rPr>
        <w:t xml:space="preserve"> </w:t>
      </w:r>
      <w:r w:rsidRPr="00BE3DCD">
        <w:rPr>
          <w:rFonts w:ascii="GHEA Grapalat" w:hAnsi="GHEA Grapalat" w:cs="Sylfaen"/>
          <w:sz w:val="20"/>
          <w:szCs w:val="20"/>
        </w:rPr>
        <w:t>մարմնի</w:t>
      </w:r>
      <w:r w:rsidRPr="00BE3DCD">
        <w:rPr>
          <w:rFonts w:ascii="GHEA Grapalat" w:hAnsi="GHEA Grapalat"/>
          <w:sz w:val="20"/>
          <w:szCs w:val="20"/>
          <w:lang w:val="es-ES"/>
        </w:rPr>
        <w:t xml:space="preserve"> </w:t>
      </w:r>
      <w:r w:rsidRPr="00BE3DCD">
        <w:rPr>
          <w:rFonts w:ascii="GHEA Grapalat" w:hAnsi="GHEA Grapalat" w:cs="Sylfaen"/>
          <w:sz w:val="20"/>
          <w:szCs w:val="20"/>
        </w:rPr>
        <w:t>ներկայացուցիչը</w:t>
      </w:r>
      <w:r w:rsidRPr="00BE3DCD">
        <w:rPr>
          <w:rFonts w:ascii="GHEA Grapalat" w:hAnsi="GHEA Grapalat"/>
          <w:sz w:val="20"/>
          <w:szCs w:val="20"/>
          <w:lang w:val="es-ES"/>
        </w:rPr>
        <w:t xml:space="preserve"> </w:t>
      </w:r>
      <w:r w:rsidRPr="00BE3DCD">
        <w:rPr>
          <w:rFonts w:ascii="GHEA Grapalat" w:hAnsi="GHEA Grapalat" w:cs="Sylfaen"/>
          <w:sz w:val="20"/>
          <w:szCs w:val="20"/>
        </w:rPr>
        <w:t>հայտը</w:t>
      </w:r>
      <w:r w:rsidRPr="00BE3DCD">
        <w:rPr>
          <w:rFonts w:ascii="GHEA Grapalat" w:hAnsi="GHEA Grapalat"/>
          <w:sz w:val="20"/>
          <w:szCs w:val="20"/>
          <w:lang w:val="es-ES"/>
        </w:rPr>
        <w:t xml:space="preserve"> </w:t>
      </w:r>
      <w:r w:rsidRPr="00BE3DCD">
        <w:rPr>
          <w:rFonts w:ascii="GHEA Grapalat" w:hAnsi="GHEA Grapalat" w:cs="Sylfaen"/>
          <w:sz w:val="20"/>
          <w:szCs w:val="20"/>
        </w:rPr>
        <w:t>ներկայացնելու</w:t>
      </w:r>
      <w:r w:rsidRPr="00BE3DCD">
        <w:rPr>
          <w:rFonts w:ascii="GHEA Grapalat" w:hAnsi="GHEA Grapalat"/>
          <w:sz w:val="20"/>
          <w:szCs w:val="20"/>
          <w:lang w:val="es-ES"/>
        </w:rPr>
        <w:t xml:space="preserve"> </w:t>
      </w:r>
      <w:r w:rsidRPr="00BE3DCD">
        <w:rPr>
          <w:rFonts w:ascii="GHEA Grapalat" w:hAnsi="GHEA Grapalat" w:cs="Sylfaen"/>
          <w:sz w:val="20"/>
          <w:szCs w:val="20"/>
        </w:rPr>
        <w:t>օրվան</w:t>
      </w:r>
      <w:r w:rsidRPr="00BE3DCD">
        <w:rPr>
          <w:rFonts w:ascii="GHEA Grapalat" w:hAnsi="GHEA Grapalat"/>
          <w:sz w:val="20"/>
          <w:szCs w:val="20"/>
          <w:lang w:val="es-ES"/>
        </w:rPr>
        <w:t xml:space="preserve"> </w:t>
      </w:r>
      <w:r w:rsidRPr="00BE3DCD">
        <w:rPr>
          <w:rFonts w:ascii="GHEA Grapalat" w:hAnsi="GHEA Grapalat" w:cs="Sylfaen"/>
          <w:sz w:val="20"/>
          <w:szCs w:val="20"/>
        </w:rPr>
        <w:t>նախորդող</w:t>
      </w:r>
      <w:r w:rsidRPr="00BE3DCD">
        <w:rPr>
          <w:rFonts w:ascii="GHEA Grapalat" w:hAnsi="GHEA Grapalat"/>
          <w:sz w:val="20"/>
          <w:szCs w:val="20"/>
          <w:lang w:val="es-ES"/>
        </w:rPr>
        <w:t xml:space="preserve"> </w:t>
      </w:r>
      <w:r w:rsidRPr="00BE3DCD">
        <w:rPr>
          <w:rFonts w:ascii="GHEA Grapalat" w:hAnsi="GHEA Grapalat" w:cs="Sylfaen"/>
          <w:sz w:val="20"/>
          <w:szCs w:val="20"/>
        </w:rPr>
        <w:t>երեք</w:t>
      </w:r>
      <w:r w:rsidRPr="00BE3DCD">
        <w:rPr>
          <w:rFonts w:ascii="GHEA Grapalat" w:hAnsi="GHEA Grapalat"/>
          <w:sz w:val="20"/>
          <w:szCs w:val="20"/>
          <w:lang w:val="es-ES"/>
        </w:rPr>
        <w:t xml:space="preserve"> </w:t>
      </w:r>
      <w:r w:rsidRPr="00BE3DCD">
        <w:rPr>
          <w:rFonts w:ascii="GHEA Grapalat" w:hAnsi="GHEA Grapalat" w:cs="Sylfaen"/>
          <w:sz w:val="20"/>
          <w:szCs w:val="20"/>
        </w:rPr>
        <w:t>տարիների</w:t>
      </w:r>
      <w:r w:rsidRPr="00BE3DCD">
        <w:rPr>
          <w:rFonts w:ascii="GHEA Grapalat" w:hAnsi="GHEA Grapalat"/>
          <w:sz w:val="20"/>
          <w:szCs w:val="20"/>
          <w:lang w:val="es-ES"/>
        </w:rPr>
        <w:t xml:space="preserve"> </w:t>
      </w:r>
      <w:r w:rsidRPr="00BE3DCD">
        <w:rPr>
          <w:rFonts w:ascii="GHEA Grapalat" w:hAnsi="GHEA Grapalat" w:cs="Sylfaen"/>
          <w:sz w:val="20"/>
          <w:szCs w:val="20"/>
        </w:rPr>
        <w:t>ընթացքում</w:t>
      </w:r>
      <w:r w:rsidRPr="00BE3DCD">
        <w:rPr>
          <w:rFonts w:ascii="GHEA Grapalat" w:hAnsi="GHEA Grapalat"/>
          <w:sz w:val="20"/>
          <w:szCs w:val="20"/>
          <w:lang w:val="es-ES"/>
        </w:rPr>
        <w:t xml:space="preserve"> </w:t>
      </w:r>
      <w:r w:rsidRPr="00BE3DCD">
        <w:rPr>
          <w:rFonts w:ascii="GHEA Grapalat" w:hAnsi="GHEA Grapalat" w:cs="Sylfaen"/>
          <w:sz w:val="20"/>
          <w:szCs w:val="20"/>
        </w:rPr>
        <w:t>դատապարտված</w:t>
      </w:r>
      <w:r w:rsidRPr="00BE3DCD">
        <w:rPr>
          <w:rFonts w:ascii="GHEA Grapalat" w:hAnsi="GHEA Grapalat"/>
          <w:sz w:val="20"/>
          <w:szCs w:val="20"/>
          <w:lang w:val="es-ES"/>
        </w:rPr>
        <w:t xml:space="preserve"> </w:t>
      </w:r>
      <w:r w:rsidRPr="00BE3DCD">
        <w:rPr>
          <w:rFonts w:ascii="GHEA Grapalat" w:hAnsi="GHEA Grapalat" w:cs="Sylfaen"/>
          <w:sz w:val="20"/>
          <w:szCs w:val="20"/>
        </w:rPr>
        <w:t>է</w:t>
      </w:r>
      <w:r w:rsidRPr="00BE3DCD">
        <w:rPr>
          <w:rFonts w:ascii="GHEA Grapalat" w:hAnsi="GHEA Grapalat"/>
          <w:sz w:val="20"/>
          <w:szCs w:val="20"/>
          <w:lang w:val="es-ES"/>
        </w:rPr>
        <w:t xml:space="preserve"> </w:t>
      </w:r>
      <w:r w:rsidRPr="00BE3DCD">
        <w:rPr>
          <w:rFonts w:ascii="GHEA Grapalat" w:hAnsi="GHEA Grapalat" w:cs="Sylfaen"/>
          <w:sz w:val="20"/>
          <w:szCs w:val="20"/>
        </w:rPr>
        <w:t>եղել</w:t>
      </w:r>
      <w:r w:rsidRPr="00BE3DCD">
        <w:rPr>
          <w:rFonts w:ascii="GHEA Grapalat" w:hAnsi="GHEA Grapalat"/>
          <w:sz w:val="20"/>
          <w:szCs w:val="20"/>
          <w:lang w:val="es-ES"/>
        </w:rPr>
        <w:t xml:space="preserve"> </w:t>
      </w:r>
      <w:r w:rsidRPr="00BE3DCD">
        <w:rPr>
          <w:rFonts w:ascii="GHEA Grapalat" w:hAnsi="GHEA Grapalat"/>
          <w:sz w:val="20"/>
          <w:szCs w:val="20"/>
        </w:rPr>
        <w:t>ահաբեկչության</w:t>
      </w:r>
      <w:r w:rsidRPr="00BE3DCD">
        <w:rPr>
          <w:rFonts w:ascii="GHEA Grapalat" w:hAnsi="GHEA Grapalat"/>
          <w:sz w:val="20"/>
          <w:szCs w:val="20"/>
          <w:lang w:val="es-ES"/>
        </w:rPr>
        <w:t xml:space="preserve"> </w:t>
      </w:r>
      <w:r w:rsidRPr="00BE3DCD">
        <w:rPr>
          <w:rFonts w:ascii="GHEA Grapalat" w:hAnsi="GHEA Grapalat"/>
          <w:sz w:val="20"/>
          <w:szCs w:val="20"/>
        </w:rPr>
        <w:t>ֆինանսավորման</w:t>
      </w:r>
      <w:r w:rsidRPr="00BE3DCD">
        <w:rPr>
          <w:rFonts w:ascii="GHEA Grapalat" w:hAnsi="GHEA Grapalat"/>
          <w:sz w:val="20"/>
          <w:szCs w:val="20"/>
          <w:lang w:val="es-ES"/>
        </w:rPr>
        <w:t xml:space="preserve">, </w:t>
      </w:r>
      <w:r w:rsidRPr="00BE3DCD">
        <w:rPr>
          <w:rFonts w:ascii="GHEA Grapalat" w:hAnsi="GHEA Grapalat"/>
          <w:sz w:val="20"/>
          <w:szCs w:val="20"/>
        </w:rPr>
        <w:t>երեխայի</w:t>
      </w:r>
      <w:r w:rsidRPr="00BE3DCD">
        <w:rPr>
          <w:rFonts w:ascii="GHEA Grapalat" w:hAnsi="GHEA Grapalat"/>
          <w:sz w:val="20"/>
          <w:szCs w:val="20"/>
          <w:lang w:val="es-ES"/>
        </w:rPr>
        <w:t xml:space="preserve"> </w:t>
      </w:r>
      <w:r w:rsidRPr="00BE3DCD">
        <w:rPr>
          <w:rFonts w:ascii="GHEA Grapalat" w:hAnsi="GHEA Grapalat"/>
          <w:sz w:val="20"/>
          <w:szCs w:val="20"/>
        </w:rPr>
        <w:t>շահագործման</w:t>
      </w:r>
      <w:r w:rsidRPr="00BE3DCD">
        <w:rPr>
          <w:rFonts w:ascii="GHEA Grapalat" w:hAnsi="GHEA Grapalat"/>
          <w:sz w:val="20"/>
          <w:szCs w:val="20"/>
          <w:lang w:val="es-ES"/>
        </w:rPr>
        <w:t xml:space="preserve"> </w:t>
      </w:r>
      <w:r w:rsidRPr="00BE3DCD">
        <w:rPr>
          <w:rFonts w:ascii="GHEA Grapalat" w:hAnsi="GHEA Grapalat"/>
          <w:sz w:val="20"/>
          <w:szCs w:val="20"/>
        </w:rPr>
        <w:t>կամ</w:t>
      </w:r>
      <w:r w:rsidRPr="00BE3DCD">
        <w:rPr>
          <w:rFonts w:ascii="GHEA Grapalat" w:hAnsi="GHEA Grapalat"/>
          <w:sz w:val="20"/>
          <w:szCs w:val="20"/>
          <w:lang w:val="es-ES"/>
        </w:rPr>
        <w:t xml:space="preserve"> </w:t>
      </w:r>
      <w:r w:rsidRPr="00BE3DCD">
        <w:rPr>
          <w:rFonts w:ascii="GHEA Grapalat" w:hAnsi="GHEA Grapalat"/>
          <w:sz w:val="20"/>
          <w:szCs w:val="20"/>
        </w:rPr>
        <w:t>մարդկային</w:t>
      </w:r>
      <w:r w:rsidRPr="00BE3DCD">
        <w:rPr>
          <w:rFonts w:ascii="GHEA Grapalat" w:hAnsi="GHEA Grapalat"/>
          <w:sz w:val="20"/>
          <w:szCs w:val="20"/>
          <w:lang w:val="es-ES"/>
        </w:rPr>
        <w:t xml:space="preserve"> </w:t>
      </w:r>
      <w:r w:rsidRPr="00BE3DCD">
        <w:rPr>
          <w:rFonts w:ascii="GHEA Grapalat" w:hAnsi="GHEA Grapalat"/>
          <w:sz w:val="20"/>
          <w:szCs w:val="20"/>
        </w:rPr>
        <w:t>թրաֆիքինգ</w:t>
      </w:r>
      <w:r w:rsidRPr="00BE3DCD">
        <w:rPr>
          <w:rFonts w:ascii="GHEA Grapalat" w:hAnsi="GHEA Grapalat"/>
          <w:sz w:val="20"/>
          <w:szCs w:val="20"/>
          <w:lang w:val="es-ES"/>
        </w:rPr>
        <w:t xml:space="preserve"> </w:t>
      </w:r>
      <w:r w:rsidRPr="00BE3DCD">
        <w:rPr>
          <w:rFonts w:ascii="GHEA Grapalat" w:hAnsi="GHEA Grapalat"/>
          <w:sz w:val="20"/>
          <w:szCs w:val="20"/>
        </w:rPr>
        <w:t>ներառող</w:t>
      </w:r>
      <w:r w:rsidRPr="00BE3DCD">
        <w:rPr>
          <w:rFonts w:ascii="GHEA Grapalat" w:hAnsi="GHEA Grapalat"/>
          <w:sz w:val="20"/>
          <w:szCs w:val="20"/>
          <w:lang w:val="es-ES"/>
        </w:rPr>
        <w:t xml:space="preserve"> </w:t>
      </w:r>
      <w:r w:rsidRPr="00BE3DCD">
        <w:rPr>
          <w:rFonts w:ascii="GHEA Grapalat" w:hAnsi="GHEA Grapalat"/>
          <w:sz w:val="20"/>
          <w:szCs w:val="20"/>
        </w:rPr>
        <w:t>հանցագործության</w:t>
      </w:r>
      <w:r w:rsidRPr="00BE3DCD">
        <w:rPr>
          <w:rFonts w:ascii="GHEA Grapalat" w:hAnsi="GHEA Grapalat"/>
          <w:sz w:val="20"/>
          <w:szCs w:val="20"/>
          <w:lang w:val="es-ES"/>
        </w:rPr>
        <w:t xml:space="preserve">, </w:t>
      </w:r>
      <w:r w:rsidRPr="00BE3DCD">
        <w:rPr>
          <w:rFonts w:ascii="GHEA Grapalat" w:hAnsi="GHEA Grapalat" w:cs="Sylfaen"/>
          <w:sz w:val="20"/>
          <w:szCs w:val="20"/>
        </w:rPr>
        <w:t>հանցավոր</w:t>
      </w:r>
      <w:r w:rsidRPr="00BE3DCD">
        <w:rPr>
          <w:rFonts w:ascii="GHEA Grapalat" w:hAnsi="GHEA Grapalat" w:cs="Sylfaen"/>
          <w:sz w:val="20"/>
          <w:szCs w:val="20"/>
          <w:lang w:val="es-ES"/>
        </w:rPr>
        <w:t xml:space="preserve"> </w:t>
      </w:r>
      <w:r w:rsidRPr="00BE3DCD">
        <w:rPr>
          <w:rFonts w:ascii="GHEA Grapalat" w:hAnsi="GHEA Grapalat" w:cs="Sylfaen"/>
          <w:sz w:val="20"/>
          <w:szCs w:val="20"/>
        </w:rPr>
        <w:t>համագործակցություն</w:t>
      </w:r>
      <w:r w:rsidRPr="00BE3DCD">
        <w:rPr>
          <w:rFonts w:ascii="GHEA Grapalat" w:hAnsi="GHEA Grapalat" w:cs="Sylfaen"/>
          <w:sz w:val="20"/>
          <w:szCs w:val="20"/>
          <w:lang w:val="es-ES"/>
        </w:rPr>
        <w:t xml:space="preserve"> </w:t>
      </w:r>
      <w:r w:rsidRPr="00BE3DCD">
        <w:rPr>
          <w:rFonts w:ascii="GHEA Grapalat" w:hAnsi="GHEA Grapalat" w:cs="Sylfaen"/>
          <w:sz w:val="20"/>
          <w:szCs w:val="20"/>
        </w:rPr>
        <w:t>ստեղծելու</w:t>
      </w:r>
      <w:r w:rsidRPr="00BE3DCD">
        <w:rPr>
          <w:rFonts w:ascii="GHEA Grapalat" w:hAnsi="GHEA Grapalat" w:cs="Sylfaen"/>
          <w:sz w:val="20"/>
          <w:szCs w:val="20"/>
          <w:lang w:val="es-ES"/>
        </w:rPr>
        <w:t xml:space="preserve"> </w:t>
      </w:r>
      <w:r w:rsidRPr="00BE3DCD">
        <w:rPr>
          <w:rFonts w:ascii="GHEA Grapalat" w:hAnsi="GHEA Grapalat" w:cs="Sylfaen"/>
          <w:sz w:val="20"/>
          <w:szCs w:val="20"/>
        </w:rPr>
        <w:t>կամ</w:t>
      </w:r>
      <w:r w:rsidRPr="00BE3DCD">
        <w:rPr>
          <w:rFonts w:ascii="GHEA Grapalat" w:hAnsi="GHEA Grapalat" w:cs="Sylfaen"/>
          <w:sz w:val="20"/>
          <w:szCs w:val="20"/>
          <w:lang w:val="es-ES"/>
        </w:rPr>
        <w:t xml:space="preserve"> </w:t>
      </w:r>
      <w:r w:rsidRPr="00BE3DCD">
        <w:rPr>
          <w:rFonts w:ascii="GHEA Grapalat" w:hAnsi="GHEA Grapalat" w:cs="Sylfaen"/>
          <w:sz w:val="20"/>
          <w:szCs w:val="20"/>
        </w:rPr>
        <w:t>դրան</w:t>
      </w:r>
      <w:r w:rsidRPr="00BE3DCD">
        <w:rPr>
          <w:rFonts w:ascii="GHEA Grapalat" w:hAnsi="GHEA Grapalat" w:cs="Sylfaen"/>
          <w:sz w:val="20"/>
          <w:szCs w:val="20"/>
          <w:lang w:val="es-ES"/>
        </w:rPr>
        <w:t xml:space="preserve"> </w:t>
      </w:r>
      <w:r w:rsidRPr="00BE3DCD">
        <w:rPr>
          <w:rFonts w:ascii="GHEA Grapalat" w:hAnsi="GHEA Grapalat" w:cs="Sylfaen"/>
          <w:sz w:val="20"/>
          <w:szCs w:val="20"/>
        </w:rPr>
        <w:t>մասնակցելու</w:t>
      </w:r>
      <w:r w:rsidRPr="00BE3DCD">
        <w:rPr>
          <w:rFonts w:ascii="GHEA Grapalat" w:hAnsi="GHEA Grapalat" w:cs="Sylfaen"/>
          <w:sz w:val="20"/>
          <w:szCs w:val="20"/>
          <w:lang w:val="es-ES"/>
        </w:rPr>
        <w:t xml:space="preserve">, </w:t>
      </w:r>
      <w:r w:rsidRPr="00BE3DCD">
        <w:rPr>
          <w:rFonts w:ascii="GHEA Grapalat" w:hAnsi="GHEA Grapalat" w:cs="Sylfaen"/>
          <w:sz w:val="20"/>
          <w:szCs w:val="20"/>
        </w:rPr>
        <w:t>կաշառք</w:t>
      </w:r>
      <w:r w:rsidRPr="00BE3DCD">
        <w:rPr>
          <w:rFonts w:ascii="GHEA Grapalat" w:hAnsi="GHEA Grapalat" w:cs="Sylfaen"/>
          <w:sz w:val="20"/>
          <w:szCs w:val="20"/>
          <w:lang w:val="es-ES"/>
        </w:rPr>
        <w:t xml:space="preserve"> </w:t>
      </w:r>
      <w:r w:rsidRPr="00BE3DCD">
        <w:rPr>
          <w:rFonts w:ascii="GHEA Grapalat" w:hAnsi="GHEA Grapalat" w:cs="Sylfaen"/>
          <w:sz w:val="20"/>
          <w:szCs w:val="20"/>
        </w:rPr>
        <w:t>ստանալու</w:t>
      </w:r>
      <w:r w:rsidRPr="00BE3DCD">
        <w:rPr>
          <w:rFonts w:ascii="GHEA Grapalat" w:hAnsi="GHEA Grapalat"/>
          <w:sz w:val="20"/>
          <w:szCs w:val="20"/>
          <w:lang w:val="es-ES"/>
        </w:rPr>
        <w:t xml:space="preserve">, </w:t>
      </w:r>
      <w:r w:rsidRPr="00BE3DCD">
        <w:rPr>
          <w:rFonts w:ascii="GHEA Grapalat" w:hAnsi="GHEA Grapalat"/>
          <w:sz w:val="20"/>
          <w:szCs w:val="20"/>
        </w:rPr>
        <w:t>կաշառք</w:t>
      </w:r>
      <w:r w:rsidRPr="00BE3DCD">
        <w:rPr>
          <w:rFonts w:ascii="GHEA Grapalat" w:hAnsi="GHEA Grapalat"/>
          <w:sz w:val="20"/>
          <w:szCs w:val="20"/>
          <w:lang w:val="es-ES"/>
        </w:rPr>
        <w:t xml:space="preserve"> </w:t>
      </w:r>
      <w:r w:rsidRPr="00BE3DCD">
        <w:rPr>
          <w:rFonts w:ascii="GHEA Grapalat" w:hAnsi="GHEA Grapalat"/>
          <w:sz w:val="20"/>
          <w:szCs w:val="20"/>
        </w:rPr>
        <w:t>տալու</w:t>
      </w:r>
      <w:r w:rsidRPr="00BE3DCD">
        <w:rPr>
          <w:rFonts w:ascii="GHEA Grapalat" w:hAnsi="GHEA Grapalat"/>
          <w:sz w:val="20"/>
          <w:szCs w:val="20"/>
          <w:lang w:val="es-ES"/>
        </w:rPr>
        <w:t xml:space="preserve"> </w:t>
      </w:r>
      <w:r w:rsidRPr="00BE3DCD">
        <w:rPr>
          <w:rFonts w:ascii="GHEA Grapalat" w:hAnsi="GHEA Grapalat"/>
          <w:sz w:val="20"/>
          <w:szCs w:val="20"/>
        </w:rPr>
        <w:t>կամ</w:t>
      </w:r>
      <w:r w:rsidRPr="00BE3DCD">
        <w:rPr>
          <w:rFonts w:ascii="GHEA Grapalat" w:hAnsi="GHEA Grapalat"/>
          <w:sz w:val="20"/>
          <w:szCs w:val="20"/>
          <w:lang w:val="es-ES"/>
        </w:rPr>
        <w:t xml:space="preserve"> </w:t>
      </w:r>
      <w:r w:rsidRPr="00BE3DCD">
        <w:rPr>
          <w:rFonts w:ascii="GHEA Grapalat" w:hAnsi="GHEA Grapalat"/>
          <w:sz w:val="20"/>
          <w:szCs w:val="20"/>
        </w:rPr>
        <w:t>կաշառքի</w:t>
      </w:r>
      <w:r w:rsidRPr="00BE3DCD">
        <w:rPr>
          <w:rFonts w:ascii="GHEA Grapalat" w:hAnsi="GHEA Grapalat"/>
          <w:sz w:val="20"/>
          <w:szCs w:val="20"/>
          <w:lang w:val="es-ES"/>
        </w:rPr>
        <w:t xml:space="preserve"> </w:t>
      </w:r>
      <w:r w:rsidRPr="00BE3DCD">
        <w:rPr>
          <w:rFonts w:ascii="GHEA Grapalat" w:hAnsi="GHEA Grapalat"/>
          <w:sz w:val="20"/>
          <w:szCs w:val="20"/>
        </w:rPr>
        <w:t>միջնորդության</w:t>
      </w:r>
      <w:r w:rsidRPr="00BE3DCD">
        <w:rPr>
          <w:rFonts w:ascii="GHEA Grapalat" w:hAnsi="GHEA Grapalat"/>
          <w:sz w:val="20"/>
          <w:szCs w:val="20"/>
          <w:lang w:val="es-ES"/>
        </w:rPr>
        <w:t xml:space="preserve"> </w:t>
      </w:r>
      <w:r w:rsidRPr="00BE3DCD">
        <w:rPr>
          <w:rFonts w:ascii="GHEA Grapalat" w:hAnsi="GHEA Grapalat"/>
          <w:sz w:val="20"/>
          <w:szCs w:val="20"/>
        </w:rPr>
        <w:t>և</w:t>
      </w:r>
      <w:r w:rsidRPr="00BE3DCD">
        <w:rPr>
          <w:rFonts w:ascii="GHEA Grapalat" w:hAnsi="GHEA Grapalat"/>
          <w:sz w:val="20"/>
          <w:szCs w:val="20"/>
          <w:lang w:val="es-ES"/>
        </w:rPr>
        <w:t xml:space="preserve"> </w:t>
      </w:r>
      <w:r w:rsidRPr="00BE3DCD">
        <w:rPr>
          <w:rFonts w:ascii="GHEA Grapalat" w:hAnsi="GHEA Grapalat"/>
          <w:sz w:val="20"/>
          <w:szCs w:val="20"/>
        </w:rPr>
        <w:t>օրենքով</w:t>
      </w:r>
      <w:r w:rsidRPr="00BE3DCD">
        <w:rPr>
          <w:rFonts w:ascii="GHEA Grapalat" w:hAnsi="GHEA Grapalat"/>
          <w:sz w:val="20"/>
          <w:szCs w:val="20"/>
          <w:lang w:val="es-ES"/>
        </w:rPr>
        <w:t xml:space="preserve"> </w:t>
      </w:r>
      <w:r w:rsidRPr="00BE3DCD">
        <w:rPr>
          <w:rFonts w:ascii="GHEA Grapalat" w:hAnsi="GHEA Grapalat"/>
          <w:sz w:val="20"/>
          <w:szCs w:val="20"/>
        </w:rPr>
        <w:t>նախատեսված</w:t>
      </w:r>
      <w:r w:rsidRPr="00BE3DCD">
        <w:rPr>
          <w:rFonts w:ascii="GHEA Grapalat" w:hAnsi="GHEA Grapalat"/>
          <w:sz w:val="20"/>
          <w:szCs w:val="20"/>
          <w:lang w:val="es-ES"/>
        </w:rPr>
        <w:t xml:space="preserve"> </w:t>
      </w:r>
      <w:r w:rsidRPr="00BE3DCD">
        <w:rPr>
          <w:rFonts w:ascii="GHEA Grapalat" w:hAnsi="GHEA Grapalat"/>
          <w:sz w:val="20"/>
          <w:szCs w:val="20"/>
        </w:rPr>
        <w:t>տնտեսական</w:t>
      </w:r>
      <w:r w:rsidRPr="00BE3DCD">
        <w:rPr>
          <w:rFonts w:ascii="GHEA Grapalat" w:hAnsi="GHEA Grapalat"/>
          <w:sz w:val="20"/>
          <w:szCs w:val="20"/>
          <w:lang w:val="es-ES"/>
        </w:rPr>
        <w:t xml:space="preserve"> </w:t>
      </w:r>
      <w:r w:rsidRPr="00BE3DCD">
        <w:rPr>
          <w:rFonts w:ascii="GHEA Grapalat" w:hAnsi="GHEA Grapalat"/>
          <w:sz w:val="20"/>
          <w:szCs w:val="20"/>
        </w:rPr>
        <w:t>գործունեության</w:t>
      </w:r>
      <w:r w:rsidRPr="00BE3DCD">
        <w:rPr>
          <w:rFonts w:ascii="GHEA Grapalat" w:hAnsi="GHEA Grapalat"/>
          <w:sz w:val="20"/>
          <w:szCs w:val="20"/>
          <w:lang w:val="es-ES"/>
        </w:rPr>
        <w:t xml:space="preserve"> </w:t>
      </w:r>
      <w:r w:rsidRPr="00BE3DCD">
        <w:rPr>
          <w:rFonts w:ascii="GHEA Grapalat" w:hAnsi="GHEA Grapalat"/>
          <w:sz w:val="20"/>
          <w:szCs w:val="20"/>
        </w:rPr>
        <w:t>դեմ</w:t>
      </w:r>
      <w:r w:rsidRPr="00BE3DCD">
        <w:rPr>
          <w:rFonts w:ascii="GHEA Grapalat" w:hAnsi="GHEA Grapalat"/>
          <w:sz w:val="20"/>
          <w:szCs w:val="20"/>
          <w:lang w:val="es-ES"/>
        </w:rPr>
        <w:t xml:space="preserve"> </w:t>
      </w:r>
      <w:r w:rsidRPr="00BE3DCD">
        <w:rPr>
          <w:rFonts w:ascii="GHEA Grapalat" w:hAnsi="GHEA Grapalat"/>
          <w:sz w:val="20"/>
          <w:szCs w:val="20"/>
        </w:rPr>
        <w:t>ուղղված</w:t>
      </w:r>
      <w:r w:rsidRPr="00BE3DCD">
        <w:rPr>
          <w:rFonts w:ascii="GHEA Grapalat" w:hAnsi="GHEA Grapalat"/>
          <w:sz w:val="20"/>
          <w:szCs w:val="20"/>
          <w:lang w:val="es-ES"/>
        </w:rPr>
        <w:t xml:space="preserve"> </w:t>
      </w:r>
      <w:r w:rsidRPr="00BE3DCD">
        <w:rPr>
          <w:rFonts w:ascii="GHEA Grapalat" w:hAnsi="GHEA Grapalat"/>
          <w:sz w:val="20"/>
          <w:szCs w:val="20"/>
        </w:rPr>
        <w:t>հանցագործությունների</w:t>
      </w:r>
      <w:r w:rsidRPr="00BE3DCD">
        <w:rPr>
          <w:rFonts w:ascii="GHEA Grapalat" w:hAnsi="GHEA Grapalat"/>
          <w:sz w:val="20"/>
          <w:szCs w:val="20"/>
          <w:lang w:val="es-ES"/>
        </w:rPr>
        <w:t xml:space="preserve"> </w:t>
      </w:r>
      <w:r w:rsidRPr="00BE3DCD">
        <w:rPr>
          <w:rFonts w:ascii="GHEA Grapalat" w:hAnsi="GHEA Grapalat"/>
          <w:sz w:val="20"/>
          <w:szCs w:val="20"/>
        </w:rPr>
        <w:t>համար</w:t>
      </w:r>
      <w:r w:rsidRPr="00BE3DCD">
        <w:rPr>
          <w:rFonts w:ascii="GHEA Grapalat" w:hAnsi="GHEA Grapalat"/>
          <w:sz w:val="20"/>
          <w:szCs w:val="20"/>
          <w:lang w:val="es-ES"/>
        </w:rPr>
        <w:t>,</w:t>
      </w:r>
      <w:r w:rsidRPr="00BE3DCD">
        <w:rPr>
          <w:rFonts w:ascii="GHEA Grapalat" w:hAnsi="GHEA Grapalat" w:cs="Sylfaen"/>
          <w:sz w:val="20"/>
          <w:szCs w:val="20"/>
          <w:lang w:val="es-ES"/>
        </w:rPr>
        <w:t xml:space="preserve"> </w:t>
      </w:r>
      <w:r w:rsidRPr="00BE3DCD">
        <w:rPr>
          <w:rFonts w:ascii="GHEA Grapalat" w:hAnsi="GHEA Grapalat" w:cs="Sylfaen"/>
          <w:sz w:val="20"/>
          <w:szCs w:val="20"/>
        </w:rPr>
        <w:t>բացառությամբ</w:t>
      </w:r>
      <w:r w:rsidRPr="00BE3DCD">
        <w:rPr>
          <w:rFonts w:ascii="GHEA Grapalat" w:hAnsi="GHEA Grapalat"/>
          <w:sz w:val="20"/>
          <w:szCs w:val="20"/>
          <w:lang w:val="es-ES"/>
        </w:rPr>
        <w:t xml:space="preserve"> </w:t>
      </w:r>
      <w:r w:rsidRPr="00BE3DCD">
        <w:rPr>
          <w:rFonts w:ascii="GHEA Grapalat" w:hAnsi="GHEA Grapalat" w:cs="Sylfaen"/>
          <w:sz w:val="20"/>
          <w:szCs w:val="20"/>
        </w:rPr>
        <w:t>այն</w:t>
      </w:r>
      <w:r w:rsidRPr="00BE3DCD">
        <w:rPr>
          <w:rFonts w:ascii="GHEA Grapalat" w:hAnsi="GHEA Grapalat"/>
          <w:sz w:val="20"/>
          <w:szCs w:val="20"/>
          <w:lang w:val="es-ES"/>
        </w:rPr>
        <w:t xml:space="preserve"> </w:t>
      </w:r>
      <w:r w:rsidRPr="00BE3DCD">
        <w:rPr>
          <w:rFonts w:ascii="GHEA Grapalat" w:hAnsi="GHEA Grapalat" w:cs="Sylfaen"/>
          <w:sz w:val="20"/>
          <w:szCs w:val="20"/>
        </w:rPr>
        <w:t>դեպքերի</w:t>
      </w:r>
      <w:r w:rsidRPr="00BE3DCD">
        <w:rPr>
          <w:rFonts w:ascii="GHEA Grapalat" w:hAnsi="GHEA Grapalat"/>
          <w:sz w:val="20"/>
          <w:szCs w:val="20"/>
          <w:lang w:val="es-ES"/>
        </w:rPr>
        <w:t xml:space="preserve">, </w:t>
      </w:r>
      <w:r w:rsidRPr="00BE3DCD">
        <w:rPr>
          <w:rFonts w:ascii="GHEA Grapalat" w:hAnsi="GHEA Grapalat" w:cs="Sylfaen"/>
          <w:sz w:val="20"/>
          <w:szCs w:val="20"/>
        </w:rPr>
        <w:t>երբ</w:t>
      </w:r>
      <w:r w:rsidRPr="00BE3DCD">
        <w:rPr>
          <w:rFonts w:ascii="GHEA Grapalat" w:hAnsi="GHEA Grapalat"/>
          <w:sz w:val="20"/>
          <w:szCs w:val="20"/>
          <w:lang w:val="es-ES"/>
        </w:rPr>
        <w:t xml:space="preserve"> </w:t>
      </w:r>
      <w:r w:rsidRPr="00BE3DCD">
        <w:rPr>
          <w:rFonts w:ascii="GHEA Grapalat" w:hAnsi="GHEA Grapalat" w:cs="Sylfaen"/>
          <w:sz w:val="20"/>
          <w:szCs w:val="20"/>
        </w:rPr>
        <w:t>դատվածությունը</w:t>
      </w:r>
      <w:r w:rsidRPr="00BE3DCD">
        <w:rPr>
          <w:rFonts w:ascii="GHEA Grapalat" w:hAnsi="GHEA Grapalat"/>
          <w:sz w:val="20"/>
          <w:szCs w:val="20"/>
          <w:lang w:val="es-ES"/>
        </w:rPr>
        <w:t xml:space="preserve"> </w:t>
      </w:r>
      <w:r w:rsidRPr="00BE3DCD">
        <w:rPr>
          <w:rFonts w:ascii="GHEA Grapalat" w:hAnsi="GHEA Grapalat" w:cs="Sylfaen"/>
          <w:sz w:val="20"/>
          <w:szCs w:val="20"/>
        </w:rPr>
        <w:t>օրենքով</w:t>
      </w:r>
      <w:r w:rsidRPr="00BE3DCD">
        <w:rPr>
          <w:rFonts w:ascii="GHEA Grapalat" w:hAnsi="GHEA Grapalat"/>
          <w:sz w:val="20"/>
          <w:szCs w:val="20"/>
          <w:lang w:val="es-ES"/>
        </w:rPr>
        <w:t xml:space="preserve"> </w:t>
      </w:r>
      <w:r w:rsidRPr="00BE3DCD">
        <w:rPr>
          <w:rFonts w:ascii="GHEA Grapalat" w:hAnsi="GHEA Grapalat" w:cs="Sylfaen"/>
          <w:sz w:val="20"/>
          <w:szCs w:val="20"/>
        </w:rPr>
        <w:t>սահմանված</w:t>
      </w:r>
      <w:r w:rsidRPr="00BE3DCD">
        <w:rPr>
          <w:rFonts w:ascii="GHEA Grapalat" w:hAnsi="GHEA Grapalat"/>
          <w:sz w:val="20"/>
          <w:szCs w:val="20"/>
          <w:lang w:val="es-ES"/>
        </w:rPr>
        <w:t xml:space="preserve"> </w:t>
      </w:r>
      <w:r w:rsidRPr="00BE3DCD">
        <w:rPr>
          <w:rFonts w:ascii="GHEA Grapalat" w:hAnsi="GHEA Grapalat" w:cs="Sylfaen"/>
          <w:sz w:val="20"/>
          <w:szCs w:val="20"/>
        </w:rPr>
        <w:t>կարգով</w:t>
      </w:r>
      <w:r w:rsidRPr="00BE3DCD">
        <w:rPr>
          <w:rFonts w:ascii="GHEA Grapalat" w:hAnsi="GHEA Grapalat"/>
          <w:sz w:val="20"/>
          <w:szCs w:val="20"/>
          <w:lang w:val="es-ES"/>
        </w:rPr>
        <w:t xml:space="preserve"> </w:t>
      </w:r>
      <w:r w:rsidRPr="00BE3DCD">
        <w:rPr>
          <w:rFonts w:ascii="GHEA Grapalat" w:hAnsi="GHEA Grapalat" w:cs="Sylfaen"/>
          <w:sz w:val="20"/>
          <w:szCs w:val="20"/>
        </w:rPr>
        <w:t>հանված</w:t>
      </w:r>
      <w:r w:rsidRPr="00BE3DCD">
        <w:rPr>
          <w:rFonts w:ascii="GHEA Grapalat" w:hAnsi="GHEA Grapalat"/>
          <w:sz w:val="20"/>
          <w:szCs w:val="20"/>
          <w:lang w:val="es-ES"/>
        </w:rPr>
        <w:t xml:space="preserve"> </w:t>
      </w:r>
      <w:r w:rsidRPr="00BE3DCD">
        <w:rPr>
          <w:rFonts w:ascii="GHEA Grapalat" w:hAnsi="GHEA Grapalat" w:cs="Sylfaen"/>
          <w:sz w:val="20"/>
          <w:szCs w:val="20"/>
        </w:rPr>
        <w:t>կամ</w:t>
      </w:r>
      <w:r w:rsidRPr="00BE3DCD">
        <w:rPr>
          <w:rFonts w:ascii="GHEA Grapalat" w:hAnsi="GHEA Grapalat"/>
          <w:sz w:val="20"/>
          <w:szCs w:val="20"/>
          <w:lang w:val="es-ES"/>
        </w:rPr>
        <w:t xml:space="preserve"> </w:t>
      </w:r>
      <w:r w:rsidRPr="00BE3DCD">
        <w:rPr>
          <w:rFonts w:ascii="GHEA Grapalat" w:hAnsi="GHEA Grapalat" w:cs="Sylfaen"/>
          <w:sz w:val="20"/>
          <w:szCs w:val="20"/>
        </w:rPr>
        <w:t>մարված</w:t>
      </w:r>
      <w:r w:rsidRPr="00BE3DCD">
        <w:rPr>
          <w:rFonts w:ascii="GHEA Grapalat" w:hAnsi="GHEA Grapalat"/>
          <w:sz w:val="20"/>
          <w:szCs w:val="20"/>
          <w:lang w:val="es-ES"/>
        </w:rPr>
        <w:t xml:space="preserve"> </w:t>
      </w:r>
      <w:r w:rsidRPr="00BE3DCD">
        <w:rPr>
          <w:rFonts w:ascii="GHEA Grapalat" w:hAnsi="GHEA Grapalat" w:cs="Sylfaen"/>
          <w:sz w:val="20"/>
          <w:szCs w:val="20"/>
        </w:rPr>
        <w:t>է</w:t>
      </w:r>
      <w:r w:rsidRPr="00BE3DCD">
        <w:rPr>
          <w:rFonts w:ascii="GHEA Grapalat" w:hAnsi="GHEA Grapalat"/>
          <w:sz w:val="20"/>
          <w:szCs w:val="20"/>
          <w:lang w:val="es-ES"/>
        </w:rPr>
        <w:t xml:space="preserve">.  </w:t>
      </w:r>
    </w:p>
    <w:p w:rsidR="00753E6E" w:rsidRPr="00BE3DCD" w:rsidRDefault="00753E6E" w:rsidP="00EF3662">
      <w:pPr>
        <w:ind w:firstLine="720"/>
        <w:jc w:val="both"/>
        <w:rPr>
          <w:rFonts w:ascii="GHEA Grapalat" w:hAnsi="GHEA Grapalat"/>
          <w:sz w:val="20"/>
          <w:szCs w:val="20"/>
          <w:lang w:val="es-ES"/>
        </w:rPr>
      </w:pPr>
      <w:r w:rsidRPr="00BE3DCD">
        <w:rPr>
          <w:rFonts w:ascii="GHEA Grapalat" w:hAnsi="GHEA Grapalat" w:cs="Sylfaen"/>
          <w:sz w:val="20"/>
          <w:szCs w:val="20"/>
          <w:lang w:val="es-ES"/>
        </w:rPr>
        <w:t>4)</w:t>
      </w:r>
      <w:r w:rsidRPr="00BE3DCD">
        <w:rPr>
          <w:rFonts w:ascii="GHEA Grapalat" w:hAnsi="GHEA Grapalat"/>
          <w:sz w:val="20"/>
          <w:szCs w:val="20"/>
          <w:lang w:val="es-ES"/>
        </w:rPr>
        <w:t xml:space="preserve"> </w:t>
      </w:r>
      <w:r w:rsidRPr="00BE3DCD">
        <w:rPr>
          <w:rFonts w:ascii="GHEA Grapalat" w:hAnsi="GHEA Grapalat"/>
          <w:sz w:val="20"/>
          <w:szCs w:val="20"/>
        </w:rPr>
        <w:t>որոնց</w:t>
      </w:r>
      <w:r w:rsidRPr="00BE3DCD">
        <w:rPr>
          <w:rFonts w:ascii="GHEA Grapalat" w:hAnsi="GHEA Grapalat"/>
          <w:sz w:val="20"/>
          <w:szCs w:val="20"/>
          <w:lang w:val="es-ES"/>
        </w:rPr>
        <w:t xml:space="preserve"> </w:t>
      </w:r>
      <w:r w:rsidRPr="00BE3DCD">
        <w:rPr>
          <w:rFonts w:ascii="GHEA Grapalat" w:hAnsi="GHEA Grapalat"/>
          <w:sz w:val="20"/>
          <w:szCs w:val="20"/>
        </w:rPr>
        <w:t>վերաբերյալ</w:t>
      </w:r>
      <w:r w:rsidRPr="00BE3DCD">
        <w:rPr>
          <w:rFonts w:ascii="GHEA Grapalat" w:hAnsi="GHEA Grapalat"/>
          <w:sz w:val="20"/>
          <w:szCs w:val="20"/>
          <w:lang w:val="es-ES"/>
        </w:rPr>
        <w:t xml:space="preserve"> </w:t>
      </w:r>
      <w:r w:rsidRPr="00BE3DCD">
        <w:rPr>
          <w:rFonts w:ascii="GHEA Grapalat" w:hAnsi="GHEA Grapalat"/>
          <w:sz w:val="20"/>
          <w:szCs w:val="20"/>
        </w:rPr>
        <w:t>հայտը</w:t>
      </w:r>
      <w:r w:rsidRPr="00BE3DCD">
        <w:rPr>
          <w:rFonts w:ascii="GHEA Grapalat" w:hAnsi="GHEA Grapalat"/>
          <w:sz w:val="20"/>
          <w:szCs w:val="20"/>
          <w:lang w:val="es-ES"/>
        </w:rPr>
        <w:t xml:space="preserve"> </w:t>
      </w:r>
      <w:r w:rsidRPr="00BE3DCD">
        <w:rPr>
          <w:rFonts w:ascii="GHEA Grapalat" w:hAnsi="GHEA Grapalat"/>
          <w:sz w:val="20"/>
          <w:szCs w:val="20"/>
        </w:rPr>
        <w:t>ներկայացվելու</w:t>
      </w:r>
      <w:r w:rsidRPr="00BE3DCD">
        <w:rPr>
          <w:rFonts w:ascii="GHEA Grapalat" w:hAnsi="GHEA Grapalat"/>
          <w:sz w:val="20"/>
          <w:szCs w:val="20"/>
          <w:lang w:val="es-ES"/>
        </w:rPr>
        <w:t xml:space="preserve"> </w:t>
      </w:r>
      <w:r w:rsidRPr="00BE3DCD">
        <w:rPr>
          <w:rFonts w:ascii="GHEA Grapalat" w:hAnsi="GHEA Grapalat"/>
          <w:sz w:val="20"/>
          <w:szCs w:val="20"/>
        </w:rPr>
        <w:t>օրվան</w:t>
      </w:r>
      <w:r w:rsidRPr="00BE3DCD">
        <w:rPr>
          <w:rFonts w:ascii="GHEA Grapalat" w:hAnsi="GHEA Grapalat"/>
          <w:sz w:val="20"/>
          <w:szCs w:val="20"/>
          <w:lang w:val="es-ES"/>
        </w:rPr>
        <w:t xml:space="preserve"> </w:t>
      </w:r>
      <w:r w:rsidRPr="00BE3DCD">
        <w:rPr>
          <w:rFonts w:ascii="GHEA Grapalat" w:hAnsi="GHEA Grapalat"/>
          <w:sz w:val="20"/>
          <w:szCs w:val="20"/>
        </w:rPr>
        <w:t>նախորդող</w:t>
      </w:r>
      <w:r w:rsidRPr="00BE3DCD">
        <w:rPr>
          <w:rFonts w:ascii="GHEA Grapalat" w:hAnsi="GHEA Grapalat"/>
          <w:sz w:val="20"/>
          <w:szCs w:val="20"/>
          <w:lang w:val="es-ES"/>
        </w:rPr>
        <w:t xml:space="preserve"> </w:t>
      </w:r>
      <w:r w:rsidRPr="00BE3DCD">
        <w:rPr>
          <w:rFonts w:ascii="GHEA Grapalat" w:hAnsi="GHEA Grapalat"/>
          <w:sz w:val="20"/>
          <w:szCs w:val="20"/>
        </w:rPr>
        <w:t>մեկ</w:t>
      </w:r>
      <w:r w:rsidRPr="00BE3DCD">
        <w:rPr>
          <w:rFonts w:ascii="GHEA Grapalat" w:hAnsi="GHEA Grapalat"/>
          <w:sz w:val="20"/>
          <w:szCs w:val="20"/>
          <w:lang w:val="es-ES"/>
        </w:rPr>
        <w:t xml:space="preserve"> </w:t>
      </w:r>
      <w:r w:rsidRPr="00BE3DCD">
        <w:rPr>
          <w:rFonts w:ascii="GHEA Grapalat" w:hAnsi="GHEA Grapalat"/>
          <w:sz w:val="20"/>
          <w:szCs w:val="20"/>
        </w:rPr>
        <w:t>տարվա</w:t>
      </w:r>
      <w:r w:rsidRPr="00BE3DCD">
        <w:rPr>
          <w:rFonts w:ascii="GHEA Grapalat" w:hAnsi="GHEA Grapalat"/>
          <w:sz w:val="20"/>
          <w:szCs w:val="20"/>
          <w:lang w:val="es-ES"/>
        </w:rPr>
        <w:t xml:space="preserve"> </w:t>
      </w:r>
      <w:r w:rsidRPr="00BE3DCD">
        <w:rPr>
          <w:rFonts w:ascii="GHEA Grapalat" w:hAnsi="GHEA Grapalat"/>
          <w:sz w:val="20"/>
          <w:szCs w:val="20"/>
        </w:rPr>
        <w:t>ընթացքում</w:t>
      </w:r>
      <w:r w:rsidRPr="00BE3DCD">
        <w:rPr>
          <w:rFonts w:ascii="GHEA Grapalat" w:hAnsi="GHEA Grapalat"/>
          <w:sz w:val="20"/>
          <w:szCs w:val="20"/>
          <w:lang w:val="es-ES"/>
        </w:rPr>
        <w:t xml:space="preserve"> </w:t>
      </w:r>
      <w:r w:rsidRPr="00BE3DCD">
        <w:rPr>
          <w:rFonts w:ascii="GHEA Grapalat" w:hAnsi="GHEA Grapalat"/>
          <w:sz w:val="20"/>
          <w:szCs w:val="20"/>
        </w:rPr>
        <w:t>առկա</w:t>
      </w:r>
      <w:r w:rsidRPr="00BE3DCD">
        <w:rPr>
          <w:rFonts w:ascii="GHEA Grapalat" w:hAnsi="GHEA Grapalat"/>
          <w:sz w:val="20"/>
          <w:szCs w:val="20"/>
          <w:lang w:val="es-ES"/>
        </w:rPr>
        <w:t xml:space="preserve"> </w:t>
      </w:r>
      <w:r w:rsidRPr="00BE3DCD">
        <w:rPr>
          <w:rFonts w:ascii="GHEA Grapalat" w:hAnsi="GHEA Grapalat"/>
          <w:sz w:val="20"/>
          <w:szCs w:val="20"/>
        </w:rPr>
        <w:t>է</w:t>
      </w:r>
      <w:r w:rsidRPr="00BE3DCD">
        <w:rPr>
          <w:rFonts w:ascii="GHEA Grapalat" w:hAnsi="GHEA Grapalat"/>
          <w:sz w:val="20"/>
          <w:szCs w:val="20"/>
          <w:lang w:val="es-ES"/>
        </w:rPr>
        <w:t xml:space="preserve"> </w:t>
      </w:r>
      <w:r w:rsidRPr="00BE3DCD">
        <w:rPr>
          <w:rFonts w:ascii="GHEA Grapalat" w:hAnsi="GHEA Grapalat"/>
          <w:sz w:val="20"/>
          <w:szCs w:val="20"/>
        </w:rPr>
        <w:t>օրենքով</w:t>
      </w:r>
      <w:r w:rsidRPr="00BE3DCD">
        <w:rPr>
          <w:rFonts w:ascii="GHEA Grapalat" w:hAnsi="GHEA Grapalat"/>
          <w:sz w:val="20"/>
          <w:szCs w:val="20"/>
          <w:lang w:val="es-ES"/>
        </w:rPr>
        <w:t xml:space="preserve"> </w:t>
      </w:r>
      <w:r w:rsidRPr="00BE3DCD">
        <w:rPr>
          <w:rFonts w:ascii="GHEA Grapalat" w:hAnsi="GHEA Grapalat"/>
          <w:sz w:val="20"/>
          <w:szCs w:val="20"/>
        </w:rPr>
        <w:t>սահմանված</w:t>
      </w:r>
      <w:r w:rsidRPr="00BE3DCD">
        <w:rPr>
          <w:rFonts w:ascii="GHEA Grapalat" w:hAnsi="GHEA Grapalat"/>
          <w:sz w:val="20"/>
          <w:szCs w:val="20"/>
          <w:lang w:val="es-ES"/>
        </w:rPr>
        <w:t xml:space="preserve"> </w:t>
      </w:r>
      <w:r w:rsidRPr="00BE3DCD">
        <w:rPr>
          <w:rFonts w:ascii="GHEA Grapalat" w:hAnsi="GHEA Grapalat"/>
          <w:sz w:val="20"/>
          <w:szCs w:val="20"/>
        </w:rPr>
        <w:t>կարգով</w:t>
      </w:r>
      <w:r w:rsidRPr="00BE3DCD">
        <w:rPr>
          <w:rFonts w:ascii="GHEA Grapalat" w:hAnsi="GHEA Grapalat"/>
          <w:sz w:val="20"/>
          <w:szCs w:val="20"/>
          <w:lang w:val="es-ES"/>
        </w:rPr>
        <w:t xml:space="preserve"> </w:t>
      </w:r>
      <w:r w:rsidRPr="00BE3DCD">
        <w:rPr>
          <w:rFonts w:ascii="GHEA Grapalat" w:hAnsi="GHEA Grapalat"/>
          <w:sz w:val="20"/>
          <w:szCs w:val="20"/>
        </w:rPr>
        <w:t>կայացված</w:t>
      </w:r>
      <w:r w:rsidRPr="00BE3DCD">
        <w:rPr>
          <w:rFonts w:ascii="GHEA Grapalat" w:hAnsi="GHEA Grapalat"/>
          <w:sz w:val="20"/>
          <w:szCs w:val="20"/>
          <w:lang w:val="es-ES"/>
        </w:rPr>
        <w:t xml:space="preserve"> </w:t>
      </w:r>
      <w:r w:rsidRPr="00BE3DCD">
        <w:rPr>
          <w:rFonts w:ascii="GHEA Grapalat" w:hAnsi="GHEA Grapalat"/>
          <w:sz w:val="20"/>
          <w:szCs w:val="20"/>
        </w:rPr>
        <w:t>անբողոքարկելի</w:t>
      </w:r>
      <w:r w:rsidRPr="00BE3DCD">
        <w:rPr>
          <w:rFonts w:ascii="GHEA Grapalat" w:hAnsi="GHEA Grapalat"/>
          <w:sz w:val="20"/>
          <w:szCs w:val="20"/>
          <w:lang w:val="es-ES"/>
        </w:rPr>
        <w:t xml:space="preserve"> </w:t>
      </w:r>
      <w:r w:rsidRPr="00BE3DCD">
        <w:rPr>
          <w:rFonts w:ascii="GHEA Grapalat" w:hAnsi="GHEA Grapalat"/>
          <w:sz w:val="20"/>
          <w:szCs w:val="20"/>
        </w:rPr>
        <w:t>վարչական</w:t>
      </w:r>
      <w:r w:rsidRPr="00BE3DCD">
        <w:rPr>
          <w:rFonts w:ascii="GHEA Grapalat" w:hAnsi="GHEA Grapalat"/>
          <w:sz w:val="20"/>
          <w:szCs w:val="20"/>
          <w:lang w:val="es-ES"/>
        </w:rPr>
        <w:t xml:space="preserve"> </w:t>
      </w:r>
      <w:r w:rsidRPr="00BE3DCD">
        <w:rPr>
          <w:rFonts w:ascii="GHEA Grapalat" w:hAnsi="GHEA Grapalat"/>
          <w:sz w:val="20"/>
          <w:szCs w:val="20"/>
        </w:rPr>
        <w:t>ակտ</w:t>
      </w:r>
      <w:r w:rsidRPr="00BE3DCD">
        <w:rPr>
          <w:rFonts w:ascii="GHEA Grapalat" w:hAnsi="GHEA Grapalat"/>
          <w:sz w:val="20"/>
          <w:szCs w:val="20"/>
          <w:lang w:val="es-ES"/>
        </w:rPr>
        <w:t xml:space="preserve">` </w:t>
      </w:r>
      <w:r w:rsidRPr="00BE3DCD">
        <w:rPr>
          <w:rFonts w:ascii="GHEA Grapalat" w:hAnsi="GHEA Grapalat"/>
          <w:sz w:val="20"/>
          <w:szCs w:val="20"/>
        </w:rPr>
        <w:t>գնումների</w:t>
      </w:r>
      <w:r w:rsidRPr="00BE3DCD">
        <w:rPr>
          <w:rFonts w:ascii="GHEA Grapalat" w:hAnsi="GHEA Grapalat"/>
          <w:sz w:val="20"/>
          <w:szCs w:val="20"/>
          <w:lang w:val="es-ES"/>
        </w:rPr>
        <w:t xml:space="preserve"> </w:t>
      </w:r>
      <w:r w:rsidRPr="00BE3DCD">
        <w:rPr>
          <w:rFonts w:ascii="GHEA Grapalat" w:hAnsi="GHEA Grapalat"/>
          <w:sz w:val="20"/>
          <w:szCs w:val="20"/>
        </w:rPr>
        <w:t>ոլորտում</w:t>
      </w:r>
      <w:r w:rsidRPr="00BE3DCD">
        <w:rPr>
          <w:rFonts w:ascii="GHEA Grapalat" w:hAnsi="GHEA Grapalat"/>
          <w:sz w:val="20"/>
          <w:szCs w:val="20"/>
          <w:lang w:val="es-ES"/>
        </w:rPr>
        <w:t xml:space="preserve"> </w:t>
      </w:r>
      <w:r w:rsidRPr="00BE3DCD">
        <w:rPr>
          <w:rFonts w:ascii="GHEA Grapalat" w:hAnsi="GHEA Grapalat" w:cs="Sylfaen"/>
          <w:sz w:val="20"/>
          <w:szCs w:val="20"/>
        </w:rPr>
        <w:t>հակամրցակցային</w:t>
      </w:r>
      <w:r w:rsidRPr="00BE3DCD">
        <w:rPr>
          <w:rFonts w:ascii="GHEA Grapalat" w:hAnsi="GHEA Grapalat"/>
          <w:sz w:val="20"/>
          <w:szCs w:val="20"/>
          <w:lang w:val="es-ES"/>
        </w:rPr>
        <w:t xml:space="preserve"> </w:t>
      </w:r>
      <w:r w:rsidRPr="00BE3DCD">
        <w:rPr>
          <w:rFonts w:ascii="GHEA Grapalat" w:hAnsi="GHEA Grapalat" w:cs="Sylfaen"/>
          <w:sz w:val="20"/>
          <w:szCs w:val="20"/>
        </w:rPr>
        <w:t>համաձայնության</w:t>
      </w:r>
      <w:r w:rsidRPr="00BE3DCD">
        <w:rPr>
          <w:rFonts w:ascii="GHEA Grapalat" w:hAnsi="GHEA Grapalat"/>
          <w:sz w:val="20"/>
          <w:szCs w:val="20"/>
          <w:lang w:val="es-ES"/>
        </w:rPr>
        <w:t xml:space="preserve"> </w:t>
      </w:r>
      <w:r w:rsidRPr="00BE3DCD">
        <w:rPr>
          <w:rFonts w:ascii="GHEA Grapalat" w:hAnsi="GHEA Grapalat" w:cs="Sylfaen"/>
          <w:sz w:val="20"/>
          <w:szCs w:val="20"/>
        </w:rPr>
        <w:t>կամ</w:t>
      </w:r>
      <w:r w:rsidRPr="00BE3DCD">
        <w:rPr>
          <w:rFonts w:ascii="GHEA Grapalat" w:hAnsi="GHEA Grapalat"/>
          <w:sz w:val="20"/>
          <w:szCs w:val="20"/>
          <w:lang w:val="es-ES"/>
        </w:rPr>
        <w:t xml:space="preserve"> </w:t>
      </w:r>
      <w:r w:rsidRPr="00BE3DCD">
        <w:rPr>
          <w:rFonts w:ascii="GHEA Grapalat" w:hAnsi="GHEA Grapalat" w:cs="Sylfaen"/>
          <w:sz w:val="20"/>
          <w:szCs w:val="20"/>
        </w:rPr>
        <w:t>գերիշխող</w:t>
      </w:r>
      <w:r w:rsidRPr="00BE3DCD">
        <w:rPr>
          <w:rFonts w:ascii="GHEA Grapalat" w:hAnsi="GHEA Grapalat"/>
          <w:sz w:val="20"/>
          <w:szCs w:val="20"/>
          <w:lang w:val="es-ES"/>
        </w:rPr>
        <w:t xml:space="preserve"> </w:t>
      </w:r>
      <w:r w:rsidRPr="00BE3DCD">
        <w:rPr>
          <w:rFonts w:ascii="GHEA Grapalat" w:hAnsi="GHEA Grapalat" w:cs="Sylfaen"/>
          <w:sz w:val="20"/>
          <w:szCs w:val="20"/>
        </w:rPr>
        <w:t>դիրքի</w:t>
      </w:r>
      <w:r w:rsidRPr="00BE3DCD">
        <w:rPr>
          <w:rFonts w:ascii="GHEA Grapalat" w:hAnsi="GHEA Grapalat"/>
          <w:sz w:val="20"/>
          <w:szCs w:val="20"/>
          <w:lang w:val="es-ES"/>
        </w:rPr>
        <w:t xml:space="preserve"> </w:t>
      </w:r>
      <w:r w:rsidRPr="00BE3DCD">
        <w:rPr>
          <w:rFonts w:ascii="GHEA Grapalat" w:hAnsi="GHEA Grapalat" w:cs="Sylfaen"/>
          <w:sz w:val="20"/>
          <w:szCs w:val="20"/>
        </w:rPr>
        <w:t>չարաշահման</w:t>
      </w:r>
      <w:r w:rsidRPr="00BE3DCD">
        <w:rPr>
          <w:rFonts w:ascii="GHEA Grapalat" w:hAnsi="GHEA Grapalat"/>
          <w:sz w:val="20"/>
          <w:szCs w:val="20"/>
          <w:lang w:val="es-ES"/>
        </w:rPr>
        <w:t xml:space="preserve"> </w:t>
      </w:r>
      <w:r w:rsidRPr="00BE3DCD">
        <w:rPr>
          <w:rFonts w:ascii="GHEA Grapalat" w:hAnsi="GHEA Grapalat" w:cs="Sylfaen"/>
          <w:sz w:val="20"/>
          <w:szCs w:val="20"/>
        </w:rPr>
        <w:t>համար</w:t>
      </w:r>
      <w:r w:rsidRPr="00BE3DCD">
        <w:rPr>
          <w:rFonts w:ascii="GHEA Grapalat" w:hAnsi="GHEA Grapalat" w:cs="Sylfaen"/>
          <w:sz w:val="20"/>
          <w:szCs w:val="20"/>
          <w:lang w:val="es-ES"/>
        </w:rPr>
        <w:t>.</w:t>
      </w:r>
    </w:p>
    <w:p w:rsidR="00753E6E" w:rsidRPr="00BE3DCD" w:rsidRDefault="00753E6E" w:rsidP="00EF3662">
      <w:pPr>
        <w:ind w:firstLine="720"/>
        <w:jc w:val="both"/>
        <w:rPr>
          <w:rFonts w:ascii="GHEA Grapalat" w:hAnsi="GHEA Grapalat"/>
          <w:sz w:val="20"/>
          <w:szCs w:val="20"/>
          <w:lang w:val="es-ES"/>
        </w:rPr>
      </w:pPr>
      <w:r w:rsidRPr="00BE3DCD">
        <w:rPr>
          <w:rFonts w:ascii="GHEA Grapalat" w:hAnsi="GHEA Grapalat" w:cs="Sylfaen"/>
          <w:sz w:val="20"/>
          <w:szCs w:val="20"/>
          <w:lang w:val="es-ES"/>
        </w:rPr>
        <w:t xml:space="preserve">5) </w:t>
      </w:r>
      <w:r w:rsidRPr="00BE3DCD">
        <w:rPr>
          <w:rFonts w:ascii="GHEA Grapalat" w:hAnsi="GHEA Grapalat" w:cs="Sylfaen"/>
          <w:sz w:val="20"/>
          <w:szCs w:val="20"/>
        </w:rPr>
        <w:t>որոնք</w:t>
      </w:r>
      <w:r w:rsidRPr="00BE3DCD">
        <w:rPr>
          <w:rFonts w:ascii="GHEA Grapalat" w:hAnsi="GHEA Grapalat" w:cs="Sylfaen"/>
          <w:sz w:val="20"/>
          <w:szCs w:val="20"/>
          <w:lang w:val="es-ES"/>
        </w:rPr>
        <w:t xml:space="preserve"> </w:t>
      </w:r>
      <w:r w:rsidRPr="00BE3DCD">
        <w:rPr>
          <w:rFonts w:ascii="GHEA Grapalat" w:hAnsi="GHEA Grapalat" w:cs="Sylfaen"/>
          <w:sz w:val="20"/>
          <w:szCs w:val="20"/>
        </w:rPr>
        <w:t>հայտը</w:t>
      </w:r>
      <w:r w:rsidRPr="00BE3DCD">
        <w:rPr>
          <w:rFonts w:ascii="GHEA Grapalat" w:hAnsi="GHEA Grapalat" w:cs="Sylfaen"/>
          <w:sz w:val="20"/>
          <w:szCs w:val="20"/>
          <w:lang w:val="es-ES"/>
        </w:rPr>
        <w:t xml:space="preserve"> </w:t>
      </w:r>
      <w:r w:rsidRPr="00BE3DCD">
        <w:rPr>
          <w:rFonts w:ascii="GHEA Grapalat" w:hAnsi="GHEA Grapalat" w:cs="Sylfaen"/>
          <w:sz w:val="20"/>
          <w:szCs w:val="20"/>
        </w:rPr>
        <w:t>ներկայացնելու</w:t>
      </w:r>
      <w:r w:rsidRPr="00BE3DCD">
        <w:rPr>
          <w:rFonts w:ascii="GHEA Grapalat" w:hAnsi="GHEA Grapalat" w:cs="Sylfaen"/>
          <w:sz w:val="20"/>
          <w:szCs w:val="20"/>
          <w:lang w:val="es-ES"/>
        </w:rPr>
        <w:t xml:space="preserve"> </w:t>
      </w:r>
      <w:r w:rsidRPr="00BE3DCD">
        <w:rPr>
          <w:rFonts w:ascii="GHEA Grapalat" w:hAnsi="GHEA Grapalat" w:cs="Sylfaen"/>
          <w:sz w:val="20"/>
          <w:szCs w:val="20"/>
        </w:rPr>
        <w:t>օրվա</w:t>
      </w:r>
      <w:r w:rsidRPr="00BE3DCD">
        <w:rPr>
          <w:rFonts w:ascii="GHEA Grapalat" w:hAnsi="GHEA Grapalat" w:cs="Sylfaen"/>
          <w:sz w:val="20"/>
          <w:szCs w:val="20"/>
          <w:lang w:val="es-ES"/>
        </w:rPr>
        <w:t xml:space="preserve"> </w:t>
      </w:r>
      <w:r w:rsidRPr="00BE3DCD">
        <w:rPr>
          <w:rFonts w:ascii="GHEA Grapalat" w:hAnsi="GHEA Grapalat" w:cs="Sylfaen"/>
          <w:sz w:val="20"/>
          <w:szCs w:val="20"/>
        </w:rPr>
        <w:t>դրությամբ</w:t>
      </w:r>
      <w:r w:rsidRPr="00BE3DCD">
        <w:rPr>
          <w:rFonts w:ascii="GHEA Grapalat" w:hAnsi="GHEA Grapalat" w:cs="Sylfaen"/>
          <w:sz w:val="20"/>
          <w:szCs w:val="20"/>
          <w:lang w:val="es-ES"/>
        </w:rPr>
        <w:t xml:space="preserve"> </w:t>
      </w:r>
      <w:r w:rsidRPr="00BE3DCD">
        <w:rPr>
          <w:rFonts w:ascii="GHEA Grapalat" w:hAnsi="GHEA Grapalat" w:cs="Sylfaen"/>
          <w:sz w:val="20"/>
          <w:szCs w:val="20"/>
        </w:rPr>
        <w:t>ներառված</w:t>
      </w:r>
      <w:r w:rsidRPr="00BE3DCD">
        <w:rPr>
          <w:rFonts w:ascii="GHEA Grapalat" w:hAnsi="GHEA Grapalat" w:cs="Sylfaen"/>
          <w:sz w:val="20"/>
          <w:szCs w:val="20"/>
          <w:lang w:val="es-ES"/>
        </w:rPr>
        <w:t xml:space="preserve"> </w:t>
      </w:r>
      <w:r w:rsidRPr="00BE3DCD">
        <w:rPr>
          <w:rFonts w:ascii="GHEA Grapalat" w:hAnsi="GHEA Grapalat" w:cs="Sylfaen"/>
          <w:sz w:val="20"/>
          <w:szCs w:val="20"/>
        </w:rPr>
        <w:t>են</w:t>
      </w:r>
      <w:r w:rsidRPr="00BE3DCD">
        <w:rPr>
          <w:rFonts w:ascii="GHEA Grapalat" w:hAnsi="GHEA Grapalat" w:cs="Sylfaen"/>
          <w:sz w:val="20"/>
          <w:szCs w:val="20"/>
          <w:lang w:val="es-ES"/>
        </w:rPr>
        <w:t xml:space="preserve"> </w:t>
      </w:r>
      <w:r w:rsidRPr="00BE3DCD">
        <w:rPr>
          <w:rFonts w:ascii="GHEA Grapalat" w:hAnsi="GHEA Grapalat" w:cs="Sylfaen"/>
          <w:sz w:val="20"/>
          <w:szCs w:val="20"/>
        </w:rPr>
        <w:t>Եվրասիական</w:t>
      </w:r>
      <w:r w:rsidRPr="00BE3DCD">
        <w:rPr>
          <w:rFonts w:ascii="GHEA Grapalat" w:hAnsi="GHEA Grapalat" w:cs="Sylfaen"/>
          <w:sz w:val="20"/>
          <w:szCs w:val="20"/>
          <w:lang w:val="es-ES"/>
        </w:rPr>
        <w:t xml:space="preserve"> </w:t>
      </w:r>
      <w:r w:rsidRPr="00BE3DCD">
        <w:rPr>
          <w:rFonts w:ascii="GHEA Grapalat" w:hAnsi="GHEA Grapalat" w:cs="Sylfaen"/>
          <w:sz w:val="20"/>
          <w:szCs w:val="20"/>
        </w:rPr>
        <w:t>տնտեսական</w:t>
      </w:r>
      <w:r w:rsidRPr="00BE3DCD">
        <w:rPr>
          <w:rFonts w:ascii="GHEA Grapalat" w:hAnsi="GHEA Grapalat" w:cs="Sylfaen"/>
          <w:sz w:val="20"/>
          <w:szCs w:val="20"/>
          <w:lang w:val="es-ES"/>
        </w:rPr>
        <w:t xml:space="preserve"> </w:t>
      </w:r>
      <w:r w:rsidRPr="00BE3DCD">
        <w:rPr>
          <w:rFonts w:ascii="GHEA Grapalat" w:hAnsi="GHEA Grapalat" w:cs="Sylfaen"/>
          <w:sz w:val="20"/>
          <w:szCs w:val="20"/>
        </w:rPr>
        <w:t>միությանն</w:t>
      </w:r>
      <w:r w:rsidRPr="00BE3DCD">
        <w:rPr>
          <w:rFonts w:ascii="GHEA Grapalat" w:hAnsi="GHEA Grapalat" w:cs="Sylfaen"/>
          <w:sz w:val="20"/>
          <w:szCs w:val="20"/>
          <w:lang w:val="es-ES"/>
        </w:rPr>
        <w:t xml:space="preserve"> </w:t>
      </w:r>
      <w:r w:rsidRPr="00BE3DCD">
        <w:rPr>
          <w:rFonts w:ascii="GHEA Grapalat" w:hAnsi="GHEA Grapalat" w:cs="Sylfaen"/>
          <w:sz w:val="20"/>
          <w:szCs w:val="20"/>
        </w:rPr>
        <w:t>անդամակցող</w:t>
      </w:r>
      <w:r w:rsidRPr="00BE3DCD">
        <w:rPr>
          <w:rFonts w:ascii="GHEA Grapalat" w:hAnsi="GHEA Grapalat" w:cs="Sylfaen"/>
          <w:sz w:val="20"/>
          <w:szCs w:val="20"/>
          <w:lang w:val="es-ES"/>
        </w:rPr>
        <w:t xml:space="preserve"> </w:t>
      </w:r>
      <w:r w:rsidRPr="00BE3DCD">
        <w:rPr>
          <w:rFonts w:ascii="GHEA Grapalat" w:hAnsi="GHEA Grapalat" w:cs="Sylfaen"/>
          <w:sz w:val="20"/>
          <w:szCs w:val="20"/>
        </w:rPr>
        <w:t>երկրների</w:t>
      </w:r>
      <w:r w:rsidRPr="00BE3DCD">
        <w:rPr>
          <w:rFonts w:ascii="GHEA Grapalat" w:hAnsi="GHEA Grapalat" w:cs="Sylfaen"/>
          <w:sz w:val="20"/>
          <w:szCs w:val="20"/>
          <w:lang w:val="es-ES"/>
        </w:rPr>
        <w:t xml:space="preserve"> </w:t>
      </w:r>
      <w:r w:rsidRPr="00BE3DCD">
        <w:rPr>
          <w:rFonts w:ascii="GHEA Grapalat" w:hAnsi="GHEA Grapalat" w:cs="Sylfaen"/>
          <w:sz w:val="20"/>
          <w:szCs w:val="20"/>
        </w:rPr>
        <w:t>գնումների</w:t>
      </w:r>
      <w:r w:rsidRPr="00BE3DCD">
        <w:rPr>
          <w:rFonts w:ascii="GHEA Grapalat" w:hAnsi="GHEA Grapalat" w:cs="Sylfaen"/>
          <w:sz w:val="20"/>
          <w:szCs w:val="20"/>
          <w:lang w:val="es-ES"/>
        </w:rPr>
        <w:t xml:space="preserve"> </w:t>
      </w:r>
      <w:r w:rsidRPr="00BE3DCD">
        <w:rPr>
          <w:rFonts w:ascii="GHEA Grapalat" w:hAnsi="GHEA Grapalat" w:cs="Sylfaen"/>
          <w:sz w:val="20"/>
          <w:szCs w:val="20"/>
        </w:rPr>
        <w:t>մասին</w:t>
      </w:r>
      <w:r w:rsidRPr="00BE3DCD">
        <w:rPr>
          <w:rFonts w:ascii="GHEA Grapalat" w:hAnsi="GHEA Grapalat" w:cs="Sylfaen"/>
          <w:sz w:val="20"/>
          <w:szCs w:val="20"/>
          <w:lang w:val="es-ES"/>
        </w:rPr>
        <w:t xml:space="preserve"> </w:t>
      </w:r>
      <w:r w:rsidRPr="00BE3DCD">
        <w:rPr>
          <w:rFonts w:ascii="GHEA Grapalat" w:hAnsi="GHEA Grapalat" w:cs="Sylfaen"/>
          <w:sz w:val="20"/>
          <w:szCs w:val="20"/>
        </w:rPr>
        <w:t>օրենսդրության</w:t>
      </w:r>
      <w:r w:rsidRPr="00BE3DCD">
        <w:rPr>
          <w:rFonts w:ascii="GHEA Grapalat" w:hAnsi="GHEA Grapalat" w:cs="Sylfaen"/>
          <w:sz w:val="20"/>
          <w:szCs w:val="20"/>
          <w:lang w:val="es-ES"/>
        </w:rPr>
        <w:t xml:space="preserve"> </w:t>
      </w:r>
      <w:r w:rsidRPr="00BE3DCD">
        <w:rPr>
          <w:rFonts w:ascii="GHEA Grapalat" w:hAnsi="GHEA Grapalat" w:cs="Sylfaen"/>
          <w:sz w:val="20"/>
          <w:szCs w:val="20"/>
        </w:rPr>
        <w:t>համաձայն</w:t>
      </w:r>
      <w:r w:rsidRPr="00BE3DCD">
        <w:rPr>
          <w:rFonts w:ascii="GHEA Grapalat" w:hAnsi="GHEA Grapalat" w:cs="Sylfaen"/>
          <w:sz w:val="20"/>
          <w:szCs w:val="20"/>
          <w:lang w:val="es-ES"/>
        </w:rPr>
        <w:t xml:space="preserve"> </w:t>
      </w:r>
      <w:r w:rsidRPr="00BE3DCD">
        <w:rPr>
          <w:rFonts w:ascii="GHEA Grapalat" w:hAnsi="GHEA Grapalat" w:cs="Sylfaen"/>
          <w:sz w:val="20"/>
          <w:szCs w:val="20"/>
        </w:rPr>
        <w:t>հրապարակված</w:t>
      </w:r>
      <w:r w:rsidRPr="00BE3DCD">
        <w:rPr>
          <w:rFonts w:ascii="GHEA Grapalat" w:hAnsi="GHEA Grapalat" w:cs="Sylfaen"/>
          <w:sz w:val="20"/>
          <w:szCs w:val="20"/>
          <w:lang w:val="es-ES"/>
        </w:rPr>
        <w:t xml:space="preserve"> </w:t>
      </w:r>
      <w:r w:rsidRPr="00BE3DCD">
        <w:rPr>
          <w:rFonts w:ascii="GHEA Grapalat" w:hAnsi="GHEA Grapalat" w:cs="Sylfaen"/>
          <w:sz w:val="20"/>
          <w:szCs w:val="20"/>
        </w:rPr>
        <w:t>գնումների</w:t>
      </w:r>
      <w:r w:rsidRPr="00BE3DCD">
        <w:rPr>
          <w:rFonts w:ascii="GHEA Grapalat" w:hAnsi="GHEA Grapalat" w:cs="Sylfaen"/>
          <w:sz w:val="20"/>
          <w:szCs w:val="20"/>
          <w:lang w:val="es-ES"/>
        </w:rPr>
        <w:t xml:space="preserve"> </w:t>
      </w:r>
      <w:r w:rsidRPr="00BE3DCD">
        <w:rPr>
          <w:rFonts w:ascii="GHEA Grapalat" w:hAnsi="GHEA Grapalat" w:cs="Sylfaen"/>
          <w:sz w:val="20"/>
          <w:szCs w:val="20"/>
        </w:rPr>
        <w:t>գործընթացին</w:t>
      </w:r>
      <w:r w:rsidRPr="00BE3DCD">
        <w:rPr>
          <w:rFonts w:ascii="GHEA Grapalat" w:hAnsi="GHEA Grapalat"/>
          <w:sz w:val="20"/>
          <w:szCs w:val="20"/>
          <w:lang w:val="es-ES"/>
        </w:rPr>
        <w:t xml:space="preserve"> </w:t>
      </w:r>
      <w:r w:rsidRPr="00BE3DCD">
        <w:rPr>
          <w:rFonts w:ascii="GHEA Grapalat" w:hAnsi="GHEA Grapalat" w:cs="Sylfaen"/>
          <w:sz w:val="20"/>
          <w:szCs w:val="20"/>
        </w:rPr>
        <w:t>մասնակցելու</w:t>
      </w:r>
      <w:r w:rsidRPr="00BE3DCD">
        <w:rPr>
          <w:rFonts w:ascii="GHEA Grapalat" w:hAnsi="GHEA Grapalat"/>
          <w:sz w:val="20"/>
          <w:szCs w:val="20"/>
          <w:lang w:val="es-ES"/>
        </w:rPr>
        <w:t xml:space="preserve"> </w:t>
      </w:r>
      <w:r w:rsidRPr="00BE3DCD">
        <w:rPr>
          <w:rFonts w:ascii="GHEA Grapalat" w:hAnsi="GHEA Grapalat" w:cs="Sylfaen"/>
          <w:sz w:val="20"/>
          <w:szCs w:val="20"/>
        </w:rPr>
        <w:t>իրավունք</w:t>
      </w:r>
      <w:r w:rsidRPr="00BE3DCD">
        <w:rPr>
          <w:rFonts w:ascii="GHEA Grapalat" w:hAnsi="GHEA Grapalat"/>
          <w:sz w:val="20"/>
          <w:szCs w:val="20"/>
          <w:lang w:val="es-ES"/>
        </w:rPr>
        <w:t xml:space="preserve"> </w:t>
      </w:r>
      <w:r w:rsidRPr="00BE3DCD">
        <w:rPr>
          <w:rFonts w:ascii="GHEA Grapalat" w:hAnsi="GHEA Grapalat" w:cs="Sylfaen"/>
          <w:sz w:val="20"/>
          <w:szCs w:val="20"/>
        </w:rPr>
        <w:t>չունեցող</w:t>
      </w:r>
      <w:r w:rsidRPr="00BE3DCD">
        <w:rPr>
          <w:rFonts w:ascii="GHEA Grapalat" w:hAnsi="GHEA Grapalat"/>
          <w:sz w:val="20"/>
          <w:szCs w:val="20"/>
          <w:lang w:val="es-ES"/>
        </w:rPr>
        <w:t xml:space="preserve"> </w:t>
      </w:r>
      <w:r w:rsidRPr="00BE3DCD">
        <w:rPr>
          <w:rFonts w:ascii="GHEA Grapalat" w:hAnsi="GHEA Grapalat" w:cs="Sylfaen"/>
          <w:sz w:val="20"/>
          <w:szCs w:val="20"/>
        </w:rPr>
        <w:t>մասնակիցների</w:t>
      </w:r>
      <w:r w:rsidRPr="00BE3DCD">
        <w:rPr>
          <w:rFonts w:ascii="GHEA Grapalat" w:hAnsi="GHEA Grapalat"/>
          <w:sz w:val="20"/>
          <w:szCs w:val="20"/>
          <w:lang w:val="es-ES"/>
        </w:rPr>
        <w:t xml:space="preserve"> </w:t>
      </w:r>
      <w:r w:rsidRPr="00BE3DCD">
        <w:rPr>
          <w:rFonts w:ascii="GHEA Grapalat" w:hAnsi="GHEA Grapalat" w:cs="Sylfaen"/>
          <w:sz w:val="20"/>
          <w:szCs w:val="20"/>
        </w:rPr>
        <w:t>ցուցակում</w:t>
      </w:r>
      <w:r w:rsidRPr="00BE3DCD">
        <w:rPr>
          <w:rFonts w:ascii="GHEA Grapalat" w:hAnsi="GHEA Grapalat" w:cs="Sylfaen"/>
          <w:sz w:val="20"/>
          <w:szCs w:val="20"/>
          <w:lang w:val="es-ES"/>
        </w:rPr>
        <w:t xml:space="preserve">. </w:t>
      </w:r>
    </w:p>
    <w:p w:rsidR="00753E6E" w:rsidRPr="00BE3DCD" w:rsidRDefault="00753E6E" w:rsidP="00EF3662">
      <w:pPr>
        <w:ind w:firstLine="567"/>
        <w:jc w:val="both"/>
        <w:rPr>
          <w:rFonts w:ascii="GHEA Grapalat" w:hAnsi="GHEA Grapalat"/>
          <w:sz w:val="20"/>
          <w:szCs w:val="20"/>
          <w:lang w:val="es-ES"/>
        </w:rPr>
      </w:pPr>
      <w:r w:rsidRPr="00BE3DCD">
        <w:rPr>
          <w:rFonts w:ascii="GHEA Grapalat" w:hAnsi="GHEA Grapalat"/>
          <w:sz w:val="20"/>
          <w:szCs w:val="20"/>
          <w:lang w:val="es-ES"/>
        </w:rPr>
        <w:t xml:space="preserve">   6) </w:t>
      </w:r>
      <w:r w:rsidRPr="00BE3DCD">
        <w:rPr>
          <w:rFonts w:ascii="GHEA Grapalat" w:hAnsi="GHEA Grapalat"/>
          <w:sz w:val="20"/>
          <w:szCs w:val="20"/>
        </w:rPr>
        <w:t>որոնք</w:t>
      </w:r>
      <w:r w:rsidRPr="00BE3DCD">
        <w:rPr>
          <w:rFonts w:ascii="GHEA Grapalat" w:hAnsi="GHEA Grapalat"/>
          <w:sz w:val="20"/>
          <w:szCs w:val="20"/>
          <w:lang w:val="es-ES"/>
        </w:rPr>
        <w:t xml:space="preserve"> </w:t>
      </w:r>
      <w:r w:rsidRPr="00BE3DCD">
        <w:rPr>
          <w:rFonts w:ascii="GHEA Grapalat" w:hAnsi="GHEA Grapalat"/>
          <w:sz w:val="20"/>
          <w:szCs w:val="20"/>
        </w:rPr>
        <w:t>հայտը</w:t>
      </w:r>
      <w:r w:rsidRPr="00BE3DCD">
        <w:rPr>
          <w:rFonts w:ascii="GHEA Grapalat" w:hAnsi="GHEA Grapalat"/>
          <w:sz w:val="20"/>
          <w:szCs w:val="20"/>
          <w:lang w:val="es-ES"/>
        </w:rPr>
        <w:t xml:space="preserve"> </w:t>
      </w:r>
      <w:r w:rsidRPr="00BE3DCD">
        <w:rPr>
          <w:rFonts w:ascii="GHEA Grapalat" w:hAnsi="GHEA Grapalat"/>
          <w:sz w:val="20"/>
          <w:szCs w:val="20"/>
        </w:rPr>
        <w:t>ներկայացնելու</w:t>
      </w:r>
      <w:r w:rsidRPr="00BE3DCD">
        <w:rPr>
          <w:rFonts w:ascii="GHEA Grapalat" w:hAnsi="GHEA Grapalat"/>
          <w:sz w:val="20"/>
          <w:szCs w:val="20"/>
          <w:lang w:val="es-ES"/>
        </w:rPr>
        <w:t xml:space="preserve"> </w:t>
      </w:r>
      <w:r w:rsidRPr="00BE3DCD">
        <w:rPr>
          <w:rFonts w:ascii="GHEA Grapalat" w:hAnsi="GHEA Grapalat"/>
          <w:sz w:val="20"/>
          <w:szCs w:val="20"/>
        </w:rPr>
        <w:t>օրվա</w:t>
      </w:r>
      <w:r w:rsidRPr="00BE3DCD">
        <w:rPr>
          <w:rFonts w:ascii="GHEA Grapalat" w:hAnsi="GHEA Grapalat"/>
          <w:sz w:val="20"/>
          <w:szCs w:val="20"/>
          <w:lang w:val="es-ES"/>
        </w:rPr>
        <w:t xml:space="preserve"> </w:t>
      </w:r>
      <w:r w:rsidRPr="00BE3DCD">
        <w:rPr>
          <w:rFonts w:ascii="GHEA Grapalat" w:hAnsi="GHEA Grapalat"/>
          <w:sz w:val="20"/>
          <w:szCs w:val="20"/>
        </w:rPr>
        <w:t>դրությամբ</w:t>
      </w:r>
      <w:r w:rsidRPr="00BE3DCD">
        <w:rPr>
          <w:rFonts w:ascii="GHEA Grapalat" w:hAnsi="GHEA Grapalat"/>
          <w:sz w:val="20"/>
          <w:szCs w:val="20"/>
          <w:lang w:val="es-ES"/>
        </w:rPr>
        <w:t xml:space="preserve"> </w:t>
      </w:r>
      <w:r w:rsidRPr="00BE3DCD">
        <w:rPr>
          <w:rFonts w:ascii="GHEA Grapalat" w:hAnsi="GHEA Grapalat" w:cs="Sylfaen"/>
          <w:sz w:val="20"/>
          <w:szCs w:val="20"/>
        </w:rPr>
        <w:t>ներառված</w:t>
      </w:r>
      <w:r w:rsidRPr="00BE3DCD">
        <w:rPr>
          <w:rFonts w:ascii="GHEA Grapalat" w:hAnsi="GHEA Grapalat"/>
          <w:sz w:val="20"/>
          <w:szCs w:val="20"/>
          <w:lang w:val="es-ES"/>
        </w:rPr>
        <w:t xml:space="preserve"> </w:t>
      </w:r>
      <w:r w:rsidRPr="00BE3DCD">
        <w:rPr>
          <w:rFonts w:ascii="GHEA Grapalat" w:hAnsi="GHEA Grapalat" w:cs="Sylfaen"/>
          <w:sz w:val="20"/>
          <w:szCs w:val="20"/>
        </w:rPr>
        <w:t>են</w:t>
      </w:r>
      <w:r w:rsidRPr="00BE3DCD">
        <w:rPr>
          <w:rFonts w:ascii="GHEA Grapalat" w:hAnsi="GHEA Grapalat"/>
          <w:sz w:val="20"/>
          <w:szCs w:val="20"/>
          <w:lang w:val="es-ES"/>
        </w:rPr>
        <w:t xml:space="preserve"> </w:t>
      </w:r>
      <w:r w:rsidRPr="00BE3DCD">
        <w:rPr>
          <w:rFonts w:ascii="GHEA Grapalat" w:hAnsi="GHEA Grapalat" w:cs="Sylfaen"/>
          <w:sz w:val="20"/>
          <w:szCs w:val="20"/>
        </w:rPr>
        <w:t>գնումների</w:t>
      </w:r>
      <w:r w:rsidRPr="00BE3DCD">
        <w:rPr>
          <w:rFonts w:ascii="GHEA Grapalat" w:hAnsi="GHEA Grapalat" w:cs="Sylfaen"/>
          <w:sz w:val="20"/>
          <w:szCs w:val="20"/>
          <w:lang w:val="es-ES"/>
        </w:rPr>
        <w:t xml:space="preserve"> </w:t>
      </w:r>
      <w:r w:rsidRPr="00BE3DCD">
        <w:rPr>
          <w:rFonts w:ascii="GHEA Grapalat" w:hAnsi="GHEA Grapalat" w:cs="Sylfaen"/>
          <w:sz w:val="20"/>
          <w:szCs w:val="20"/>
        </w:rPr>
        <w:t>գործընթացին</w:t>
      </w:r>
      <w:r w:rsidRPr="00BE3DCD">
        <w:rPr>
          <w:rFonts w:ascii="GHEA Grapalat" w:hAnsi="GHEA Grapalat"/>
          <w:sz w:val="20"/>
          <w:szCs w:val="20"/>
          <w:lang w:val="es-ES"/>
        </w:rPr>
        <w:t xml:space="preserve"> </w:t>
      </w:r>
      <w:r w:rsidRPr="00BE3DCD">
        <w:rPr>
          <w:rFonts w:ascii="GHEA Grapalat" w:hAnsi="GHEA Grapalat" w:cs="Sylfaen"/>
          <w:sz w:val="20"/>
          <w:szCs w:val="20"/>
        </w:rPr>
        <w:t>մասնակցելու</w:t>
      </w:r>
      <w:r w:rsidRPr="00BE3DCD">
        <w:rPr>
          <w:rFonts w:ascii="GHEA Grapalat" w:hAnsi="GHEA Grapalat"/>
          <w:sz w:val="20"/>
          <w:szCs w:val="20"/>
          <w:lang w:val="es-ES"/>
        </w:rPr>
        <w:t xml:space="preserve"> </w:t>
      </w:r>
      <w:r w:rsidRPr="00BE3DCD">
        <w:rPr>
          <w:rFonts w:ascii="GHEA Grapalat" w:hAnsi="GHEA Grapalat" w:cs="Sylfaen"/>
          <w:sz w:val="20"/>
          <w:szCs w:val="20"/>
        </w:rPr>
        <w:t>իրավունք</w:t>
      </w:r>
      <w:r w:rsidRPr="00BE3DCD">
        <w:rPr>
          <w:rFonts w:ascii="GHEA Grapalat" w:hAnsi="GHEA Grapalat"/>
          <w:sz w:val="20"/>
          <w:szCs w:val="20"/>
          <w:lang w:val="es-ES"/>
        </w:rPr>
        <w:t xml:space="preserve"> </w:t>
      </w:r>
      <w:r w:rsidRPr="00BE3DCD">
        <w:rPr>
          <w:rFonts w:ascii="GHEA Grapalat" w:hAnsi="GHEA Grapalat" w:cs="Sylfaen"/>
          <w:sz w:val="20"/>
          <w:szCs w:val="20"/>
        </w:rPr>
        <w:t>չունեցող</w:t>
      </w:r>
      <w:r w:rsidRPr="00BE3DCD">
        <w:rPr>
          <w:rFonts w:ascii="GHEA Grapalat" w:hAnsi="GHEA Grapalat"/>
          <w:sz w:val="20"/>
          <w:szCs w:val="20"/>
          <w:lang w:val="es-ES"/>
        </w:rPr>
        <w:t xml:space="preserve"> </w:t>
      </w:r>
      <w:r w:rsidRPr="00BE3DCD">
        <w:rPr>
          <w:rFonts w:ascii="GHEA Grapalat" w:hAnsi="GHEA Grapalat" w:cs="Sylfaen"/>
          <w:sz w:val="20"/>
          <w:szCs w:val="20"/>
        </w:rPr>
        <w:t>մասնակիցների</w:t>
      </w:r>
      <w:r w:rsidRPr="00BE3DCD">
        <w:rPr>
          <w:rFonts w:ascii="GHEA Grapalat" w:hAnsi="GHEA Grapalat"/>
          <w:sz w:val="20"/>
          <w:szCs w:val="20"/>
          <w:lang w:val="es-ES"/>
        </w:rPr>
        <w:t xml:space="preserve"> </w:t>
      </w:r>
      <w:r w:rsidRPr="00BE3DCD">
        <w:rPr>
          <w:rFonts w:ascii="GHEA Grapalat" w:hAnsi="GHEA Grapalat" w:cs="Sylfaen"/>
          <w:sz w:val="20"/>
          <w:szCs w:val="20"/>
        </w:rPr>
        <w:t>ցուցակում</w:t>
      </w:r>
      <w:r w:rsidRPr="00BE3DCD">
        <w:rPr>
          <w:rFonts w:ascii="GHEA Grapalat" w:hAnsi="GHEA Grapalat"/>
          <w:sz w:val="20"/>
          <w:szCs w:val="20"/>
          <w:lang w:val="es-ES"/>
        </w:rPr>
        <w:t>:</w:t>
      </w:r>
    </w:p>
    <w:p w:rsidR="00990561" w:rsidRPr="00BE3DCD" w:rsidRDefault="00990561" w:rsidP="00EF3662">
      <w:pPr>
        <w:ind w:firstLine="567"/>
        <w:jc w:val="both"/>
        <w:rPr>
          <w:rFonts w:ascii="GHEA Grapalat" w:hAnsi="GHEA Grapalat" w:cs="Sylfaen"/>
          <w:sz w:val="20"/>
          <w:lang w:val="es-ES"/>
        </w:rPr>
      </w:pPr>
      <w:r w:rsidRPr="00BE3DCD">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753E6E" w:rsidRPr="00BE3DCD" w:rsidRDefault="00753E6E" w:rsidP="00EF3662">
      <w:pPr>
        <w:ind w:firstLine="567"/>
        <w:jc w:val="both"/>
        <w:rPr>
          <w:rFonts w:ascii="GHEA Grapalat" w:hAnsi="GHEA Grapalat" w:cs="Sylfaen"/>
          <w:sz w:val="20"/>
          <w:lang w:val="es-ES"/>
        </w:rPr>
      </w:pPr>
      <w:r w:rsidRPr="00BE3DCD">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BE3DCD">
        <w:rPr>
          <w:rFonts w:ascii="GHEA Grapalat" w:hAnsi="GHEA Grapalat" w:cs="Arial"/>
          <w:sz w:val="20"/>
          <w:lang w:val="es-ES"/>
        </w:rPr>
        <w:t xml:space="preserve"> </w:t>
      </w:r>
      <w:r w:rsidRPr="00BE3DCD">
        <w:rPr>
          <w:rFonts w:ascii="GHEA Grapalat" w:hAnsi="GHEA Grapalat" w:cs="Sylfaen"/>
          <w:sz w:val="20"/>
          <w:lang w:val="es-ES"/>
        </w:rPr>
        <w:t>հրավերի</w:t>
      </w:r>
      <w:r w:rsidRPr="00BE3DCD">
        <w:rPr>
          <w:rFonts w:ascii="GHEA Grapalat" w:hAnsi="GHEA Grapalat" w:cs="Arial"/>
          <w:sz w:val="20"/>
          <w:lang w:val="es-ES"/>
        </w:rPr>
        <w:t xml:space="preserve"> 2-րդ </w:t>
      </w:r>
      <w:r w:rsidRPr="00BE3DCD">
        <w:rPr>
          <w:rFonts w:ascii="GHEA Grapalat" w:hAnsi="GHEA Grapalat" w:cs="Sylfaen"/>
          <w:sz w:val="20"/>
          <w:lang w:val="es-ES"/>
        </w:rPr>
        <w:t>մասի</w:t>
      </w:r>
      <w:r w:rsidRPr="00BE3DCD">
        <w:rPr>
          <w:rFonts w:ascii="GHEA Grapalat" w:hAnsi="GHEA Grapalat" w:cs="Arial"/>
          <w:sz w:val="20"/>
          <w:lang w:val="es-ES"/>
        </w:rPr>
        <w:t xml:space="preserve"> 2.2 </w:t>
      </w:r>
      <w:r w:rsidRPr="00BE3DCD">
        <w:rPr>
          <w:rFonts w:ascii="GHEA Grapalat" w:hAnsi="GHEA Grapalat" w:cs="Sylfaen"/>
          <w:sz w:val="20"/>
          <w:lang w:val="es-ES"/>
        </w:rPr>
        <w:t>կետով</w:t>
      </w:r>
      <w:r w:rsidRPr="00BE3DCD">
        <w:rPr>
          <w:rFonts w:ascii="GHEA Grapalat" w:hAnsi="GHEA Grapalat" w:cs="Arial"/>
          <w:sz w:val="20"/>
          <w:lang w:val="es-ES"/>
        </w:rPr>
        <w:t xml:space="preserve"> </w:t>
      </w:r>
      <w:r w:rsidRPr="00BE3DCD">
        <w:rPr>
          <w:rFonts w:ascii="GHEA Grapalat" w:hAnsi="GHEA Grapalat" w:cs="Sylfaen"/>
          <w:sz w:val="20"/>
          <w:lang w:val="es-ES"/>
        </w:rPr>
        <w:t>նախատեսված</w:t>
      </w:r>
      <w:r w:rsidRPr="00BE3DCD">
        <w:rPr>
          <w:rFonts w:ascii="GHEA Grapalat" w:hAnsi="GHEA Grapalat" w:cs="Arial"/>
          <w:sz w:val="20"/>
          <w:lang w:val="es-ES"/>
        </w:rPr>
        <w:t xml:space="preserve"> </w:t>
      </w:r>
      <w:r w:rsidRPr="00BE3DCD">
        <w:rPr>
          <w:rFonts w:ascii="GHEA Grapalat" w:hAnsi="GHEA Grapalat" w:cs="Sylfaen"/>
          <w:sz w:val="20"/>
          <w:lang w:val="es-ES"/>
        </w:rPr>
        <w:t>գրավոր</w:t>
      </w:r>
      <w:r w:rsidRPr="00BE3DCD">
        <w:rPr>
          <w:rFonts w:ascii="GHEA Grapalat" w:hAnsi="GHEA Grapalat" w:cs="Arial"/>
          <w:sz w:val="20"/>
          <w:lang w:val="es-ES"/>
        </w:rPr>
        <w:t xml:space="preserve"> </w:t>
      </w:r>
      <w:r w:rsidRPr="00BE3DCD">
        <w:rPr>
          <w:rFonts w:ascii="GHEA Grapalat" w:hAnsi="GHEA Grapalat" w:cs="Sylfaen"/>
          <w:sz w:val="20"/>
          <w:lang w:val="es-ES"/>
        </w:rPr>
        <w:t>հայտարարություն</w:t>
      </w:r>
      <w:r w:rsidR="00EB487B" w:rsidRPr="00BE3DCD">
        <w:rPr>
          <w:rFonts w:ascii="GHEA Grapalat" w:hAnsi="GHEA Grapalat" w:cs="Sylfaen"/>
          <w:sz w:val="20"/>
          <w:lang w:val="es-ES"/>
        </w:rPr>
        <w:t xml:space="preserve">: </w:t>
      </w:r>
      <w:r w:rsidR="00EB487B" w:rsidRPr="00BE3DCD">
        <w:rPr>
          <w:rFonts w:ascii="GHEA Grapalat" w:hAnsi="GHEA Grapalat" w:cs="Sylfaen"/>
          <w:sz w:val="20"/>
        </w:rPr>
        <w:t>Բացի</w:t>
      </w:r>
      <w:r w:rsidR="00EB487B" w:rsidRPr="00BE3DCD">
        <w:rPr>
          <w:rFonts w:ascii="GHEA Grapalat" w:hAnsi="GHEA Grapalat" w:cs="Sylfaen"/>
          <w:sz w:val="20"/>
          <w:lang w:val="es-ES"/>
        </w:rPr>
        <w:t xml:space="preserve"> </w:t>
      </w:r>
      <w:r w:rsidR="00EB487B" w:rsidRPr="00BE3DCD">
        <w:rPr>
          <w:rFonts w:ascii="GHEA Grapalat" w:hAnsi="GHEA Grapalat" w:cs="Sylfaen"/>
          <w:sz w:val="20"/>
        </w:rPr>
        <w:t>սույն</w:t>
      </w:r>
      <w:r w:rsidR="00EB487B" w:rsidRPr="00BE3DCD">
        <w:rPr>
          <w:rFonts w:ascii="GHEA Grapalat" w:hAnsi="GHEA Grapalat" w:cs="Sylfaen"/>
          <w:sz w:val="20"/>
          <w:lang w:val="es-ES"/>
        </w:rPr>
        <w:t xml:space="preserve"> </w:t>
      </w:r>
      <w:r w:rsidR="00EB487B" w:rsidRPr="00BE3DCD">
        <w:rPr>
          <w:rFonts w:ascii="GHEA Grapalat" w:hAnsi="GHEA Grapalat" w:cs="Sylfaen"/>
          <w:sz w:val="20"/>
        </w:rPr>
        <w:t>կետով</w:t>
      </w:r>
      <w:r w:rsidR="00EB487B" w:rsidRPr="00BE3DCD">
        <w:rPr>
          <w:rFonts w:ascii="GHEA Grapalat" w:hAnsi="GHEA Grapalat" w:cs="Sylfaen"/>
          <w:sz w:val="20"/>
          <w:lang w:val="es-ES"/>
        </w:rPr>
        <w:t xml:space="preserve"> </w:t>
      </w:r>
      <w:r w:rsidR="00EB487B" w:rsidRPr="00BE3DCD">
        <w:rPr>
          <w:rFonts w:ascii="GHEA Grapalat" w:hAnsi="GHEA Grapalat" w:cs="Sylfaen"/>
          <w:sz w:val="20"/>
        </w:rPr>
        <w:t>նախատեսված</w:t>
      </w:r>
      <w:r w:rsidR="00EB487B" w:rsidRPr="00BE3DCD">
        <w:rPr>
          <w:rFonts w:ascii="GHEA Grapalat" w:hAnsi="GHEA Grapalat" w:cs="Sylfaen"/>
          <w:sz w:val="20"/>
          <w:lang w:val="es-ES"/>
        </w:rPr>
        <w:t xml:space="preserve"> </w:t>
      </w:r>
      <w:r w:rsidR="00EB487B" w:rsidRPr="00BE3DCD">
        <w:rPr>
          <w:rFonts w:ascii="GHEA Grapalat" w:hAnsi="GHEA Grapalat" w:cs="Sylfaen"/>
          <w:sz w:val="20"/>
        </w:rPr>
        <w:t>հայտարարությունից</w:t>
      </w:r>
      <w:r w:rsidR="00EB487B" w:rsidRPr="00BE3DCD">
        <w:rPr>
          <w:rFonts w:ascii="GHEA Grapalat" w:hAnsi="GHEA Grapalat" w:cs="Sylfaen"/>
          <w:sz w:val="20"/>
          <w:lang w:val="es-ES"/>
        </w:rPr>
        <w:t xml:space="preserve"> </w:t>
      </w:r>
      <w:r w:rsidR="00EB487B" w:rsidRPr="00BE3DCD">
        <w:rPr>
          <w:rFonts w:ascii="GHEA Grapalat" w:hAnsi="GHEA Grapalat" w:cs="Sylfaen"/>
          <w:sz w:val="20"/>
        </w:rPr>
        <w:t>մասնակցության</w:t>
      </w:r>
      <w:r w:rsidR="00EB487B" w:rsidRPr="00BE3DCD">
        <w:rPr>
          <w:rFonts w:ascii="GHEA Grapalat" w:hAnsi="GHEA Grapalat" w:cs="Sylfaen"/>
          <w:sz w:val="20"/>
          <w:lang w:val="es-ES"/>
        </w:rPr>
        <w:t xml:space="preserve"> </w:t>
      </w:r>
      <w:r w:rsidR="00EB487B" w:rsidRPr="00BE3DCD">
        <w:rPr>
          <w:rFonts w:ascii="GHEA Grapalat" w:hAnsi="GHEA Grapalat" w:cs="Sylfaen"/>
          <w:sz w:val="20"/>
        </w:rPr>
        <w:t>իրավունքի</w:t>
      </w:r>
      <w:r w:rsidR="00EB487B" w:rsidRPr="00BE3DCD">
        <w:rPr>
          <w:rFonts w:ascii="GHEA Grapalat" w:hAnsi="GHEA Grapalat" w:cs="Sylfaen"/>
          <w:sz w:val="20"/>
          <w:lang w:val="es-ES"/>
        </w:rPr>
        <w:t xml:space="preserve"> </w:t>
      </w:r>
      <w:r w:rsidR="00EB487B" w:rsidRPr="00BE3DCD">
        <w:rPr>
          <w:rFonts w:ascii="GHEA Grapalat" w:hAnsi="GHEA Grapalat" w:cs="Sylfaen"/>
          <w:sz w:val="20"/>
        </w:rPr>
        <w:t>գնահատման</w:t>
      </w:r>
      <w:r w:rsidR="00EB487B" w:rsidRPr="00BE3DCD">
        <w:rPr>
          <w:rFonts w:ascii="GHEA Grapalat" w:hAnsi="GHEA Grapalat" w:cs="Sylfaen"/>
          <w:sz w:val="20"/>
          <w:lang w:val="es-ES"/>
        </w:rPr>
        <w:t xml:space="preserve"> </w:t>
      </w:r>
      <w:r w:rsidR="00EB487B" w:rsidRPr="00BE3DCD">
        <w:rPr>
          <w:rFonts w:ascii="GHEA Grapalat" w:hAnsi="GHEA Grapalat" w:cs="Sylfaen"/>
          <w:sz w:val="20"/>
        </w:rPr>
        <w:t>համար</w:t>
      </w:r>
      <w:r w:rsidR="00EB487B" w:rsidRPr="00BE3DCD">
        <w:rPr>
          <w:rFonts w:ascii="GHEA Grapalat" w:hAnsi="GHEA Grapalat" w:cs="Sylfaen"/>
          <w:sz w:val="20"/>
          <w:lang w:val="es-ES"/>
        </w:rPr>
        <w:t xml:space="preserve"> </w:t>
      </w:r>
      <w:r w:rsidR="00EB487B" w:rsidRPr="00BE3DCD">
        <w:rPr>
          <w:rFonts w:ascii="GHEA Grapalat" w:hAnsi="GHEA Grapalat" w:cs="Sylfaen"/>
          <w:sz w:val="20"/>
        </w:rPr>
        <w:t>մասնակցից</w:t>
      </w:r>
      <w:r w:rsidR="00EB487B" w:rsidRPr="00BE3DCD">
        <w:rPr>
          <w:rFonts w:ascii="GHEA Grapalat" w:hAnsi="GHEA Grapalat" w:cs="Sylfaen"/>
          <w:sz w:val="20"/>
          <w:lang w:val="es-ES"/>
        </w:rPr>
        <w:t xml:space="preserve">, </w:t>
      </w:r>
      <w:r w:rsidR="00EB487B" w:rsidRPr="00BE3DCD">
        <w:rPr>
          <w:rFonts w:ascii="GHEA Grapalat" w:hAnsi="GHEA Grapalat" w:cs="Sylfaen"/>
          <w:sz w:val="20"/>
        </w:rPr>
        <w:t>այդ</w:t>
      </w:r>
      <w:r w:rsidR="00EB487B" w:rsidRPr="00BE3DCD">
        <w:rPr>
          <w:rFonts w:ascii="GHEA Grapalat" w:hAnsi="GHEA Grapalat" w:cs="Sylfaen"/>
          <w:sz w:val="20"/>
          <w:lang w:val="es-ES"/>
        </w:rPr>
        <w:t xml:space="preserve"> </w:t>
      </w:r>
      <w:r w:rsidR="00EB487B" w:rsidRPr="00BE3DCD">
        <w:rPr>
          <w:rFonts w:ascii="GHEA Grapalat" w:hAnsi="GHEA Grapalat" w:cs="Sylfaen"/>
          <w:sz w:val="20"/>
        </w:rPr>
        <w:t>թվում</w:t>
      </w:r>
      <w:r w:rsidR="00EB487B" w:rsidRPr="00BE3DCD">
        <w:rPr>
          <w:rFonts w:ascii="GHEA Grapalat" w:hAnsi="GHEA Grapalat" w:cs="Sylfaen"/>
          <w:sz w:val="20"/>
          <w:lang w:val="es-ES"/>
        </w:rPr>
        <w:t xml:space="preserve"> </w:t>
      </w:r>
      <w:r w:rsidR="00EB487B" w:rsidRPr="00BE3DCD">
        <w:rPr>
          <w:rFonts w:ascii="GHEA Grapalat" w:hAnsi="GHEA Grapalat" w:cs="Sylfaen"/>
          <w:sz w:val="20"/>
        </w:rPr>
        <w:t>ընտրված</w:t>
      </w:r>
      <w:r w:rsidR="00EB487B" w:rsidRPr="00BE3DCD">
        <w:rPr>
          <w:rFonts w:ascii="GHEA Grapalat" w:hAnsi="GHEA Grapalat" w:cs="Sylfaen"/>
          <w:sz w:val="20"/>
          <w:lang w:val="es-ES"/>
        </w:rPr>
        <w:t xml:space="preserve"> </w:t>
      </w:r>
      <w:r w:rsidR="00EB487B" w:rsidRPr="00BE3DCD">
        <w:rPr>
          <w:rFonts w:ascii="GHEA Grapalat" w:hAnsi="GHEA Grapalat" w:cs="Sylfaen"/>
          <w:sz w:val="20"/>
        </w:rPr>
        <w:t>մասնակցից</w:t>
      </w:r>
      <w:r w:rsidR="00EB487B" w:rsidRPr="00BE3DCD">
        <w:rPr>
          <w:rFonts w:ascii="GHEA Grapalat" w:hAnsi="GHEA Grapalat" w:cs="Sylfaen"/>
          <w:sz w:val="20"/>
          <w:lang w:val="es-ES"/>
        </w:rPr>
        <w:t xml:space="preserve"> </w:t>
      </w:r>
      <w:r w:rsidR="00EB487B" w:rsidRPr="00BE3DCD">
        <w:rPr>
          <w:rFonts w:ascii="GHEA Grapalat" w:hAnsi="GHEA Grapalat" w:cs="Sylfaen"/>
          <w:sz w:val="20"/>
        </w:rPr>
        <w:t>այլ</w:t>
      </w:r>
      <w:r w:rsidR="00EB487B" w:rsidRPr="00BE3DCD">
        <w:rPr>
          <w:rFonts w:ascii="GHEA Grapalat" w:hAnsi="GHEA Grapalat" w:cs="Sylfaen"/>
          <w:sz w:val="20"/>
          <w:lang w:val="es-ES"/>
        </w:rPr>
        <w:t xml:space="preserve"> </w:t>
      </w:r>
      <w:r w:rsidR="00EB487B" w:rsidRPr="00BE3DCD">
        <w:rPr>
          <w:rFonts w:ascii="GHEA Grapalat" w:hAnsi="GHEA Grapalat" w:cs="Sylfaen"/>
          <w:sz w:val="20"/>
        </w:rPr>
        <w:t>փաստաթղթեր</w:t>
      </w:r>
      <w:r w:rsidR="00EB487B" w:rsidRPr="00BE3DCD">
        <w:rPr>
          <w:rFonts w:ascii="GHEA Grapalat" w:hAnsi="GHEA Grapalat" w:cs="Sylfaen"/>
          <w:sz w:val="20"/>
          <w:lang w:val="es-ES"/>
        </w:rPr>
        <w:t xml:space="preserve"> </w:t>
      </w:r>
      <w:r w:rsidR="00EB487B" w:rsidRPr="00BE3DCD">
        <w:rPr>
          <w:rFonts w:ascii="GHEA Grapalat" w:hAnsi="GHEA Grapalat" w:cs="Sylfaen"/>
          <w:sz w:val="20"/>
        </w:rPr>
        <w:t>կամ</w:t>
      </w:r>
      <w:r w:rsidR="00EB487B" w:rsidRPr="00BE3DCD">
        <w:rPr>
          <w:rFonts w:ascii="GHEA Grapalat" w:hAnsi="GHEA Grapalat" w:cs="Sylfaen"/>
          <w:sz w:val="20"/>
          <w:lang w:val="es-ES"/>
        </w:rPr>
        <w:t xml:space="preserve"> </w:t>
      </w:r>
      <w:r w:rsidR="00EB487B" w:rsidRPr="00BE3DCD">
        <w:rPr>
          <w:rFonts w:ascii="GHEA Grapalat" w:hAnsi="GHEA Grapalat" w:cs="Sylfaen"/>
          <w:sz w:val="20"/>
        </w:rPr>
        <w:t>հիմնավորումներ</w:t>
      </w:r>
      <w:r w:rsidR="00EB487B" w:rsidRPr="00BE3DCD">
        <w:rPr>
          <w:rFonts w:ascii="GHEA Grapalat" w:hAnsi="GHEA Grapalat" w:cs="Sylfaen"/>
          <w:sz w:val="20"/>
          <w:lang w:val="es-ES"/>
        </w:rPr>
        <w:t xml:space="preserve"> </w:t>
      </w:r>
      <w:r w:rsidR="00EB487B" w:rsidRPr="00BE3DCD">
        <w:rPr>
          <w:rFonts w:ascii="GHEA Grapalat" w:hAnsi="GHEA Grapalat" w:cs="Sylfaen"/>
          <w:sz w:val="20"/>
        </w:rPr>
        <w:t>չեն</w:t>
      </w:r>
      <w:r w:rsidR="00EB487B" w:rsidRPr="00BE3DCD">
        <w:rPr>
          <w:rFonts w:ascii="GHEA Grapalat" w:hAnsi="GHEA Grapalat" w:cs="Sylfaen"/>
          <w:sz w:val="20"/>
          <w:lang w:val="es-ES"/>
        </w:rPr>
        <w:t xml:space="preserve"> </w:t>
      </w:r>
      <w:r w:rsidR="00EB487B" w:rsidRPr="00BE3DCD">
        <w:rPr>
          <w:rFonts w:ascii="GHEA Grapalat" w:hAnsi="GHEA Grapalat" w:cs="Sylfaen"/>
          <w:sz w:val="20"/>
        </w:rPr>
        <w:t>կարող</w:t>
      </w:r>
      <w:r w:rsidR="00EB487B" w:rsidRPr="00BE3DCD">
        <w:rPr>
          <w:rFonts w:ascii="GHEA Grapalat" w:hAnsi="GHEA Grapalat" w:cs="Sylfaen"/>
          <w:sz w:val="20"/>
          <w:lang w:val="es-ES"/>
        </w:rPr>
        <w:t xml:space="preserve"> </w:t>
      </w:r>
      <w:r w:rsidR="00EB487B" w:rsidRPr="00BE3DCD">
        <w:rPr>
          <w:rFonts w:ascii="GHEA Grapalat" w:hAnsi="GHEA Grapalat" w:cs="Sylfaen"/>
          <w:sz w:val="20"/>
        </w:rPr>
        <w:t>պահանջվել</w:t>
      </w:r>
      <w:r w:rsidR="00EB487B" w:rsidRPr="00BE3DCD">
        <w:rPr>
          <w:rFonts w:ascii="GHEA Grapalat" w:hAnsi="GHEA Grapalat" w:cs="Sylfaen"/>
          <w:sz w:val="20"/>
          <w:lang w:val="es-ES"/>
        </w:rPr>
        <w:t>:</w:t>
      </w:r>
      <w:r w:rsidRPr="00BE3DCD">
        <w:rPr>
          <w:rFonts w:ascii="GHEA Grapalat" w:hAnsi="GHEA Grapalat" w:cs="Tahoma"/>
          <w:sz w:val="20"/>
          <w:lang w:val="hy-AM"/>
        </w:rPr>
        <w:t xml:space="preserve"> </w:t>
      </w:r>
      <w:r w:rsidR="007A4BB9" w:rsidRPr="00BE3DCD">
        <w:rPr>
          <w:rFonts w:ascii="GHEA Grapalat" w:hAnsi="GHEA Grapalat" w:cs="Tahoma"/>
          <w:sz w:val="20"/>
        </w:rPr>
        <w:t>Մասնակցի</w:t>
      </w:r>
      <w:r w:rsidR="007A4BB9" w:rsidRPr="00BE3DCD">
        <w:rPr>
          <w:rFonts w:ascii="GHEA Grapalat" w:hAnsi="GHEA Grapalat" w:cs="Tahoma"/>
          <w:sz w:val="20"/>
          <w:lang w:val="es-ES"/>
        </w:rPr>
        <w:t xml:space="preserve"> </w:t>
      </w:r>
      <w:r w:rsidR="007A4BB9" w:rsidRPr="00BE3DCD">
        <w:rPr>
          <w:rFonts w:ascii="GHEA Grapalat" w:hAnsi="GHEA Grapalat" w:cs="Tahoma"/>
          <w:sz w:val="20"/>
        </w:rPr>
        <w:t>հայտարարության</w:t>
      </w:r>
      <w:r w:rsidR="007A4BB9" w:rsidRPr="00BE3DCD">
        <w:rPr>
          <w:rFonts w:ascii="GHEA Grapalat" w:hAnsi="GHEA Grapalat" w:cs="Tahoma"/>
          <w:sz w:val="20"/>
          <w:lang w:val="es-ES"/>
        </w:rPr>
        <w:t xml:space="preserve"> </w:t>
      </w:r>
      <w:r w:rsidR="007A4BB9" w:rsidRPr="00BE3DCD">
        <w:rPr>
          <w:rFonts w:ascii="GHEA Grapalat" w:hAnsi="GHEA Grapalat" w:cs="Tahoma"/>
          <w:sz w:val="20"/>
        </w:rPr>
        <w:t>իսկությունը</w:t>
      </w:r>
      <w:r w:rsidR="007A4BB9" w:rsidRPr="00BE3DCD">
        <w:rPr>
          <w:rFonts w:ascii="GHEA Grapalat" w:hAnsi="GHEA Grapalat" w:cs="Tahoma"/>
          <w:sz w:val="20"/>
          <w:lang w:val="es-ES"/>
        </w:rPr>
        <w:t xml:space="preserve"> </w:t>
      </w:r>
      <w:r w:rsidR="007A4BB9" w:rsidRPr="00BE3DCD">
        <w:rPr>
          <w:rFonts w:ascii="GHEA Grapalat" w:hAnsi="GHEA Grapalat" w:cs="Tahoma"/>
          <w:sz w:val="20"/>
        </w:rPr>
        <w:t>գնահատող</w:t>
      </w:r>
      <w:r w:rsidR="007A4BB9" w:rsidRPr="00BE3DCD">
        <w:rPr>
          <w:rFonts w:ascii="GHEA Grapalat" w:hAnsi="GHEA Grapalat" w:cs="Tahoma"/>
          <w:sz w:val="20"/>
          <w:lang w:val="es-ES"/>
        </w:rPr>
        <w:t xml:space="preserve"> </w:t>
      </w:r>
      <w:r w:rsidR="007A4BB9" w:rsidRPr="00BE3DCD">
        <w:rPr>
          <w:rFonts w:ascii="GHEA Grapalat" w:hAnsi="GHEA Grapalat" w:cs="Tahoma"/>
          <w:sz w:val="20"/>
        </w:rPr>
        <w:t>հանձնաժողովը</w:t>
      </w:r>
      <w:r w:rsidR="007A4BB9" w:rsidRPr="00BE3DCD">
        <w:rPr>
          <w:rFonts w:ascii="GHEA Grapalat" w:hAnsi="GHEA Grapalat" w:cs="Tahoma"/>
          <w:sz w:val="20"/>
          <w:lang w:val="es-ES"/>
        </w:rPr>
        <w:t xml:space="preserve"> (</w:t>
      </w:r>
      <w:r w:rsidR="007A4BB9" w:rsidRPr="00BE3DCD">
        <w:rPr>
          <w:rFonts w:ascii="GHEA Grapalat" w:hAnsi="GHEA Grapalat" w:cs="Tahoma"/>
          <w:sz w:val="20"/>
        </w:rPr>
        <w:t>այսուհետ</w:t>
      </w:r>
      <w:r w:rsidR="007A4BB9" w:rsidRPr="00BE3DCD">
        <w:rPr>
          <w:rFonts w:ascii="GHEA Grapalat" w:hAnsi="GHEA Grapalat" w:cs="Tahoma"/>
          <w:sz w:val="20"/>
          <w:lang w:val="es-ES"/>
        </w:rPr>
        <w:t xml:space="preserve">` </w:t>
      </w:r>
      <w:r w:rsidR="007A4BB9" w:rsidRPr="00BE3DCD">
        <w:rPr>
          <w:rFonts w:ascii="GHEA Grapalat" w:hAnsi="GHEA Grapalat" w:cs="Tahoma"/>
          <w:sz w:val="20"/>
        </w:rPr>
        <w:t>հանձնաժողով</w:t>
      </w:r>
      <w:r w:rsidR="007A4BB9" w:rsidRPr="00BE3DCD">
        <w:rPr>
          <w:rFonts w:ascii="GHEA Grapalat" w:hAnsi="GHEA Grapalat" w:cs="Tahoma"/>
          <w:sz w:val="20"/>
          <w:lang w:val="es-ES"/>
        </w:rPr>
        <w:t xml:space="preserve">) </w:t>
      </w:r>
      <w:r w:rsidR="007A4BB9" w:rsidRPr="00BE3DCD">
        <w:rPr>
          <w:rFonts w:ascii="GHEA Grapalat" w:hAnsi="GHEA Grapalat" w:cs="Tahoma"/>
          <w:sz w:val="20"/>
        </w:rPr>
        <w:t>գնահատում</w:t>
      </w:r>
      <w:r w:rsidR="007A4BB9" w:rsidRPr="00BE3DCD">
        <w:rPr>
          <w:rFonts w:ascii="GHEA Grapalat" w:hAnsi="GHEA Grapalat" w:cs="Tahoma"/>
          <w:sz w:val="20"/>
          <w:lang w:val="es-ES"/>
        </w:rPr>
        <w:t xml:space="preserve"> </w:t>
      </w:r>
      <w:r w:rsidR="007A4BB9" w:rsidRPr="00BE3DCD">
        <w:rPr>
          <w:rFonts w:ascii="GHEA Grapalat" w:hAnsi="GHEA Grapalat" w:cs="Tahoma"/>
          <w:sz w:val="20"/>
        </w:rPr>
        <w:t>է</w:t>
      </w:r>
      <w:r w:rsidR="007A4BB9" w:rsidRPr="00BE3DCD">
        <w:rPr>
          <w:rFonts w:ascii="GHEA Grapalat" w:hAnsi="GHEA Grapalat" w:cs="Tahoma"/>
          <w:sz w:val="20"/>
          <w:lang w:val="es-ES"/>
        </w:rPr>
        <w:t xml:space="preserve"> </w:t>
      </w:r>
      <w:r w:rsidR="007A4BB9" w:rsidRPr="00BE3DCD">
        <w:rPr>
          <w:rFonts w:ascii="GHEA Grapalat" w:hAnsi="GHEA Grapalat" w:cs="Tahoma"/>
          <w:sz w:val="20"/>
        </w:rPr>
        <w:t>սույն</w:t>
      </w:r>
      <w:r w:rsidR="007A4BB9" w:rsidRPr="00BE3DCD">
        <w:rPr>
          <w:rFonts w:ascii="GHEA Grapalat" w:hAnsi="GHEA Grapalat" w:cs="Tahoma"/>
          <w:sz w:val="20"/>
          <w:lang w:val="es-ES"/>
        </w:rPr>
        <w:t xml:space="preserve"> </w:t>
      </w:r>
      <w:r w:rsidR="007A4BB9" w:rsidRPr="00BE3DCD">
        <w:rPr>
          <w:rFonts w:ascii="GHEA Grapalat" w:hAnsi="GHEA Grapalat" w:cs="Tahoma"/>
          <w:sz w:val="20"/>
        </w:rPr>
        <w:t>հրավերով</w:t>
      </w:r>
      <w:r w:rsidR="007A4BB9" w:rsidRPr="00BE3DCD">
        <w:rPr>
          <w:rFonts w:ascii="GHEA Grapalat" w:hAnsi="GHEA Grapalat" w:cs="Tahoma"/>
          <w:sz w:val="20"/>
          <w:lang w:val="es-ES"/>
        </w:rPr>
        <w:t xml:space="preserve"> </w:t>
      </w:r>
      <w:r w:rsidR="007A4BB9" w:rsidRPr="00BE3DCD">
        <w:rPr>
          <w:rFonts w:ascii="GHEA Grapalat" w:hAnsi="GHEA Grapalat" w:cs="Tahoma"/>
          <w:sz w:val="20"/>
        </w:rPr>
        <w:t>սահմանված</w:t>
      </w:r>
      <w:r w:rsidR="007A4BB9" w:rsidRPr="00BE3DCD">
        <w:rPr>
          <w:rFonts w:ascii="GHEA Grapalat" w:hAnsi="GHEA Grapalat" w:cs="Tahoma"/>
          <w:sz w:val="20"/>
          <w:lang w:val="es-ES"/>
        </w:rPr>
        <w:t xml:space="preserve"> </w:t>
      </w:r>
      <w:r w:rsidR="007A4BB9" w:rsidRPr="00BE3DCD">
        <w:rPr>
          <w:rFonts w:ascii="GHEA Grapalat" w:hAnsi="GHEA Grapalat" w:cs="Tahoma"/>
          <w:sz w:val="20"/>
        </w:rPr>
        <w:t>պայմաններով</w:t>
      </w:r>
      <w:r w:rsidR="007A4BB9" w:rsidRPr="00BE3DCD">
        <w:rPr>
          <w:rFonts w:ascii="GHEA Grapalat" w:hAnsi="GHEA Grapalat" w:cs="Tahoma"/>
          <w:sz w:val="20"/>
          <w:lang w:val="es-ES"/>
        </w:rPr>
        <w:t>:</w:t>
      </w:r>
    </w:p>
    <w:p w:rsidR="00BA3554" w:rsidRPr="00BE3DCD" w:rsidRDefault="00BA3554" w:rsidP="00EF3662">
      <w:pPr>
        <w:ind w:firstLine="720"/>
        <w:jc w:val="both"/>
        <w:rPr>
          <w:rFonts w:ascii="GHEA Grapalat" w:hAnsi="GHEA Grapalat"/>
          <w:sz w:val="20"/>
          <w:szCs w:val="20"/>
          <w:lang w:val="es-ES"/>
        </w:rPr>
      </w:pPr>
      <w:r w:rsidRPr="00BE3DCD">
        <w:rPr>
          <w:rFonts w:ascii="GHEA Grapalat" w:hAnsi="GHEA Grapalat" w:cs="Tahoma"/>
          <w:sz w:val="20"/>
          <w:szCs w:val="20"/>
          <w:lang w:val="es-ES"/>
        </w:rPr>
        <w:t>2.</w:t>
      </w:r>
      <w:r w:rsidR="007968A3" w:rsidRPr="00BE3DCD">
        <w:rPr>
          <w:rFonts w:ascii="GHEA Grapalat" w:hAnsi="GHEA Grapalat" w:cs="Tahoma"/>
          <w:sz w:val="20"/>
          <w:szCs w:val="20"/>
          <w:lang w:val="es-ES"/>
        </w:rPr>
        <w:t>3</w:t>
      </w:r>
      <w:r w:rsidR="00EB487B" w:rsidRPr="00BE3DCD">
        <w:rPr>
          <w:rFonts w:ascii="GHEA Grapalat" w:hAnsi="GHEA Grapalat" w:cs="Tahoma"/>
          <w:sz w:val="20"/>
          <w:szCs w:val="20"/>
          <w:lang w:val="es-ES"/>
        </w:rPr>
        <w:t xml:space="preserve"> </w:t>
      </w:r>
      <w:r w:rsidRPr="00BE3DCD">
        <w:rPr>
          <w:rFonts w:ascii="GHEA Grapalat" w:hAnsi="GHEA Grapalat" w:cs="Sylfaen"/>
          <w:sz w:val="20"/>
          <w:szCs w:val="20"/>
        </w:rPr>
        <w:t>Արգելվում</w:t>
      </w:r>
      <w:r w:rsidRPr="00BE3DCD">
        <w:rPr>
          <w:rFonts w:ascii="GHEA Grapalat" w:hAnsi="GHEA Grapalat"/>
          <w:sz w:val="20"/>
          <w:szCs w:val="20"/>
          <w:lang w:val="es-ES"/>
        </w:rPr>
        <w:t xml:space="preserve"> </w:t>
      </w:r>
      <w:r w:rsidRPr="00BE3DCD">
        <w:rPr>
          <w:rFonts w:ascii="GHEA Grapalat" w:hAnsi="GHEA Grapalat" w:cs="Sylfaen"/>
          <w:sz w:val="20"/>
          <w:szCs w:val="20"/>
        </w:rPr>
        <w:t>է</w:t>
      </w:r>
      <w:r w:rsidRPr="00BE3DCD">
        <w:rPr>
          <w:rFonts w:ascii="GHEA Grapalat" w:hAnsi="GHEA Grapalat"/>
          <w:sz w:val="20"/>
          <w:szCs w:val="20"/>
          <w:lang w:val="es-ES"/>
        </w:rPr>
        <w:t xml:space="preserve"> </w:t>
      </w:r>
      <w:r w:rsidRPr="00BE3DCD">
        <w:rPr>
          <w:rFonts w:ascii="GHEA Grapalat" w:hAnsi="GHEA Grapalat"/>
          <w:sz w:val="20"/>
          <w:szCs w:val="20"/>
        </w:rPr>
        <w:t>սույն</w:t>
      </w:r>
      <w:r w:rsidRPr="00BE3DCD">
        <w:rPr>
          <w:rFonts w:ascii="GHEA Grapalat" w:hAnsi="GHEA Grapalat"/>
          <w:sz w:val="20"/>
          <w:szCs w:val="20"/>
          <w:lang w:val="es-ES"/>
        </w:rPr>
        <w:t xml:space="preserve"> </w:t>
      </w:r>
      <w:r w:rsidRPr="00BE3DCD">
        <w:rPr>
          <w:rFonts w:ascii="GHEA Grapalat" w:hAnsi="GHEA Grapalat"/>
          <w:sz w:val="20"/>
          <w:szCs w:val="20"/>
        </w:rPr>
        <w:t>կետով</w:t>
      </w:r>
      <w:r w:rsidRPr="00BE3DCD">
        <w:rPr>
          <w:rFonts w:ascii="GHEA Grapalat" w:hAnsi="GHEA Grapalat"/>
          <w:sz w:val="20"/>
          <w:szCs w:val="20"/>
          <w:lang w:val="es-ES"/>
        </w:rPr>
        <w:t xml:space="preserve"> </w:t>
      </w:r>
      <w:r w:rsidRPr="00BE3DCD">
        <w:rPr>
          <w:rFonts w:ascii="GHEA Grapalat" w:hAnsi="GHEA Grapalat"/>
          <w:sz w:val="20"/>
          <w:szCs w:val="20"/>
        </w:rPr>
        <w:t>սահմանված</w:t>
      </w:r>
      <w:r w:rsidRPr="00BE3DCD">
        <w:rPr>
          <w:rFonts w:ascii="GHEA Grapalat" w:hAnsi="GHEA Grapalat"/>
          <w:sz w:val="20"/>
          <w:szCs w:val="20"/>
          <w:lang w:val="es-ES"/>
        </w:rPr>
        <w:t xml:space="preserve"> </w:t>
      </w:r>
      <w:r w:rsidRPr="00BE3DCD">
        <w:rPr>
          <w:rFonts w:ascii="GHEA Grapalat" w:hAnsi="GHEA Grapalat"/>
          <w:sz w:val="20"/>
          <w:szCs w:val="20"/>
        </w:rPr>
        <w:t>փոխկապակցված</w:t>
      </w:r>
      <w:r w:rsidRPr="00BE3DCD">
        <w:rPr>
          <w:rFonts w:ascii="GHEA Grapalat" w:hAnsi="GHEA Grapalat"/>
          <w:sz w:val="20"/>
          <w:szCs w:val="20"/>
          <w:lang w:val="es-ES"/>
        </w:rPr>
        <w:t xml:space="preserve"> </w:t>
      </w:r>
      <w:r w:rsidRPr="00BE3DCD">
        <w:rPr>
          <w:rFonts w:ascii="GHEA Grapalat" w:hAnsi="GHEA Grapalat"/>
          <w:sz w:val="20"/>
          <w:szCs w:val="20"/>
        </w:rPr>
        <w:t>անձանց</w:t>
      </w:r>
      <w:r w:rsidRPr="00BE3DCD">
        <w:rPr>
          <w:rFonts w:ascii="GHEA Grapalat" w:hAnsi="GHEA Grapalat"/>
          <w:sz w:val="20"/>
          <w:szCs w:val="20"/>
          <w:lang w:val="es-ES"/>
        </w:rPr>
        <w:t xml:space="preserve"> </w:t>
      </w:r>
      <w:r w:rsidRPr="00BE3DCD">
        <w:rPr>
          <w:rFonts w:ascii="GHEA Grapalat" w:hAnsi="GHEA Grapalat"/>
          <w:sz w:val="20"/>
          <w:szCs w:val="20"/>
        </w:rPr>
        <w:t>և</w:t>
      </w:r>
      <w:r w:rsidRPr="00BE3DCD">
        <w:rPr>
          <w:rFonts w:ascii="GHEA Grapalat" w:hAnsi="GHEA Grapalat"/>
          <w:sz w:val="20"/>
          <w:szCs w:val="20"/>
          <w:lang w:val="es-ES"/>
        </w:rPr>
        <w:t xml:space="preserve"> (</w:t>
      </w:r>
      <w:r w:rsidRPr="00BE3DCD">
        <w:rPr>
          <w:rFonts w:ascii="GHEA Grapalat" w:hAnsi="GHEA Grapalat"/>
          <w:sz w:val="20"/>
          <w:szCs w:val="20"/>
        </w:rPr>
        <w:t>կամ</w:t>
      </w:r>
      <w:r w:rsidRPr="00BE3DCD">
        <w:rPr>
          <w:rFonts w:ascii="GHEA Grapalat" w:hAnsi="GHEA Grapalat"/>
          <w:sz w:val="20"/>
          <w:szCs w:val="20"/>
          <w:lang w:val="es-ES"/>
        </w:rPr>
        <w:t xml:space="preserve">) </w:t>
      </w:r>
      <w:r w:rsidRPr="00BE3DCD">
        <w:rPr>
          <w:rFonts w:ascii="GHEA Grapalat" w:hAnsi="GHEA Grapalat" w:cs="Sylfaen"/>
          <w:sz w:val="20"/>
          <w:szCs w:val="20"/>
        </w:rPr>
        <w:t>միևնույն</w:t>
      </w:r>
      <w:r w:rsidRPr="00BE3DCD">
        <w:rPr>
          <w:rFonts w:ascii="GHEA Grapalat" w:hAnsi="GHEA Grapalat"/>
          <w:sz w:val="20"/>
          <w:szCs w:val="20"/>
          <w:lang w:val="es-ES"/>
        </w:rPr>
        <w:t xml:space="preserve"> </w:t>
      </w:r>
      <w:r w:rsidRPr="00BE3DCD">
        <w:rPr>
          <w:rFonts w:ascii="GHEA Grapalat" w:hAnsi="GHEA Grapalat" w:cs="Sylfaen"/>
          <w:sz w:val="20"/>
          <w:szCs w:val="20"/>
        </w:rPr>
        <w:t>անձի</w:t>
      </w:r>
      <w:r w:rsidRPr="00BE3DCD">
        <w:rPr>
          <w:rFonts w:ascii="GHEA Grapalat" w:hAnsi="GHEA Grapalat"/>
          <w:sz w:val="20"/>
          <w:szCs w:val="20"/>
          <w:lang w:val="es-ES"/>
        </w:rPr>
        <w:t xml:space="preserve"> (</w:t>
      </w:r>
      <w:r w:rsidRPr="00BE3DCD">
        <w:rPr>
          <w:rFonts w:ascii="GHEA Grapalat" w:hAnsi="GHEA Grapalat" w:cs="Sylfaen"/>
          <w:sz w:val="20"/>
          <w:szCs w:val="20"/>
        </w:rPr>
        <w:t>անձանց</w:t>
      </w:r>
      <w:r w:rsidRPr="00BE3DCD">
        <w:rPr>
          <w:rFonts w:ascii="GHEA Grapalat" w:hAnsi="GHEA Grapalat"/>
          <w:sz w:val="20"/>
          <w:szCs w:val="20"/>
          <w:lang w:val="es-ES"/>
        </w:rPr>
        <w:t xml:space="preserve">) </w:t>
      </w:r>
      <w:r w:rsidRPr="00BE3DCD">
        <w:rPr>
          <w:rFonts w:ascii="GHEA Grapalat" w:hAnsi="GHEA Grapalat" w:cs="Sylfaen"/>
          <w:sz w:val="20"/>
          <w:szCs w:val="20"/>
        </w:rPr>
        <w:t>կողմից</w:t>
      </w:r>
      <w:r w:rsidRPr="00BE3DCD">
        <w:rPr>
          <w:rFonts w:ascii="GHEA Grapalat" w:hAnsi="GHEA Grapalat"/>
          <w:sz w:val="20"/>
          <w:szCs w:val="20"/>
          <w:lang w:val="es-ES"/>
        </w:rPr>
        <w:t xml:space="preserve"> </w:t>
      </w:r>
      <w:r w:rsidRPr="00BE3DCD">
        <w:rPr>
          <w:rFonts w:ascii="GHEA Grapalat" w:hAnsi="GHEA Grapalat" w:cs="Sylfaen"/>
          <w:sz w:val="20"/>
          <w:szCs w:val="20"/>
        </w:rPr>
        <w:t>հիմնադրված</w:t>
      </w:r>
      <w:r w:rsidRPr="00BE3DCD">
        <w:rPr>
          <w:rFonts w:ascii="GHEA Grapalat" w:hAnsi="GHEA Grapalat"/>
          <w:sz w:val="20"/>
          <w:szCs w:val="20"/>
          <w:lang w:val="es-ES"/>
        </w:rPr>
        <w:t xml:space="preserve"> </w:t>
      </w:r>
      <w:r w:rsidRPr="00BE3DCD">
        <w:rPr>
          <w:rFonts w:ascii="GHEA Grapalat" w:hAnsi="GHEA Grapalat" w:cs="Sylfaen"/>
          <w:sz w:val="20"/>
          <w:szCs w:val="20"/>
        </w:rPr>
        <w:t>կամ</w:t>
      </w:r>
      <w:r w:rsidRPr="00BE3DCD">
        <w:rPr>
          <w:rFonts w:ascii="GHEA Grapalat" w:hAnsi="GHEA Grapalat"/>
          <w:sz w:val="20"/>
          <w:szCs w:val="20"/>
          <w:lang w:val="es-ES"/>
        </w:rPr>
        <w:t xml:space="preserve"> </w:t>
      </w:r>
      <w:r w:rsidRPr="00BE3DCD">
        <w:rPr>
          <w:rFonts w:ascii="GHEA Grapalat" w:hAnsi="GHEA Grapalat" w:cs="Sylfaen"/>
          <w:sz w:val="20"/>
          <w:szCs w:val="20"/>
        </w:rPr>
        <w:t>ավելի</w:t>
      </w:r>
      <w:r w:rsidRPr="00BE3DCD">
        <w:rPr>
          <w:rFonts w:ascii="GHEA Grapalat" w:hAnsi="GHEA Grapalat"/>
          <w:sz w:val="20"/>
          <w:szCs w:val="20"/>
          <w:lang w:val="es-ES"/>
        </w:rPr>
        <w:t xml:space="preserve"> </w:t>
      </w:r>
      <w:r w:rsidRPr="00BE3DCD">
        <w:rPr>
          <w:rFonts w:ascii="GHEA Grapalat" w:hAnsi="GHEA Grapalat" w:cs="Sylfaen"/>
          <w:sz w:val="20"/>
          <w:szCs w:val="20"/>
        </w:rPr>
        <w:t>քան</w:t>
      </w:r>
      <w:r w:rsidRPr="00BE3DCD">
        <w:rPr>
          <w:rFonts w:ascii="GHEA Grapalat" w:hAnsi="GHEA Grapalat"/>
          <w:sz w:val="20"/>
          <w:szCs w:val="20"/>
          <w:lang w:val="es-ES"/>
        </w:rPr>
        <w:t xml:space="preserve"> </w:t>
      </w:r>
      <w:r w:rsidRPr="00BE3DCD">
        <w:rPr>
          <w:rFonts w:ascii="GHEA Grapalat" w:hAnsi="GHEA Grapalat" w:cs="Sylfaen"/>
          <w:sz w:val="20"/>
          <w:szCs w:val="20"/>
        </w:rPr>
        <w:t>հիսուն</w:t>
      </w:r>
      <w:r w:rsidRPr="00BE3DCD">
        <w:rPr>
          <w:rFonts w:ascii="GHEA Grapalat" w:hAnsi="GHEA Grapalat"/>
          <w:sz w:val="20"/>
          <w:szCs w:val="20"/>
          <w:lang w:val="es-ES"/>
        </w:rPr>
        <w:t xml:space="preserve"> </w:t>
      </w:r>
      <w:r w:rsidRPr="00BE3DCD">
        <w:rPr>
          <w:rFonts w:ascii="GHEA Grapalat" w:hAnsi="GHEA Grapalat" w:cs="Sylfaen"/>
          <w:sz w:val="20"/>
          <w:szCs w:val="20"/>
        </w:rPr>
        <w:t>տոկոս</w:t>
      </w:r>
      <w:r w:rsidRPr="00BE3DCD">
        <w:rPr>
          <w:rFonts w:ascii="GHEA Grapalat" w:hAnsi="GHEA Grapalat"/>
          <w:sz w:val="20"/>
          <w:szCs w:val="20"/>
          <w:lang w:val="es-ES"/>
        </w:rPr>
        <w:t xml:space="preserve"> </w:t>
      </w:r>
      <w:r w:rsidRPr="00BE3DCD">
        <w:rPr>
          <w:rFonts w:ascii="GHEA Grapalat" w:hAnsi="GHEA Grapalat" w:cs="Sylfaen"/>
          <w:sz w:val="20"/>
          <w:szCs w:val="20"/>
        </w:rPr>
        <w:t>միևնույն</w:t>
      </w:r>
      <w:r w:rsidRPr="00BE3DCD">
        <w:rPr>
          <w:rFonts w:ascii="GHEA Grapalat" w:hAnsi="GHEA Grapalat"/>
          <w:sz w:val="20"/>
          <w:szCs w:val="20"/>
          <w:lang w:val="es-ES"/>
        </w:rPr>
        <w:t xml:space="preserve"> </w:t>
      </w:r>
      <w:r w:rsidRPr="00BE3DCD">
        <w:rPr>
          <w:rFonts w:ascii="GHEA Grapalat" w:hAnsi="GHEA Grapalat" w:cs="Sylfaen"/>
          <w:sz w:val="20"/>
          <w:szCs w:val="20"/>
        </w:rPr>
        <w:t>անձի</w:t>
      </w:r>
      <w:r w:rsidRPr="00BE3DCD">
        <w:rPr>
          <w:rFonts w:ascii="GHEA Grapalat" w:hAnsi="GHEA Grapalat"/>
          <w:sz w:val="20"/>
          <w:szCs w:val="20"/>
          <w:lang w:val="es-ES"/>
        </w:rPr>
        <w:t xml:space="preserve"> (</w:t>
      </w:r>
      <w:r w:rsidRPr="00BE3DCD">
        <w:rPr>
          <w:rFonts w:ascii="GHEA Grapalat" w:hAnsi="GHEA Grapalat" w:cs="Sylfaen"/>
          <w:sz w:val="20"/>
          <w:szCs w:val="20"/>
        </w:rPr>
        <w:t>անձանց</w:t>
      </w:r>
      <w:r w:rsidRPr="00BE3DCD">
        <w:rPr>
          <w:rFonts w:ascii="GHEA Grapalat" w:hAnsi="GHEA Grapalat"/>
          <w:sz w:val="20"/>
          <w:szCs w:val="20"/>
          <w:lang w:val="es-ES"/>
        </w:rPr>
        <w:t xml:space="preserve">) </w:t>
      </w:r>
      <w:r w:rsidRPr="00BE3DCD">
        <w:rPr>
          <w:rFonts w:ascii="GHEA Grapalat" w:hAnsi="GHEA Grapalat" w:cs="Sylfaen"/>
          <w:sz w:val="20"/>
          <w:szCs w:val="20"/>
        </w:rPr>
        <w:t>պատկանող</w:t>
      </w:r>
      <w:r w:rsidRPr="00BE3DCD">
        <w:rPr>
          <w:rFonts w:ascii="GHEA Grapalat" w:hAnsi="GHEA Grapalat"/>
          <w:sz w:val="20"/>
          <w:szCs w:val="20"/>
          <w:lang w:val="es-ES"/>
        </w:rPr>
        <w:t xml:space="preserve"> </w:t>
      </w:r>
      <w:r w:rsidRPr="00BE3DCD">
        <w:rPr>
          <w:rFonts w:ascii="GHEA Grapalat" w:hAnsi="GHEA Grapalat" w:cs="Sylfaen"/>
          <w:sz w:val="20"/>
          <w:szCs w:val="20"/>
        </w:rPr>
        <w:t>բաժնեմաս</w:t>
      </w:r>
      <w:r w:rsidRPr="00BE3DCD">
        <w:rPr>
          <w:rFonts w:ascii="GHEA Grapalat" w:hAnsi="GHEA Grapalat"/>
          <w:sz w:val="20"/>
          <w:szCs w:val="20"/>
          <w:lang w:val="es-ES"/>
        </w:rPr>
        <w:t xml:space="preserve"> </w:t>
      </w:r>
      <w:r w:rsidR="001B0D9A" w:rsidRPr="00BE3DCD">
        <w:rPr>
          <w:rFonts w:ascii="GHEA Grapalat" w:hAnsi="GHEA Grapalat"/>
          <w:sz w:val="20"/>
          <w:szCs w:val="20"/>
          <w:lang w:val="es-ES"/>
        </w:rPr>
        <w:t>(</w:t>
      </w:r>
      <w:r w:rsidR="001B0D9A" w:rsidRPr="00BE3DCD">
        <w:rPr>
          <w:rFonts w:ascii="GHEA Grapalat" w:hAnsi="GHEA Grapalat"/>
          <w:sz w:val="20"/>
          <w:szCs w:val="20"/>
        </w:rPr>
        <w:t>փայաբաժին</w:t>
      </w:r>
      <w:r w:rsidR="001B0D9A" w:rsidRPr="00BE3DCD">
        <w:rPr>
          <w:rFonts w:ascii="GHEA Grapalat" w:hAnsi="GHEA Grapalat"/>
          <w:sz w:val="20"/>
          <w:szCs w:val="20"/>
          <w:lang w:val="es-ES"/>
        </w:rPr>
        <w:t xml:space="preserve">) </w:t>
      </w:r>
      <w:r w:rsidRPr="00BE3DCD">
        <w:rPr>
          <w:rFonts w:ascii="GHEA Grapalat" w:hAnsi="GHEA Grapalat" w:cs="Sylfaen"/>
          <w:sz w:val="20"/>
          <w:szCs w:val="20"/>
        </w:rPr>
        <w:t>ունեցող</w:t>
      </w:r>
      <w:r w:rsidRPr="00BE3DCD">
        <w:rPr>
          <w:rFonts w:ascii="GHEA Grapalat" w:hAnsi="GHEA Grapalat"/>
          <w:sz w:val="20"/>
          <w:szCs w:val="20"/>
          <w:lang w:val="es-ES"/>
        </w:rPr>
        <w:t xml:space="preserve"> </w:t>
      </w:r>
      <w:r w:rsidRPr="00BE3DCD">
        <w:rPr>
          <w:rFonts w:ascii="GHEA Grapalat" w:hAnsi="GHEA Grapalat" w:cs="Sylfaen"/>
          <w:sz w:val="20"/>
          <w:szCs w:val="20"/>
        </w:rPr>
        <w:t>կազմակերպությունների</w:t>
      </w:r>
      <w:r w:rsidRPr="00BE3DCD">
        <w:rPr>
          <w:rFonts w:ascii="GHEA Grapalat" w:hAnsi="GHEA Grapalat"/>
          <w:sz w:val="20"/>
          <w:szCs w:val="20"/>
          <w:lang w:val="es-ES"/>
        </w:rPr>
        <w:t xml:space="preserve"> </w:t>
      </w:r>
      <w:r w:rsidRPr="00BE3DCD">
        <w:rPr>
          <w:rFonts w:ascii="GHEA Grapalat" w:hAnsi="GHEA Grapalat" w:cs="Sylfaen"/>
          <w:sz w:val="20"/>
          <w:szCs w:val="20"/>
        </w:rPr>
        <w:t>միաժամանակյա</w:t>
      </w:r>
      <w:r w:rsidRPr="00BE3DCD">
        <w:rPr>
          <w:rFonts w:ascii="GHEA Grapalat" w:hAnsi="GHEA Grapalat"/>
          <w:sz w:val="20"/>
          <w:szCs w:val="20"/>
          <w:lang w:val="es-ES"/>
        </w:rPr>
        <w:t xml:space="preserve"> </w:t>
      </w:r>
      <w:r w:rsidRPr="00BE3DCD">
        <w:rPr>
          <w:rFonts w:ascii="GHEA Grapalat" w:hAnsi="GHEA Grapalat" w:cs="Sylfaen"/>
          <w:sz w:val="20"/>
          <w:szCs w:val="20"/>
        </w:rPr>
        <w:t>մասնակցությունը</w:t>
      </w:r>
      <w:r w:rsidRPr="00BE3DCD">
        <w:rPr>
          <w:rFonts w:ascii="GHEA Grapalat" w:hAnsi="GHEA Grapalat"/>
          <w:sz w:val="20"/>
          <w:szCs w:val="20"/>
          <w:lang w:val="es-ES"/>
        </w:rPr>
        <w:t xml:space="preserve"> </w:t>
      </w:r>
      <w:r w:rsidR="00EB487B" w:rsidRPr="00BE3DCD">
        <w:rPr>
          <w:rFonts w:ascii="GHEA Grapalat" w:hAnsi="GHEA Grapalat"/>
          <w:sz w:val="20"/>
          <w:szCs w:val="20"/>
        </w:rPr>
        <w:t>սույն</w:t>
      </w:r>
      <w:r w:rsidR="00EB487B" w:rsidRPr="00BE3DCD">
        <w:rPr>
          <w:rFonts w:ascii="GHEA Grapalat" w:hAnsi="GHEA Grapalat"/>
          <w:sz w:val="20"/>
          <w:szCs w:val="20"/>
          <w:lang w:val="es-ES"/>
        </w:rPr>
        <w:t xml:space="preserve"> </w:t>
      </w:r>
      <w:r w:rsidR="0028726A" w:rsidRPr="00BE3DCD">
        <w:rPr>
          <w:rFonts w:ascii="GHEA Grapalat" w:hAnsi="GHEA Grapalat"/>
          <w:sz w:val="20"/>
          <w:szCs w:val="20"/>
        </w:rPr>
        <w:t>ընթացակարգին</w:t>
      </w:r>
      <w:r w:rsidR="008628EC" w:rsidRPr="00BE3DCD">
        <w:rPr>
          <w:rFonts w:ascii="GHEA Grapalat" w:hAnsi="GHEA Grapalat"/>
          <w:sz w:val="20"/>
          <w:szCs w:val="20"/>
          <w:lang w:val="hy-AM"/>
        </w:rPr>
        <w:t xml:space="preserve"> </w:t>
      </w:r>
      <w:r w:rsidR="008628EC" w:rsidRPr="00BE3DCD">
        <w:rPr>
          <w:rFonts w:ascii="GHEA Grapalat" w:hAnsi="GHEA Grapalat" w:cs="Sylfaen"/>
          <w:sz w:val="20"/>
          <w:szCs w:val="20"/>
          <w:lang w:val="es-ES"/>
        </w:rPr>
        <w:t>(</w:t>
      </w:r>
      <w:r w:rsidR="008628EC" w:rsidRPr="00BE3DCD">
        <w:rPr>
          <w:rFonts w:ascii="GHEA Grapalat" w:hAnsi="GHEA Grapalat" w:cs="Sylfaen"/>
          <w:sz w:val="20"/>
          <w:szCs w:val="20"/>
        </w:rPr>
        <w:t>միևնույն</w:t>
      </w:r>
      <w:r w:rsidR="008628EC" w:rsidRPr="00BE3DCD">
        <w:rPr>
          <w:rFonts w:ascii="GHEA Grapalat" w:hAnsi="GHEA Grapalat" w:cs="Sylfaen"/>
          <w:sz w:val="20"/>
          <w:szCs w:val="20"/>
          <w:lang w:val="es-ES"/>
        </w:rPr>
        <w:t xml:space="preserve"> </w:t>
      </w:r>
      <w:r w:rsidR="008628EC" w:rsidRPr="00BE3DCD">
        <w:rPr>
          <w:rFonts w:ascii="GHEA Grapalat" w:hAnsi="GHEA Grapalat" w:cs="Sylfaen"/>
          <w:sz w:val="20"/>
          <w:szCs w:val="20"/>
        </w:rPr>
        <w:t>չափաբաժնին</w:t>
      </w:r>
      <w:r w:rsidR="008628EC" w:rsidRPr="00BE3DCD">
        <w:rPr>
          <w:rFonts w:ascii="GHEA Grapalat" w:hAnsi="GHEA Grapalat" w:cs="Sylfaen"/>
          <w:sz w:val="20"/>
          <w:szCs w:val="20"/>
          <w:lang w:val="es-ES"/>
        </w:rPr>
        <w:t>),</w:t>
      </w:r>
      <w:r w:rsidRPr="00BE3DCD">
        <w:rPr>
          <w:rFonts w:ascii="GHEA Grapalat" w:hAnsi="GHEA Grapalat" w:cs="Sylfaen"/>
          <w:sz w:val="20"/>
          <w:szCs w:val="20"/>
          <w:lang w:val="es-ES"/>
        </w:rPr>
        <w:t xml:space="preserve"> </w:t>
      </w:r>
      <w:r w:rsidRPr="00BE3DCD">
        <w:rPr>
          <w:rFonts w:ascii="GHEA Grapalat" w:hAnsi="GHEA Grapalat" w:cs="Sylfaen"/>
          <w:sz w:val="20"/>
          <w:szCs w:val="20"/>
        </w:rPr>
        <w:t>բացառությամբ</w:t>
      </w:r>
      <w:r w:rsidRPr="00BE3DCD">
        <w:rPr>
          <w:rFonts w:ascii="GHEA Grapalat" w:hAnsi="GHEA Grapalat"/>
          <w:sz w:val="20"/>
          <w:szCs w:val="20"/>
          <w:lang w:val="es-ES"/>
        </w:rPr>
        <w:t xml:space="preserve"> </w:t>
      </w:r>
      <w:r w:rsidRPr="00BE3DCD">
        <w:rPr>
          <w:rFonts w:ascii="GHEA Grapalat" w:hAnsi="GHEA Grapalat" w:cs="Sylfaen"/>
          <w:sz w:val="20"/>
          <w:szCs w:val="20"/>
        </w:rPr>
        <w:t>պետության</w:t>
      </w:r>
      <w:r w:rsidRPr="00BE3DCD">
        <w:rPr>
          <w:rFonts w:ascii="GHEA Grapalat" w:hAnsi="GHEA Grapalat"/>
          <w:sz w:val="20"/>
          <w:szCs w:val="20"/>
          <w:lang w:val="es-ES"/>
        </w:rPr>
        <w:t xml:space="preserve"> </w:t>
      </w:r>
      <w:r w:rsidRPr="00BE3DCD">
        <w:rPr>
          <w:rFonts w:ascii="GHEA Grapalat" w:hAnsi="GHEA Grapalat" w:cs="Sylfaen"/>
          <w:sz w:val="20"/>
          <w:szCs w:val="20"/>
        </w:rPr>
        <w:t>կամ</w:t>
      </w:r>
      <w:r w:rsidRPr="00BE3DCD">
        <w:rPr>
          <w:rFonts w:ascii="GHEA Grapalat" w:hAnsi="GHEA Grapalat"/>
          <w:sz w:val="20"/>
          <w:szCs w:val="20"/>
          <w:lang w:val="es-ES"/>
        </w:rPr>
        <w:t xml:space="preserve"> </w:t>
      </w:r>
      <w:r w:rsidRPr="00BE3DCD">
        <w:rPr>
          <w:rFonts w:ascii="GHEA Grapalat" w:hAnsi="GHEA Grapalat" w:cs="Sylfaen"/>
          <w:sz w:val="20"/>
          <w:szCs w:val="20"/>
        </w:rPr>
        <w:t>համայնքների</w:t>
      </w:r>
      <w:r w:rsidRPr="00BE3DCD">
        <w:rPr>
          <w:rFonts w:ascii="GHEA Grapalat" w:hAnsi="GHEA Grapalat"/>
          <w:sz w:val="20"/>
          <w:szCs w:val="20"/>
          <w:lang w:val="es-ES"/>
        </w:rPr>
        <w:t xml:space="preserve"> </w:t>
      </w:r>
      <w:r w:rsidRPr="00BE3DCD">
        <w:rPr>
          <w:rFonts w:ascii="GHEA Grapalat" w:hAnsi="GHEA Grapalat" w:cs="Sylfaen"/>
          <w:sz w:val="20"/>
          <w:szCs w:val="20"/>
        </w:rPr>
        <w:t>կողմից</w:t>
      </w:r>
      <w:r w:rsidRPr="00BE3DCD">
        <w:rPr>
          <w:rFonts w:ascii="GHEA Grapalat" w:hAnsi="GHEA Grapalat"/>
          <w:sz w:val="20"/>
          <w:szCs w:val="20"/>
          <w:lang w:val="es-ES"/>
        </w:rPr>
        <w:t xml:space="preserve"> </w:t>
      </w:r>
      <w:r w:rsidRPr="00BE3DCD">
        <w:rPr>
          <w:rFonts w:ascii="GHEA Grapalat" w:hAnsi="GHEA Grapalat" w:cs="Sylfaen"/>
          <w:sz w:val="20"/>
          <w:szCs w:val="20"/>
        </w:rPr>
        <w:t>հիմնադրված</w:t>
      </w:r>
      <w:r w:rsidRPr="00BE3DCD">
        <w:rPr>
          <w:rFonts w:ascii="GHEA Grapalat" w:hAnsi="GHEA Grapalat"/>
          <w:sz w:val="20"/>
          <w:szCs w:val="20"/>
          <w:lang w:val="es-ES"/>
        </w:rPr>
        <w:t xml:space="preserve"> </w:t>
      </w:r>
      <w:r w:rsidRPr="00BE3DCD">
        <w:rPr>
          <w:rFonts w:ascii="GHEA Grapalat" w:hAnsi="GHEA Grapalat" w:cs="Sylfaen"/>
          <w:sz w:val="20"/>
          <w:szCs w:val="20"/>
        </w:rPr>
        <w:t>կազմակերպությունների</w:t>
      </w:r>
      <w:r w:rsidRPr="00BE3DCD">
        <w:rPr>
          <w:rFonts w:ascii="GHEA Grapalat" w:hAnsi="GHEA Grapalat" w:cs="Sylfaen"/>
          <w:sz w:val="20"/>
          <w:szCs w:val="20"/>
          <w:lang w:val="es-ES"/>
        </w:rPr>
        <w:t xml:space="preserve"> </w:t>
      </w:r>
      <w:r w:rsidRPr="00BE3DCD">
        <w:rPr>
          <w:rFonts w:ascii="GHEA Grapalat" w:hAnsi="GHEA Grapalat" w:cs="Sylfaen"/>
          <w:sz w:val="20"/>
          <w:szCs w:val="20"/>
        </w:rPr>
        <w:t>և</w:t>
      </w:r>
      <w:r w:rsidRPr="00BE3DCD">
        <w:rPr>
          <w:rFonts w:ascii="GHEA Grapalat" w:hAnsi="GHEA Grapalat" w:cs="Sylfaen"/>
          <w:sz w:val="20"/>
          <w:szCs w:val="20"/>
          <w:lang w:val="es-ES"/>
        </w:rPr>
        <w:t xml:space="preserve"> (</w:t>
      </w:r>
      <w:r w:rsidRPr="00BE3DCD">
        <w:rPr>
          <w:rFonts w:ascii="GHEA Grapalat" w:hAnsi="GHEA Grapalat" w:cs="Sylfaen"/>
          <w:sz w:val="20"/>
          <w:szCs w:val="20"/>
        </w:rPr>
        <w:t>կամ</w:t>
      </w:r>
      <w:r w:rsidRPr="00BE3DCD">
        <w:rPr>
          <w:rFonts w:ascii="GHEA Grapalat" w:hAnsi="GHEA Grapalat" w:cs="Sylfaen"/>
          <w:sz w:val="20"/>
          <w:szCs w:val="20"/>
          <w:lang w:val="es-ES"/>
        </w:rPr>
        <w:t xml:space="preserve">) </w:t>
      </w:r>
      <w:r w:rsidRPr="00BE3DCD">
        <w:rPr>
          <w:rFonts w:ascii="GHEA Grapalat" w:hAnsi="GHEA Grapalat" w:cs="Sylfaen"/>
          <w:sz w:val="20"/>
        </w:rPr>
        <w:t>համատեղ</w:t>
      </w:r>
      <w:r w:rsidRPr="00BE3DCD">
        <w:rPr>
          <w:rFonts w:ascii="GHEA Grapalat" w:hAnsi="GHEA Grapalat" w:cs="Times Armenian"/>
          <w:sz w:val="20"/>
          <w:lang w:val="af-ZA"/>
        </w:rPr>
        <w:t xml:space="preserve"> </w:t>
      </w:r>
      <w:r w:rsidRPr="00BE3DCD">
        <w:rPr>
          <w:rFonts w:ascii="GHEA Grapalat" w:hAnsi="GHEA Grapalat" w:cs="Times Armenian"/>
          <w:sz w:val="20"/>
        </w:rPr>
        <w:t>գ</w:t>
      </w:r>
      <w:r w:rsidRPr="00BE3DCD">
        <w:rPr>
          <w:rFonts w:ascii="GHEA Grapalat" w:hAnsi="GHEA Grapalat" w:cs="Sylfaen"/>
          <w:sz w:val="20"/>
        </w:rPr>
        <w:t>ործունեության</w:t>
      </w:r>
      <w:r w:rsidRPr="00BE3DCD">
        <w:rPr>
          <w:rFonts w:ascii="GHEA Grapalat" w:hAnsi="GHEA Grapalat" w:cs="Times Armenian"/>
          <w:sz w:val="20"/>
          <w:lang w:val="af-ZA"/>
        </w:rPr>
        <w:t xml:space="preserve"> </w:t>
      </w:r>
      <w:r w:rsidRPr="00BE3DCD">
        <w:rPr>
          <w:rFonts w:ascii="GHEA Grapalat" w:hAnsi="GHEA Grapalat" w:cs="Sylfaen"/>
          <w:sz w:val="20"/>
        </w:rPr>
        <w:t>կար</w:t>
      </w:r>
      <w:r w:rsidRPr="00BE3DCD">
        <w:rPr>
          <w:rFonts w:ascii="GHEA Grapalat" w:hAnsi="GHEA Grapalat" w:cs="Times Armenian"/>
          <w:sz w:val="20"/>
        </w:rPr>
        <w:t>գ</w:t>
      </w:r>
      <w:r w:rsidRPr="00BE3DCD">
        <w:rPr>
          <w:rFonts w:ascii="GHEA Grapalat" w:hAnsi="GHEA Grapalat" w:cs="Sylfaen"/>
          <w:sz w:val="20"/>
        </w:rPr>
        <w:t>ով</w:t>
      </w:r>
      <w:r w:rsidRPr="00BE3DCD">
        <w:rPr>
          <w:rFonts w:ascii="GHEA Grapalat" w:hAnsi="GHEA Grapalat" w:cs="Sylfaen"/>
          <w:sz w:val="20"/>
          <w:lang w:val="af-ZA"/>
        </w:rPr>
        <w:t xml:space="preserve"> </w:t>
      </w:r>
      <w:r w:rsidRPr="00BE3DCD">
        <w:rPr>
          <w:rFonts w:ascii="GHEA Grapalat" w:hAnsi="GHEA Grapalat" w:cs="Times Armenian"/>
          <w:sz w:val="20"/>
          <w:lang w:val="af-ZA"/>
        </w:rPr>
        <w:t>(</w:t>
      </w:r>
      <w:r w:rsidRPr="00BE3DCD">
        <w:rPr>
          <w:rFonts w:ascii="GHEA Grapalat" w:hAnsi="GHEA Grapalat" w:cs="Sylfaen"/>
          <w:sz w:val="20"/>
        </w:rPr>
        <w:t>կոնսորցիումով</w:t>
      </w:r>
      <w:r w:rsidRPr="00BE3DCD">
        <w:rPr>
          <w:rFonts w:ascii="GHEA Grapalat" w:hAnsi="GHEA Grapalat" w:cs="Times Armenian"/>
          <w:sz w:val="20"/>
          <w:lang w:val="af-ZA"/>
        </w:rPr>
        <w:t xml:space="preserve">) </w:t>
      </w:r>
      <w:r w:rsidRPr="00BE3DCD">
        <w:rPr>
          <w:rFonts w:ascii="GHEA Grapalat" w:hAnsi="GHEA Grapalat" w:cs="Times Armenian"/>
          <w:sz w:val="20"/>
        </w:rPr>
        <w:t>գ</w:t>
      </w:r>
      <w:r w:rsidRPr="00BE3DCD">
        <w:rPr>
          <w:rFonts w:ascii="GHEA Grapalat" w:hAnsi="GHEA Grapalat" w:cs="Sylfaen"/>
          <w:sz w:val="20"/>
        </w:rPr>
        <w:t>նումների</w:t>
      </w:r>
      <w:r w:rsidRPr="00BE3DCD">
        <w:rPr>
          <w:rFonts w:ascii="GHEA Grapalat" w:hAnsi="GHEA Grapalat" w:cs="Times Armenian"/>
          <w:sz w:val="20"/>
          <w:lang w:val="af-ZA"/>
        </w:rPr>
        <w:t xml:space="preserve"> </w:t>
      </w:r>
      <w:r w:rsidRPr="00BE3DCD">
        <w:rPr>
          <w:rFonts w:ascii="GHEA Grapalat" w:hAnsi="GHEA Grapalat" w:cs="Times Armenian"/>
          <w:sz w:val="20"/>
        </w:rPr>
        <w:t>գ</w:t>
      </w:r>
      <w:r w:rsidRPr="00BE3DCD">
        <w:rPr>
          <w:rFonts w:ascii="GHEA Grapalat" w:hAnsi="GHEA Grapalat" w:cs="Sylfaen"/>
          <w:sz w:val="20"/>
        </w:rPr>
        <w:t>ործընթացին</w:t>
      </w:r>
      <w:r w:rsidRPr="00BE3DCD">
        <w:rPr>
          <w:rFonts w:ascii="GHEA Grapalat" w:hAnsi="GHEA Grapalat" w:cs="Sylfaen"/>
          <w:sz w:val="20"/>
          <w:lang w:val="es-ES"/>
        </w:rPr>
        <w:t xml:space="preserve"> </w:t>
      </w:r>
      <w:r w:rsidRPr="00BE3DCD">
        <w:rPr>
          <w:rFonts w:ascii="GHEA Grapalat" w:hAnsi="GHEA Grapalat" w:cs="Sylfaen"/>
          <w:sz w:val="20"/>
          <w:szCs w:val="20"/>
        </w:rPr>
        <w:t>մասնակցության</w:t>
      </w:r>
      <w:r w:rsidRPr="00BE3DCD">
        <w:rPr>
          <w:rFonts w:ascii="GHEA Grapalat" w:hAnsi="GHEA Grapalat" w:cs="Sylfaen"/>
          <w:sz w:val="20"/>
          <w:szCs w:val="20"/>
          <w:lang w:val="es-ES"/>
        </w:rPr>
        <w:t xml:space="preserve"> </w:t>
      </w:r>
      <w:r w:rsidRPr="00BE3DCD">
        <w:rPr>
          <w:rFonts w:ascii="GHEA Grapalat" w:hAnsi="GHEA Grapalat" w:cs="Sylfaen"/>
          <w:sz w:val="20"/>
          <w:szCs w:val="20"/>
        </w:rPr>
        <w:t>դեպքերի</w:t>
      </w:r>
      <w:r w:rsidRPr="00BE3DCD">
        <w:rPr>
          <w:rFonts w:ascii="GHEA Grapalat" w:hAnsi="GHEA Grapalat" w:cs="Sylfaen"/>
          <w:sz w:val="20"/>
          <w:szCs w:val="20"/>
          <w:lang w:val="es-ES"/>
        </w:rPr>
        <w:t>:</w:t>
      </w:r>
    </w:p>
    <w:p w:rsidR="00D5674E" w:rsidRPr="00BE3DCD" w:rsidRDefault="009F18D0" w:rsidP="00EF3662">
      <w:pPr>
        <w:pStyle w:val="af4"/>
        <w:spacing w:before="0" w:beforeAutospacing="0" w:after="0" w:afterAutospacing="0"/>
        <w:ind w:firstLine="708"/>
        <w:jc w:val="both"/>
        <w:rPr>
          <w:rFonts w:ascii="GHEA Grapalat" w:hAnsi="GHEA Grapalat"/>
          <w:sz w:val="20"/>
          <w:szCs w:val="20"/>
          <w:lang w:val="hy-AM"/>
        </w:rPr>
      </w:pPr>
      <w:r w:rsidRPr="00BE3DCD">
        <w:rPr>
          <w:rFonts w:ascii="GHEA Grapalat" w:hAnsi="GHEA Grapalat"/>
          <w:sz w:val="20"/>
          <w:szCs w:val="20"/>
        </w:rPr>
        <w:t>Կարգի</w:t>
      </w:r>
      <w:r w:rsidRPr="00BE3DCD">
        <w:rPr>
          <w:rFonts w:ascii="GHEA Grapalat" w:hAnsi="GHEA Grapalat"/>
          <w:sz w:val="20"/>
          <w:szCs w:val="20"/>
          <w:lang w:val="es-ES"/>
        </w:rPr>
        <w:t xml:space="preserve"> 119-</w:t>
      </w:r>
      <w:r w:rsidRPr="00BE3DCD">
        <w:rPr>
          <w:rFonts w:ascii="GHEA Grapalat" w:hAnsi="GHEA Grapalat"/>
          <w:sz w:val="20"/>
          <w:szCs w:val="20"/>
        </w:rPr>
        <w:t>րդ</w:t>
      </w:r>
      <w:r w:rsidRPr="00BE3DCD">
        <w:rPr>
          <w:rFonts w:ascii="GHEA Grapalat" w:hAnsi="GHEA Grapalat"/>
          <w:sz w:val="20"/>
          <w:szCs w:val="20"/>
          <w:lang w:val="es-ES"/>
        </w:rPr>
        <w:t xml:space="preserve"> </w:t>
      </w:r>
      <w:r w:rsidR="00EB487B" w:rsidRPr="00BE3DCD">
        <w:rPr>
          <w:rFonts w:ascii="GHEA Grapalat" w:hAnsi="GHEA Grapalat"/>
          <w:sz w:val="20"/>
          <w:szCs w:val="20"/>
        </w:rPr>
        <w:t>կետի</w:t>
      </w:r>
      <w:r w:rsidR="00EB487B" w:rsidRPr="00BE3DCD">
        <w:rPr>
          <w:rFonts w:ascii="GHEA Grapalat" w:hAnsi="GHEA Grapalat"/>
          <w:sz w:val="20"/>
          <w:szCs w:val="20"/>
          <w:lang w:val="es-ES"/>
        </w:rPr>
        <w:t xml:space="preserve"> </w:t>
      </w:r>
      <w:r w:rsidR="00D5674E" w:rsidRPr="00BE3DCD">
        <w:rPr>
          <w:rFonts w:ascii="GHEA Grapalat" w:hAnsi="GHEA Grapalat"/>
          <w:sz w:val="20"/>
          <w:szCs w:val="20"/>
          <w:lang w:val="hy-AM"/>
        </w:rPr>
        <w:t>իմաստով`</w:t>
      </w:r>
    </w:p>
    <w:p w:rsidR="00D5674E" w:rsidRPr="00BE3DC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BE3DCD">
        <w:rPr>
          <w:rFonts w:ascii="GHEA Grapalat" w:hAnsi="GHEA Grapalat"/>
          <w:sz w:val="20"/>
          <w:szCs w:val="20"/>
          <w:lang w:val="hy-AM"/>
        </w:rPr>
        <w:t>1</w:t>
      </w:r>
      <w:r w:rsidRPr="00BE3DCD">
        <w:rPr>
          <w:rFonts w:ascii="GHEA Grapalat" w:hAnsi="GHEA Grapalat"/>
          <w:color w:val="000000"/>
          <w:sz w:val="20"/>
          <w:szCs w:val="20"/>
          <w:lang w:val="hy-AM"/>
        </w:rPr>
        <w:t xml:space="preserve">) </w:t>
      </w:r>
      <w:r w:rsidRPr="00BE3DCD">
        <w:rPr>
          <w:rFonts w:ascii="GHEA Grapalat" w:hAnsi="GHEA Grapalat"/>
          <w:sz w:val="20"/>
          <w:szCs w:val="20"/>
          <w:lang w:val="hy-AM"/>
        </w:rPr>
        <w:t xml:space="preserve">ֆիզիկական </w:t>
      </w:r>
      <w:r w:rsidRPr="00BE3DCD">
        <w:rPr>
          <w:rFonts w:ascii="GHEA Grapalat" w:hAnsi="GHEA Grapalat" w:cs="GHEA Grapalat"/>
          <w:color w:val="000000"/>
          <w:sz w:val="20"/>
          <w:szCs w:val="20"/>
          <w:lang w:val="hy-AM"/>
        </w:rPr>
        <w:t xml:space="preserve">անձինք համարվում են փոխկապակցված, </w:t>
      </w:r>
      <w:r w:rsidRPr="00BE3DC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BE3DC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BE3DC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BE3DC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BE3DCD">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BE3DC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BE3DC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BE3DC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BE3DC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BE3DC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BE3DCD">
        <w:rPr>
          <w:rFonts w:ascii="GHEA Grapalat" w:hAnsi="GHEA Grapalat"/>
          <w:color w:val="000000"/>
          <w:sz w:val="20"/>
          <w:szCs w:val="20"/>
          <w:lang w:val="hy-AM"/>
        </w:rPr>
        <w:lastRenderedPageBreak/>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BE3DC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BE3DCD">
        <w:rPr>
          <w:rFonts w:ascii="GHEA Grapalat" w:hAnsi="GHEA Grapalat"/>
          <w:sz w:val="20"/>
          <w:szCs w:val="20"/>
          <w:lang w:val="hy-AM"/>
        </w:rPr>
        <w:t xml:space="preserve">3) ֆիզիկական անձի կարգավիճակ չունեցող մասնակիցները </w:t>
      </w:r>
      <w:r w:rsidRPr="00BE3DCD">
        <w:rPr>
          <w:rFonts w:ascii="GHEA Grapalat" w:hAnsi="GHEA Grapalat"/>
          <w:color w:val="000000"/>
          <w:sz w:val="20"/>
          <w:szCs w:val="20"/>
          <w:lang w:val="hy-AM"/>
        </w:rPr>
        <w:t xml:space="preserve">համարվում են փոխկապակցված, եթե` </w:t>
      </w:r>
    </w:p>
    <w:p w:rsidR="00D5674E" w:rsidRPr="00BE3DC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BE3DC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BE3DC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BE3DC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BE3DCD" w:rsidRDefault="00D5674E" w:rsidP="00EF3662">
      <w:pPr>
        <w:pStyle w:val="af4"/>
        <w:spacing w:before="0" w:beforeAutospacing="0" w:after="0" w:afterAutospacing="0"/>
        <w:ind w:firstLine="708"/>
        <w:jc w:val="both"/>
        <w:rPr>
          <w:rFonts w:ascii="Sylfaen" w:hAnsi="Sylfaen"/>
          <w:sz w:val="20"/>
          <w:szCs w:val="20"/>
          <w:lang w:val="hy-AM"/>
        </w:rPr>
      </w:pPr>
      <w:r w:rsidRPr="00BE3DC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BE3DC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BE3DC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BE3DCD" w:rsidRDefault="00D5674E" w:rsidP="00EF3662">
      <w:pPr>
        <w:ind w:firstLine="284"/>
        <w:jc w:val="both"/>
        <w:rPr>
          <w:rFonts w:ascii="GHEA Grapalat" w:hAnsi="GHEA Grapalat"/>
          <w:color w:val="000000"/>
          <w:sz w:val="20"/>
          <w:szCs w:val="20"/>
          <w:lang w:val="hy-AM"/>
        </w:rPr>
      </w:pPr>
      <w:r w:rsidRPr="00BE3DC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3E093F" w:rsidRPr="00BE3DCD" w:rsidRDefault="00096865" w:rsidP="003E093F">
      <w:pPr>
        <w:ind w:firstLine="567"/>
        <w:jc w:val="both"/>
        <w:rPr>
          <w:rFonts w:ascii="GHEA Grapalat" w:hAnsi="GHEA Grapalat" w:cs="Arial"/>
          <w:sz w:val="20"/>
          <w:lang w:val="hy-AM"/>
        </w:rPr>
      </w:pPr>
      <w:r w:rsidRPr="00BE3DCD">
        <w:rPr>
          <w:rFonts w:ascii="GHEA Grapalat" w:hAnsi="GHEA Grapalat" w:cs="Arial Armenian"/>
          <w:sz w:val="20"/>
          <w:lang w:val="hy-AM"/>
        </w:rPr>
        <w:t>2.</w:t>
      </w:r>
      <w:r w:rsidR="007968A3" w:rsidRPr="00BE3DCD">
        <w:rPr>
          <w:rFonts w:ascii="GHEA Grapalat" w:hAnsi="GHEA Grapalat" w:cs="Arial Armenian"/>
          <w:sz w:val="20"/>
          <w:lang w:val="hy-AM"/>
        </w:rPr>
        <w:t>4</w:t>
      </w:r>
      <w:r w:rsidR="00773485" w:rsidRPr="00BE3DCD">
        <w:rPr>
          <w:rFonts w:ascii="GHEA Grapalat" w:hAnsi="GHEA Grapalat" w:cs="Arial Armenian"/>
          <w:sz w:val="20"/>
          <w:lang w:val="hy-AM"/>
        </w:rPr>
        <w:t xml:space="preserve"> </w:t>
      </w:r>
      <w:r w:rsidRPr="00BE3DCD">
        <w:rPr>
          <w:rFonts w:ascii="GHEA Grapalat" w:hAnsi="GHEA Grapalat" w:cs="Sylfaen"/>
          <w:sz w:val="20"/>
          <w:lang w:val="hy-AM"/>
        </w:rPr>
        <w:t>Մասնակիցը</w:t>
      </w:r>
      <w:r w:rsidRPr="00BE3DCD">
        <w:rPr>
          <w:rFonts w:ascii="GHEA Grapalat" w:hAnsi="GHEA Grapalat" w:cs="Arial"/>
          <w:sz w:val="20"/>
          <w:lang w:val="hy-AM"/>
        </w:rPr>
        <w:t xml:space="preserve"> </w:t>
      </w:r>
      <w:r w:rsidR="003A7A32" w:rsidRPr="00BE3DCD">
        <w:rPr>
          <w:rFonts w:ascii="GHEA Grapalat" w:hAnsi="GHEA Grapalat" w:cs="Arial"/>
          <w:sz w:val="20"/>
          <w:lang w:val="hy-AM"/>
        </w:rPr>
        <w:t xml:space="preserve">ընտրված մասնակից ճանաչվելու դեպքում, Օրենքի 35-րդ հոդվածով սահմանված ժամկետում և կարգով ներկայացնում է որակավորման ապահովում՝ իր ներկայացրած գնային առաջարկի չափով: </w:t>
      </w:r>
    </w:p>
    <w:p w:rsidR="000A6B75" w:rsidRPr="00BE3DCD" w:rsidRDefault="000A6B75" w:rsidP="00EF3662">
      <w:pPr>
        <w:pStyle w:val="norm"/>
        <w:spacing w:line="240" w:lineRule="auto"/>
        <w:ind w:firstLine="540"/>
        <w:rPr>
          <w:rFonts w:ascii="GHEA Grapalat" w:hAnsi="GHEA Grapalat" w:cs="Sylfaen"/>
          <w:sz w:val="20"/>
          <w:szCs w:val="24"/>
          <w:lang w:val="af-ZA" w:eastAsia="en-US"/>
        </w:rPr>
      </w:pPr>
      <w:r w:rsidRPr="00BE3DCD">
        <w:rPr>
          <w:rFonts w:ascii="GHEA Grapalat" w:hAnsi="GHEA Grapalat" w:cs="Sylfaen"/>
          <w:sz w:val="20"/>
          <w:szCs w:val="24"/>
          <w:lang w:val="hy-AM" w:eastAsia="en-US"/>
        </w:rPr>
        <w:t>2.</w:t>
      </w:r>
      <w:r w:rsidR="006265F4" w:rsidRPr="00BE3DCD">
        <w:rPr>
          <w:rFonts w:ascii="GHEA Grapalat" w:hAnsi="GHEA Grapalat" w:cs="Sylfaen"/>
          <w:sz w:val="20"/>
          <w:szCs w:val="24"/>
          <w:lang w:val="hy-AM" w:eastAsia="en-US"/>
        </w:rPr>
        <w:t xml:space="preserve">5 </w:t>
      </w:r>
      <w:r w:rsidRPr="00BE3DCD">
        <w:rPr>
          <w:rFonts w:ascii="GHEA Grapalat" w:hAnsi="GHEA Grapalat" w:cs="Sylfaen"/>
          <w:sz w:val="20"/>
          <w:szCs w:val="24"/>
          <w:lang w:val="hy-AM" w:eastAsia="en-US"/>
        </w:rPr>
        <w:t>Սույն ընթացակարգի շրջանակում կնքվելիք պայմանագիրը</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val="hy-AM" w:eastAsia="en-US"/>
        </w:rPr>
        <w:t>կարող</w:t>
      </w:r>
      <w:r w:rsidRPr="00BE3DCD">
        <w:rPr>
          <w:rFonts w:ascii="GHEA Grapalat" w:hAnsi="GHEA Grapalat" w:cs="Sylfaen"/>
          <w:sz w:val="20"/>
          <w:szCs w:val="24"/>
          <w:lang w:val="af-ZA" w:eastAsia="en-US"/>
        </w:rPr>
        <w:t xml:space="preserve"> է </w:t>
      </w:r>
      <w:r w:rsidRPr="00BE3DCD">
        <w:rPr>
          <w:rFonts w:ascii="GHEA Grapalat" w:hAnsi="GHEA Grapalat" w:cs="Sylfaen"/>
          <w:sz w:val="20"/>
          <w:szCs w:val="24"/>
          <w:lang w:val="hy-AM" w:eastAsia="en-US"/>
        </w:rPr>
        <w:t>իրականացվել</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val="hy-AM" w:eastAsia="en-US"/>
        </w:rPr>
        <w:t>գործակալության</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val="hy-AM" w:eastAsia="en-US"/>
        </w:rPr>
        <w:t>պայմանագիր</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val="hy-AM" w:eastAsia="en-US"/>
        </w:rPr>
        <w:t>կնքելու</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val="hy-AM" w:eastAsia="en-US"/>
        </w:rPr>
        <w:t>միջոցով։</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eastAsia="en-US"/>
        </w:rPr>
        <w:t>Գործակալության</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eastAsia="en-US"/>
        </w:rPr>
        <w:t>պայմանագրի</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eastAsia="en-US"/>
        </w:rPr>
        <w:t>կողմ</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eastAsia="en-US"/>
        </w:rPr>
        <w:t>չի</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eastAsia="en-US"/>
        </w:rPr>
        <w:t>կարող</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eastAsia="en-US"/>
        </w:rPr>
        <w:t>հանդիսանալ</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eastAsia="en-US"/>
        </w:rPr>
        <w:t>սույն</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eastAsia="en-US"/>
        </w:rPr>
        <w:t>ընթացակարգին</w:t>
      </w:r>
      <w:r w:rsidRPr="00BE3DCD">
        <w:rPr>
          <w:rFonts w:ascii="GHEA Grapalat" w:hAnsi="GHEA Grapalat" w:cs="Sylfaen"/>
          <w:sz w:val="20"/>
          <w:szCs w:val="24"/>
          <w:lang w:val="af-ZA" w:eastAsia="en-US"/>
        </w:rPr>
        <w:t xml:space="preserve"> </w:t>
      </w:r>
      <w:r w:rsidR="003A7A32" w:rsidRPr="00BE3DCD">
        <w:rPr>
          <w:rFonts w:ascii="GHEA Grapalat" w:hAnsi="GHEA Grapalat" w:cs="Sylfaen"/>
          <w:sz w:val="20"/>
          <w:lang w:val="af-ZA"/>
        </w:rPr>
        <w:t>(</w:t>
      </w:r>
      <w:r w:rsidR="003A7A32" w:rsidRPr="00BE3DCD">
        <w:rPr>
          <w:rFonts w:ascii="GHEA Grapalat" w:hAnsi="GHEA Grapalat" w:cs="Sylfaen"/>
          <w:sz w:val="20"/>
        </w:rPr>
        <w:t>միևնույն</w:t>
      </w:r>
      <w:r w:rsidR="003A7A32" w:rsidRPr="00BE3DCD">
        <w:rPr>
          <w:rFonts w:ascii="GHEA Grapalat" w:hAnsi="GHEA Grapalat" w:cs="Sylfaen"/>
          <w:sz w:val="20"/>
          <w:lang w:val="af-ZA"/>
        </w:rPr>
        <w:t xml:space="preserve"> </w:t>
      </w:r>
      <w:r w:rsidR="003A7A32" w:rsidRPr="00BE3DCD">
        <w:rPr>
          <w:rFonts w:ascii="GHEA Grapalat" w:hAnsi="GHEA Grapalat" w:cs="Sylfaen"/>
          <w:sz w:val="20"/>
        </w:rPr>
        <w:t>չափաբաժնին</w:t>
      </w:r>
      <w:r w:rsidR="003A7A32" w:rsidRPr="00BE3DCD">
        <w:rPr>
          <w:rFonts w:ascii="GHEA Grapalat" w:hAnsi="GHEA Grapalat" w:cs="Sylfaen"/>
          <w:sz w:val="20"/>
          <w:lang w:val="af-ZA"/>
        </w:rPr>
        <w:t xml:space="preserve">) </w:t>
      </w:r>
      <w:r w:rsidRPr="00BE3DCD">
        <w:rPr>
          <w:rFonts w:ascii="GHEA Grapalat" w:hAnsi="GHEA Grapalat" w:cs="Sylfaen"/>
          <w:sz w:val="20"/>
          <w:szCs w:val="24"/>
          <w:lang w:eastAsia="en-US"/>
        </w:rPr>
        <w:t>մասնակցելու</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eastAsia="en-US"/>
        </w:rPr>
        <w:t>նպատակով</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eastAsia="en-US"/>
        </w:rPr>
        <w:t>հայտ</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eastAsia="en-US"/>
        </w:rPr>
        <w:t>ներկայացրած</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eastAsia="en-US"/>
        </w:rPr>
        <w:t>մասնակիցը</w:t>
      </w:r>
      <w:r w:rsidRPr="00BE3DCD">
        <w:rPr>
          <w:rFonts w:ascii="GHEA Grapalat" w:hAnsi="GHEA Grapalat" w:cs="Sylfaen"/>
          <w:sz w:val="20"/>
          <w:szCs w:val="24"/>
          <w:lang w:val="af-ZA" w:eastAsia="en-US"/>
        </w:rPr>
        <w:t xml:space="preserve">: </w:t>
      </w:r>
    </w:p>
    <w:p w:rsidR="000A6B75" w:rsidRPr="00BE3DCD" w:rsidRDefault="000A6B75" w:rsidP="00EF3662">
      <w:pPr>
        <w:pStyle w:val="23"/>
        <w:spacing w:line="240" w:lineRule="auto"/>
        <w:rPr>
          <w:rFonts w:ascii="GHEA Grapalat" w:hAnsi="GHEA Grapalat" w:cs="Sylfaen"/>
          <w:szCs w:val="24"/>
        </w:rPr>
      </w:pPr>
      <w:r w:rsidRPr="00BE3DCD">
        <w:rPr>
          <w:rFonts w:ascii="GHEA Grapalat" w:hAnsi="GHEA Grapalat" w:cs="Sylfaen"/>
          <w:szCs w:val="24"/>
        </w:rPr>
        <w:t xml:space="preserve"> 2</w:t>
      </w:r>
      <w:r w:rsidRPr="00BE3DCD">
        <w:rPr>
          <w:rFonts w:ascii="GHEA Grapalat" w:hAnsi="GHEA Grapalat" w:cs="Sylfaen"/>
          <w:szCs w:val="24"/>
          <w:lang w:val="hy-AM"/>
        </w:rPr>
        <w:t>.</w:t>
      </w:r>
      <w:r w:rsidR="006265F4" w:rsidRPr="00BE3DCD">
        <w:rPr>
          <w:rFonts w:ascii="GHEA Grapalat" w:hAnsi="GHEA Grapalat" w:cs="Sylfaen"/>
          <w:szCs w:val="24"/>
        </w:rPr>
        <w:t xml:space="preserve">6 </w:t>
      </w:r>
      <w:r w:rsidRPr="00BE3DCD">
        <w:rPr>
          <w:rFonts w:ascii="GHEA Grapalat" w:hAnsi="GHEA Grapalat" w:cs="Sylfaen"/>
          <w:szCs w:val="24"/>
          <w:lang w:val="ru-RU"/>
        </w:rPr>
        <w:t>Մասնակիցները</w:t>
      </w:r>
      <w:r w:rsidRPr="00BE3DCD">
        <w:rPr>
          <w:rFonts w:ascii="GHEA Grapalat" w:hAnsi="GHEA Grapalat" w:cs="Sylfaen"/>
          <w:szCs w:val="24"/>
        </w:rPr>
        <w:t xml:space="preserve"> </w:t>
      </w:r>
      <w:r w:rsidRPr="00BE3DCD">
        <w:rPr>
          <w:rFonts w:ascii="GHEA Grapalat" w:hAnsi="GHEA Grapalat" w:cs="Sylfaen"/>
          <w:szCs w:val="24"/>
          <w:lang w:val="ru-RU"/>
        </w:rPr>
        <w:t>կարող</w:t>
      </w:r>
      <w:r w:rsidRPr="00BE3DCD">
        <w:rPr>
          <w:rFonts w:ascii="GHEA Grapalat" w:hAnsi="GHEA Grapalat" w:cs="Sylfaen"/>
          <w:szCs w:val="24"/>
        </w:rPr>
        <w:t xml:space="preserve"> </w:t>
      </w:r>
      <w:r w:rsidRPr="00BE3DCD">
        <w:rPr>
          <w:rFonts w:ascii="GHEA Grapalat" w:hAnsi="GHEA Grapalat" w:cs="Sylfaen"/>
          <w:szCs w:val="24"/>
          <w:lang w:val="ru-RU"/>
        </w:rPr>
        <w:t>են</w:t>
      </w:r>
      <w:r w:rsidRPr="00BE3DCD">
        <w:rPr>
          <w:rFonts w:ascii="GHEA Grapalat" w:hAnsi="GHEA Grapalat" w:cs="Sylfaen"/>
          <w:szCs w:val="24"/>
        </w:rPr>
        <w:t xml:space="preserve"> </w:t>
      </w:r>
      <w:r w:rsidRPr="00BE3DCD">
        <w:rPr>
          <w:rFonts w:ascii="GHEA Grapalat" w:hAnsi="GHEA Grapalat" w:cs="Sylfaen"/>
          <w:szCs w:val="24"/>
          <w:lang w:val="ru-RU"/>
        </w:rPr>
        <w:t>սույն</w:t>
      </w:r>
      <w:r w:rsidRPr="00BE3DCD">
        <w:rPr>
          <w:rFonts w:ascii="GHEA Grapalat" w:hAnsi="GHEA Grapalat" w:cs="Sylfaen"/>
          <w:szCs w:val="24"/>
        </w:rPr>
        <w:t xml:space="preserve"> </w:t>
      </w:r>
      <w:r w:rsidRPr="00BE3DCD">
        <w:rPr>
          <w:rFonts w:ascii="GHEA Grapalat" w:hAnsi="GHEA Grapalat" w:cs="Sylfaen"/>
          <w:szCs w:val="24"/>
          <w:lang w:val="ru-RU"/>
        </w:rPr>
        <w:t>ընթացակարգին</w:t>
      </w:r>
      <w:r w:rsidRPr="00BE3DCD">
        <w:rPr>
          <w:rFonts w:ascii="GHEA Grapalat" w:hAnsi="GHEA Grapalat" w:cs="Sylfaen"/>
          <w:szCs w:val="24"/>
        </w:rPr>
        <w:t xml:space="preserve"> </w:t>
      </w:r>
      <w:r w:rsidRPr="00BE3DCD">
        <w:rPr>
          <w:rFonts w:ascii="GHEA Grapalat" w:hAnsi="GHEA Grapalat" w:cs="Sylfaen"/>
          <w:szCs w:val="24"/>
          <w:lang w:val="ru-RU"/>
        </w:rPr>
        <w:t>մասնակցել</w:t>
      </w:r>
      <w:r w:rsidRPr="00BE3DCD">
        <w:rPr>
          <w:rFonts w:ascii="GHEA Grapalat" w:hAnsi="GHEA Grapalat" w:cs="Sylfaen"/>
          <w:szCs w:val="24"/>
        </w:rPr>
        <w:t xml:space="preserve"> </w:t>
      </w:r>
      <w:r w:rsidRPr="00BE3DCD">
        <w:rPr>
          <w:rFonts w:ascii="GHEA Grapalat" w:hAnsi="GHEA Grapalat" w:cs="Sylfaen"/>
          <w:szCs w:val="24"/>
          <w:lang w:val="ru-RU"/>
        </w:rPr>
        <w:t>համատեղ</w:t>
      </w:r>
      <w:r w:rsidRPr="00BE3DCD">
        <w:rPr>
          <w:rFonts w:ascii="GHEA Grapalat" w:hAnsi="GHEA Grapalat" w:cs="Sylfaen"/>
          <w:szCs w:val="24"/>
        </w:rPr>
        <w:t xml:space="preserve"> </w:t>
      </w:r>
      <w:r w:rsidRPr="00BE3DCD">
        <w:rPr>
          <w:rFonts w:ascii="GHEA Grapalat" w:hAnsi="GHEA Grapalat" w:cs="Sylfaen"/>
          <w:szCs w:val="24"/>
          <w:lang w:val="ru-RU"/>
        </w:rPr>
        <w:t>գործունեության</w:t>
      </w:r>
      <w:r w:rsidRPr="00BE3DCD">
        <w:rPr>
          <w:rFonts w:ascii="GHEA Grapalat" w:hAnsi="GHEA Grapalat" w:cs="Sylfaen"/>
          <w:szCs w:val="24"/>
        </w:rPr>
        <w:t xml:space="preserve"> </w:t>
      </w:r>
      <w:r w:rsidRPr="00BE3DCD">
        <w:rPr>
          <w:rFonts w:ascii="GHEA Grapalat" w:hAnsi="GHEA Grapalat" w:cs="Sylfaen"/>
          <w:szCs w:val="24"/>
          <w:lang w:val="ru-RU"/>
        </w:rPr>
        <w:t>կարգով</w:t>
      </w:r>
      <w:r w:rsidRPr="00BE3DCD">
        <w:rPr>
          <w:rFonts w:ascii="GHEA Grapalat" w:hAnsi="GHEA Grapalat" w:cs="Sylfaen"/>
          <w:szCs w:val="24"/>
        </w:rPr>
        <w:t xml:space="preserve"> (</w:t>
      </w:r>
      <w:r w:rsidRPr="00BE3DCD">
        <w:rPr>
          <w:rFonts w:ascii="GHEA Grapalat" w:hAnsi="GHEA Grapalat" w:cs="Sylfaen"/>
          <w:szCs w:val="24"/>
          <w:lang w:val="ru-RU"/>
        </w:rPr>
        <w:t>կոնսորցիումով</w:t>
      </w:r>
      <w:r w:rsidRPr="00BE3DCD">
        <w:rPr>
          <w:rFonts w:ascii="GHEA Grapalat" w:hAnsi="GHEA Grapalat" w:cs="Sylfaen"/>
          <w:szCs w:val="24"/>
        </w:rPr>
        <w:t>)</w:t>
      </w:r>
      <w:r w:rsidRPr="00BE3DCD">
        <w:rPr>
          <w:rFonts w:ascii="GHEA Grapalat" w:hAnsi="GHEA Grapalat" w:cs="Sylfaen"/>
          <w:szCs w:val="24"/>
          <w:lang w:val="ru-RU"/>
        </w:rPr>
        <w:t>։</w:t>
      </w:r>
      <w:r w:rsidRPr="00BE3DCD">
        <w:rPr>
          <w:rFonts w:ascii="GHEA Grapalat" w:hAnsi="GHEA Grapalat" w:cs="Sylfaen"/>
          <w:szCs w:val="24"/>
        </w:rPr>
        <w:t xml:space="preserve"> </w:t>
      </w:r>
      <w:r w:rsidRPr="00BE3DCD">
        <w:rPr>
          <w:rFonts w:ascii="GHEA Grapalat" w:hAnsi="GHEA Grapalat" w:cs="Sylfaen"/>
          <w:szCs w:val="24"/>
          <w:lang w:val="ru-RU"/>
        </w:rPr>
        <w:t>Նման</w:t>
      </w:r>
      <w:r w:rsidRPr="00BE3DCD">
        <w:rPr>
          <w:rFonts w:ascii="GHEA Grapalat" w:hAnsi="GHEA Grapalat" w:cs="Sylfaen"/>
          <w:szCs w:val="24"/>
        </w:rPr>
        <w:t xml:space="preserve"> </w:t>
      </w:r>
      <w:r w:rsidRPr="00BE3DCD">
        <w:rPr>
          <w:rFonts w:ascii="GHEA Grapalat" w:hAnsi="GHEA Grapalat" w:cs="Sylfaen"/>
          <w:szCs w:val="24"/>
          <w:lang w:val="ru-RU"/>
        </w:rPr>
        <w:t>դեպքում</w:t>
      </w:r>
      <w:r w:rsidRPr="00BE3DCD">
        <w:rPr>
          <w:rFonts w:ascii="GHEA Grapalat" w:hAnsi="GHEA Grapalat" w:cs="Sylfaen"/>
          <w:szCs w:val="24"/>
        </w:rPr>
        <w:t>`</w:t>
      </w:r>
    </w:p>
    <w:p w:rsidR="000A6B75" w:rsidRPr="00BE3DCD" w:rsidRDefault="006265F4" w:rsidP="00EF3662">
      <w:pPr>
        <w:pStyle w:val="23"/>
        <w:spacing w:line="240" w:lineRule="auto"/>
        <w:rPr>
          <w:rFonts w:ascii="GHEA Grapalat" w:hAnsi="GHEA Grapalat" w:cs="Sylfaen"/>
          <w:szCs w:val="24"/>
        </w:rPr>
      </w:pPr>
      <w:r w:rsidRPr="00BE3DCD">
        <w:rPr>
          <w:rFonts w:ascii="GHEA Grapalat" w:hAnsi="GHEA Grapalat" w:cs="Sylfaen"/>
          <w:szCs w:val="24"/>
        </w:rPr>
        <w:t>1</w:t>
      </w:r>
      <w:r w:rsidR="000A6B75" w:rsidRPr="00BE3DCD">
        <w:rPr>
          <w:rFonts w:ascii="GHEA Grapalat" w:hAnsi="GHEA Grapalat" w:cs="Sylfaen"/>
          <w:szCs w:val="24"/>
        </w:rPr>
        <w:t xml:space="preserve">) </w:t>
      </w:r>
      <w:r w:rsidR="000A6B75" w:rsidRPr="00BE3DCD">
        <w:rPr>
          <w:rFonts w:ascii="GHEA Grapalat" w:hAnsi="GHEA Grapalat" w:cs="Sylfaen"/>
          <w:szCs w:val="24"/>
          <w:lang w:val="ru-RU"/>
        </w:rPr>
        <w:t>համատեղ</w:t>
      </w:r>
      <w:r w:rsidR="000A6B75" w:rsidRPr="00BE3DCD">
        <w:rPr>
          <w:rFonts w:ascii="GHEA Grapalat" w:hAnsi="GHEA Grapalat" w:cs="Sylfaen"/>
          <w:szCs w:val="24"/>
        </w:rPr>
        <w:t xml:space="preserve"> </w:t>
      </w:r>
      <w:r w:rsidR="000A6B75" w:rsidRPr="00BE3DCD">
        <w:rPr>
          <w:rFonts w:ascii="GHEA Grapalat" w:hAnsi="GHEA Grapalat" w:cs="Sylfaen"/>
          <w:szCs w:val="24"/>
          <w:lang w:val="ru-RU"/>
        </w:rPr>
        <w:t>գործունեության</w:t>
      </w:r>
      <w:r w:rsidR="000A6B75" w:rsidRPr="00BE3DCD">
        <w:rPr>
          <w:rFonts w:ascii="GHEA Grapalat" w:hAnsi="GHEA Grapalat" w:cs="Sylfaen"/>
          <w:szCs w:val="24"/>
        </w:rPr>
        <w:t xml:space="preserve"> </w:t>
      </w:r>
      <w:r w:rsidR="000A6B75" w:rsidRPr="00BE3DCD">
        <w:rPr>
          <w:rFonts w:ascii="GHEA Grapalat" w:hAnsi="GHEA Grapalat" w:cs="Sylfaen"/>
          <w:szCs w:val="24"/>
          <w:lang w:val="ru-RU"/>
        </w:rPr>
        <w:t>պայմանագրի</w:t>
      </w:r>
      <w:r w:rsidR="000A6B75" w:rsidRPr="00BE3DCD">
        <w:rPr>
          <w:rFonts w:ascii="GHEA Grapalat" w:hAnsi="GHEA Grapalat" w:cs="Sylfaen"/>
          <w:szCs w:val="24"/>
        </w:rPr>
        <w:t xml:space="preserve"> </w:t>
      </w:r>
      <w:r w:rsidR="000A6B75" w:rsidRPr="00BE3DCD">
        <w:rPr>
          <w:rFonts w:ascii="GHEA Grapalat" w:hAnsi="GHEA Grapalat" w:cs="Sylfaen"/>
          <w:szCs w:val="24"/>
          <w:lang w:val="ru-RU"/>
        </w:rPr>
        <w:t>կողմերից</w:t>
      </w:r>
      <w:r w:rsidR="000A6B75" w:rsidRPr="00BE3DCD">
        <w:rPr>
          <w:rFonts w:ascii="GHEA Grapalat" w:hAnsi="GHEA Grapalat" w:cs="Sylfaen"/>
          <w:szCs w:val="24"/>
        </w:rPr>
        <w:t xml:space="preserve"> </w:t>
      </w:r>
      <w:r w:rsidR="000A6B75" w:rsidRPr="00BE3DCD">
        <w:rPr>
          <w:rFonts w:ascii="GHEA Grapalat" w:hAnsi="GHEA Grapalat" w:cs="Sylfaen"/>
          <w:szCs w:val="24"/>
          <w:lang w:val="ru-RU"/>
        </w:rPr>
        <w:t>որևէ</w:t>
      </w:r>
      <w:r w:rsidR="000A6B75" w:rsidRPr="00BE3DCD">
        <w:rPr>
          <w:rFonts w:ascii="GHEA Grapalat" w:hAnsi="GHEA Grapalat" w:cs="Sylfaen"/>
          <w:szCs w:val="24"/>
        </w:rPr>
        <w:t xml:space="preserve"> </w:t>
      </w:r>
      <w:r w:rsidR="000A6B75" w:rsidRPr="00BE3DCD">
        <w:rPr>
          <w:rFonts w:ascii="GHEA Grapalat" w:hAnsi="GHEA Grapalat" w:cs="Sylfaen"/>
          <w:szCs w:val="24"/>
          <w:lang w:val="ru-RU"/>
        </w:rPr>
        <w:t>մեկը</w:t>
      </w:r>
      <w:r w:rsidR="000A6B75" w:rsidRPr="00BE3DCD">
        <w:rPr>
          <w:rFonts w:ascii="GHEA Grapalat" w:hAnsi="GHEA Grapalat" w:cs="Sylfaen"/>
          <w:szCs w:val="24"/>
        </w:rPr>
        <w:t xml:space="preserve"> </w:t>
      </w:r>
      <w:r w:rsidR="000A6B75" w:rsidRPr="00BE3DCD">
        <w:rPr>
          <w:rFonts w:ascii="GHEA Grapalat" w:hAnsi="GHEA Grapalat" w:cs="Sylfaen"/>
          <w:szCs w:val="24"/>
          <w:lang w:val="ru-RU"/>
        </w:rPr>
        <w:t>չի</w:t>
      </w:r>
      <w:r w:rsidR="000A6B75" w:rsidRPr="00BE3DCD">
        <w:rPr>
          <w:rFonts w:ascii="GHEA Grapalat" w:hAnsi="GHEA Grapalat" w:cs="Sylfaen"/>
          <w:szCs w:val="24"/>
        </w:rPr>
        <w:t xml:space="preserve"> </w:t>
      </w:r>
      <w:r w:rsidR="000A6B75" w:rsidRPr="00BE3DCD">
        <w:rPr>
          <w:rFonts w:ascii="GHEA Grapalat" w:hAnsi="GHEA Grapalat" w:cs="Sylfaen"/>
          <w:szCs w:val="24"/>
          <w:lang w:val="ru-RU"/>
        </w:rPr>
        <w:t>կարող</w:t>
      </w:r>
      <w:r w:rsidR="000A6B75" w:rsidRPr="00BE3DCD">
        <w:rPr>
          <w:rFonts w:ascii="GHEA Grapalat" w:hAnsi="GHEA Grapalat" w:cs="Sylfaen"/>
          <w:szCs w:val="24"/>
        </w:rPr>
        <w:t xml:space="preserve"> </w:t>
      </w:r>
      <w:r w:rsidR="000A6B75" w:rsidRPr="00BE3DCD">
        <w:rPr>
          <w:rFonts w:ascii="GHEA Grapalat" w:hAnsi="GHEA Grapalat" w:cs="Sylfaen"/>
          <w:szCs w:val="24"/>
          <w:lang w:val="ru-RU"/>
        </w:rPr>
        <w:t>նույն</w:t>
      </w:r>
      <w:r w:rsidR="000A6B75" w:rsidRPr="00BE3DCD">
        <w:rPr>
          <w:rFonts w:ascii="GHEA Grapalat" w:hAnsi="GHEA Grapalat" w:cs="Sylfaen"/>
          <w:szCs w:val="24"/>
        </w:rPr>
        <w:t xml:space="preserve"> </w:t>
      </w:r>
      <w:r w:rsidR="000A6B75" w:rsidRPr="00BE3DCD">
        <w:rPr>
          <w:rFonts w:ascii="GHEA Grapalat" w:hAnsi="GHEA Grapalat" w:cs="Sylfaen"/>
          <w:szCs w:val="24"/>
          <w:lang w:val="ru-RU"/>
        </w:rPr>
        <w:t>ընթացակարգին</w:t>
      </w:r>
      <w:r w:rsidR="000A6B75" w:rsidRPr="00BE3DCD">
        <w:rPr>
          <w:rFonts w:ascii="GHEA Grapalat" w:hAnsi="GHEA Grapalat" w:cs="Sylfaen"/>
          <w:szCs w:val="24"/>
        </w:rPr>
        <w:t xml:space="preserve"> </w:t>
      </w:r>
      <w:r w:rsidR="003A7A32" w:rsidRPr="00BE3DCD">
        <w:rPr>
          <w:rFonts w:ascii="GHEA Grapalat" w:hAnsi="GHEA Grapalat" w:cs="Sylfaen"/>
        </w:rPr>
        <w:t>(</w:t>
      </w:r>
      <w:r w:rsidR="003A7A32" w:rsidRPr="00BE3DCD">
        <w:rPr>
          <w:rFonts w:ascii="GHEA Grapalat" w:hAnsi="GHEA Grapalat" w:cs="Sylfaen"/>
          <w:lang w:val="en-US"/>
        </w:rPr>
        <w:t>միևնույն</w:t>
      </w:r>
      <w:r w:rsidR="003A7A32" w:rsidRPr="00BE3DCD">
        <w:rPr>
          <w:rFonts w:ascii="GHEA Grapalat" w:hAnsi="GHEA Grapalat" w:cs="Sylfaen"/>
        </w:rPr>
        <w:t xml:space="preserve"> </w:t>
      </w:r>
      <w:r w:rsidR="003A7A32" w:rsidRPr="00BE3DCD">
        <w:rPr>
          <w:rFonts w:ascii="GHEA Grapalat" w:hAnsi="GHEA Grapalat" w:cs="Sylfaen"/>
          <w:lang w:val="en-US"/>
        </w:rPr>
        <w:t>չափաբաժնին</w:t>
      </w:r>
      <w:r w:rsidR="003A7A32" w:rsidRPr="00BE3DCD">
        <w:rPr>
          <w:rFonts w:ascii="GHEA Grapalat" w:hAnsi="GHEA Grapalat" w:cs="Sylfaen"/>
        </w:rPr>
        <w:t xml:space="preserve">) </w:t>
      </w:r>
      <w:r w:rsidR="000A6B75" w:rsidRPr="00BE3DCD">
        <w:rPr>
          <w:rFonts w:ascii="GHEA Grapalat" w:hAnsi="GHEA Grapalat" w:cs="Sylfaen"/>
          <w:szCs w:val="24"/>
          <w:lang w:val="ru-RU"/>
        </w:rPr>
        <w:t>ներկայացնել</w:t>
      </w:r>
      <w:r w:rsidR="000A6B75" w:rsidRPr="00BE3DCD">
        <w:rPr>
          <w:rFonts w:ascii="GHEA Grapalat" w:hAnsi="GHEA Grapalat" w:cs="Sylfaen"/>
          <w:szCs w:val="24"/>
        </w:rPr>
        <w:t xml:space="preserve"> </w:t>
      </w:r>
      <w:r w:rsidR="000A6B75" w:rsidRPr="00BE3DCD">
        <w:rPr>
          <w:rFonts w:ascii="GHEA Grapalat" w:hAnsi="GHEA Grapalat" w:cs="Sylfaen"/>
          <w:szCs w:val="24"/>
          <w:lang w:val="ru-RU"/>
        </w:rPr>
        <w:t>առանձին</w:t>
      </w:r>
      <w:r w:rsidR="000A6B75" w:rsidRPr="00BE3DCD">
        <w:rPr>
          <w:rFonts w:ascii="GHEA Grapalat" w:hAnsi="GHEA Grapalat" w:cs="Sylfaen"/>
          <w:szCs w:val="24"/>
        </w:rPr>
        <w:t xml:space="preserve"> </w:t>
      </w:r>
      <w:r w:rsidR="000A6B75" w:rsidRPr="00BE3DCD">
        <w:rPr>
          <w:rFonts w:ascii="GHEA Grapalat" w:hAnsi="GHEA Grapalat" w:cs="Sylfaen"/>
          <w:szCs w:val="24"/>
          <w:lang w:val="ru-RU"/>
        </w:rPr>
        <w:t>հայտ</w:t>
      </w:r>
      <w:r w:rsidR="000A6B75" w:rsidRPr="00BE3DCD">
        <w:rPr>
          <w:rFonts w:ascii="GHEA Grapalat" w:hAnsi="GHEA Grapalat" w:cs="Sylfaen"/>
          <w:szCs w:val="24"/>
        </w:rPr>
        <w:t xml:space="preserve">: </w:t>
      </w:r>
      <w:r w:rsidR="000A6B75" w:rsidRPr="00BE3DCD">
        <w:rPr>
          <w:rFonts w:ascii="GHEA Grapalat" w:hAnsi="GHEA Grapalat" w:cs="Sylfaen"/>
          <w:szCs w:val="24"/>
          <w:lang w:val="ru-RU"/>
        </w:rPr>
        <w:t>Սույն</w:t>
      </w:r>
      <w:r w:rsidR="000A6B75" w:rsidRPr="00BE3DCD">
        <w:rPr>
          <w:rFonts w:ascii="GHEA Grapalat" w:hAnsi="GHEA Grapalat" w:cs="Sylfaen"/>
          <w:szCs w:val="24"/>
        </w:rPr>
        <w:t xml:space="preserve"> </w:t>
      </w:r>
      <w:r w:rsidR="000A6B75" w:rsidRPr="00BE3DCD">
        <w:rPr>
          <w:rFonts w:ascii="GHEA Grapalat" w:hAnsi="GHEA Grapalat" w:cs="Sylfaen"/>
          <w:szCs w:val="24"/>
          <w:lang w:val="ru-RU"/>
        </w:rPr>
        <w:t>պարբերության</w:t>
      </w:r>
      <w:r w:rsidR="000A6B75" w:rsidRPr="00BE3DCD">
        <w:rPr>
          <w:rFonts w:ascii="GHEA Grapalat" w:hAnsi="GHEA Grapalat" w:cs="Sylfaen"/>
          <w:szCs w:val="24"/>
        </w:rPr>
        <w:t xml:space="preserve"> </w:t>
      </w:r>
      <w:r w:rsidR="000A6B75" w:rsidRPr="00BE3DCD">
        <w:rPr>
          <w:rFonts w:ascii="GHEA Grapalat" w:hAnsi="GHEA Grapalat" w:cs="Sylfaen"/>
          <w:szCs w:val="24"/>
          <w:lang w:val="ru-RU"/>
        </w:rPr>
        <w:t>պահանջի</w:t>
      </w:r>
      <w:r w:rsidR="000A6B75" w:rsidRPr="00BE3DCD">
        <w:rPr>
          <w:rFonts w:ascii="GHEA Grapalat" w:hAnsi="GHEA Grapalat" w:cs="Sylfaen"/>
          <w:szCs w:val="24"/>
        </w:rPr>
        <w:t xml:space="preserve"> </w:t>
      </w:r>
      <w:r w:rsidR="000A6B75" w:rsidRPr="00BE3DCD">
        <w:rPr>
          <w:rFonts w:ascii="GHEA Grapalat" w:hAnsi="GHEA Grapalat" w:cs="Sylfaen"/>
          <w:szCs w:val="24"/>
          <w:lang w:val="ru-RU"/>
        </w:rPr>
        <w:t>չպահպանման</w:t>
      </w:r>
      <w:r w:rsidR="000A6B75" w:rsidRPr="00BE3DCD">
        <w:rPr>
          <w:rFonts w:ascii="GHEA Grapalat" w:hAnsi="GHEA Grapalat" w:cs="Sylfaen"/>
          <w:szCs w:val="24"/>
        </w:rPr>
        <w:t xml:space="preserve"> </w:t>
      </w:r>
      <w:r w:rsidR="000A6B75" w:rsidRPr="00BE3DCD">
        <w:rPr>
          <w:rFonts w:ascii="GHEA Grapalat" w:hAnsi="GHEA Grapalat" w:cs="Sylfaen"/>
          <w:szCs w:val="24"/>
          <w:lang w:val="ru-RU"/>
        </w:rPr>
        <w:t>դեպքում</w:t>
      </w:r>
      <w:r w:rsidR="000A6B75" w:rsidRPr="00BE3DCD">
        <w:rPr>
          <w:rFonts w:ascii="GHEA Grapalat" w:hAnsi="GHEA Grapalat" w:cs="Sylfaen"/>
          <w:szCs w:val="24"/>
        </w:rPr>
        <w:t xml:space="preserve">` </w:t>
      </w:r>
      <w:r w:rsidR="000A6B75" w:rsidRPr="00BE3DCD">
        <w:rPr>
          <w:rFonts w:ascii="GHEA Grapalat" w:hAnsi="GHEA Grapalat" w:cs="Sylfaen"/>
          <w:szCs w:val="24"/>
          <w:lang w:val="ru-RU"/>
        </w:rPr>
        <w:t>հայտերի</w:t>
      </w:r>
      <w:r w:rsidR="000A6B75" w:rsidRPr="00BE3DCD">
        <w:rPr>
          <w:rFonts w:ascii="GHEA Grapalat" w:hAnsi="GHEA Grapalat" w:cs="Sylfaen"/>
          <w:szCs w:val="24"/>
        </w:rPr>
        <w:t xml:space="preserve"> </w:t>
      </w:r>
      <w:r w:rsidR="000A6B75" w:rsidRPr="00BE3DCD">
        <w:rPr>
          <w:rFonts w:ascii="GHEA Grapalat" w:hAnsi="GHEA Grapalat" w:cs="Sylfaen"/>
          <w:szCs w:val="24"/>
          <w:lang w:val="ru-RU"/>
        </w:rPr>
        <w:t>բացման</w:t>
      </w:r>
      <w:r w:rsidR="000A6B75" w:rsidRPr="00BE3DCD">
        <w:rPr>
          <w:rFonts w:ascii="GHEA Grapalat" w:hAnsi="GHEA Grapalat" w:cs="Sylfaen"/>
          <w:szCs w:val="24"/>
        </w:rPr>
        <w:t xml:space="preserve"> </w:t>
      </w:r>
      <w:r w:rsidR="000A6B75" w:rsidRPr="00BE3DCD">
        <w:rPr>
          <w:rFonts w:ascii="GHEA Grapalat" w:hAnsi="GHEA Grapalat" w:cs="Sylfaen"/>
          <w:szCs w:val="24"/>
          <w:lang w:val="ru-RU"/>
        </w:rPr>
        <w:t>նիստում</w:t>
      </w:r>
      <w:r w:rsidR="000A6B75" w:rsidRPr="00BE3DCD">
        <w:rPr>
          <w:rFonts w:ascii="GHEA Grapalat" w:hAnsi="GHEA Grapalat" w:cs="Sylfaen"/>
          <w:szCs w:val="24"/>
        </w:rPr>
        <w:t xml:space="preserve"> </w:t>
      </w:r>
      <w:r w:rsidR="000A6B75" w:rsidRPr="00BE3DCD">
        <w:rPr>
          <w:rFonts w:ascii="GHEA Grapalat" w:hAnsi="GHEA Grapalat" w:cs="Sylfaen"/>
          <w:szCs w:val="24"/>
          <w:lang w:val="ru-RU"/>
        </w:rPr>
        <w:t>մերժվում</w:t>
      </w:r>
      <w:r w:rsidR="000A6B75" w:rsidRPr="00BE3DCD">
        <w:rPr>
          <w:rFonts w:ascii="GHEA Grapalat" w:hAnsi="GHEA Grapalat" w:cs="Sylfaen"/>
          <w:szCs w:val="24"/>
        </w:rPr>
        <w:t xml:space="preserve"> </w:t>
      </w:r>
      <w:r w:rsidR="000A6B75" w:rsidRPr="00BE3DCD">
        <w:rPr>
          <w:rFonts w:ascii="GHEA Grapalat" w:hAnsi="GHEA Grapalat" w:cs="Sylfaen"/>
          <w:szCs w:val="24"/>
          <w:lang w:val="ru-RU"/>
        </w:rPr>
        <w:t>են</w:t>
      </w:r>
      <w:r w:rsidR="000A6B75" w:rsidRPr="00BE3DCD">
        <w:rPr>
          <w:rFonts w:ascii="GHEA Grapalat" w:hAnsi="GHEA Grapalat" w:cs="Sylfaen"/>
          <w:szCs w:val="24"/>
        </w:rPr>
        <w:t xml:space="preserve"> </w:t>
      </w:r>
      <w:r w:rsidR="000A6B75" w:rsidRPr="00BE3DCD">
        <w:rPr>
          <w:rFonts w:ascii="GHEA Grapalat" w:hAnsi="GHEA Grapalat" w:cs="Sylfaen"/>
          <w:szCs w:val="24"/>
          <w:lang w:val="ru-RU"/>
        </w:rPr>
        <w:t>ինչպես</w:t>
      </w:r>
      <w:r w:rsidR="000A6B75" w:rsidRPr="00BE3DCD">
        <w:rPr>
          <w:rFonts w:ascii="GHEA Grapalat" w:hAnsi="GHEA Grapalat" w:cs="Sylfaen"/>
          <w:szCs w:val="24"/>
        </w:rPr>
        <w:t xml:space="preserve"> </w:t>
      </w:r>
      <w:r w:rsidR="000A6B75" w:rsidRPr="00BE3DCD">
        <w:rPr>
          <w:rFonts w:ascii="GHEA Grapalat" w:hAnsi="GHEA Grapalat" w:cs="Sylfaen"/>
          <w:szCs w:val="24"/>
          <w:lang w:val="ru-RU"/>
        </w:rPr>
        <w:t>համատեղ</w:t>
      </w:r>
      <w:r w:rsidR="000A6B75" w:rsidRPr="00BE3DCD">
        <w:rPr>
          <w:rFonts w:ascii="GHEA Grapalat" w:hAnsi="GHEA Grapalat" w:cs="Sylfaen"/>
          <w:szCs w:val="24"/>
        </w:rPr>
        <w:t xml:space="preserve"> </w:t>
      </w:r>
      <w:r w:rsidR="000A6B75" w:rsidRPr="00BE3DCD">
        <w:rPr>
          <w:rFonts w:ascii="GHEA Grapalat" w:hAnsi="GHEA Grapalat" w:cs="Sylfaen"/>
          <w:szCs w:val="24"/>
          <w:lang w:val="ru-RU"/>
        </w:rPr>
        <w:t>գործունեության</w:t>
      </w:r>
      <w:r w:rsidR="000A6B75" w:rsidRPr="00BE3DCD">
        <w:rPr>
          <w:rFonts w:ascii="GHEA Grapalat" w:hAnsi="GHEA Grapalat" w:cs="Sylfaen"/>
          <w:szCs w:val="24"/>
        </w:rPr>
        <w:t xml:space="preserve"> </w:t>
      </w:r>
      <w:r w:rsidR="000A6B75" w:rsidRPr="00BE3DCD">
        <w:rPr>
          <w:rFonts w:ascii="GHEA Grapalat" w:hAnsi="GHEA Grapalat" w:cs="Sylfaen"/>
          <w:szCs w:val="24"/>
          <w:lang w:val="ru-RU"/>
        </w:rPr>
        <w:t>կարգով</w:t>
      </w:r>
      <w:r w:rsidR="000A6B75" w:rsidRPr="00BE3DCD">
        <w:rPr>
          <w:rFonts w:ascii="GHEA Grapalat" w:hAnsi="GHEA Grapalat" w:cs="Sylfaen"/>
          <w:szCs w:val="24"/>
        </w:rPr>
        <w:t xml:space="preserve">, </w:t>
      </w:r>
      <w:r w:rsidR="000A6B75" w:rsidRPr="00BE3DCD">
        <w:rPr>
          <w:rFonts w:ascii="GHEA Grapalat" w:hAnsi="GHEA Grapalat" w:cs="Sylfaen"/>
          <w:szCs w:val="24"/>
          <w:lang w:val="ru-RU"/>
        </w:rPr>
        <w:t>այնպես</w:t>
      </w:r>
      <w:r w:rsidR="000A6B75" w:rsidRPr="00BE3DCD">
        <w:rPr>
          <w:rFonts w:ascii="GHEA Grapalat" w:hAnsi="GHEA Grapalat" w:cs="Sylfaen"/>
          <w:szCs w:val="24"/>
        </w:rPr>
        <w:t xml:space="preserve"> </w:t>
      </w:r>
      <w:r w:rsidR="000A6B75" w:rsidRPr="00BE3DCD">
        <w:rPr>
          <w:rFonts w:ascii="GHEA Grapalat" w:hAnsi="GHEA Grapalat" w:cs="Sylfaen"/>
          <w:szCs w:val="24"/>
          <w:lang w:val="ru-RU"/>
        </w:rPr>
        <w:t>էլ</w:t>
      </w:r>
      <w:r w:rsidR="000A6B75" w:rsidRPr="00BE3DCD">
        <w:rPr>
          <w:rFonts w:ascii="GHEA Grapalat" w:hAnsi="GHEA Grapalat" w:cs="Sylfaen"/>
          <w:szCs w:val="24"/>
        </w:rPr>
        <w:t xml:space="preserve"> </w:t>
      </w:r>
      <w:r w:rsidR="000A6B75" w:rsidRPr="00BE3DCD">
        <w:rPr>
          <w:rFonts w:ascii="GHEA Grapalat" w:hAnsi="GHEA Grapalat" w:cs="Sylfaen"/>
          <w:szCs w:val="24"/>
          <w:lang w:val="ru-RU"/>
        </w:rPr>
        <w:t>առանձին</w:t>
      </w:r>
      <w:r w:rsidR="000A6B75" w:rsidRPr="00BE3DCD">
        <w:rPr>
          <w:rFonts w:ascii="GHEA Grapalat" w:hAnsi="GHEA Grapalat" w:cs="Sylfaen"/>
          <w:szCs w:val="24"/>
        </w:rPr>
        <w:t xml:space="preserve"> </w:t>
      </w:r>
      <w:r w:rsidR="000A6B75" w:rsidRPr="00BE3DCD">
        <w:rPr>
          <w:rFonts w:ascii="GHEA Grapalat" w:hAnsi="GHEA Grapalat" w:cs="Sylfaen"/>
          <w:szCs w:val="24"/>
          <w:lang w:val="ru-RU"/>
        </w:rPr>
        <w:t>ներկայացված</w:t>
      </w:r>
      <w:r w:rsidR="000A6B75" w:rsidRPr="00BE3DCD">
        <w:rPr>
          <w:rFonts w:ascii="GHEA Grapalat" w:hAnsi="GHEA Grapalat" w:cs="Sylfaen"/>
          <w:szCs w:val="24"/>
        </w:rPr>
        <w:t xml:space="preserve"> </w:t>
      </w:r>
      <w:r w:rsidR="000A6B75" w:rsidRPr="00BE3DCD">
        <w:rPr>
          <w:rFonts w:ascii="GHEA Grapalat" w:hAnsi="GHEA Grapalat" w:cs="Sylfaen"/>
          <w:szCs w:val="24"/>
          <w:lang w:val="ru-RU"/>
        </w:rPr>
        <w:t>հայտերը</w:t>
      </w:r>
      <w:r w:rsidR="000A6B75" w:rsidRPr="00BE3DCD">
        <w:rPr>
          <w:rFonts w:ascii="GHEA Grapalat" w:hAnsi="GHEA Grapalat" w:cs="Sylfaen"/>
          <w:szCs w:val="24"/>
        </w:rPr>
        <w:t>.</w:t>
      </w:r>
    </w:p>
    <w:p w:rsidR="000A6B75" w:rsidRPr="00BE3DCD" w:rsidRDefault="006265F4" w:rsidP="00EF3662">
      <w:pPr>
        <w:pStyle w:val="23"/>
        <w:spacing w:line="240" w:lineRule="auto"/>
        <w:ind w:firstLine="567"/>
        <w:rPr>
          <w:rFonts w:ascii="GHEA Grapalat" w:hAnsi="GHEA Grapalat" w:cs="Sylfaen"/>
          <w:szCs w:val="24"/>
          <w:lang w:val="hy-AM"/>
        </w:rPr>
      </w:pPr>
      <w:r w:rsidRPr="00BE3DCD">
        <w:rPr>
          <w:rFonts w:ascii="GHEA Grapalat" w:hAnsi="GHEA Grapalat" w:cs="Sylfaen"/>
          <w:szCs w:val="24"/>
        </w:rPr>
        <w:t>2</w:t>
      </w:r>
      <w:r w:rsidR="000A6B75" w:rsidRPr="00BE3DCD">
        <w:rPr>
          <w:rFonts w:ascii="GHEA Grapalat" w:hAnsi="GHEA Grapalat" w:cs="Sylfaen"/>
          <w:szCs w:val="24"/>
        </w:rPr>
        <w:t>) Մ</w:t>
      </w:r>
      <w:r w:rsidR="000A6B75" w:rsidRPr="00BE3DCD">
        <w:rPr>
          <w:rFonts w:ascii="GHEA Grapalat" w:hAnsi="GHEA Grapalat" w:cs="Sylfaen"/>
          <w:szCs w:val="24"/>
          <w:lang w:val="ru-RU"/>
        </w:rPr>
        <w:t>ասնակիցները</w:t>
      </w:r>
      <w:r w:rsidR="000A6B75" w:rsidRPr="00BE3DCD">
        <w:rPr>
          <w:rFonts w:ascii="GHEA Grapalat" w:hAnsi="GHEA Grapalat" w:cs="Sylfaen"/>
          <w:szCs w:val="24"/>
        </w:rPr>
        <w:t xml:space="preserve"> </w:t>
      </w:r>
      <w:r w:rsidR="000A6B75" w:rsidRPr="00BE3DCD">
        <w:rPr>
          <w:rFonts w:ascii="GHEA Grapalat" w:hAnsi="GHEA Grapalat" w:cs="Sylfaen"/>
          <w:szCs w:val="24"/>
          <w:lang w:val="ru-RU"/>
        </w:rPr>
        <w:t>կրում</w:t>
      </w:r>
      <w:r w:rsidR="000A6B75" w:rsidRPr="00BE3DCD">
        <w:rPr>
          <w:rFonts w:ascii="GHEA Grapalat" w:hAnsi="GHEA Grapalat" w:cs="Sylfaen"/>
          <w:szCs w:val="24"/>
        </w:rPr>
        <w:t xml:space="preserve"> </w:t>
      </w:r>
      <w:r w:rsidR="000A6B75" w:rsidRPr="00BE3DCD">
        <w:rPr>
          <w:rFonts w:ascii="GHEA Grapalat" w:hAnsi="GHEA Grapalat" w:cs="Sylfaen"/>
          <w:szCs w:val="24"/>
          <w:lang w:val="ru-RU"/>
        </w:rPr>
        <w:t>են</w:t>
      </w:r>
      <w:r w:rsidR="000A6B75" w:rsidRPr="00BE3DCD">
        <w:rPr>
          <w:rFonts w:ascii="GHEA Grapalat" w:hAnsi="GHEA Grapalat" w:cs="Sylfaen"/>
          <w:szCs w:val="24"/>
        </w:rPr>
        <w:t xml:space="preserve"> </w:t>
      </w:r>
      <w:r w:rsidR="000A6B75" w:rsidRPr="00BE3DCD">
        <w:rPr>
          <w:rFonts w:ascii="GHEA Grapalat" w:hAnsi="GHEA Grapalat" w:cs="Sylfaen"/>
          <w:szCs w:val="24"/>
          <w:lang w:val="ru-RU"/>
        </w:rPr>
        <w:t>համատեղ</w:t>
      </w:r>
      <w:r w:rsidR="000A6B75" w:rsidRPr="00BE3DCD">
        <w:rPr>
          <w:rFonts w:ascii="GHEA Grapalat" w:hAnsi="GHEA Grapalat" w:cs="Sylfaen"/>
          <w:szCs w:val="24"/>
        </w:rPr>
        <w:t xml:space="preserve"> </w:t>
      </w:r>
      <w:r w:rsidR="000A6B75" w:rsidRPr="00BE3DCD">
        <w:rPr>
          <w:rFonts w:ascii="GHEA Grapalat" w:hAnsi="GHEA Grapalat" w:cs="Sylfaen"/>
          <w:szCs w:val="24"/>
          <w:lang w:val="ru-RU"/>
        </w:rPr>
        <w:t>և</w:t>
      </w:r>
      <w:r w:rsidR="000A6B75" w:rsidRPr="00BE3DCD">
        <w:rPr>
          <w:rFonts w:ascii="GHEA Grapalat" w:hAnsi="GHEA Grapalat" w:cs="Sylfaen"/>
          <w:szCs w:val="24"/>
        </w:rPr>
        <w:t xml:space="preserve"> </w:t>
      </w:r>
      <w:r w:rsidR="000A6B75" w:rsidRPr="00BE3DCD">
        <w:rPr>
          <w:rFonts w:ascii="GHEA Grapalat" w:hAnsi="GHEA Grapalat" w:cs="Sylfaen"/>
          <w:szCs w:val="24"/>
          <w:lang w:val="ru-RU"/>
        </w:rPr>
        <w:t>համապարտ</w:t>
      </w:r>
      <w:r w:rsidR="000A6B75" w:rsidRPr="00BE3DCD">
        <w:rPr>
          <w:rFonts w:ascii="GHEA Grapalat" w:hAnsi="GHEA Grapalat" w:cs="Sylfaen"/>
          <w:szCs w:val="24"/>
        </w:rPr>
        <w:t xml:space="preserve"> </w:t>
      </w:r>
      <w:r w:rsidR="000A6B75" w:rsidRPr="00BE3DCD">
        <w:rPr>
          <w:rFonts w:ascii="GHEA Grapalat" w:hAnsi="GHEA Grapalat" w:cs="Sylfaen"/>
          <w:szCs w:val="24"/>
          <w:lang w:val="ru-RU"/>
        </w:rPr>
        <w:t>պատասխանատվություն</w:t>
      </w:r>
      <w:r w:rsidR="000A6B75" w:rsidRPr="00BE3DCD">
        <w:rPr>
          <w:rFonts w:ascii="GHEA Grapalat" w:hAnsi="GHEA Grapalat" w:cs="Sylfaen"/>
          <w:szCs w:val="24"/>
        </w:rPr>
        <w:t>:</w:t>
      </w:r>
      <w:r w:rsidR="000A6B75" w:rsidRPr="00BE3DCD">
        <w:rPr>
          <w:rFonts w:ascii="GHEA Grapalat" w:hAnsi="GHEA Grapalat" w:cs="Sylfaen"/>
          <w:szCs w:val="24"/>
          <w:lang w:val="hy-AM"/>
        </w:rPr>
        <w:t xml:space="preserve"> </w:t>
      </w:r>
      <w:r w:rsidR="000A6B75" w:rsidRPr="00BE3DCD">
        <w:rPr>
          <w:rFonts w:ascii="GHEA Grapalat" w:hAnsi="GHEA Grapalat" w:cs="Sylfaen"/>
          <w:szCs w:val="24"/>
        </w:rPr>
        <w:t>Ընդ որում,</w:t>
      </w:r>
      <w:r w:rsidR="000A6B75" w:rsidRPr="00BE3DCD">
        <w:rPr>
          <w:rFonts w:ascii="GHEA Grapalat" w:hAnsi="GHEA Grapalat" w:cs="Sylfaen"/>
          <w:szCs w:val="24"/>
          <w:lang w:val="hy-AM"/>
        </w:rPr>
        <w:t xml:space="preserve"> </w:t>
      </w:r>
      <w:r w:rsidR="000A6B75" w:rsidRPr="00BE3DCD">
        <w:rPr>
          <w:rFonts w:ascii="GHEA Grapalat" w:hAnsi="GHEA Grapalat" w:cs="Sylfaen"/>
          <w:szCs w:val="24"/>
          <w:lang w:val="ru-RU"/>
        </w:rPr>
        <w:t>կոնսորցիումի</w:t>
      </w:r>
      <w:r w:rsidR="000A6B75" w:rsidRPr="00BE3DCD">
        <w:rPr>
          <w:rFonts w:ascii="GHEA Grapalat" w:hAnsi="GHEA Grapalat" w:cs="Sylfaen"/>
          <w:szCs w:val="24"/>
        </w:rPr>
        <w:t xml:space="preserve"> </w:t>
      </w:r>
      <w:r w:rsidR="000A6B75" w:rsidRPr="00BE3DCD">
        <w:rPr>
          <w:rFonts w:ascii="GHEA Grapalat" w:hAnsi="GHEA Grapalat" w:cs="Sylfaen"/>
          <w:szCs w:val="24"/>
          <w:lang w:val="ru-RU"/>
        </w:rPr>
        <w:t>անդամի</w:t>
      </w:r>
      <w:r w:rsidR="000A6B75" w:rsidRPr="00BE3DCD">
        <w:rPr>
          <w:rFonts w:ascii="GHEA Grapalat" w:hAnsi="GHEA Grapalat" w:cs="Sylfaen"/>
          <w:szCs w:val="24"/>
        </w:rPr>
        <w:t xml:space="preserve"> </w:t>
      </w:r>
      <w:r w:rsidR="000A6B75" w:rsidRPr="00BE3DCD">
        <w:rPr>
          <w:rFonts w:ascii="GHEA Grapalat" w:hAnsi="GHEA Grapalat" w:cs="Sylfaen"/>
          <w:szCs w:val="24"/>
          <w:lang w:val="ru-RU"/>
        </w:rPr>
        <w:t>կոնսորցիումից</w:t>
      </w:r>
      <w:r w:rsidR="000A6B75" w:rsidRPr="00BE3DCD">
        <w:rPr>
          <w:rFonts w:ascii="GHEA Grapalat" w:hAnsi="GHEA Grapalat" w:cs="Sylfaen"/>
          <w:szCs w:val="24"/>
        </w:rPr>
        <w:t xml:space="preserve"> </w:t>
      </w:r>
      <w:r w:rsidR="000A6B75" w:rsidRPr="00BE3DCD">
        <w:rPr>
          <w:rFonts w:ascii="GHEA Grapalat" w:hAnsi="GHEA Grapalat" w:cs="Sylfaen"/>
          <w:szCs w:val="24"/>
          <w:lang w:val="ru-RU"/>
        </w:rPr>
        <w:t>դուրս</w:t>
      </w:r>
      <w:r w:rsidR="000A6B75" w:rsidRPr="00BE3DCD">
        <w:rPr>
          <w:rFonts w:ascii="GHEA Grapalat" w:hAnsi="GHEA Grapalat" w:cs="Sylfaen"/>
          <w:szCs w:val="24"/>
        </w:rPr>
        <w:t xml:space="preserve"> </w:t>
      </w:r>
      <w:r w:rsidR="000A6B75" w:rsidRPr="00BE3DCD">
        <w:rPr>
          <w:rFonts w:ascii="GHEA Grapalat" w:hAnsi="GHEA Grapalat" w:cs="Sylfaen"/>
          <w:szCs w:val="24"/>
          <w:lang w:val="ru-RU"/>
        </w:rPr>
        <w:t>գալու</w:t>
      </w:r>
      <w:r w:rsidR="000A6B75" w:rsidRPr="00BE3DCD">
        <w:rPr>
          <w:rFonts w:ascii="GHEA Grapalat" w:hAnsi="GHEA Grapalat" w:cs="Sylfaen"/>
          <w:szCs w:val="24"/>
        </w:rPr>
        <w:t xml:space="preserve"> </w:t>
      </w:r>
      <w:r w:rsidR="000A6B75" w:rsidRPr="00BE3DCD">
        <w:rPr>
          <w:rFonts w:ascii="GHEA Grapalat" w:hAnsi="GHEA Grapalat" w:cs="Sylfaen"/>
          <w:szCs w:val="24"/>
          <w:lang w:val="ru-RU"/>
        </w:rPr>
        <w:t>դեպքում</w:t>
      </w:r>
      <w:r w:rsidR="000A6B75" w:rsidRPr="00BE3DCD">
        <w:rPr>
          <w:rFonts w:ascii="GHEA Grapalat" w:hAnsi="GHEA Grapalat" w:cs="Sylfaen"/>
          <w:szCs w:val="24"/>
        </w:rPr>
        <w:t xml:space="preserve"> </w:t>
      </w:r>
      <w:r w:rsidR="000A6B75" w:rsidRPr="00BE3DCD">
        <w:rPr>
          <w:rFonts w:ascii="GHEA Grapalat" w:hAnsi="GHEA Grapalat" w:cs="Sylfaen"/>
          <w:szCs w:val="24"/>
          <w:lang w:val="ru-RU"/>
        </w:rPr>
        <w:t>կոնսորցիումի</w:t>
      </w:r>
      <w:r w:rsidR="000A6B75" w:rsidRPr="00BE3DCD">
        <w:rPr>
          <w:rFonts w:ascii="GHEA Grapalat" w:hAnsi="GHEA Grapalat" w:cs="Sylfaen"/>
          <w:szCs w:val="24"/>
        </w:rPr>
        <w:t xml:space="preserve"> </w:t>
      </w:r>
      <w:r w:rsidR="000A6B75" w:rsidRPr="00BE3DCD">
        <w:rPr>
          <w:rFonts w:ascii="GHEA Grapalat" w:hAnsi="GHEA Grapalat" w:cs="Sylfaen"/>
          <w:szCs w:val="24"/>
          <w:lang w:val="ru-RU"/>
        </w:rPr>
        <w:t>հետ</w:t>
      </w:r>
      <w:r w:rsidR="000A6B75" w:rsidRPr="00BE3DCD">
        <w:rPr>
          <w:rFonts w:ascii="GHEA Grapalat" w:hAnsi="GHEA Grapalat" w:cs="Sylfaen"/>
          <w:szCs w:val="24"/>
        </w:rPr>
        <w:t xml:space="preserve"> </w:t>
      </w:r>
      <w:r w:rsidR="00AE4008" w:rsidRPr="00BE3DCD">
        <w:rPr>
          <w:rFonts w:ascii="GHEA Grapalat" w:hAnsi="GHEA Grapalat" w:cs="Sylfaen"/>
          <w:szCs w:val="24"/>
          <w:lang w:val="en-US"/>
        </w:rPr>
        <w:t>պ</w:t>
      </w:r>
      <w:r w:rsidR="000A6B75" w:rsidRPr="00BE3DCD">
        <w:rPr>
          <w:rFonts w:ascii="GHEA Grapalat" w:hAnsi="GHEA Grapalat" w:cs="Sylfaen"/>
          <w:szCs w:val="24"/>
          <w:lang w:val="ru-RU"/>
        </w:rPr>
        <w:t>ատվիրատուի</w:t>
      </w:r>
      <w:r w:rsidR="000A6B75" w:rsidRPr="00BE3DCD">
        <w:rPr>
          <w:rFonts w:ascii="GHEA Grapalat" w:hAnsi="GHEA Grapalat" w:cs="Sylfaen"/>
          <w:szCs w:val="24"/>
        </w:rPr>
        <w:t xml:space="preserve"> </w:t>
      </w:r>
      <w:r w:rsidR="000A6B75" w:rsidRPr="00BE3DCD">
        <w:rPr>
          <w:rFonts w:ascii="GHEA Grapalat" w:hAnsi="GHEA Grapalat" w:cs="Sylfaen"/>
          <w:szCs w:val="24"/>
          <w:lang w:val="ru-RU"/>
        </w:rPr>
        <w:t>կնքած</w:t>
      </w:r>
      <w:r w:rsidR="000A6B75" w:rsidRPr="00BE3DCD">
        <w:rPr>
          <w:rFonts w:ascii="GHEA Grapalat" w:hAnsi="GHEA Grapalat" w:cs="Sylfaen"/>
          <w:szCs w:val="24"/>
        </w:rPr>
        <w:t xml:space="preserve"> </w:t>
      </w:r>
      <w:r w:rsidR="000A6B75" w:rsidRPr="00BE3DCD">
        <w:rPr>
          <w:rFonts w:ascii="GHEA Grapalat" w:hAnsi="GHEA Grapalat" w:cs="Sylfaen"/>
          <w:szCs w:val="24"/>
          <w:lang w:val="ru-RU"/>
        </w:rPr>
        <w:t>պայմանագիրը</w:t>
      </w:r>
      <w:r w:rsidR="000A6B75" w:rsidRPr="00BE3DCD">
        <w:rPr>
          <w:rFonts w:ascii="GHEA Grapalat" w:hAnsi="GHEA Grapalat" w:cs="Sylfaen"/>
          <w:szCs w:val="24"/>
        </w:rPr>
        <w:t xml:space="preserve"> </w:t>
      </w:r>
      <w:r w:rsidR="000A6B75" w:rsidRPr="00BE3DCD">
        <w:rPr>
          <w:rFonts w:ascii="GHEA Grapalat" w:hAnsi="GHEA Grapalat" w:cs="Sylfaen"/>
          <w:szCs w:val="24"/>
          <w:lang w:val="ru-RU"/>
        </w:rPr>
        <w:t>միակողմանիորեն</w:t>
      </w:r>
      <w:r w:rsidR="000A6B75" w:rsidRPr="00BE3DCD">
        <w:rPr>
          <w:rFonts w:ascii="GHEA Grapalat" w:hAnsi="GHEA Grapalat" w:cs="Sylfaen"/>
          <w:szCs w:val="24"/>
        </w:rPr>
        <w:t xml:space="preserve"> </w:t>
      </w:r>
      <w:r w:rsidR="000A6B75" w:rsidRPr="00BE3DCD">
        <w:rPr>
          <w:rFonts w:ascii="GHEA Grapalat" w:hAnsi="GHEA Grapalat" w:cs="Sylfaen"/>
          <w:szCs w:val="24"/>
          <w:lang w:val="ru-RU"/>
        </w:rPr>
        <w:t>լուծվում</w:t>
      </w:r>
      <w:r w:rsidR="000A6B75" w:rsidRPr="00BE3DCD">
        <w:rPr>
          <w:rFonts w:ascii="GHEA Grapalat" w:hAnsi="GHEA Grapalat" w:cs="Sylfaen"/>
          <w:szCs w:val="24"/>
        </w:rPr>
        <w:t xml:space="preserve"> </w:t>
      </w:r>
      <w:r w:rsidR="000A6B75" w:rsidRPr="00BE3DCD">
        <w:rPr>
          <w:rFonts w:ascii="GHEA Grapalat" w:hAnsi="GHEA Grapalat" w:cs="Sylfaen"/>
          <w:szCs w:val="24"/>
          <w:lang w:val="ru-RU"/>
        </w:rPr>
        <w:t>է</w:t>
      </w:r>
      <w:r w:rsidR="000A6B75" w:rsidRPr="00BE3DCD">
        <w:rPr>
          <w:rFonts w:ascii="GHEA Grapalat" w:hAnsi="GHEA Grapalat" w:cs="Sylfaen"/>
          <w:szCs w:val="24"/>
        </w:rPr>
        <w:t xml:space="preserve"> </w:t>
      </w:r>
      <w:r w:rsidR="000A6B75" w:rsidRPr="00BE3DCD">
        <w:rPr>
          <w:rFonts w:ascii="GHEA Grapalat" w:hAnsi="GHEA Grapalat" w:cs="Sylfaen"/>
          <w:szCs w:val="24"/>
          <w:lang w:val="ru-RU"/>
        </w:rPr>
        <w:t>և</w:t>
      </w:r>
      <w:r w:rsidR="000A6B75" w:rsidRPr="00BE3DCD">
        <w:rPr>
          <w:rFonts w:ascii="GHEA Grapalat" w:hAnsi="GHEA Grapalat" w:cs="Sylfaen"/>
          <w:szCs w:val="24"/>
        </w:rPr>
        <w:t xml:space="preserve"> </w:t>
      </w:r>
      <w:r w:rsidR="000A6B75" w:rsidRPr="00BE3DCD">
        <w:rPr>
          <w:rFonts w:ascii="GHEA Grapalat" w:hAnsi="GHEA Grapalat" w:cs="Sylfaen"/>
          <w:szCs w:val="24"/>
          <w:lang w:val="ru-RU"/>
        </w:rPr>
        <w:t>կոնսորցիումի</w:t>
      </w:r>
      <w:r w:rsidR="000A6B75" w:rsidRPr="00BE3DCD">
        <w:rPr>
          <w:rFonts w:ascii="GHEA Grapalat" w:hAnsi="GHEA Grapalat" w:cs="Sylfaen"/>
          <w:szCs w:val="24"/>
        </w:rPr>
        <w:t xml:space="preserve"> </w:t>
      </w:r>
      <w:r w:rsidR="000A6B75" w:rsidRPr="00BE3DCD">
        <w:rPr>
          <w:rFonts w:ascii="GHEA Grapalat" w:hAnsi="GHEA Grapalat" w:cs="Sylfaen"/>
          <w:szCs w:val="24"/>
          <w:lang w:val="ru-RU"/>
        </w:rPr>
        <w:t>անդամների</w:t>
      </w:r>
      <w:r w:rsidR="000A6B75" w:rsidRPr="00BE3DCD">
        <w:rPr>
          <w:rFonts w:ascii="GHEA Grapalat" w:hAnsi="GHEA Grapalat" w:cs="Sylfaen"/>
          <w:szCs w:val="24"/>
        </w:rPr>
        <w:t xml:space="preserve"> </w:t>
      </w:r>
      <w:r w:rsidR="000A6B75" w:rsidRPr="00BE3DCD">
        <w:rPr>
          <w:rFonts w:ascii="GHEA Grapalat" w:hAnsi="GHEA Grapalat" w:cs="Sylfaen"/>
          <w:szCs w:val="24"/>
          <w:lang w:val="ru-RU"/>
        </w:rPr>
        <w:t>նկատմամբ</w:t>
      </w:r>
      <w:r w:rsidR="000A6B75" w:rsidRPr="00BE3DCD">
        <w:rPr>
          <w:rFonts w:ascii="GHEA Grapalat" w:hAnsi="GHEA Grapalat" w:cs="Sylfaen"/>
          <w:szCs w:val="24"/>
        </w:rPr>
        <w:t xml:space="preserve"> </w:t>
      </w:r>
      <w:r w:rsidR="000A6B75" w:rsidRPr="00BE3DCD">
        <w:rPr>
          <w:rFonts w:ascii="GHEA Grapalat" w:hAnsi="GHEA Grapalat" w:cs="Sylfaen"/>
          <w:szCs w:val="24"/>
          <w:lang w:val="ru-RU"/>
        </w:rPr>
        <w:t>կիրառվում</w:t>
      </w:r>
      <w:r w:rsidR="000A6B75" w:rsidRPr="00BE3DCD">
        <w:rPr>
          <w:rFonts w:ascii="GHEA Grapalat" w:hAnsi="GHEA Grapalat" w:cs="Sylfaen"/>
          <w:szCs w:val="24"/>
        </w:rPr>
        <w:t xml:space="preserve"> </w:t>
      </w:r>
      <w:r w:rsidR="000A6B75" w:rsidRPr="00BE3DCD">
        <w:rPr>
          <w:rFonts w:ascii="GHEA Grapalat" w:hAnsi="GHEA Grapalat" w:cs="Sylfaen"/>
          <w:szCs w:val="24"/>
          <w:lang w:val="ru-RU"/>
        </w:rPr>
        <w:t>են</w:t>
      </w:r>
      <w:r w:rsidR="000A6B75" w:rsidRPr="00BE3DCD">
        <w:rPr>
          <w:rFonts w:ascii="GHEA Grapalat" w:hAnsi="GHEA Grapalat" w:cs="Sylfaen"/>
          <w:szCs w:val="24"/>
        </w:rPr>
        <w:t xml:space="preserve"> </w:t>
      </w:r>
      <w:r w:rsidR="000A6B75" w:rsidRPr="00BE3DCD">
        <w:rPr>
          <w:rFonts w:ascii="GHEA Grapalat" w:hAnsi="GHEA Grapalat" w:cs="Sylfaen"/>
          <w:szCs w:val="24"/>
          <w:lang w:val="ru-RU"/>
        </w:rPr>
        <w:t>պայմանագրով</w:t>
      </w:r>
      <w:r w:rsidR="000A6B75" w:rsidRPr="00BE3DCD">
        <w:rPr>
          <w:rFonts w:ascii="GHEA Grapalat" w:hAnsi="GHEA Grapalat" w:cs="Sylfaen"/>
          <w:szCs w:val="24"/>
        </w:rPr>
        <w:t xml:space="preserve"> </w:t>
      </w:r>
      <w:r w:rsidR="000A6B75" w:rsidRPr="00BE3DCD">
        <w:rPr>
          <w:rFonts w:ascii="GHEA Grapalat" w:hAnsi="GHEA Grapalat" w:cs="Sylfaen"/>
          <w:szCs w:val="24"/>
          <w:lang w:val="ru-RU"/>
        </w:rPr>
        <w:t>նախատեսված</w:t>
      </w:r>
      <w:r w:rsidR="000A6B75" w:rsidRPr="00BE3DCD">
        <w:rPr>
          <w:rFonts w:ascii="GHEA Grapalat" w:hAnsi="GHEA Grapalat" w:cs="Sylfaen"/>
          <w:szCs w:val="24"/>
        </w:rPr>
        <w:t xml:space="preserve"> </w:t>
      </w:r>
      <w:r w:rsidR="000A6B75" w:rsidRPr="00BE3DCD">
        <w:rPr>
          <w:rFonts w:ascii="GHEA Grapalat" w:hAnsi="GHEA Grapalat" w:cs="Sylfaen"/>
          <w:szCs w:val="24"/>
          <w:lang w:val="ru-RU"/>
        </w:rPr>
        <w:t>պատասխանատվության</w:t>
      </w:r>
      <w:r w:rsidR="000A6B75" w:rsidRPr="00BE3DCD">
        <w:rPr>
          <w:rFonts w:ascii="GHEA Grapalat" w:hAnsi="GHEA Grapalat" w:cs="Sylfaen"/>
          <w:szCs w:val="24"/>
        </w:rPr>
        <w:t xml:space="preserve"> </w:t>
      </w:r>
      <w:r w:rsidR="000A6B75" w:rsidRPr="00BE3DCD">
        <w:rPr>
          <w:rFonts w:ascii="GHEA Grapalat" w:hAnsi="GHEA Grapalat" w:cs="Sylfaen"/>
          <w:szCs w:val="24"/>
          <w:lang w:val="ru-RU"/>
        </w:rPr>
        <w:t>միջոցները</w:t>
      </w:r>
      <w:r w:rsidR="000A6B75" w:rsidRPr="00BE3DCD">
        <w:rPr>
          <w:rFonts w:ascii="GHEA Grapalat" w:hAnsi="GHEA Grapalat" w:cs="Sylfaen"/>
          <w:szCs w:val="24"/>
          <w:lang w:val="hy-AM"/>
        </w:rPr>
        <w:t>:</w:t>
      </w:r>
    </w:p>
    <w:p w:rsidR="00096865" w:rsidRPr="00BE3DCD" w:rsidRDefault="00096865" w:rsidP="00EF3662">
      <w:pPr>
        <w:ind w:firstLine="567"/>
        <w:jc w:val="both"/>
        <w:rPr>
          <w:rFonts w:ascii="GHEA Grapalat" w:hAnsi="GHEA Grapalat"/>
          <w:b/>
          <w:sz w:val="20"/>
          <w:lang w:val="af-ZA"/>
        </w:rPr>
      </w:pPr>
    </w:p>
    <w:p w:rsidR="00B051BE" w:rsidRPr="00BE3DCD" w:rsidRDefault="00B051BE" w:rsidP="00EF3662">
      <w:pPr>
        <w:ind w:firstLine="567"/>
        <w:jc w:val="both"/>
        <w:rPr>
          <w:rFonts w:ascii="GHEA Grapalat" w:hAnsi="GHEA Grapalat"/>
          <w:b/>
          <w:sz w:val="20"/>
          <w:lang w:val="af-ZA"/>
        </w:rPr>
      </w:pPr>
    </w:p>
    <w:p w:rsidR="00581DC3" w:rsidRPr="00BE3DCD" w:rsidRDefault="00581DC3" w:rsidP="00EF3662">
      <w:pPr>
        <w:ind w:firstLine="567"/>
        <w:jc w:val="both"/>
        <w:rPr>
          <w:rFonts w:ascii="GHEA Grapalat" w:hAnsi="GHEA Grapalat"/>
          <w:b/>
          <w:sz w:val="20"/>
          <w:lang w:val="af-ZA"/>
        </w:rPr>
      </w:pPr>
    </w:p>
    <w:p w:rsidR="00581DC3" w:rsidRPr="00BE3DCD" w:rsidRDefault="00581DC3" w:rsidP="00EF3662">
      <w:pPr>
        <w:ind w:firstLine="567"/>
        <w:jc w:val="both"/>
        <w:rPr>
          <w:rFonts w:ascii="GHEA Grapalat" w:hAnsi="GHEA Grapalat"/>
          <w:b/>
          <w:sz w:val="20"/>
          <w:lang w:val="af-ZA"/>
        </w:rPr>
      </w:pPr>
    </w:p>
    <w:p w:rsidR="00581DC3" w:rsidRPr="00BE3DCD" w:rsidRDefault="00581DC3" w:rsidP="00EF3662">
      <w:pPr>
        <w:ind w:firstLine="567"/>
        <w:jc w:val="both"/>
        <w:rPr>
          <w:rFonts w:ascii="GHEA Grapalat" w:hAnsi="GHEA Grapalat"/>
          <w:b/>
          <w:sz w:val="20"/>
          <w:lang w:val="af-ZA"/>
        </w:rPr>
      </w:pPr>
    </w:p>
    <w:p w:rsidR="00096865" w:rsidRPr="00BE3DCD" w:rsidRDefault="002B32D6" w:rsidP="00EF3662">
      <w:pPr>
        <w:jc w:val="center"/>
        <w:rPr>
          <w:rFonts w:ascii="GHEA Grapalat" w:hAnsi="GHEA Grapalat" w:cs="Arial"/>
          <w:b/>
          <w:sz w:val="20"/>
          <w:lang w:val="af-ZA"/>
        </w:rPr>
      </w:pPr>
      <w:r w:rsidRPr="00BE3DCD">
        <w:rPr>
          <w:rFonts w:ascii="GHEA Grapalat" w:hAnsi="GHEA Grapalat"/>
          <w:b/>
          <w:sz w:val="20"/>
          <w:lang w:val="af-ZA"/>
        </w:rPr>
        <w:t xml:space="preserve">3.  </w:t>
      </w:r>
      <w:r w:rsidRPr="00BE3DCD">
        <w:rPr>
          <w:rFonts w:ascii="GHEA Grapalat" w:hAnsi="GHEA Grapalat" w:cs="Sylfaen"/>
          <w:b/>
          <w:sz w:val="20"/>
        </w:rPr>
        <w:t>ՀՐԱՎԵՐԻ</w:t>
      </w:r>
      <w:r w:rsidRPr="00BE3DCD">
        <w:rPr>
          <w:rFonts w:ascii="GHEA Grapalat" w:hAnsi="GHEA Grapalat" w:cs="Arial"/>
          <w:b/>
          <w:sz w:val="20"/>
          <w:lang w:val="af-ZA"/>
        </w:rPr>
        <w:t xml:space="preserve">  </w:t>
      </w:r>
      <w:r w:rsidRPr="00BE3DCD">
        <w:rPr>
          <w:rFonts w:ascii="GHEA Grapalat" w:hAnsi="GHEA Grapalat" w:cs="Sylfaen"/>
          <w:b/>
          <w:sz w:val="20"/>
        </w:rPr>
        <w:t>ՊԱՐԶԱԲԱՆՈՒՄԸ</w:t>
      </w:r>
      <w:r w:rsidRPr="00BE3DCD">
        <w:rPr>
          <w:rFonts w:ascii="GHEA Grapalat" w:hAnsi="GHEA Grapalat" w:cs="Arial"/>
          <w:b/>
          <w:sz w:val="20"/>
          <w:lang w:val="af-ZA"/>
        </w:rPr>
        <w:t xml:space="preserve">  </w:t>
      </w:r>
      <w:r w:rsidRPr="00BE3DCD">
        <w:rPr>
          <w:rFonts w:ascii="GHEA Grapalat" w:hAnsi="GHEA Grapalat" w:cs="Arial"/>
          <w:b/>
          <w:sz w:val="20"/>
        </w:rPr>
        <w:t>ԵՎ</w:t>
      </w:r>
      <w:r w:rsidRPr="00BE3DCD">
        <w:rPr>
          <w:rFonts w:ascii="GHEA Grapalat" w:hAnsi="GHEA Grapalat" w:cs="Arial"/>
          <w:b/>
          <w:sz w:val="20"/>
          <w:lang w:val="af-ZA"/>
        </w:rPr>
        <w:t xml:space="preserve"> </w:t>
      </w:r>
      <w:r w:rsidRPr="00BE3DCD">
        <w:rPr>
          <w:rFonts w:ascii="GHEA Grapalat" w:hAnsi="GHEA Grapalat" w:cs="Sylfaen"/>
          <w:b/>
          <w:sz w:val="20"/>
        </w:rPr>
        <w:t>ՀՐԱՎԵՐՈՒՄ</w:t>
      </w:r>
      <w:r w:rsidRPr="00BE3DCD">
        <w:rPr>
          <w:rFonts w:ascii="GHEA Grapalat" w:hAnsi="GHEA Grapalat" w:cs="Arial"/>
          <w:b/>
          <w:sz w:val="20"/>
          <w:lang w:val="af-ZA"/>
        </w:rPr>
        <w:t xml:space="preserve"> </w:t>
      </w:r>
      <w:r w:rsidRPr="00BE3DCD">
        <w:rPr>
          <w:rFonts w:ascii="GHEA Grapalat" w:hAnsi="GHEA Grapalat" w:cs="Sylfaen"/>
          <w:b/>
          <w:sz w:val="20"/>
        </w:rPr>
        <w:t>ՓՈՓՈԽՈՒԹՅՈՒՆ</w:t>
      </w:r>
      <w:r w:rsidRPr="00BE3DCD">
        <w:rPr>
          <w:rFonts w:ascii="GHEA Grapalat" w:hAnsi="GHEA Grapalat" w:cs="Arial"/>
          <w:b/>
          <w:sz w:val="20"/>
          <w:lang w:val="af-ZA"/>
        </w:rPr>
        <w:t xml:space="preserve"> </w:t>
      </w:r>
      <w:r w:rsidRPr="00BE3DCD">
        <w:rPr>
          <w:rFonts w:ascii="GHEA Grapalat" w:hAnsi="GHEA Grapalat" w:cs="Sylfaen"/>
          <w:b/>
          <w:sz w:val="20"/>
        </w:rPr>
        <w:t>ԿԱՏԱՐԵԼՈՒ</w:t>
      </w:r>
      <w:r w:rsidRPr="00BE3DCD">
        <w:rPr>
          <w:rFonts w:ascii="GHEA Grapalat" w:hAnsi="GHEA Grapalat" w:cs="Arial"/>
          <w:b/>
          <w:sz w:val="20"/>
          <w:lang w:val="af-ZA"/>
        </w:rPr>
        <w:t xml:space="preserve"> </w:t>
      </w:r>
      <w:r w:rsidRPr="00BE3DCD">
        <w:rPr>
          <w:rFonts w:ascii="GHEA Grapalat" w:hAnsi="GHEA Grapalat" w:cs="Sylfaen"/>
          <w:b/>
          <w:sz w:val="20"/>
        </w:rPr>
        <w:t>ԿԱՐԳԸ</w:t>
      </w:r>
      <w:r w:rsidRPr="00BE3DCD">
        <w:rPr>
          <w:rFonts w:ascii="GHEA Grapalat" w:hAnsi="GHEA Grapalat" w:cs="Arial"/>
          <w:b/>
          <w:sz w:val="20"/>
          <w:lang w:val="af-ZA"/>
        </w:rPr>
        <w:t xml:space="preserve"> </w:t>
      </w:r>
    </w:p>
    <w:p w:rsidR="00096865" w:rsidRPr="00BE3DCD" w:rsidRDefault="00096865" w:rsidP="00EF3662">
      <w:pPr>
        <w:jc w:val="center"/>
        <w:rPr>
          <w:rFonts w:ascii="GHEA Grapalat" w:hAnsi="GHEA Grapalat"/>
          <w:b/>
          <w:sz w:val="20"/>
          <w:lang w:val="af-ZA"/>
        </w:rPr>
      </w:pPr>
    </w:p>
    <w:p w:rsidR="00096865" w:rsidRPr="00BE3DCD" w:rsidRDefault="00096865" w:rsidP="00EF3662">
      <w:pPr>
        <w:ind w:firstLine="567"/>
        <w:jc w:val="both"/>
        <w:rPr>
          <w:rFonts w:ascii="GHEA Grapalat" w:hAnsi="GHEA Grapalat" w:cs="Tahoma"/>
          <w:sz w:val="20"/>
          <w:lang w:val="af-ZA"/>
        </w:rPr>
      </w:pPr>
      <w:r w:rsidRPr="00BE3DCD">
        <w:rPr>
          <w:rFonts w:ascii="GHEA Grapalat" w:hAnsi="GHEA Grapalat"/>
          <w:sz w:val="20"/>
          <w:lang w:val="af-ZA"/>
        </w:rPr>
        <w:t xml:space="preserve">3.1 </w:t>
      </w:r>
      <w:r w:rsidRPr="00BE3DCD">
        <w:rPr>
          <w:rFonts w:ascii="GHEA Grapalat" w:hAnsi="GHEA Grapalat" w:cs="Sylfaen"/>
          <w:sz w:val="20"/>
        </w:rPr>
        <w:t>Օրենքի</w:t>
      </w:r>
      <w:r w:rsidRPr="00BE3DCD">
        <w:rPr>
          <w:rFonts w:ascii="GHEA Grapalat" w:hAnsi="GHEA Grapalat" w:cs="Arial"/>
          <w:sz w:val="20"/>
          <w:lang w:val="af-ZA"/>
        </w:rPr>
        <w:t xml:space="preserve"> 2</w:t>
      </w:r>
      <w:r w:rsidR="00525BD2" w:rsidRPr="00BE3DCD">
        <w:rPr>
          <w:rFonts w:ascii="GHEA Grapalat" w:hAnsi="GHEA Grapalat" w:cs="Arial"/>
          <w:sz w:val="20"/>
          <w:lang w:val="af-ZA"/>
        </w:rPr>
        <w:t>9</w:t>
      </w:r>
      <w:r w:rsidRPr="00BE3DCD">
        <w:rPr>
          <w:rFonts w:ascii="GHEA Grapalat" w:hAnsi="GHEA Grapalat" w:cs="Arial"/>
          <w:sz w:val="20"/>
          <w:lang w:val="af-ZA"/>
        </w:rPr>
        <w:t>-</w:t>
      </w:r>
      <w:r w:rsidRPr="00BE3DCD">
        <w:rPr>
          <w:rFonts w:ascii="GHEA Grapalat" w:hAnsi="GHEA Grapalat" w:cs="Sylfaen"/>
          <w:sz w:val="20"/>
        </w:rPr>
        <w:t>րդ</w:t>
      </w:r>
      <w:r w:rsidRPr="00BE3DCD">
        <w:rPr>
          <w:rFonts w:ascii="GHEA Grapalat" w:hAnsi="GHEA Grapalat" w:cs="Arial"/>
          <w:sz w:val="20"/>
          <w:lang w:val="af-ZA"/>
        </w:rPr>
        <w:t xml:space="preserve"> </w:t>
      </w:r>
      <w:r w:rsidRPr="00BE3DCD">
        <w:rPr>
          <w:rFonts w:ascii="GHEA Grapalat" w:hAnsi="GHEA Grapalat" w:cs="Sylfaen"/>
          <w:sz w:val="20"/>
        </w:rPr>
        <w:t>հոդվածի</w:t>
      </w:r>
      <w:r w:rsidRPr="00BE3DCD">
        <w:rPr>
          <w:rFonts w:ascii="GHEA Grapalat" w:hAnsi="GHEA Grapalat" w:cs="Arial"/>
          <w:sz w:val="20"/>
          <w:lang w:val="af-ZA"/>
        </w:rPr>
        <w:t xml:space="preserve"> </w:t>
      </w:r>
      <w:r w:rsidRPr="00BE3DCD">
        <w:rPr>
          <w:rFonts w:ascii="GHEA Grapalat" w:hAnsi="GHEA Grapalat" w:cs="Sylfaen"/>
          <w:sz w:val="20"/>
        </w:rPr>
        <w:t>համաձայն</w:t>
      </w:r>
      <w:r w:rsidRPr="00BE3DCD">
        <w:rPr>
          <w:rFonts w:ascii="GHEA Grapalat" w:hAnsi="GHEA Grapalat" w:cs="Arial"/>
          <w:sz w:val="20"/>
          <w:lang w:val="af-ZA"/>
        </w:rPr>
        <w:t xml:space="preserve">` </w:t>
      </w:r>
      <w:r w:rsidR="00051B7F" w:rsidRPr="00BE3DCD">
        <w:rPr>
          <w:rFonts w:ascii="GHEA Grapalat" w:hAnsi="GHEA Grapalat" w:cs="Arial"/>
          <w:sz w:val="20"/>
        </w:rPr>
        <w:t>մ</w:t>
      </w:r>
      <w:r w:rsidRPr="00BE3DCD">
        <w:rPr>
          <w:rFonts w:ascii="GHEA Grapalat" w:hAnsi="GHEA Grapalat" w:cs="Sylfaen"/>
          <w:sz w:val="20"/>
        </w:rPr>
        <w:t>ասնակիցն</w:t>
      </w:r>
      <w:r w:rsidRPr="00BE3DCD">
        <w:rPr>
          <w:rFonts w:ascii="GHEA Grapalat" w:hAnsi="GHEA Grapalat" w:cs="Arial"/>
          <w:sz w:val="20"/>
          <w:lang w:val="af-ZA"/>
        </w:rPr>
        <w:t xml:space="preserve"> </w:t>
      </w:r>
      <w:r w:rsidRPr="00BE3DCD">
        <w:rPr>
          <w:rFonts w:ascii="GHEA Grapalat" w:hAnsi="GHEA Grapalat" w:cs="Sylfaen"/>
          <w:sz w:val="20"/>
        </w:rPr>
        <w:t>իրավունք</w:t>
      </w:r>
      <w:r w:rsidRPr="00BE3DCD">
        <w:rPr>
          <w:rFonts w:ascii="GHEA Grapalat" w:hAnsi="GHEA Grapalat" w:cs="Arial"/>
          <w:sz w:val="20"/>
          <w:lang w:val="af-ZA"/>
        </w:rPr>
        <w:t xml:space="preserve"> </w:t>
      </w:r>
      <w:r w:rsidRPr="00BE3DCD">
        <w:rPr>
          <w:rFonts w:ascii="GHEA Grapalat" w:hAnsi="GHEA Grapalat" w:cs="Sylfaen"/>
          <w:sz w:val="20"/>
        </w:rPr>
        <w:t>ունի</w:t>
      </w:r>
      <w:r w:rsidRPr="00BE3DCD">
        <w:rPr>
          <w:rFonts w:ascii="GHEA Grapalat" w:hAnsi="GHEA Grapalat" w:cs="Arial"/>
          <w:sz w:val="20"/>
          <w:lang w:val="af-ZA"/>
        </w:rPr>
        <w:t xml:space="preserve"> </w:t>
      </w:r>
      <w:r w:rsidR="00AE4008" w:rsidRPr="00BE3DCD">
        <w:rPr>
          <w:rFonts w:ascii="GHEA Grapalat" w:hAnsi="GHEA Grapalat" w:cs="Sylfaen"/>
          <w:sz w:val="20"/>
        </w:rPr>
        <w:t>պ</w:t>
      </w:r>
      <w:r w:rsidRPr="00BE3DCD">
        <w:rPr>
          <w:rFonts w:ascii="GHEA Grapalat" w:hAnsi="GHEA Grapalat" w:cs="Sylfaen"/>
          <w:sz w:val="20"/>
        </w:rPr>
        <w:t>ատվիրատուից</w:t>
      </w:r>
      <w:r w:rsidRPr="00BE3DCD">
        <w:rPr>
          <w:rFonts w:ascii="GHEA Grapalat" w:hAnsi="GHEA Grapalat" w:cs="Arial"/>
          <w:sz w:val="20"/>
          <w:lang w:val="af-ZA"/>
        </w:rPr>
        <w:t xml:space="preserve"> </w:t>
      </w:r>
      <w:r w:rsidRPr="00BE3DCD">
        <w:rPr>
          <w:rFonts w:ascii="GHEA Grapalat" w:hAnsi="GHEA Grapalat" w:cs="Sylfaen"/>
          <w:sz w:val="20"/>
        </w:rPr>
        <w:t>պահանջել</w:t>
      </w:r>
      <w:r w:rsidRPr="00BE3DCD">
        <w:rPr>
          <w:rFonts w:ascii="GHEA Grapalat" w:hAnsi="GHEA Grapalat" w:cs="Arial"/>
          <w:sz w:val="20"/>
          <w:lang w:val="af-ZA"/>
        </w:rPr>
        <w:t xml:space="preserve"> </w:t>
      </w:r>
      <w:r w:rsidRPr="00BE3DCD">
        <w:rPr>
          <w:rFonts w:ascii="GHEA Grapalat" w:hAnsi="GHEA Grapalat" w:cs="Sylfaen"/>
          <w:sz w:val="20"/>
        </w:rPr>
        <w:t>հրավերի</w:t>
      </w:r>
      <w:r w:rsidRPr="00BE3DCD">
        <w:rPr>
          <w:rFonts w:ascii="GHEA Grapalat" w:hAnsi="GHEA Grapalat" w:cs="Arial"/>
          <w:sz w:val="20"/>
          <w:lang w:val="af-ZA"/>
        </w:rPr>
        <w:t xml:space="preserve"> </w:t>
      </w:r>
      <w:r w:rsidRPr="00BE3DCD">
        <w:rPr>
          <w:rFonts w:ascii="GHEA Grapalat" w:hAnsi="GHEA Grapalat" w:cs="Sylfaen"/>
          <w:sz w:val="20"/>
        </w:rPr>
        <w:t>պարզաբանում</w:t>
      </w:r>
      <w:r w:rsidR="004D5671" w:rsidRPr="00BE3DCD">
        <w:rPr>
          <w:rFonts w:ascii="GHEA Grapalat" w:hAnsi="GHEA Grapalat" w:cs="Tahoma"/>
          <w:sz w:val="20"/>
        </w:rPr>
        <w:t>։</w:t>
      </w:r>
    </w:p>
    <w:p w:rsidR="003E5887" w:rsidRPr="00BE3DCD" w:rsidRDefault="003E5887" w:rsidP="00EF3662">
      <w:pPr>
        <w:ind w:firstLine="567"/>
        <w:jc w:val="both"/>
        <w:rPr>
          <w:rFonts w:ascii="GHEA Grapalat" w:hAnsi="GHEA Grapalat"/>
          <w:sz w:val="20"/>
          <w:lang w:val="af-ZA"/>
        </w:rPr>
      </w:pPr>
      <w:r w:rsidRPr="00BE3DCD">
        <w:rPr>
          <w:rFonts w:ascii="GHEA Grapalat" w:hAnsi="GHEA Grapalat" w:cs="Sylfaen"/>
          <w:sz w:val="20"/>
          <w:lang w:val="af-ZA"/>
        </w:rPr>
        <w:t>Մասնակիցն իրավունք ունի հայտերի ներկայացման վերջնաժամկետը լրանալուց առնվազն հինգ օրացուցային օր առաջ համակարգի միջոցով հանձնաժողովից պահանջելու հրավերի պարզաբանում։ Հանձնաժողովը հարցումը կատարած մասնակցին պարզաբանումը տրամադրում է համակարգի միջոցով` հարցումը ստանալու օրվան հաջորդող երկու օրացուցային օրվա ընթացքում։</w:t>
      </w:r>
    </w:p>
    <w:p w:rsidR="00096865" w:rsidRPr="00BE3DCD" w:rsidRDefault="00096865" w:rsidP="00E601A1">
      <w:pPr>
        <w:ind w:firstLine="567"/>
        <w:jc w:val="both"/>
        <w:rPr>
          <w:rFonts w:ascii="GHEA Grapalat" w:hAnsi="GHEA Grapalat"/>
          <w:sz w:val="20"/>
          <w:szCs w:val="20"/>
          <w:lang w:val="af-ZA"/>
        </w:rPr>
      </w:pPr>
      <w:r w:rsidRPr="00BE3DCD">
        <w:rPr>
          <w:rFonts w:ascii="GHEA Grapalat" w:hAnsi="GHEA Grapalat"/>
          <w:sz w:val="20"/>
          <w:lang w:val="af-ZA"/>
        </w:rPr>
        <w:t xml:space="preserve">3.2 </w:t>
      </w:r>
      <w:r w:rsidRPr="00BE3DCD">
        <w:rPr>
          <w:rFonts w:ascii="GHEA Grapalat" w:hAnsi="GHEA Grapalat" w:cs="Sylfaen"/>
          <w:sz w:val="20"/>
        </w:rPr>
        <w:t>Հարցման</w:t>
      </w:r>
      <w:r w:rsidRPr="00BE3DCD">
        <w:rPr>
          <w:rFonts w:ascii="GHEA Grapalat" w:hAnsi="GHEA Grapalat" w:cs="Arial"/>
          <w:sz w:val="20"/>
          <w:lang w:val="af-ZA"/>
        </w:rPr>
        <w:t xml:space="preserve"> </w:t>
      </w:r>
      <w:r w:rsidRPr="00BE3DCD">
        <w:rPr>
          <w:rFonts w:ascii="GHEA Grapalat" w:hAnsi="GHEA Grapalat" w:cs="Sylfaen"/>
          <w:sz w:val="20"/>
        </w:rPr>
        <w:t>և</w:t>
      </w:r>
      <w:r w:rsidRPr="00BE3DCD">
        <w:rPr>
          <w:rFonts w:ascii="GHEA Grapalat" w:hAnsi="GHEA Grapalat" w:cs="Arial"/>
          <w:sz w:val="20"/>
          <w:lang w:val="af-ZA"/>
        </w:rPr>
        <w:t xml:space="preserve"> </w:t>
      </w:r>
      <w:r w:rsidRPr="00BE3DCD">
        <w:rPr>
          <w:rFonts w:ascii="GHEA Grapalat" w:hAnsi="GHEA Grapalat" w:cs="Sylfaen"/>
          <w:sz w:val="20"/>
        </w:rPr>
        <w:t>պարզաբանումների</w:t>
      </w:r>
      <w:r w:rsidRPr="00BE3DCD">
        <w:rPr>
          <w:rFonts w:ascii="GHEA Grapalat" w:hAnsi="GHEA Grapalat" w:cs="Arial"/>
          <w:sz w:val="20"/>
          <w:lang w:val="af-ZA"/>
        </w:rPr>
        <w:t xml:space="preserve"> </w:t>
      </w:r>
      <w:r w:rsidRPr="00BE3DCD">
        <w:rPr>
          <w:rFonts w:ascii="GHEA Grapalat" w:hAnsi="GHEA Grapalat" w:cs="Sylfaen"/>
          <w:sz w:val="20"/>
        </w:rPr>
        <w:t>բովանդակության</w:t>
      </w:r>
      <w:r w:rsidRPr="00BE3DCD">
        <w:rPr>
          <w:rFonts w:ascii="GHEA Grapalat" w:hAnsi="GHEA Grapalat" w:cs="Arial"/>
          <w:sz w:val="20"/>
          <w:lang w:val="af-ZA"/>
        </w:rPr>
        <w:t xml:space="preserve"> </w:t>
      </w:r>
      <w:r w:rsidRPr="00BE3DCD">
        <w:rPr>
          <w:rFonts w:ascii="GHEA Grapalat" w:hAnsi="GHEA Grapalat" w:cs="Sylfaen"/>
          <w:sz w:val="20"/>
        </w:rPr>
        <w:t>մասին</w:t>
      </w:r>
      <w:r w:rsidRPr="00BE3DCD">
        <w:rPr>
          <w:rFonts w:ascii="GHEA Grapalat" w:hAnsi="GHEA Grapalat" w:cs="Arial"/>
          <w:sz w:val="20"/>
          <w:lang w:val="af-ZA"/>
        </w:rPr>
        <w:t xml:space="preserve"> </w:t>
      </w:r>
      <w:r w:rsidRPr="00BE3DCD">
        <w:rPr>
          <w:rFonts w:ascii="GHEA Grapalat" w:hAnsi="GHEA Grapalat" w:cs="Sylfaen"/>
          <w:sz w:val="20"/>
        </w:rPr>
        <w:t>հայտարարությունը</w:t>
      </w:r>
      <w:r w:rsidRPr="00BE3DCD">
        <w:rPr>
          <w:rFonts w:ascii="GHEA Grapalat" w:hAnsi="GHEA Grapalat" w:cs="Arial"/>
          <w:sz w:val="20"/>
          <w:lang w:val="af-ZA"/>
        </w:rPr>
        <w:t xml:space="preserve"> </w:t>
      </w:r>
      <w:r w:rsidR="00781688" w:rsidRPr="00BE3DCD">
        <w:rPr>
          <w:rFonts w:ascii="GHEA Grapalat" w:hAnsi="GHEA Grapalat" w:cs="Arial"/>
          <w:sz w:val="20"/>
        </w:rPr>
        <w:t>պարզաբանումը</w:t>
      </w:r>
      <w:r w:rsidR="00781688" w:rsidRPr="00BE3DCD">
        <w:rPr>
          <w:rFonts w:ascii="GHEA Grapalat" w:hAnsi="GHEA Grapalat" w:cs="Arial"/>
          <w:sz w:val="20"/>
          <w:lang w:val="af-ZA"/>
        </w:rPr>
        <w:t xml:space="preserve"> </w:t>
      </w:r>
      <w:r w:rsidR="00781688" w:rsidRPr="00BE3DCD">
        <w:rPr>
          <w:rFonts w:ascii="GHEA Grapalat" w:hAnsi="GHEA Grapalat" w:cs="Arial"/>
          <w:sz w:val="20"/>
        </w:rPr>
        <w:t>տրամադրելու</w:t>
      </w:r>
      <w:r w:rsidR="00781688" w:rsidRPr="00BE3DCD">
        <w:rPr>
          <w:rFonts w:ascii="GHEA Grapalat" w:hAnsi="GHEA Grapalat" w:cs="Arial"/>
          <w:sz w:val="20"/>
          <w:lang w:val="af-ZA"/>
        </w:rPr>
        <w:t xml:space="preserve"> </w:t>
      </w:r>
      <w:r w:rsidR="00781688" w:rsidRPr="00BE3DCD">
        <w:rPr>
          <w:rFonts w:ascii="GHEA Grapalat" w:hAnsi="GHEA Grapalat" w:cs="Arial"/>
          <w:sz w:val="20"/>
        </w:rPr>
        <w:t>օրը</w:t>
      </w:r>
      <w:r w:rsidR="00781688" w:rsidRPr="00BE3DCD">
        <w:rPr>
          <w:rFonts w:ascii="GHEA Grapalat" w:hAnsi="GHEA Grapalat" w:cs="Arial"/>
          <w:sz w:val="20"/>
          <w:lang w:val="af-ZA"/>
        </w:rPr>
        <w:t xml:space="preserve"> </w:t>
      </w:r>
      <w:r w:rsidRPr="00BE3DCD">
        <w:rPr>
          <w:rFonts w:ascii="GHEA Grapalat" w:hAnsi="GHEA Grapalat" w:cs="Sylfaen"/>
          <w:sz w:val="20"/>
        </w:rPr>
        <w:t>հրապարակվում</w:t>
      </w:r>
      <w:r w:rsidRPr="00BE3DCD">
        <w:rPr>
          <w:rFonts w:ascii="GHEA Grapalat" w:hAnsi="GHEA Grapalat" w:cs="Arial"/>
          <w:sz w:val="20"/>
          <w:lang w:val="af-ZA"/>
        </w:rPr>
        <w:t xml:space="preserve"> </w:t>
      </w:r>
      <w:r w:rsidRPr="00BE3DCD">
        <w:rPr>
          <w:rFonts w:ascii="GHEA Grapalat" w:hAnsi="GHEA Grapalat" w:cs="Sylfaen"/>
          <w:sz w:val="20"/>
        </w:rPr>
        <w:t>է</w:t>
      </w:r>
      <w:r w:rsidRPr="00BE3DCD">
        <w:rPr>
          <w:rFonts w:ascii="GHEA Grapalat" w:hAnsi="GHEA Grapalat" w:cs="Arial"/>
          <w:sz w:val="20"/>
          <w:lang w:val="af-ZA"/>
        </w:rPr>
        <w:t xml:space="preserve"> </w:t>
      </w:r>
      <w:r w:rsidR="00757A3F" w:rsidRPr="00BE3DCD">
        <w:rPr>
          <w:rFonts w:ascii="GHEA Grapalat" w:hAnsi="GHEA Grapalat" w:cs="Sylfaen"/>
          <w:sz w:val="20"/>
          <w:lang w:val="af-ZA"/>
        </w:rPr>
        <w:t xml:space="preserve">www.procurement.am </w:t>
      </w:r>
      <w:r w:rsidR="00757A3F" w:rsidRPr="00BE3DCD">
        <w:rPr>
          <w:rFonts w:ascii="GHEA Grapalat" w:hAnsi="GHEA Grapalat" w:cs="Sylfaen"/>
          <w:sz w:val="20"/>
          <w:lang w:val="ru-RU"/>
        </w:rPr>
        <w:t>հասցեով</w:t>
      </w:r>
      <w:r w:rsidR="00757A3F" w:rsidRPr="00BE3DCD">
        <w:rPr>
          <w:rFonts w:ascii="GHEA Grapalat" w:hAnsi="GHEA Grapalat" w:cs="Sylfaen"/>
          <w:sz w:val="20"/>
          <w:lang w:val="af-ZA"/>
        </w:rPr>
        <w:t xml:space="preserve"> </w:t>
      </w:r>
      <w:r w:rsidR="00757A3F" w:rsidRPr="00BE3DCD">
        <w:rPr>
          <w:rFonts w:ascii="GHEA Grapalat" w:hAnsi="GHEA Grapalat" w:cs="Sylfaen"/>
          <w:sz w:val="20"/>
        </w:rPr>
        <w:t>գործող</w:t>
      </w:r>
      <w:r w:rsidR="00757A3F" w:rsidRPr="00BE3DCD">
        <w:rPr>
          <w:rFonts w:ascii="GHEA Grapalat" w:hAnsi="GHEA Grapalat" w:cs="Sylfaen"/>
          <w:sz w:val="20"/>
          <w:lang w:val="af-ZA"/>
        </w:rPr>
        <w:t xml:space="preserve"> </w:t>
      </w:r>
      <w:r w:rsidR="00757A3F" w:rsidRPr="00BE3DCD">
        <w:rPr>
          <w:rFonts w:ascii="GHEA Grapalat" w:hAnsi="GHEA Grapalat" w:cs="Sylfaen"/>
          <w:sz w:val="20"/>
          <w:lang w:val="ru-RU"/>
        </w:rPr>
        <w:t>տեղեկագր</w:t>
      </w:r>
      <w:r w:rsidR="009A73D5" w:rsidRPr="00BE3DCD">
        <w:rPr>
          <w:rFonts w:ascii="GHEA Grapalat" w:hAnsi="GHEA Grapalat" w:cs="Sylfaen"/>
          <w:sz w:val="20"/>
        </w:rPr>
        <w:t>ի</w:t>
      </w:r>
      <w:r w:rsidR="009A73D5" w:rsidRPr="00BE3DCD">
        <w:rPr>
          <w:rFonts w:ascii="GHEA Grapalat" w:hAnsi="GHEA Grapalat" w:cs="Sylfaen"/>
          <w:sz w:val="20"/>
          <w:lang w:val="af-ZA"/>
        </w:rPr>
        <w:t xml:space="preserve"> (</w:t>
      </w:r>
      <w:r w:rsidR="009A73D5" w:rsidRPr="00BE3DCD">
        <w:rPr>
          <w:rFonts w:ascii="GHEA Grapalat" w:hAnsi="GHEA Grapalat" w:cs="Sylfaen"/>
          <w:sz w:val="20"/>
          <w:lang w:val="ru-RU"/>
        </w:rPr>
        <w:t>այսուհետ</w:t>
      </w:r>
      <w:r w:rsidR="009A73D5" w:rsidRPr="00BE3DCD">
        <w:rPr>
          <w:rFonts w:ascii="GHEA Grapalat" w:hAnsi="GHEA Grapalat" w:cs="Sylfaen"/>
          <w:sz w:val="20"/>
          <w:lang w:val="af-ZA"/>
        </w:rPr>
        <w:t xml:space="preserve">` </w:t>
      </w:r>
      <w:r w:rsidR="009A73D5" w:rsidRPr="00BE3DCD">
        <w:rPr>
          <w:rFonts w:ascii="GHEA Grapalat" w:hAnsi="GHEA Grapalat" w:cs="Sylfaen"/>
          <w:sz w:val="20"/>
          <w:lang w:val="ru-RU"/>
        </w:rPr>
        <w:t>տեղեկագիր</w:t>
      </w:r>
      <w:r w:rsidR="009A73D5" w:rsidRPr="00BE3DCD">
        <w:rPr>
          <w:rFonts w:ascii="GHEA Grapalat" w:hAnsi="GHEA Grapalat" w:cs="Sylfaen"/>
          <w:sz w:val="20"/>
          <w:lang w:val="af-ZA"/>
        </w:rPr>
        <w:t xml:space="preserve">) </w:t>
      </w:r>
      <w:r w:rsidR="001C76F7" w:rsidRPr="00BE3DCD">
        <w:rPr>
          <w:rFonts w:ascii="GHEA Grapalat" w:hAnsi="GHEA Grapalat"/>
          <w:lang w:val="af-ZA"/>
        </w:rPr>
        <w:t>«</w:t>
      </w:r>
      <w:r w:rsidR="00051B7F" w:rsidRPr="00BE3DCD">
        <w:rPr>
          <w:rFonts w:ascii="GHEA Grapalat" w:hAnsi="GHEA Grapalat" w:cs="Sylfaen"/>
          <w:sz w:val="20"/>
        </w:rPr>
        <w:t>Գնումների</w:t>
      </w:r>
      <w:r w:rsidR="00051B7F" w:rsidRPr="00BE3DCD">
        <w:rPr>
          <w:rFonts w:ascii="GHEA Grapalat" w:hAnsi="GHEA Grapalat" w:cs="Sylfaen"/>
          <w:sz w:val="20"/>
          <w:lang w:val="af-ZA"/>
        </w:rPr>
        <w:t xml:space="preserve"> </w:t>
      </w:r>
      <w:r w:rsidR="00051B7F" w:rsidRPr="00BE3DCD">
        <w:rPr>
          <w:rFonts w:ascii="GHEA Grapalat" w:hAnsi="GHEA Grapalat" w:cs="Sylfaen"/>
          <w:sz w:val="20"/>
        </w:rPr>
        <w:t>հայտարարություններ</w:t>
      </w:r>
      <w:r w:rsidR="001C76F7" w:rsidRPr="00BE3DCD">
        <w:rPr>
          <w:rFonts w:ascii="GHEA Grapalat" w:hAnsi="GHEA Grapalat"/>
          <w:lang w:val="af-ZA"/>
        </w:rPr>
        <w:t>»</w:t>
      </w:r>
      <w:r w:rsidR="00051B7F" w:rsidRPr="00BE3DCD">
        <w:rPr>
          <w:rFonts w:ascii="GHEA Grapalat" w:hAnsi="GHEA Grapalat" w:cs="Sylfaen"/>
          <w:sz w:val="20"/>
          <w:lang w:val="af-ZA"/>
        </w:rPr>
        <w:t xml:space="preserve"> </w:t>
      </w:r>
      <w:r w:rsidR="00051B7F" w:rsidRPr="00BE3DCD">
        <w:rPr>
          <w:rFonts w:ascii="GHEA Grapalat" w:hAnsi="GHEA Grapalat" w:cs="Sylfaen"/>
          <w:sz w:val="20"/>
        </w:rPr>
        <w:t>բաժնի</w:t>
      </w:r>
      <w:r w:rsidR="00051B7F" w:rsidRPr="00BE3DCD">
        <w:rPr>
          <w:rFonts w:ascii="GHEA Grapalat" w:hAnsi="GHEA Grapalat" w:cs="Sylfaen"/>
          <w:sz w:val="20"/>
          <w:lang w:val="af-ZA"/>
        </w:rPr>
        <w:t xml:space="preserve"> </w:t>
      </w:r>
      <w:r w:rsidR="001C76F7" w:rsidRPr="00BE3DCD">
        <w:rPr>
          <w:rFonts w:ascii="GHEA Grapalat" w:hAnsi="GHEA Grapalat"/>
          <w:lang w:val="af-ZA"/>
        </w:rPr>
        <w:t>«</w:t>
      </w:r>
      <w:r w:rsidR="00051B7F" w:rsidRPr="00BE3DCD">
        <w:rPr>
          <w:rFonts w:ascii="GHEA Grapalat" w:hAnsi="GHEA Grapalat" w:cs="Sylfaen"/>
          <w:sz w:val="20"/>
        </w:rPr>
        <w:t>Հրավերների</w:t>
      </w:r>
      <w:r w:rsidR="00051B7F" w:rsidRPr="00BE3DCD">
        <w:rPr>
          <w:rFonts w:ascii="GHEA Grapalat" w:hAnsi="GHEA Grapalat" w:cs="Sylfaen"/>
          <w:sz w:val="20"/>
          <w:lang w:val="af-ZA"/>
        </w:rPr>
        <w:t xml:space="preserve"> </w:t>
      </w:r>
      <w:r w:rsidR="00051B7F" w:rsidRPr="00BE3DCD">
        <w:rPr>
          <w:rFonts w:ascii="GHEA Grapalat" w:hAnsi="GHEA Grapalat" w:cs="Sylfaen"/>
          <w:sz w:val="20"/>
        </w:rPr>
        <w:t>պարզաբանումների</w:t>
      </w:r>
      <w:r w:rsidR="00051B7F" w:rsidRPr="00BE3DCD">
        <w:rPr>
          <w:rFonts w:ascii="GHEA Grapalat" w:hAnsi="GHEA Grapalat" w:cs="Sylfaen"/>
          <w:sz w:val="20"/>
          <w:lang w:val="af-ZA"/>
        </w:rPr>
        <w:t xml:space="preserve"> </w:t>
      </w:r>
      <w:r w:rsidR="00051B7F" w:rsidRPr="00BE3DCD">
        <w:rPr>
          <w:rFonts w:ascii="GHEA Grapalat" w:hAnsi="GHEA Grapalat" w:cs="Sylfaen"/>
          <w:sz w:val="20"/>
        </w:rPr>
        <w:t>վերաբերյալ</w:t>
      </w:r>
      <w:r w:rsidR="00051B7F" w:rsidRPr="00BE3DCD">
        <w:rPr>
          <w:rFonts w:ascii="GHEA Grapalat" w:hAnsi="GHEA Grapalat" w:cs="Sylfaen"/>
          <w:sz w:val="20"/>
          <w:lang w:val="af-ZA"/>
        </w:rPr>
        <w:t xml:space="preserve"> </w:t>
      </w:r>
      <w:r w:rsidR="00051B7F" w:rsidRPr="00BE3DCD">
        <w:rPr>
          <w:rFonts w:ascii="GHEA Grapalat" w:hAnsi="GHEA Grapalat" w:cs="Sylfaen"/>
          <w:sz w:val="20"/>
        </w:rPr>
        <w:t>հայտարարություններ</w:t>
      </w:r>
      <w:r w:rsidR="001C76F7" w:rsidRPr="00BE3DCD">
        <w:rPr>
          <w:rFonts w:ascii="GHEA Grapalat" w:hAnsi="GHEA Grapalat"/>
          <w:lang w:val="af-ZA"/>
        </w:rPr>
        <w:t>»</w:t>
      </w:r>
      <w:r w:rsidR="00051B7F" w:rsidRPr="00BE3DCD">
        <w:rPr>
          <w:rFonts w:ascii="GHEA Grapalat" w:hAnsi="GHEA Grapalat" w:cs="Sylfaen"/>
          <w:sz w:val="20"/>
          <w:lang w:val="af-ZA"/>
        </w:rPr>
        <w:t xml:space="preserve"> </w:t>
      </w:r>
      <w:r w:rsidR="00051B7F" w:rsidRPr="00BE3DCD">
        <w:rPr>
          <w:rFonts w:ascii="GHEA Grapalat" w:hAnsi="GHEA Grapalat" w:cs="Sylfaen"/>
          <w:sz w:val="20"/>
        </w:rPr>
        <w:t>ենթաբա</w:t>
      </w:r>
      <w:r w:rsidR="009A73D5" w:rsidRPr="00BE3DCD">
        <w:rPr>
          <w:rFonts w:ascii="GHEA Grapalat" w:hAnsi="GHEA Grapalat" w:cs="Sylfaen"/>
          <w:sz w:val="20"/>
        </w:rPr>
        <w:t>բաժնում</w:t>
      </w:r>
      <w:r w:rsidR="00781688" w:rsidRPr="00BE3DCD">
        <w:rPr>
          <w:rFonts w:ascii="GHEA Grapalat" w:hAnsi="GHEA Grapalat" w:cs="Sylfaen"/>
          <w:sz w:val="20"/>
          <w:lang w:val="af-ZA"/>
        </w:rPr>
        <w:t>`</w:t>
      </w:r>
      <w:r w:rsidR="009A73D5" w:rsidRPr="00BE3DCD">
        <w:rPr>
          <w:rFonts w:ascii="GHEA Grapalat" w:hAnsi="GHEA Grapalat" w:cs="Sylfaen"/>
          <w:sz w:val="20"/>
          <w:lang w:val="af-ZA"/>
        </w:rPr>
        <w:t xml:space="preserve"> </w:t>
      </w:r>
      <w:r w:rsidRPr="00BE3DCD">
        <w:rPr>
          <w:rFonts w:ascii="GHEA Grapalat" w:hAnsi="GHEA Grapalat" w:cs="Sylfaen"/>
          <w:sz w:val="20"/>
        </w:rPr>
        <w:t>առանց</w:t>
      </w:r>
      <w:r w:rsidRPr="00BE3DCD">
        <w:rPr>
          <w:rFonts w:ascii="GHEA Grapalat" w:hAnsi="GHEA Grapalat" w:cs="Arial"/>
          <w:sz w:val="20"/>
          <w:lang w:val="af-ZA"/>
        </w:rPr>
        <w:t xml:space="preserve"> </w:t>
      </w:r>
      <w:r w:rsidRPr="00BE3DCD">
        <w:rPr>
          <w:rFonts w:ascii="GHEA Grapalat" w:hAnsi="GHEA Grapalat" w:cs="Sylfaen"/>
          <w:sz w:val="20"/>
        </w:rPr>
        <w:t>նշելու</w:t>
      </w:r>
      <w:r w:rsidRPr="00BE3DCD">
        <w:rPr>
          <w:rFonts w:ascii="GHEA Grapalat" w:hAnsi="GHEA Grapalat" w:cs="Arial"/>
          <w:sz w:val="20"/>
          <w:lang w:val="af-ZA"/>
        </w:rPr>
        <w:t xml:space="preserve"> </w:t>
      </w:r>
      <w:r w:rsidRPr="00BE3DCD">
        <w:rPr>
          <w:rFonts w:ascii="GHEA Grapalat" w:hAnsi="GHEA Grapalat" w:cs="Sylfaen"/>
          <w:sz w:val="20"/>
        </w:rPr>
        <w:t>հարցումը</w:t>
      </w:r>
      <w:r w:rsidRPr="00BE3DCD">
        <w:rPr>
          <w:rFonts w:ascii="GHEA Grapalat" w:hAnsi="GHEA Grapalat" w:cs="Arial"/>
          <w:sz w:val="20"/>
          <w:lang w:val="af-ZA"/>
        </w:rPr>
        <w:t xml:space="preserve"> </w:t>
      </w:r>
      <w:r w:rsidRPr="00BE3DCD">
        <w:rPr>
          <w:rFonts w:ascii="GHEA Grapalat" w:hAnsi="GHEA Grapalat" w:cs="Sylfaen"/>
          <w:sz w:val="20"/>
        </w:rPr>
        <w:t>կատարած</w:t>
      </w:r>
      <w:r w:rsidRPr="00BE3DCD">
        <w:rPr>
          <w:rFonts w:ascii="GHEA Grapalat" w:hAnsi="GHEA Grapalat" w:cs="Arial"/>
          <w:sz w:val="20"/>
          <w:lang w:val="af-ZA"/>
        </w:rPr>
        <w:t xml:space="preserve"> </w:t>
      </w:r>
      <w:r w:rsidR="00051B7F" w:rsidRPr="00BE3DCD">
        <w:rPr>
          <w:rFonts w:ascii="GHEA Grapalat" w:hAnsi="GHEA Grapalat" w:cs="Arial"/>
          <w:sz w:val="20"/>
        </w:rPr>
        <w:t>մ</w:t>
      </w:r>
      <w:r w:rsidRPr="00BE3DCD">
        <w:rPr>
          <w:rFonts w:ascii="GHEA Grapalat" w:hAnsi="GHEA Grapalat" w:cs="Sylfaen"/>
          <w:sz w:val="20"/>
        </w:rPr>
        <w:t>ասնակցի</w:t>
      </w:r>
      <w:r w:rsidRPr="00BE3DCD">
        <w:rPr>
          <w:rFonts w:ascii="GHEA Grapalat" w:hAnsi="GHEA Grapalat" w:cs="Arial"/>
          <w:sz w:val="20"/>
          <w:lang w:val="af-ZA"/>
        </w:rPr>
        <w:t xml:space="preserve"> </w:t>
      </w:r>
      <w:r w:rsidRPr="00BE3DCD">
        <w:rPr>
          <w:rFonts w:ascii="GHEA Grapalat" w:hAnsi="GHEA Grapalat" w:cs="Sylfaen"/>
          <w:sz w:val="20"/>
        </w:rPr>
        <w:t>տվյալները</w:t>
      </w:r>
      <w:r w:rsidR="004D5671" w:rsidRPr="00BE3DCD">
        <w:rPr>
          <w:rFonts w:ascii="GHEA Grapalat" w:hAnsi="GHEA Grapalat" w:cs="Tahoma"/>
          <w:sz w:val="20"/>
        </w:rPr>
        <w:t>։</w:t>
      </w:r>
      <w:r w:rsidR="00AA7B72" w:rsidRPr="00BE3DCD">
        <w:rPr>
          <w:rFonts w:ascii="GHEA Grapalat" w:hAnsi="GHEA Grapalat" w:cs="Tahoma"/>
          <w:sz w:val="20"/>
          <w:lang w:val="af-ZA"/>
        </w:rPr>
        <w:t xml:space="preserve"> </w:t>
      </w:r>
    </w:p>
    <w:p w:rsidR="00096865" w:rsidRPr="00BE3DCD" w:rsidRDefault="00096865" w:rsidP="00EF3662">
      <w:pPr>
        <w:autoSpaceDE w:val="0"/>
        <w:autoSpaceDN w:val="0"/>
        <w:adjustRightInd w:val="0"/>
        <w:ind w:firstLine="567"/>
        <w:jc w:val="both"/>
        <w:rPr>
          <w:rFonts w:ascii="GHEA Grapalat" w:hAnsi="GHEA Grapalat" w:cs="Arial Unicode"/>
          <w:sz w:val="20"/>
          <w:lang w:val="af-ZA"/>
        </w:rPr>
      </w:pPr>
      <w:r w:rsidRPr="00BE3DCD">
        <w:rPr>
          <w:rFonts w:ascii="GHEA Grapalat" w:hAnsi="GHEA Grapalat" w:cs="Arial Unicode"/>
          <w:sz w:val="20"/>
          <w:lang w:val="af-ZA"/>
        </w:rPr>
        <w:lastRenderedPageBreak/>
        <w:t xml:space="preserve">3.3 </w:t>
      </w:r>
      <w:r w:rsidRPr="00BE3DCD">
        <w:rPr>
          <w:rFonts w:ascii="GHEA Grapalat" w:hAnsi="GHEA Grapalat" w:cs="Sylfaen"/>
          <w:sz w:val="20"/>
          <w:lang w:val="ru-RU"/>
        </w:rPr>
        <w:t>Պարզաբանում</w:t>
      </w:r>
      <w:r w:rsidRPr="00BE3DCD">
        <w:rPr>
          <w:rFonts w:ascii="GHEA Grapalat" w:hAnsi="GHEA Grapalat" w:cs="Arial Unicode"/>
          <w:sz w:val="20"/>
          <w:lang w:val="af-ZA"/>
        </w:rPr>
        <w:t xml:space="preserve"> </w:t>
      </w:r>
      <w:r w:rsidRPr="00BE3DCD">
        <w:rPr>
          <w:rFonts w:ascii="GHEA Grapalat" w:hAnsi="GHEA Grapalat" w:cs="Sylfaen"/>
          <w:sz w:val="20"/>
          <w:lang w:val="ru-RU"/>
        </w:rPr>
        <w:t>չի</w:t>
      </w:r>
      <w:r w:rsidRPr="00BE3DCD">
        <w:rPr>
          <w:rFonts w:ascii="GHEA Grapalat" w:hAnsi="GHEA Grapalat" w:cs="Arial Unicode"/>
          <w:sz w:val="20"/>
          <w:lang w:val="af-ZA"/>
        </w:rPr>
        <w:t xml:space="preserve"> </w:t>
      </w:r>
      <w:r w:rsidRPr="00BE3DCD">
        <w:rPr>
          <w:rFonts w:ascii="GHEA Grapalat" w:hAnsi="GHEA Grapalat" w:cs="Sylfaen"/>
          <w:sz w:val="20"/>
          <w:lang w:val="ru-RU"/>
        </w:rPr>
        <w:t>տրամադրվում</w:t>
      </w:r>
      <w:r w:rsidRPr="00BE3DCD">
        <w:rPr>
          <w:rFonts w:ascii="GHEA Grapalat" w:hAnsi="GHEA Grapalat" w:cs="Arial Unicode"/>
          <w:sz w:val="20"/>
          <w:lang w:val="af-ZA"/>
        </w:rPr>
        <w:t xml:space="preserve">, </w:t>
      </w:r>
      <w:r w:rsidRPr="00BE3DCD">
        <w:rPr>
          <w:rFonts w:ascii="GHEA Grapalat" w:hAnsi="GHEA Grapalat" w:cs="Sylfaen"/>
          <w:sz w:val="20"/>
          <w:lang w:val="ru-RU"/>
        </w:rPr>
        <w:t>եթե</w:t>
      </w:r>
      <w:r w:rsidRPr="00BE3DCD">
        <w:rPr>
          <w:rFonts w:ascii="GHEA Grapalat" w:hAnsi="GHEA Grapalat" w:cs="Arial Unicode"/>
          <w:sz w:val="20"/>
          <w:lang w:val="af-ZA"/>
        </w:rPr>
        <w:t xml:space="preserve"> </w:t>
      </w:r>
      <w:r w:rsidRPr="00BE3DCD">
        <w:rPr>
          <w:rFonts w:ascii="GHEA Grapalat" w:hAnsi="GHEA Grapalat" w:cs="Sylfaen"/>
          <w:sz w:val="20"/>
          <w:lang w:val="ru-RU"/>
        </w:rPr>
        <w:t>հարցումը</w:t>
      </w:r>
      <w:r w:rsidRPr="00BE3DCD">
        <w:rPr>
          <w:rFonts w:ascii="GHEA Grapalat" w:hAnsi="GHEA Grapalat" w:cs="Arial Unicode"/>
          <w:sz w:val="20"/>
          <w:lang w:val="af-ZA"/>
        </w:rPr>
        <w:t xml:space="preserve"> </w:t>
      </w:r>
      <w:r w:rsidRPr="00BE3DCD">
        <w:rPr>
          <w:rFonts w:ascii="GHEA Grapalat" w:hAnsi="GHEA Grapalat" w:cs="Sylfaen"/>
          <w:sz w:val="20"/>
          <w:lang w:val="ru-RU"/>
        </w:rPr>
        <w:t>կատարվել</w:t>
      </w:r>
      <w:r w:rsidRPr="00BE3DCD">
        <w:rPr>
          <w:rFonts w:ascii="GHEA Grapalat" w:hAnsi="GHEA Grapalat" w:cs="Arial Unicode"/>
          <w:sz w:val="20"/>
          <w:lang w:val="af-ZA"/>
        </w:rPr>
        <w:t xml:space="preserve"> </w:t>
      </w:r>
      <w:r w:rsidRPr="00BE3DCD">
        <w:rPr>
          <w:rFonts w:ascii="GHEA Grapalat" w:hAnsi="GHEA Grapalat" w:cs="Sylfaen"/>
          <w:sz w:val="20"/>
          <w:lang w:val="ru-RU"/>
        </w:rPr>
        <w:t>է</w:t>
      </w:r>
      <w:r w:rsidRPr="00BE3DCD">
        <w:rPr>
          <w:rFonts w:ascii="GHEA Grapalat" w:hAnsi="GHEA Grapalat" w:cs="Arial Unicode"/>
          <w:sz w:val="20"/>
          <w:lang w:val="af-ZA"/>
        </w:rPr>
        <w:t xml:space="preserve"> </w:t>
      </w:r>
      <w:r w:rsidRPr="00BE3DCD">
        <w:rPr>
          <w:rFonts w:ascii="GHEA Grapalat" w:hAnsi="GHEA Grapalat" w:cs="Sylfaen"/>
          <w:sz w:val="20"/>
          <w:lang w:val="ru-RU"/>
        </w:rPr>
        <w:t>սույն</w:t>
      </w:r>
      <w:r w:rsidRPr="00BE3DCD">
        <w:rPr>
          <w:rFonts w:ascii="GHEA Grapalat" w:hAnsi="GHEA Grapalat" w:cs="Arial Unicode"/>
          <w:sz w:val="20"/>
          <w:lang w:val="af-ZA"/>
        </w:rPr>
        <w:t xml:space="preserve"> </w:t>
      </w:r>
      <w:r w:rsidRPr="00BE3DCD">
        <w:rPr>
          <w:rFonts w:ascii="GHEA Grapalat" w:hAnsi="GHEA Grapalat" w:cs="Sylfaen"/>
          <w:sz w:val="20"/>
        </w:rPr>
        <w:t>բաժն</w:t>
      </w:r>
      <w:r w:rsidRPr="00BE3DCD">
        <w:rPr>
          <w:rFonts w:ascii="GHEA Grapalat" w:hAnsi="GHEA Grapalat" w:cs="Sylfaen"/>
          <w:sz w:val="20"/>
          <w:lang w:val="ru-RU"/>
        </w:rPr>
        <w:t>ով</w:t>
      </w:r>
      <w:r w:rsidRPr="00BE3DCD">
        <w:rPr>
          <w:rFonts w:ascii="GHEA Grapalat" w:hAnsi="GHEA Grapalat" w:cs="Arial Unicode"/>
          <w:sz w:val="20"/>
          <w:lang w:val="af-ZA"/>
        </w:rPr>
        <w:t xml:space="preserve"> </w:t>
      </w:r>
      <w:r w:rsidRPr="00BE3DCD">
        <w:rPr>
          <w:rFonts w:ascii="GHEA Grapalat" w:hAnsi="GHEA Grapalat" w:cs="Sylfaen"/>
          <w:sz w:val="20"/>
          <w:lang w:val="ru-RU"/>
        </w:rPr>
        <w:t>սահմանված</w:t>
      </w:r>
      <w:r w:rsidRPr="00BE3DCD">
        <w:rPr>
          <w:rFonts w:ascii="GHEA Grapalat" w:hAnsi="GHEA Grapalat" w:cs="Arial Unicode"/>
          <w:sz w:val="20"/>
          <w:lang w:val="af-ZA"/>
        </w:rPr>
        <w:t xml:space="preserve"> </w:t>
      </w:r>
      <w:r w:rsidRPr="00BE3DCD">
        <w:rPr>
          <w:rFonts w:ascii="GHEA Grapalat" w:hAnsi="GHEA Grapalat" w:cs="Sylfaen"/>
          <w:sz w:val="20"/>
          <w:lang w:val="ru-RU"/>
        </w:rPr>
        <w:t>ժամկետի</w:t>
      </w:r>
      <w:r w:rsidRPr="00BE3DCD">
        <w:rPr>
          <w:rFonts w:ascii="GHEA Grapalat" w:hAnsi="GHEA Grapalat" w:cs="Arial Unicode"/>
          <w:sz w:val="20"/>
          <w:lang w:val="af-ZA"/>
        </w:rPr>
        <w:t xml:space="preserve"> </w:t>
      </w:r>
      <w:r w:rsidRPr="00BE3DCD">
        <w:rPr>
          <w:rFonts w:ascii="GHEA Grapalat" w:hAnsi="GHEA Grapalat" w:cs="Sylfaen"/>
          <w:sz w:val="20"/>
          <w:lang w:val="ru-RU"/>
        </w:rPr>
        <w:t>խախտմամբ</w:t>
      </w:r>
      <w:r w:rsidRPr="00BE3DCD">
        <w:rPr>
          <w:rFonts w:ascii="GHEA Grapalat" w:hAnsi="GHEA Grapalat" w:cs="Arial Unicode"/>
          <w:sz w:val="20"/>
          <w:lang w:val="af-ZA"/>
        </w:rPr>
        <w:t xml:space="preserve">, </w:t>
      </w:r>
      <w:r w:rsidRPr="00BE3DCD">
        <w:rPr>
          <w:rFonts w:ascii="GHEA Grapalat" w:hAnsi="GHEA Grapalat" w:cs="Sylfaen"/>
          <w:sz w:val="20"/>
          <w:lang w:val="ru-RU"/>
        </w:rPr>
        <w:t>ինչպես</w:t>
      </w:r>
      <w:r w:rsidRPr="00BE3DCD">
        <w:rPr>
          <w:rFonts w:ascii="GHEA Grapalat" w:hAnsi="GHEA Grapalat" w:cs="Arial Unicode"/>
          <w:sz w:val="20"/>
          <w:lang w:val="af-ZA"/>
        </w:rPr>
        <w:t xml:space="preserve"> </w:t>
      </w:r>
      <w:r w:rsidRPr="00BE3DCD">
        <w:rPr>
          <w:rFonts w:ascii="GHEA Grapalat" w:hAnsi="GHEA Grapalat" w:cs="Sylfaen"/>
          <w:sz w:val="20"/>
          <w:lang w:val="ru-RU"/>
        </w:rPr>
        <w:t>նաև</w:t>
      </w:r>
      <w:r w:rsidRPr="00BE3DCD">
        <w:rPr>
          <w:rFonts w:ascii="GHEA Grapalat" w:hAnsi="GHEA Grapalat" w:cs="Arial Unicode"/>
          <w:sz w:val="20"/>
          <w:lang w:val="af-ZA"/>
        </w:rPr>
        <w:t xml:space="preserve">, </w:t>
      </w:r>
      <w:r w:rsidRPr="00BE3DCD">
        <w:rPr>
          <w:rFonts w:ascii="GHEA Grapalat" w:hAnsi="GHEA Grapalat" w:cs="Sylfaen"/>
          <w:sz w:val="20"/>
          <w:lang w:val="ru-RU"/>
        </w:rPr>
        <w:t>եթե</w:t>
      </w:r>
      <w:r w:rsidRPr="00BE3DCD">
        <w:rPr>
          <w:rFonts w:ascii="GHEA Grapalat" w:hAnsi="GHEA Grapalat" w:cs="Arial Unicode"/>
          <w:sz w:val="20"/>
          <w:lang w:val="af-ZA"/>
        </w:rPr>
        <w:t xml:space="preserve"> </w:t>
      </w:r>
      <w:r w:rsidRPr="00BE3DCD">
        <w:rPr>
          <w:rFonts w:ascii="GHEA Grapalat" w:hAnsi="GHEA Grapalat" w:cs="Sylfaen"/>
          <w:sz w:val="20"/>
          <w:lang w:val="ru-RU"/>
        </w:rPr>
        <w:t>հարցումը</w:t>
      </w:r>
      <w:r w:rsidRPr="00BE3DCD">
        <w:rPr>
          <w:rFonts w:ascii="GHEA Grapalat" w:hAnsi="GHEA Grapalat" w:cs="Arial Unicode"/>
          <w:sz w:val="20"/>
          <w:lang w:val="af-ZA"/>
        </w:rPr>
        <w:t xml:space="preserve"> </w:t>
      </w:r>
      <w:r w:rsidRPr="00BE3DCD">
        <w:rPr>
          <w:rFonts w:ascii="GHEA Grapalat" w:hAnsi="GHEA Grapalat" w:cs="Sylfaen"/>
          <w:sz w:val="20"/>
          <w:lang w:val="ru-RU"/>
        </w:rPr>
        <w:t>դուրս</w:t>
      </w:r>
      <w:r w:rsidRPr="00BE3DCD">
        <w:rPr>
          <w:rFonts w:ascii="GHEA Grapalat" w:hAnsi="GHEA Grapalat" w:cs="Arial Unicode"/>
          <w:sz w:val="20"/>
          <w:lang w:val="af-ZA"/>
        </w:rPr>
        <w:t xml:space="preserve"> </w:t>
      </w:r>
      <w:r w:rsidRPr="00BE3DCD">
        <w:rPr>
          <w:rFonts w:ascii="GHEA Grapalat" w:hAnsi="GHEA Grapalat" w:cs="Sylfaen"/>
          <w:sz w:val="20"/>
          <w:lang w:val="ru-RU"/>
        </w:rPr>
        <w:t>է</w:t>
      </w:r>
      <w:r w:rsidRPr="00BE3DCD">
        <w:rPr>
          <w:rFonts w:ascii="GHEA Grapalat" w:hAnsi="GHEA Grapalat" w:cs="Arial Unicode"/>
          <w:sz w:val="20"/>
          <w:lang w:val="af-ZA"/>
        </w:rPr>
        <w:t xml:space="preserve"> </w:t>
      </w:r>
      <w:r w:rsidR="009A73D5" w:rsidRPr="00BE3DCD">
        <w:rPr>
          <w:rFonts w:ascii="GHEA Grapalat" w:hAnsi="GHEA Grapalat" w:cs="Arial Unicode"/>
          <w:sz w:val="20"/>
        </w:rPr>
        <w:t>սույն</w:t>
      </w:r>
      <w:r w:rsidR="009A73D5" w:rsidRPr="00BE3DCD">
        <w:rPr>
          <w:rFonts w:ascii="GHEA Grapalat" w:hAnsi="GHEA Grapalat" w:cs="Arial Unicode"/>
          <w:sz w:val="20"/>
          <w:lang w:val="af-ZA"/>
        </w:rPr>
        <w:t xml:space="preserve"> </w:t>
      </w:r>
      <w:r w:rsidRPr="00BE3DCD">
        <w:rPr>
          <w:rFonts w:ascii="GHEA Grapalat" w:hAnsi="GHEA Grapalat" w:cs="Sylfaen"/>
          <w:sz w:val="20"/>
          <w:lang w:val="ru-RU"/>
        </w:rPr>
        <w:t>հրավերի</w:t>
      </w:r>
      <w:r w:rsidRPr="00BE3DCD">
        <w:rPr>
          <w:rFonts w:ascii="GHEA Grapalat" w:hAnsi="GHEA Grapalat" w:cs="Arial Unicode"/>
          <w:sz w:val="20"/>
          <w:lang w:val="af-ZA"/>
        </w:rPr>
        <w:t xml:space="preserve"> </w:t>
      </w:r>
      <w:r w:rsidRPr="00BE3DCD">
        <w:rPr>
          <w:rFonts w:ascii="GHEA Grapalat" w:hAnsi="GHEA Grapalat" w:cs="Sylfaen"/>
          <w:sz w:val="20"/>
          <w:lang w:val="ru-RU"/>
        </w:rPr>
        <w:t>բովանդակության</w:t>
      </w:r>
      <w:r w:rsidRPr="00BE3DCD">
        <w:rPr>
          <w:rFonts w:ascii="GHEA Grapalat" w:hAnsi="GHEA Grapalat" w:cs="Arial Unicode"/>
          <w:sz w:val="20"/>
          <w:lang w:val="af-ZA"/>
        </w:rPr>
        <w:t xml:space="preserve"> </w:t>
      </w:r>
      <w:r w:rsidRPr="00BE3DCD">
        <w:rPr>
          <w:rFonts w:ascii="GHEA Grapalat" w:hAnsi="GHEA Grapalat" w:cs="Sylfaen"/>
          <w:sz w:val="20"/>
          <w:lang w:val="ru-RU"/>
        </w:rPr>
        <w:t>շրջանակից</w:t>
      </w:r>
      <w:r w:rsidR="005A16C6" w:rsidRPr="00BE3DCD">
        <w:rPr>
          <w:rFonts w:ascii="GHEA Grapalat" w:hAnsi="GHEA Grapalat" w:cs="Sylfaen"/>
          <w:sz w:val="20"/>
          <w:lang w:val="af-ZA"/>
        </w:rPr>
        <w:t xml:space="preserve"> </w:t>
      </w:r>
      <w:r w:rsidR="005A16C6" w:rsidRPr="00BE3DCD">
        <w:rPr>
          <w:rFonts w:ascii="GHEA Grapalat" w:hAnsi="GHEA Grapalat" w:cs="Sylfaen"/>
          <w:sz w:val="20"/>
          <w:lang w:val="ru-RU"/>
        </w:rPr>
        <w:t>կամ</w:t>
      </w:r>
      <w:r w:rsidR="005A16C6" w:rsidRPr="00BE3DCD">
        <w:rPr>
          <w:rFonts w:ascii="GHEA Grapalat" w:hAnsi="GHEA Grapalat" w:cs="Sylfaen"/>
          <w:sz w:val="20"/>
          <w:lang w:val="af-ZA"/>
        </w:rPr>
        <w:t xml:space="preserve"> </w:t>
      </w:r>
      <w:r w:rsidR="005A16C6" w:rsidRPr="00BE3DCD">
        <w:rPr>
          <w:rFonts w:ascii="GHEA Grapalat" w:hAnsi="GHEA Grapalat" w:cs="Sylfaen"/>
          <w:sz w:val="20"/>
          <w:lang w:val="ru-RU"/>
        </w:rPr>
        <w:t>եթե</w:t>
      </w:r>
      <w:r w:rsidR="005A16C6" w:rsidRPr="00BE3DCD">
        <w:rPr>
          <w:rFonts w:ascii="GHEA Grapalat" w:hAnsi="GHEA Grapalat" w:cs="Sylfaen"/>
          <w:sz w:val="20"/>
          <w:lang w:val="af-ZA"/>
        </w:rPr>
        <w:t xml:space="preserve"> </w:t>
      </w:r>
      <w:r w:rsidR="005A16C6" w:rsidRPr="00BE3DCD">
        <w:rPr>
          <w:rFonts w:ascii="GHEA Grapalat" w:hAnsi="GHEA Grapalat" w:cs="Sylfaen"/>
          <w:sz w:val="20"/>
          <w:lang w:val="ru-RU"/>
        </w:rPr>
        <w:t>հարցումը</w:t>
      </w:r>
      <w:r w:rsidR="005A16C6" w:rsidRPr="00BE3DCD">
        <w:rPr>
          <w:rFonts w:ascii="GHEA Grapalat" w:hAnsi="GHEA Grapalat" w:cs="Sylfaen"/>
          <w:sz w:val="20"/>
          <w:lang w:val="af-ZA"/>
        </w:rPr>
        <w:t xml:space="preserve"> </w:t>
      </w:r>
      <w:r w:rsidR="005A16C6" w:rsidRPr="00BE3DCD">
        <w:rPr>
          <w:rFonts w:ascii="GHEA Grapalat" w:hAnsi="GHEA Grapalat" w:cs="Sylfaen"/>
          <w:sz w:val="20"/>
          <w:lang w:val="ru-RU"/>
        </w:rPr>
        <w:t>վերաբերում</w:t>
      </w:r>
      <w:r w:rsidR="005A16C6" w:rsidRPr="00BE3DCD">
        <w:rPr>
          <w:rFonts w:ascii="GHEA Grapalat" w:hAnsi="GHEA Grapalat" w:cs="Sylfaen"/>
          <w:sz w:val="20"/>
          <w:lang w:val="af-ZA"/>
        </w:rPr>
        <w:t xml:space="preserve"> </w:t>
      </w:r>
      <w:r w:rsidR="005A16C6" w:rsidRPr="00BE3DCD">
        <w:rPr>
          <w:rFonts w:ascii="GHEA Grapalat" w:hAnsi="GHEA Grapalat" w:cs="Sylfaen"/>
          <w:sz w:val="20"/>
          <w:lang w:val="ru-RU"/>
        </w:rPr>
        <w:t>է</w:t>
      </w:r>
      <w:r w:rsidR="005A16C6" w:rsidRPr="00BE3DCD">
        <w:rPr>
          <w:rFonts w:ascii="GHEA Grapalat" w:hAnsi="GHEA Grapalat" w:cs="Sylfaen"/>
          <w:sz w:val="20"/>
          <w:lang w:val="af-ZA"/>
        </w:rPr>
        <w:t xml:space="preserve"> </w:t>
      </w:r>
      <w:r w:rsidR="005A16C6" w:rsidRPr="00BE3DCD">
        <w:rPr>
          <w:rFonts w:ascii="GHEA Grapalat" w:hAnsi="GHEA Grapalat" w:cs="Sylfaen"/>
          <w:sz w:val="20"/>
          <w:lang w:val="ru-RU"/>
        </w:rPr>
        <w:t>վերջինիս</w:t>
      </w:r>
      <w:r w:rsidR="005A16C6" w:rsidRPr="00BE3DCD">
        <w:rPr>
          <w:rFonts w:ascii="GHEA Grapalat" w:hAnsi="GHEA Grapalat" w:cs="Sylfaen"/>
          <w:sz w:val="20"/>
          <w:lang w:val="af-ZA"/>
        </w:rPr>
        <w:t xml:space="preserve"> </w:t>
      </w:r>
      <w:r w:rsidR="005A16C6" w:rsidRPr="00BE3DCD">
        <w:rPr>
          <w:rFonts w:ascii="GHEA Grapalat" w:hAnsi="GHEA Grapalat" w:cs="Sylfaen"/>
          <w:sz w:val="20"/>
          <w:lang w:val="ru-RU"/>
        </w:rPr>
        <w:t>կողմից</w:t>
      </w:r>
      <w:r w:rsidR="005A16C6" w:rsidRPr="00BE3DCD">
        <w:rPr>
          <w:rFonts w:ascii="GHEA Grapalat" w:hAnsi="GHEA Grapalat" w:cs="Sylfaen"/>
          <w:sz w:val="20"/>
          <w:lang w:val="af-ZA"/>
        </w:rPr>
        <w:t xml:space="preserve"> </w:t>
      </w:r>
      <w:r w:rsidR="005A16C6" w:rsidRPr="00BE3DCD">
        <w:rPr>
          <w:rFonts w:ascii="GHEA Grapalat" w:hAnsi="GHEA Grapalat" w:cs="Sylfaen"/>
          <w:sz w:val="20"/>
          <w:lang w:val="ru-RU"/>
        </w:rPr>
        <w:t>առաջարկվելիք</w:t>
      </w:r>
      <w:r w:rsidR="005A16C6" w:rsidRPr="00BE3DCD">
        <w:rPr>
          <w:rFonts w:ascii="GHEA Grapalat" w:hAnsi="GHEA Grapalat" w:cs="Sylfaen"/>
          <w:sz w:val="20"/>
          <w:lang w:val="af-ZA"/>
        </w:rPr>
        <w:t xml:space="preserve"> </w:t>
      </w:r>
      <w:r w:rsidR="005A16C6" w:rsidRPr="00BE3DCD">
        <w:rPr>
          <w:rFonts w:ascii="GHEA Grapalat" w:hAnsi="GHEA Grapalat" w:cs="Sylfaen"/>
          <w:sz w:val="20"/>
          <w:lang w:val="ru-RU"/>
        </w:rPr>
        <w:t>ապրանքների</w:t>
      </w:r>
      <w:r w:rsidR="005A16C6" w:rsidRPr="00BE3DCD">
        <w:rPr>
          <w:rFonts w:ascii="GHEA Grapalat" w:hAnsi="GHEA Grapalat" w:cs="Sylfaen"/>
          <w:sz w:val="20"/>
          <w:lang w:val="af-ZA"/>
        </w:rPr>
        <w:t xml:space="preserve"> </w:t>
      </w:r>
      <w:r w:rsidR="005A16C6" w:rsidRPr="00BE3DCD">
        <w:rPr>
          <w:rFonts w:ascii="GHEA Grapalat" w:hAnsi="GHEA Grapalat" w:cs="Sylfaen"/>
          <w:sz w:val="20"/>
          <w:lang w:val="ru-RU"/>
        </w:rPr>
        <w:t>տեխնիկական</w:t>
      </w:r>
      <w:r w:rsidR="005A16C6" w:rsidRPr="00BE3DCD">
        <w:rPr>
          <w:rFonts w:ascii="GHEA Grapalat" w:hAnsi="GHEA Grapalat" w:cs="Sylfaen"/>
          <w:sz w:val="20"/>
          <w:lang w:val="af-ZA"/>
        </w:rPr>
        <w:t xml:space="preserve"> </w:t>
      </w:r>
      <w:r w:rsidR="005A16C6" w:rsidRPr="00BE3DCD">
        <w:rPr>
          <w:rFonts w:ascii="GHEA Grapalat" w:hAnsi="GHEA Grapalat" w:cs="Sylfaen"/>
          <w:sz w:val="20"/>
          <w:lang w:val="ru-RU"/>
        </w:rPr>
        <w:t>բնութագրերի</w:t>
      </w:r>
      <w:r w:rsidR="005A16C6" w:rsidRPr="00BE3DCD">
        <w:rPr>
          <w:rFonts w:ascii="GHEA Grapalat" w:hAnsi="GHEA Grapalat" w:cs="Sylfaen"/>
          <w:sz w:val="20"/>
          <w:lang w:val="af-ZA"/>
        </w:rPr>
        <w:t xml:space="preserve">` </w:t>
      </w:r>
      <w:r w:rsidR="005A16C6" w:rsidRPr="00BE3DCD">
        <w:rPr>
          <w:rFonts w:ascii="GHEA Grapalat" w:hAnsi="GHEA Grapalat" w:cs="Sylfaen"/>
          <w:sz w:val="20"/>
          <w:lang w:val="ru-RU"/>
        </w:rPr>
        <w:t>սույն</w:t>
      </w:r>
      <w:r w:rsidR="005A16C6" w:rsidRPr="00BE3DCD">
        <w:rPr>
          <w:rFonts w:ascii="GHEA Grapalat" w:hAnsi="GHEA Grapalat" w:cs="Sylfaen"/>
          <w:sz w:val="20"/>
          <w:lang w:val="af-ZA"/>
        </w:rPr>
        <w:t xml:space="preserve"> </w:t>
      </w:r>
      <w:r w:rsidR="005A16C6" w:rsidRPr="00BE3DCD">
        <w:rPr>
          <w:rFonts w:ascii="GHEA Grapalat" w:hAnsi="GHEA Grapalat" w:cs="Sylfaen"/>
          <w:sz w:val="20"/>
          <w:lang w:val="ru-RU"/>
        </w:rPr>
        <w:t>հրավերով</w:t>
      </w:r>
      <w:r w:rsidR="005A16C6" w:rsidRPr="00BE3DCD">
        <w:rPr>
          <w:rFonts w:ascii="GHEA Grapalat" w:hAnsi="GHEA Grapalat" w:cs="Sylfaen"/>
          <w:sz w:val="20"/>
          <w:lang w:val="af-ZA"/>
        </w:rPr>
        <w:t xml:space="preserve"> </w:t>
      </w:r>
      <w:r w:rsidR="005A16C6" w:rsidRPr="00BE3DCD">
        <w:rPr>
          <w:rFonts w:ascii="GHEA Grapalat" w:hAnsi="GHEA Grapalat" w:cs="Sylfaen"/>
          <w:sz w:val="20"/>
          <w:lang w:val="ru-RU"/>
        </w:rPr>
        <w:t>նախատեսված</w:t>
      </w:r>
      <w:r w:rsidR="005A16C6" w:rsidRPr="00BE3DCD">
        <w:rPr>
          <w:rFonts w:ascii="GHEA Grapalat" w:hAnsi="GHEA Grapalat" w:cs="Sylfaen"/>
          <w:sz w:val="20"/>
          <w:lang w:val="af-ZA"/>
        </w:rPr>
        <w:t xml:space="preserve"> </w:t>
      </w:r>
      <w:r w:rsidR="005A16C6" w:rsidRPr="00BE3DCD">
        <w:rPr>
          <w:rFonts w:ascii="GHEA Grapalat" w:hAnsi="GHEA Grapalat" w:cs="Sylfaen"/>
          <w:sz w:val="20"/>
          <w:lang w:val="ru-RU"/>
        </w:rPr>
        <w:t>տեխնիկական</w:t>
      </w:r>
      <w:r w:rsidR="005A16C6" w:rsidRPr="00BE3DCD">
        <w:rPr>
          <w:rFonts w:ascii="GHEA Grapalat" w:hAnsi="GHEA Grapalat" w:cs="Sylfaen"/>
          <w:sz w:val="20"/>
          <w:lang w:val="af-ZA"/>
        </w:rPr>
        <w:t xml:space="preserve"> </w:t>
      </w:r>
      <w:r w:rsidR="005A16C6" w:rsidRPr="00BE3DCD">
        <w:rPr>
          <w:rFonts w:ascii="GHEA Grapalat" w:hAnsi="GHEA Grapalat" w:cs="Sylfaen"/>
          <w:sz w:val="20"/>
          <w:lang w:val="ru-RU"/>
        </w:rPr>
        <w:t>բնութագրերին</w:t>
      </w:r>
      <w:r w:rsidR="005A16C6" w:rsidRPr="00BE3DCD">
        <w:rPr>
          <w:rFonts w:ascii="GHEA Grapalat" w:hAnsi="GHEA Grapalat" w:cs="Sylfaen"/>
          <w:sz w:val="20"/>
          <w:lang w:val="af-ZA"/>
        </w:rPr>
        <w:t xml:space="preserve"> </w:t>
      </w:r>
      <w:r w:rsidR="005A16C6" w:rsidRPr="00BE3DCD">
        <w:rPr>
          <w:rFonts w:ascii="GHEA Grapalat" w:hAnsi="GHEA Grapalat" w:cs="Sylfaen"/>
          <w:sz w:val="20"/>
          <w:lang w:val="ru-RU"/>
        </w:rPr>
        <w:t>համարժեքության</w:t>
      </w:r>
      <w:r w:rsidR="005A16C6" w:rsidRPr="00BE3DCD">
        <w:rPr>
          <w:rFonts w:ascii="GHEA Grapalat" w:hAnsi="GHEA Grapalat" w:cs="Sylfaen"/>
          <w:sz w:val="20"/>
          <w:lang w:val="af-ZA"/>
        </w:rPr>
        <w:t xml:space="preserve"> </w:t>
      </w:r>
      <w:r w:rsidR="005A16C6" w:rsidRPr="00BE3DCD">
        <w:rPr>
          <w:rFonts w:ascii="GHEA Grapalat" w:hAnsi="GHEA Grapalat" w:cs="Sylfaen"/>
          <w:sz w:val="20"/>
          <w:lang w:val="ru-RU"/>
        </w:rPr>
        <w:t>համա</w:t>
      </w:r>
      <w:r w:rsidR="005A16C6" w:rsidRPr="00BE3DCD">
        <w:rPr>
          <w:rFonts w:ascii="GHEA Grapalat" w:hAnsi="GHEA Grapalat" w:cs="Sylfaen"/>
          <w:sz w:val="20"/>
          <w:lang w:val="af-ZA"/>
        </w:rPr>
        <w:softHyphen/>
      </w:r>
      <w:r w:rsidR="005A16C6" w:rsidRPr="00BE3DCD">
        <w:rPr>
          <w:rFonts w:ascii="GHEA Grapalat" w:hAnsi="GHEA Grapalat" w:cs="Sylfaen"/>
          <w:sz w:val="20"/>
          <w:lang w:val="ru-RU"/>
        </w:rPr>
        <w:t>պատասխանությանը</w:t>
      </w:r>
      <w:r w:rsidR="004D5671" w:rsidRPr="00BE3DCD">
        <w:rPr>
          <w:rFonts w:ascii="GHEA Grapalat" w:hAnsi="GHEA Grapalat" w:cs="Tahoma"/>
          <w:sz w:val="20"/>
        </w:rPr>
        <w:t>։</w:t>
      </w:r>
      <w:r w:rsidRPr="00BE3DCD">
        <w:rPr>
          <w:rFonts w:ascii="GHEA Grapalat" w:hAnsi="GHEA Grapalat" w:cs="Arial Unicode"/>
          <w:sz w:val="20"/>
          <w:lang w:val="af-ZA"/>
        </w:rPr>
        <w:t xml:space="preserve"> </w:t>
      </w:r>
      <w:r w:rsidR="00A4729F" w:rsidRPr="00BE3DCD">
        <w:rPr>
          <w:rFonts w:ascii="GHEA Grapalat" w:hAnsi="GHEA Grapalat"/>
          <w:sz w:val="20"/>
          <w:szCs w:val="20"/>
        </w:rPr>
        <w:t>Ընդ</w:t>
      </w:r>
      <w:r w:rsidR="00A4729F" w:rsidRPr="00BE3DCD">
        <w:rPr>
          <w:rFonts w:ascii="GHEA Grapalat" w:hAnsi="GHEA Grapalat"/>
          <w:sz w:val="20"/>
          <w:szCs w:val="20"/>
          <w:lang w:val="af-ZA"/>
        </w:rPr>
        <w:t xml:space="preserve"> </w:t>
      </w:r>
      <w:r w:rsidR="00A4729F" w:rsidRPr="00BE3DCD">
        <w:rPr>
          <w:rFonts w:ascii="GHEA Grapalat" w:hAnsi="GHEA Grapalat"/>
          <w:sz w:val="20"/>
          <w:szCs w:val="20"/>
        </w:rPr>
        <w:t>որում</w:t>
      </w:r>
      <w:r w:rsidR="00A4729F" w:rsidRPr="00BE3DCD">
        <w:rPr>
          <w:rFonts w:ascii="GHEA Grapalat" w:hAnsi="GHEA Grapalat"/>
          <w:sz w:val="20"/>
          <w:szCs w:val="20"/>
          <w:lang w:val="af-ZA"/>
        </w:rPr>
        <w:t xml:space="preserve">, </w:t>
      </w:r>
      <w:r w:rsidR="00051B7F" w:rsidRPr="00BE3DCD">
        <w:rPr>
          <w:rFonts w:ascii="GHEA Grapalat" w:hAnsi="GHEA Grapalat"/>
          <w:sz w:val="20"/>
          <w:szCs w:val="20"/>
        </w:rPr>
        <w:t>մ</w:t>
      </w:r>
      <w:r w:rsidR="00A4729F" w:rsidRPr="00BE3DCD">
        <w:rPr>
          <w:rFonts w:ascii="GHEA Grapalat" w:hAnsi="GHEA Grapalat"/>
          <w:sz w:val="20"/>
          <w:szCs w:val="20"/>
        </w:rPr>
        <w:t>ասնակիցը</w:t>
      </w:r>
      <w:r w:rsidR="00A4729F" w:rsidRPr="00BE3DCD">
        <w:rPr>
          <w:rFonts w:ascii="GHEA Grapalat" w:hAnsi="GHEA Grapalat"/>
          <w:sz w:val="20"/>
          <w:szCs w:val="20"/>
          <w:lang w:val="af-ZA"/>
        </w:rPr>
        <w:t xml:space="preserve"> </w:t>
      </w:r>
      <w:r w:rsidR="00A4729F" w:rsidRPr="00BE3DCD">
        <w:rPr>
          <w:rFonts w:ascii="GHEA Grapalat" w:hAnsi="GHEA Grapalat"/>
          <w:sz w:val="20"/>
          <w:szCs w:val="20"/>
        </w:rPr>
        <w:t>գրավոր</w:t>
      </w:r>
      <w:r w:rsidR="00A4729F" w:rsidRPr="00BE3DCD">
        <w:rPr>
          <w:rFonts w:ascii="GHEA Grapalat" w:hAnsi="GHEA Grapalat"/>
          <w:sz w:val="20"/>
          <w:szCs w:val="20"/>
          <w:lang w:val="af-ZA"/>
        </w:rPr>
        <w:t xml:space="preserve"> </w:t>
      </w:r>
      <w:r w:rsidR="00A4729F" w:rsidRPr="00BE3DCD">
        <w:rPr>
          <w:rFonts w:ascii="GHEA Grapalat" w:hAnsi="GHEA Grapalat"/>
          <w:sz w:val="20"/>
          <w:szCs w:val="20"/>
        </w:rPr>
        <w:t>ծանուցվում</w:t>
      </w:r>
      <w:r w:rsidR="00A4729F" w:rsidRPr="00BE3DCD">
        <w:rPr>
          <w:rFonts w:ascii="GHEA Grapalat" w:hAnsi="GHEA Grapalat"/>
          <w:sz w:val="20"/>
          <w:szCs w:val="20"/>
          <w:lang w:val="af-ZA"/>
        </w:rPr>
        <w:t xml:space="preserve"> </w:t>
      </w:r>
      <w:r w:rsidR="00A4729F" w:rsidRPr="00BE3DCD">
        <w:rPr>
          <w:rFonts w:ascii="GHEA Grapalat" w:hAnsi="GHEA Grapalat"/>
          <w:sz w:val="20"/>
          <w:szCs w:val="20"/>
        </w:rPr>
        <w:t>է</w:t>
      </w:r>
      <w:r w:rsidR="00A4729F" w:rsidRPr="00BE3DCD">
        <w:rPr>
          <w:rFonts w:ascii="GHEA Grapalat" w:hAnsi="GHEA Grapalat"/>
          <w:sz w:val="20"/>
          <w:szCs w:val="20"/>
          <w:lang w:val="af-ZA"/>
        </w:rPr>
        <w:t xml:space="preserve"> </w:t>
      </w:r>
      <w:r w:rsidR="00A4729F" w:rsidRPr="00BE3DCD">
        <w:rPr>
          <w:rFonts w:ascii="GHEA Grapalat" w:hAnsi="GHEA Grapalat"/>
          <w:sz w:val="20"/>
          <w:szCs w:val="20"/>
        </w:rPr>
        <w:t>պարզաբանում</w:t>
      </w:r>
      <w:r w:rsidR="00A4729F" w:rsidRPr="00BE3DCD">
        <w:rPr>
          <w:rFonts w:ascii="GHEA Grapalat" w:hAnsi="GHEA Grapalat"/>
          <w:sz w:val="20"/>
          <w:szCs w:val="20"/>
          <w:lang w:val="af-ZA"/>
        </w:rPr>
        <w:t xml:space="preserve"> </w:t>
      </w:r>
      <w:r w:rsidR="00A4729F" w:rsidRPr="00BE3DCD">
        <w:rPr>
          <w:rFonts w:ascii="GHEA Grapalat" w:hAnsi="GHEA Grapalat"/>
          <w:sz w:val="20"/>
          <w:szCs w:val="20"/>
        </w:rPr>
        <w:t>չտրամադրելու</w:t>
      </w:r>
      <w:r w:rsidR="00A4729F" w:rsidRPr="00BE3DCD">
        <w:rPr>
          <w:rFonts w:ascii="GHEA Grapalat" w:hAnsi="GHEA Grapalat"/>
          <w:sz w:val="20"/>
          <w:szCs w:val="20"/>
          <w:lang w:val="af-ZA"/>
        </w:rPr>
        <w:t xml:space="preserve"> </w:t>
      </w:r>
      <w:r w:rsidR="00A4729F" w:rsidRPr="00BE3DCD">
        <w:rPr>
          <w:rFonts w:ascii="GHEA Grapalat" w:hAnsi="GHEA Grapalat"/>
          <w:sz w:val="20"/>
          <w:szCs w:val="20"/>
        </w:rPr>
        <w:t>հիմքերի</w:t>
      </w:r>
      <w:r w:rsidR="00A4729F" w:rsidRPr="00BE3DCD">
        <w:rPr>
          <w:rFonts w:ascii="GHEA Grapalat" w:hAnsi="GHEA Grapalat"/>
          <w:sz w:val="20"/>
          <w:szCs w:val="20"/>
          <w:lang w:val="af-ZA"/>
        </w:rPr>
        <w:t xml:space="preserve"> </w:t>
      </w:r>
      <w:r w:rsidR="00A4729F" w:rsidRPr="00BE3DCD">
        <w:rPr>
          <w:rFonts w:ascii="GHEA Grapalat" w:hAnsi="GHEA Grapalat"/>
          <w:sz w:val="20"/>
          <w:szCs w:val="20"/>
        </w:rPr>
        <w:t>մասին</w:t>
      </w:r>
      <w:r w:rsidR="00A4729F" w:rsidRPr="00BE3DCD">
        <w:rPr>
          <w:rFonts w:ascii="GHEA Grapalat" w:hAnsi="GHEA Grapalat"/>
          <w:sz w:val="20"/>
          <w:szCs w:val="20"/>
          <w:lang w:val="af-ZA"/>
        </w:rPr>
        <w:t xml:space="preserve">` </w:t>
      </w:r>
      <w:r w:rsidR="00A4729F" w:rsidRPr="00BE3DCD">
        <w:rPr>
          <w:rFonts w:ascii="GHEA Grapalat" w:hAnsi="GHEA Grapalat" w:cs="Sylfaen"/>
          <w:sz w:val="20"/>
          <w:szCs w:val="20"/>
        </w:rPr>
        <w:t>հարցումը</w:t>
      </w:r>
      <w:r w:rsidR="00A4729F" w:rsidRPr="00BE3DCD">
        <w:rPr>
          <w:rFonts w:ascii="GHEA Grapalat" w:hAnsi="GHEA Grapalat"/>
          <w:sz w:val="20"/>
          <w:szCs w:val="20"/>
          <w:lang w:val="af-ZA"/>
        </w:rPr>
        <w:t xml:space="preserve"> </w:t>
      </w:r>
      <w:r w:rsidR="00A4729F" w:rsidRPr="00BE3DCD">
        <w:rPr>
          <w:rFonts w:ascii="GHEA Grapalat" w:hAnsi="GHEA Grapalat" w:cs="Sylfaen"/>
          <w:sz w:val="20"/>
          <w:szCs w:val="20"/>
        </w:rPr>
        <w:t>ստանալու</w:t>
      </w:r>
      <w:r w:rsidR="00A4729F" w:rsidRPr="00BE3DCD">
        <w:rPr>
          <w:rFonts w:ascii="GHEA Grapalat" w:hAnsi="GHEA Grapalat"/>
          <w:sz w:val="20"/>
          <w:szCs w:val="20"/>
          <w:lang w:val="af-ZA"/>
        </w:rPr>
        <w:t xml:space="preserve"> </w:t>
      </w:r>
      <w:r w:rsidR="00A4729F" w:rsidRPr="00BE3DCD">
        <w:rPr>
          <w:rFonts w:ascii="GHEA Grapalat" w:hAnsi="GHEA Grapalat" w:cs="Sylfaen"/>
          <w:sz w:val="20"/>
          <w:szCs w:val="20"/>
        </w:rPr>
        <w:t>օրվան</w:t>
      </w:r>
      <w:r w:rsidR="00A4729F" w:rsidRPr="00BE3DCD">
        <w:rPr>
          <w:rFonts w:ascii="GHEA Grapalat" w:hAnsi="GHEA Grapalat"/>
          <w:sz w:val="20"/>
          <w:szCs w:val="20"/>
          <w:lang w:val="af-ZA"/>
        </w:rPr>
        <w:t xml:space="preserve"> </w:t>
      </w:r>
      <w:r w:rsidR="00A4729F" w:rsidRPr="00BE3DCD">
        <w:rPr>
          <w:rFonts w:ascii="GHEA Grapalat" w:hAnsi="GHEA Grapalat" w:cs="Sylfaen"/>
          <w:sz w:val="20"/>
          <w:szCs w:val="20"/>
        </w:rPr>
        <w:t>հաջորդող</w:t>
      </w:r>
      <w:r w:rsidR="00A4729F" w:rsidRPr="00BE3DCD">
        <w:rPr>
          <w:rFonts w:ascii="GHEA Grapalat" w:hAnsi="GHEA Grapalat"/>
          <w:sz w:val="20"/>
          <w:szCs w:val="20"/>
          <w:lang w:val="af-ZA"/>
        </w:rPr>
        <w:t xml:space="preserve"> </w:t>
      </w:r>
      <w:r w:rsidR="00A4729F" w:rsidRPr="00BE3DCD">
        <w:rPr>
          <w:rFonts w:ascii="GHEA Grapalat" w:hAnsi="GHEA Grapalat" w:cs="Sylfaen"/>
          <w:sz w:val="20"/>
          <w:szCs w:val="20"/>
        </w:rPr>
        <w:t>երկու</w:t>
      </w:r>
      <w:r w:rsidR="00A4729F" w:rsidRPr="00BE3DCD">
        <w:rPr>
          <w:rFonts w:ascii="GHEA Grapalat" w:hAnsi="GHEA Grapalat" w:cs="Sylfaen"/>
          <w:sz w:val="20"/>
          <w:szCs w:val="20"/>
          <w:lang w:val="af-ZA"/>
        </w:rPr>
        <w:t xml:space="preserve"> </w:t>
      </w:r>
      <w:r w:rsidR="00A4729F" w:rsidRPr="00BE3DCD">
        <w:rPr>
          <w:rFonts w:ascii="GHEA Grapalat" w:hAnsi="GHEA Grapalat" w:cs="Sylfaen"/>
          <w:sz w:val="20"/>
          <w:szCs w:val="20"/>
        </w:rPr>
        <w:t>օրացուցային</w:t>
      </w:r>
      <w:r w:rsidR="00A4729F" w:rsidRPr="00BE3DCD">
        <w:rPr>
          <w:rFonts w:ascii="GHEA Grapalat" w:hAnsi="GHEA Grapalat"/>
          <w:sz w:val="20"/>
          <w:szCs w:val="20"/>
          <w:lang w:val="af-ZA"/>
        </w:rPr>
        <w:t xml:space="preserve"> </w:t>
      </w:r>
      <w:r w:rsidR="00A4729F" w:rsidRPr="00BE3DCD">
        <w:rPr>
          <w:rFonts w:ascii="GHEA Grapalat" w:hAnsi="GHEA Grapalat" w:cs="Sylfaen"/>
          <w:sz w:val="20"/>
          <w:szCs w:val="20"/>
        </w:rPr>
        <w:t>օրվա</w:t>
      </w:r>
      <w:r w:rsidR="00A4729F" w:rsidRPr="00BE3DCD">
        <w:rPr>
          <w:rFonts w:ascii="GHEA Grapalat" w:hAnsi="GHEA Grapalat"/>
          <w:sz w:val="20"/>
          <w:szCs w:val="20"/>
          <w:lang w:val="af-ZA"/>
        </w:rPr>
        <w:t xml:space="preserve"> </w:t>
      </w:r>
      <w:r w:rsidR="00A4729F" w:rsidRPr="00BE3DCD">
        <w:rPr>
          <w:rFonts w:ascii="GHEA Grapalat" w:hAnsi="GHEA Grapalat" w:cs="Sylfaen"/>
          <w:sz w:val="20"/>
          <w:szCs w:val="20"/>
        </w:rPr>
        <w:t>ընթացքում</w:t>
      </w:r>
      <w:r w:rsidR="00A4729F" w:rsidRPr="00BE3DCD">
        <w:rPr>
          <w:rFonts w:ascii="GHEA Grapalat" w:hAnsi="GHEA Grapalat"/>
          <w:sz w:val="20"/>
          <w:szCs w:val="20"/>
          <w:lang w:val="af-ZA"/>
        </w:rPr>
        <w:t>:</w:t>
      </w:r>
    </w:p>
    <w:p w:rsidR="00096865" w:rsidRPr="00BE3DCD" w:rsidRDefault="00096865" w:rsidP="00EF3662">
      <w:pPr>
        <w:autoSpaceDE w:val="0"/>
        <w:autoSpaceDN w:val="0"/>
        <w:adjustRightInd w:val="0"/>
        <w:ind w:firstLine="567"/>
        <w:jc w:val="both"/>
        <w:rPr>
          <w:rFonts w:ascii="GHEA Grapalat" w:hAnsi="GHEA Grapalat" w:cs="Arial Unicode"/>
          <w:sz w:val="20"/>
          <w:lang w:val="hy-AM"/>
        </w:rPr>
      </w:pPr>
      <w:r w:rsidRPr="00BE3DCD">
        <w:rPr>
          <w:rFonts w:ascii="GHEA Grapalat" w:hAnsi="GHEA Grapalat" w:cs="Arial Unicode"/>
          <w:sz w:val="20"/>
          <w:lang w:val="af-ZA"/>
        </w:rPr>
        <w:t xml:space="preserve">3.4 </w:t>
      </w:r>
      <w:r w:rsidRPr="00BE3DCD">
        <w:rPr>
          <w:rFonts w:ascii="GHEA Grapalat" w:hAnsi="GHEA Grapalat" w:cs="Sylfaen"/>
          <w:sz w:val="20"/>
          <w:lang w:val="ru-RU"/>
        </w:rPr>
        <w:t>Հայտերի</w:t>
      </w:r>
      <w:r w:rsidRPr="00BE3DCD">
        <w:rPr>
          <w:rFonts w:ascii="GHEA Grapalat" w:hAnsi="GHEA Grapalat" w:cs="Arial Unicode"/>
          <w:sz w:val="20"/>
          <w:lang w:val="af-ZA"/>
        </w:rPr>
        <w:t xml:space="preserve"> </w:t>
      </w:r>
      <w:r w:rsidRPr="00BE3DCD">
        <w:rPr>
          <w:rFonts w:ascii="GHEA Grapalat" w:hAnsi="GHEA Grapalat" w:cs="Sylfaen"/>
          <w:sz w:val="20"/>
          <w:lang w:val="ru-RU"/>
        </w:rPr>
        <w:t>ներկայացման</w:t>
      </w:r>
      <w:r w:rsidRPr="00BE3DCD">
        <w:rPr>
          <w:rFonts w:ascii="GHEA Grapalat" w:hAnsi="GHEA Grapalat" w:cs="Arial Unicode"/>
          <w:sz w:val="20"/>
          <w:lang w:val="af-ZA"/>
        </w:rPr>
        <w:t xml:space="preserve"> </w:t>
      </w:r>
      <w:r w:rsidRPr="00BE3DCD">
        <w:rPr>
          <w:rFonts w:ascii="GHEA Grapalat" w:hAnsi="GHEA Grapalat" w:cs="Sylfaen"/>
          <w:sz w:val="20"/>
          <w:lang w:val="ru-RU"/>
        </w:rPr>
        <w:t>վերջնաժամկետը</w:t>
      </w:r>
      <w:r w:rsidRPr="00BE3DCD">
        <w:rPr>
          <w:rFonts w:ascii="GHEA Grapalat" w:hAnsi="GHEA Grapalat" w:cs="Arial Unicode"/>
          <w:sz w:val="20"/>
          <w:lang w:val="af-ZA"/>
        </w:rPr>
        <w:t xml:space="preserve"> </w:t>
      </w:r>
      <w:r w:rsidRPr="00BE3DCD">
        <w:rPr>
          <w:rFonts w:ascii="GHEA Grapalat" w:hAnsi="GHEA Grapalat" w:cs="Sylfaen"/>
          <w:sz w:val="20"/>
          <w:lang w:val="ru-RU"/>
        </w:rPr>
        <w:t>լրանալուց</w:t>
      </w:r>
      <w:r w:rsidRPr="00BE3DCD">
        <w:rPr>
          <w:rFonts w:ascii="GHEA Grapalat" w:hAnsi="GHEA Grapalat" w:cs="Arial Unicode"/>
          <w:sz w:val="20"/>
          <w:lang w:val="af-ZA"/>
        </w:rPr>
        <w:t xml:space="preserve"> </w:t>
      </w:r>
      <w:r w:rsidRPr="00BE3DCD">
        <w:rPr>
          <w:rFonts w:ascii="GHEA Grapalat" w:hAnsi="GHEA Grapalat" w:cs="Sylfaen"/>
          <w:sz w:val="20"/>
          <w:lang w:val="ru-RU"/>
        </w:rPr>
        <w:t>առնվազն</w:t>
      </w:r>
      <w:r w:rsidRPr="00BE3DCD">
        <w:rPr>
          <w:rFonts w:ascii="GHEA Grapalat" w:hAnsi="GHEA Grapalat" w:cs="Arial Unicode"/>
          <w:sz w:val="20"/>
          <w:lang w:val="af-ZA"/>
        </w:rPr>
        <w:t xml:space="preserve"> </w:t>
      </w:r>
      <w:r w:rsidRPr="00BE3DCD">
        <w:rPr>
          <w:rFonts w:ascii="GHEA Grapalat" w:hAnsi="GHEA Grapalat" w:cs="Sylfaen"/>
          <w:sz w:val="20"/>
          <w:lang w:val="ru-RU"/>
        </w:rPr>
        <w:t>հինգ</w:t>
      </w:r>
      <w:r w:rsidRPr="00BE3DCD">
        <w:rPr>
          <w:rFonts w:ascii="GHEA Grapalat" w:hAnsi="GHEA Grapalat" w:cs="Arial Unicode"/>
          <w:sz w:val="20"/>
          <w:lang w:val="af-ZA"/>
        </w:rPr>
        <w:t xml:space="preserve"> </w:t>
      </w:r>
      <w:r w:rsidRPr="00BE3DCD">
        <w:rPr>
          <w:rFonts w:ascii="GHEA Grapalat" w:hAnsi="GHEA Grapalat" w:cs="Sylfaen"/>
          <w:sz w:val="20"/>
          <w:lang w:val="ru-RU"/>
        </w:rPr>
        <w:t>օրացուցային</w:t>
      </w:r>
      <w:r w:rsidRPr="00BE3DCD">
        <w:rPr>
          <w:rFonts w:ascii="GHEA Grapalat" w:hAnsi="GHEA Grapalat" w:cs="Arial Unicode"/>
          <w:sz w:val="20"/>
          <w:lang w:val="af-ZA"/>
        </w:rPr>
        <w:t xml:space="preserve"> </w:t>
      </w:r>
      <w:r w:rsidRPr="00BE3DCD">
        <w:rPr>
          <w:rFonts w:ascii="GHEA Grapalat" w:hAnsi="GHEA Grapalat" w:cs="Sylfaen"/>
          <w:sz w:val="20"/>
          <w:lang w:val="ru-RU"/>
        </w:rPr>
        <w:t>օր</w:t>
      </w:r>
      <w:r w:rsidRPr="00BE3DCD">
        <w:rPr>
          <w:rFonts w:ascii="GHEA Grapalat" w:hAnsi="GHEA Grapalat" w:cs="Arial Unicode"/>
          <w:sz w:val="20"/>
          <w:lang w:val="af-ZA"/>
        </w:rPr>
        <w:t xml:space="preserve"> </w:t>
      </w:r>
      <w:r w:rsidRPr="00BE3DCD">
        <w:rPr>
          <w:rFonts w:ascii="GHEA Grapalat" w:hAnsi="GHEA Grapalat" w:cs="Sylfaen"/>
          <w:sz w:val="20"/>
          <w:lang w:val="ru-RU"/>
        </w:rPr>
        <w:t>առաջ</w:t>
      </w:r>
      <w:r w:rsidRPr="00BE3DCD">
        <w:rPr>
          <w:rFonts w:ascii="GHEA Grapalat" w:hAnsi="GHEA Grapalat" w:cs="Arial Unicode"/>
          <w:sz w:val="20"/>
          <w:lang w:val="af-ZA"/>
        </w:rPr>
        <w:t xml:space="preserve"> </w:t>
      </w:r>
      <w:r w:rsidRPr="00BE3DCD">
        <w:rPr>
          <w:rFonts w:ascii="GHEA Grapalat" w:hAnsi="GHEA Grapalat" w:cs="Sylfaen"/>
          <w:sz w:val="20"/>
          <w:lang w:val="ru-RU"/>
        </w:rPr>
        <w:t>հրավերում</w:t>
      </w:r>
      <w:r w:rsidRPr="00BE3DCD">
        <w:rPr>
          <w:rFonts w:ascii="GHEA Grapalat" w:hAnsi="GHEA Grapalat" w:cs="Arial Unicode"/>
          <w:sz w:val="20"/>
          <w:lang w:val="af-ZA"/>
        </w:rPr>
        <w:t xml:space="preserve"> </w:t>
      </w:r>
      <w:r w:rsidRPr="00BE3DCD">
        <w:rPr>
          <w:rFonts w:ascii="GHEA Grapalat" w:hAnsi="GHEA Grapalat" w:cs="Sylfaen"/>
          <w:sz w:val="20"/>
          <w:lang w:val="ru-RU"/>
        </w:rPr>
        <w:t>կարող</w:t>
      </w:r>
      <w:r w:rsidRPr="00BE3DCD">
        <w:rPr>
          <w:rFonts w:ascii="GHEA Grapalat" w:hAnsi="GHEA Grapalat" w:cs="Arial Unicode"/>
          <w:sz w:val="20"/>
          <w:lang w:val="af-ZA"/>
        </w:rPr>
        <w:t xml:space="preserve"> </w:t>
      </w:r>
      <w:r w:rsidRPr="00BE3DCD">
        <w:rPr>
          <w:rFonts w:ascii="GHEA Grapalat" w:hAnsi="GHEA Grapalat" w:cs="Sylfaen"/>
          <w:sz w:val="20"/>
          <w:lang w:val="ru-RU"/>
        </w:rPr>
        <w:t>են</w:t>
      </w:r>
      <w:r w:rsidRPr="00BE3DCD">
        <w:rPr>
          <w:rFonts w:ascii="GHEA Grapalat" w:hAnsi="GHEA Grapalat" w:cs="Arial Unicode"/>
          <w:sz w:val="20"/>
          <w:lang w:val="af-ZA"/>
        </w:rPr>
        <w:t xml:space="preserve"> </w:t>
      </w:r>
      <w:r w:rsidRPr="00BE3DCD">
        <w:rPr>
          <w:rFonts w:ascii="GHEA Grapalat" w:hAnsi="GHEA Grapalat" w:cs="Sylfaen"/>
          <w:sz w:val="20"/>
          <w:lang w:val="ru-RU"/>
        </w:rPr>
        <w:t>կատարվել</w:t>
      </w:r>
      <w:r w:rsidRPr="00BE3DCD">
        <w:rPr>
          <w:rFonts w:ascii="GHEA Grapalat" w:hAnsi="GHEA Grapalat" w:cs="Arial Unicode"/>
          <w:sz w:val="20"/>
          <w:lang w:val="af-ZA"/>
        </w:rPr>
        <w:t xml:space="preserve"> </w:t>
      </w:r>
      <w:r w:rsidRPr="00BE3DCD">
        <w:rPr>
          <w:rFonts w:ascii="GHEA Grapalat" w:hAnsi="GHEA Grapalat" w:cs="Sylfaen"/>
          <w:sz w:val="20"/>
          <w:lang w:val="ru-RU"/>
        </w:rPr>
        <w:t>փոփոխություններ</w:t>
      </w:r>
      <w:r w:rsidR="004D5671" w:rsidRPr="00BE3DCD">
        <w:rPr>
          <w:rFonts w:ascii="GHEA Grapalat" w:hAnsi="GHEA Grapalat" w:cs="Tahoma"/>
          <w:sz w:val="20"/>
        </w:rPr>
        <w:t>։</w:t>
      </w:r>
      <w:r w:rsidRPr="00BE3DCD">
        <w:rPr>
          <w:rFonts w:ascii="GHEA Grapalat" w:hAnsi="GHEA Grapalat" w:cs="Arial Unicode"/>
          <w:sz w:val="20"/>
          <w:lang w:val="af-ZA"/>
        </w:rPr>
        <w:t xml:space="preserve"> </w:t>
      </w:r>
      <w:r w:rsidRPr="00BE3DCD">
        <w:rPr>
          <w:rFonts w:ascii="GHEA Grapalat" w:hAnsi="GHEA Grapalat" w:cs="Sylfaen"/>
          <w:sz w:val="20"/>
        </w:rPr>
        <w:t>Փ</w:t>
      </w:r>
      <w:r w:rsidRPr="00BE3DCD">
        <w:rPr>
          <w:rFonts w:ascii="GHEA Grapalat" w:hAnsi="GHEA Grapalat" w:cs="Sylfaen"/>
          <w:sz w:val="20"/>
          <w:lang w:val="ru-RU"/>
        </w:rPr>
        <w:t>ոփոխություն</w:t>
      </w:r>
      <w:r w:rsidRPr="00BE3DCD">
        <w:rPr>
          <w:rFonts w:ascii="GHEA Grapalat" w:hAnsi="GHEA Grapalat" w:cs="Arial Unicode"/>
          <w:sz w:val="20"/>
          <w:lang w:val="af-ZA"/>
        </w:rPr>
        <w:t xml:space="preserve"> </w:t>
      </w:r>
      <w:r w:rsidRPr="00BE3DCD">
        <w:rPr>
          <w:rFonts w:ascii="GHEA Grapalat" w:hAnsi="GHEA Grapalat" w:cs="Sylfaen"/>
          <w:sz w:val="20"/>
          <w:lang w:val="ru-RU"/>
        </w:rPr>
        <w:t>կատարելու</w:t>
      </w:r>
      <w:r w:rsidRPr="00BE3DCD">
        <w:rPr>
          <w:rFonts w:ascii="GHEA Grapalat" w:hAnsi="GHEA Grapalat" w:cs="Arial Unicode"/>
          <w:sz w:val="20"/>
          <w:lang w:val="af-ZA"/>
        </w:rPr>
        <w:t xml:space="preserve"> </w:t>
      </w:r>
      <w:r w:rsidRPr="00BE3DCD">
        <w:rPr>
          <w:rFonts w:ascii="GHEA Grapalat" w:hAnsi="GHEA Grapalat" w:cs="Sylfaen"/>
          <w:sz w:val="20"/>
          <w:lang w:val="ru-RU"/>
        </w:rPr>
        <w:t>օրվան</w:t>
      </w:r>
      <w:r w:rsidRPr="00BE3DCD">
        <w:rPr>
          <w:rFonts w:ascii="GHEA Grapalat" w:hAnsi="GHEA Grapalat" w:cs="Arial Unicode"/>
          <w:sz w:val="20"/>
          <w:lang w:val="af-ZA"/>
        </w:rPr>
        <w:t xml:space="preserve"> </w:t>
      </w:r>
      <w:r w:rsidRPr="00BE3DCD">
        <w:rPr>
          <w:rFonts w:ascii="GHEA Grapalat" w:hAnsi="GHEA Grapalat" w:cs="Sylfaen"/>
          <w:sz w:val="20"/>
          <w:lang w:val="ru-RU"/>
        </w:rPr>
        <w:t>հաջորդող</w:t>
      </w:r>
      <w:r w:rsidRPr="00BE3DCD">
        <w:rPr>
          <w:rFonts w:ascii="GHEA Grapalat" w:hAnsi="GHEA Grapalat" w:cs="Arial Unicode"/>
          <w:sz w:val="20"/>
          <w:lang w:val="af-ZA"/>
        </w:rPr>
        <w:t xml:space="preserve"> </w:t>
      </w:r>
      <w:r w:rsidRPr="00BE3DCD">
        <w:rPr>
          <w:rFonts w:ascii="GHEA Grapalat" w:hAnsi="GHEA Grapalat" w:cs="Sylfaen"/>
          <w:sz w:val="20"/>
          <w:lang w:val="ru-RU"/>
        </w:rPr>
        <w:t>երեք</w:t>
      </w:r>
      <w:r w:rsidRPr="00BE3DCD">
        <w:rPr>
          <w:rFonts w:ascii="GHEA Grapalat" w:hAnsi="GHEA Grapalat" w:cs="Arial Unicode"/>
          <w:sz w:val="20"/>
          <w:lang w:val="af-ZA"/>
        </w:rPr>
        <w:t xml:space="preserve"> </w:t>
      </w:r>
      <w:r w:rsidRPr="00BE3DCD">
        <w:rPr>
          <w:rFonts w:ascii="GHEA Grapalat" w:hAnsi="GHEA Grapalat" w:cs="Sylfaen"/>
          <w:sz w:val="20"/>
          <w:lang w:val="ru-RU"/>
        </w:rPr>
        <w:t>օրացուցային</w:t>
      </w:r>
      <w:r w:rsidRPr="00BE3DCD">
        <w:rPr>
          <w:rFonts w:ascii="GHEA Grapalat" w:hAnsi="GHEA Grapalat" w:cs="Arial Unicode"/>
          <w:sz w:val="20"/>
          <w:lang w:val="af-ZA"/>
        </w:rPr>
        <w:t xml:space="preserve"> </w:t>
      </w:r>
      <w:r w:rsidRPr="00BE3DCD">
        <w:rPr>
          <w:rFonts w:ascii="GHEA Grapalat" w:hAnsi="GHEA Grapalat" w:cs="Sylfaen"/>
          <w:sz w:val="20"/>
          <w:lang w:val="ru-RU"/>
        </w:rPr>
        <w:t>օրվա</w:t>
      </w:r>
      <w:r w:rsidRPr="00BE3DCD">
        <w:rPr>
          <w:rFonts w:ascii="GHEA Grapalat" w:hAnsi="GHEA Grapalat" w:cs="Arial Unicode"/>
          <w:sz w:val="20"/>
          <w:lang w:val="af-ZA"/>
        </w:rPr>
        <w:t xml:space="preserve"> </w:t>
      </w:r>
      <w:r w:rsidRPr="00BE3DCD">
        <w:rPr>
          <w:rFonts w:ascii="GHEA Grapalat" w:hAnsi="GHEA Grapalat" w:cs="Sylfaen"/>
          <w:sz w:val="20"/>
          <w:lang w:val="ru-RU"/>
        </w:rPr>
        <w:t>ընթացքում</w:t>
      </w:r>
      <w:r w:rsidRPr="00BE3DCD">
        <w:rPr>
          <w:rFonts w:ascii="GHEA Grapalat" w:hAnsi="GHEA Grapalat" w:cs="Arial Unicode"/>
          <w:sz w:val="20"/>
          <w:lang w:val="af-ZA"/>
        </w:rPr>
        <w:t xml:space="preserve"> </w:t>
      </w:r>
      <w:r w:rsidRPr="00BE3DCD">
        <w:rPr>
          <w:rFonts w:ascii="GHEA Grapalat" w:hAnsi="GHEA Grapalat" w:cs="Sylfaen"/>
          <w:sz w:val="20"/>
          <w:lang w:val="ru-RU"/>
        </w:rPr>
        <w:t>փոփոխություն</w:t>
      </w:r>
      <w:r w:rsidRPr="00BE3DCD">
        <w:rPr>
          <w:rFonts w:ascii="GHEA Grapalat" w:hAnsi="GHEA Grapalat" w:cs="Arial Unicode"/>
          <w:sz w:val="20"/>
          <w:lang w:val="af-ZA"/>
        </w:rPr>
        <w:t xml:space="preserve"> </w:t>
      </w:r>
      <w:r w:rsidRPr="00BE3DCD">
        <w:rPr>
          <w:rFonts w:ascii="GHEA Grapalat" w:hAnsi="GHEA Grapalat" w:cs="Sylfaen"/>
          <w:sz w:val="20"/>
          <w:lang w:val="ru-RU"/>
        </w:rPr>
        <w:t>կատարելու</w:t>
      </w:r>
      <w:r w:rsidRPr="00BE3DCD">
        <w:rPr>
          <w:rFonts w:ascii="GHEA Grapalat" w:hAnsi="GHEA Grapalat" w:cs="Arial Unicode"/>
          <w:sz w:val="20"/>
          <w:lang w:val="af-ZA"/>
        </w:rPr>
        <w:t xml:space="preserve"> </w:t>
      </w:r>
      <w:r w:rsidRPr="00BE3DCD">
        <w:rPr>
          <w:rFonts w:ascii="GHEA Grapalat" w:hAnsi="GHEA Grapalat" w:cs="Sylfaen"/>
          <w:sz w:val="20"/>
          <w:lang w:val="ru-RU"/>
        </w:rPr>
        <w:t>և</w:t>
      </w:r>
      <w:r w:rsidRPr="00BE3DCD">
        <w:rPr>
          <w:rFonts w:ascii="GHEA Grapalat" w:hAnsi="GHEA Grapalat" w:cs="Arial Unicode"/>
          <w:sz w:val="20"/>
          <w:lang w:val="af-ZA"/>
        </w:rPr>
        <w:t xml:space="preserve"> </w:t>
      </w:r>
      <w:r w:rsidRPr="00BE3DCD">
        <w:rPr>
          <w:rFonts w:ascii="GHEA Grapalat" w:hAnsi="GHEA Grapalat" w:cs="Sylfaen"/>
          <w:sz w:val="20"/>
          <w:lang w:val="ru-RU"/>
        </w:rPr>
        <w:t>դրանք</w:t>
      </w:r>
      <w:r w:rsidRPr="00BE3DCD">
        <w:rPr>
          <w:rFonts w:ascii="GHEA Grapalat" w:hAnsi="GHEA Grapalat" w:cs="Arial Unicode"/>
          <w:sz w:val="20"/>
          <w:lang w:val="af-ZA"/>
        </w:rPr>
        <w:t xml:space="preserve"> </w:t>
      </w:r>
      <w:r w:rsidRPr="00BE3DCD">
        <w:rPr>
          <w:rFonts w:ascii="GHEA Grapalat" w:hAnsi="GHEA Grapalat" w:cs="Sylfaen"/>
          <w:sz w:val="20"/>
          <w:lang w:val="ru-RU"/>
        </w:rPr>
        <w:t>տրամադրելու</w:t>
      </w:r>
      <w:r w:rsidRPr="00BE3DCD">
        <w:rPr>
          <w:rFonts w:ascii="GHEA Grapalat" w:hAnsi="GHEA Grapalat" w:cs="Arial Unicode"/>
          <w:sz w:val="20"/>
          <w:lang w:val="af-ZA"/>
        </w:rPr>
        <w:t xml:space="preserve"> </w:t>
      </w:r>
      <w:r w:rsidRPr="00BE3DCD">
        <w:rPr>
          <w:rFonts w:ascii="GHEA Grapalat" w:hAnsi="GHEA Grapalat" w:cs="Sylfaen"/>
          <w:sz w:val="20"/>
          <w:lang w:val="ru-RU"/>
        </w:rPr>
        <w:t>պայմանների</w:t>
      </w:r>
      <w:r w:rsidRPr="00BE3DCD">
        <w:rPr>
          <w:rFonts w:ascii="GHEA Grapalat" w:hAnsi="GHEA Grapalat" w:cs="Arial Unicode"/>
          <w:sz w:val="20"/>
          <w:lang w:val="af-ZA"/>
        </w:rPr>
        <w:t xml:space="preserve"> </w:t>
      </w:r>
      <w:r w:rsidRPr="00BE3DCD">
        <w:rPr>
          <w:rFonts w:ascii="GHEA Grapalat" w:hAnsi="GHEA Grapalat" w:cs="Sylfaen"/>
          <w:sz w:val="20"/>
          <w:lang w:val="ru-RU"/>
        </w:rPr>
        <w:t>մասին</w:t>
      </w:r>
      <w:r w:rsidRPr="00BE3DCD">
        <w:rPr>
          <w:rFonts w:ascii="GHEA Grapalat" w:hAnsi="GHEA Grapalat" w:cs="Arial Unicode"/>
          <w:sz w:val="20"/>
          <w:lang w:val="af-ZA"/>
        </w:rPr>
        <w:t xml:space="preserve"> </w:t>
      </w:r>
      <w:r w:rsidRPr="00BE3DCD">
        <w:rPr>
          <w:rFonts w:ascii="GHEA Grapalat" w:hAnsi="GHEA Grapalat" w:cs="Sylfaen"/>
          <w:sz w:val="20"/>
          <w:lang w:val="ru-RU"/>
        </w:rPr>
        <w:t>հայտարարություն</w:t>
      </w:r>
      <w:r w:rsidRPr="00BE3DCD">
        <w:rPr>
          <w:rFonts w:ascii="GHEA Grapalat" w:hAnsi="GHEA Grapalat" w:cs="Arial Unicode"/>
          <w:sz w:val="20"/>
          <w:lang w:val="af-ZA"/>
        </w:rPr>
        <w:t xml:space="preserve"> </w:t>
      </w:r>
      <w:r w:rsidRPr="00BE3DCD">
        <w:rPr>
          <w:rFonts w:ascii="GHEA Grapalat" w:hAnsi="GHEA Grapalat" w:cs="Sylfaen"/>
          <w:sz w:val="20"/>
          <w:lang w:val="ru-RU"/>
        </w:rPr>
        <w:t>է</w:t>
      </w:r>
      <w:r w:rsidRPr="00BE3DCD">
        <w:rPr>
          <w:rFonts w:ascii="GHEA Grapalat" w:hAnsi="GHEA Grapalat" w:cs="Arial Unicode"/>
          <w:sz w:val="20"/>
          <w:lang w:val="af-ZA"/>
        </w:rPr>
        <w:t xml:space="preserve"> </w:t>
      </w:r>
      <w:r w:rsidRPr="00BE3DCD">
        <w:rPr>
          <w:rFonts w:ascii="GHEA Grapalat" w:hAnsi="GHEA Grapalat" w:cs="Sylfaen"/>
          <w:sz w:val="20"/>
          <w:lang w:val="ru-RU"/>
        </w:rPr>
        <w:t>հրապարակվում</w:t>
      </w:r>
      <w:r w:rsidRPr="00BE3DCD">
        <w:rPr>
          <w:rFonts w:ascii="GHEA Grapalat" w:hAnsi="GHEA Grapalat" w:cs="Arial Unicode"/>
          <w:sz w:val="20"/>
          <w:lang w:val="af-ZA"/>
        </w:rPr>
        <w:t xml:space="preserve"> </w:t>
      </w:r>
      <w:r w:rsidRPr="00BE3DCD">
        <w:rPr>
          <w:rFonts w:ascii="GHEA Grapalat" w:hAnsi="GHEA Grapalat" w:cs="Sylfaen"/>
          <w:sz w:val="20"/>
          <w:lang w:val="ru-RU"/>
        </w:rPr>
        <w:t>տեղեկագրում</w:t>
      </w:r>
      <w:r w:rsidR="004D5671" w:rsidRPr="00BE3DCD">
        <w:rPr>
          <w:rFonts w:ascii="GHEA Grapalat" w:hAnsi="GHEA Grapalat" w:cs="Tahoma"/>
          <w:sz w:val="20"/>
        </w:rPr>
        <w:t>։</w:t>
      </w:r>
      <w:r w:rsidRPr="00BE3DCD">
        <w:rPr>
          <w:rFonts w:ascii="GHEA Grapalat" w:hAnsi="GHEA Grapalat" w:cs="Arial Unicode"/>
          <w:sz w:val="20"/>
          <w:lang w:val="af-ZA"/>
        </w:rPr>
        <w:t xml:space="preserve"> </w:t>
      </w:r>
    </w:p>
    <w:p w:rsidR="00581DC3" w:rsidRPr="00BE3DCD" w:rsidRDefault="005754F7" w:rsidP="00EF3662">
      <w:pPr>
        <w:autoSpaceDE w:val="0"/>
        <w:autoSpaceDN w:val="0"/>
        <w:adjustRightInd w:val="0"/>
        <w:ind w:firstLine="567"/>
        <w:jc w:val="both"/>
        <w:rPr>
          <w:rFonts w:ascii="GHEA Grapalat" w:hAnsi="GHEA Grapalat" w:cs="Arial Unicode"/>
          <w:sz w:val="20"/>
          <w:lang w:val="hy-AM"/>
        </w:rPr>
      </w:pPr>
      <w:r w:rsidRPr="00BE3DC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BE3DCD">
        <w:rPr>
          <w:rFonts w:ascii="GHEA Grapalat" w:hAnsi="GHEA Grapalat" w:cs="Sylfaen"/>
          <w:sz w:val="20"/>
          <w:lang w:val="hy-AM"/>
        </w:rPr>
        <w:t>ս</w:t>
      </w:r>
      <w:r w:rsidRPr="00BE3DC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BE3DCD">
        <w:rPr>
          <w:rFonts w:ascii="GHEA Grapalat" w:hAnsi="GHEA Grapalat" w:cs="Sylfaen"/>
          <w:sz w:val="20"/>
          <w:lang w:val="hy-AM"/>
        </w:rPr>
        <w:t xml:space="preserve"> </w:t>
      </w:r>
    </w:p>
    <w:p w:rsidR="003E5887" w:rsidRPr="00BE3DCD" w:rsidRDefault="00096865" w:rsidP="003E5887">
      <w:pPr>
        <w:autoSpaceDE w:val="0"/>
        <w:autoSpaceDN w:val="0"/>
        <w:adjustRightInd w:val="0"/>
        <w:ind w:firstLine="567"/>
        <w:jc w:val="both"/>
        <w:rPr>
          <w:rFonts w:ascii="GHEA Grapalat" w:hAnsi="GHEA Grapalat" w:cs="Sylfaen"/>
          <w:sz w:val="20"/>
          <w:lang w:val="hy-AM"/>
        </w:rPr>
      </w:pPr>
      <w:r w:rsidRPr="00BE3DCD">
        <w:rPr>
          <w:rFonts w:ascii="GHEA Grapalat" w:hAnsi="GHEA Grapalat" w:cs="Arial Unicode"/>
          <w:sz w:val="20"/>
          <w:lang w:val="hy-AM"/>
        </w:rPr>
        <w:t>3.</w:t>
      </w:r>
      <w:r w:rsidR="006265F4" w:rsidRPr="00BE3DCD">
        <w:rPr>
          <w:rFonts w:ascii="GHEA Grapalat" w:hAnsi="GHEA Grapalat" w:cs="Arial Unicode"/>
          <w:sz w:val="20"/>
          <w:lang w:val="hy-AM"/>
        </w:rPr>
        <w:t xml:space="preserve">6 </w:t>
      </w:r>
      <w:r w:rsidRPr="00BE3DCD">
        <w:rPr>
          <w:rFonts w:ascii="GHEA Grapalat" w:hAnsi="GHEA Grapalat" w:cs="Sylfaen"/>
          <w:sz w:val="20"/>
          <w:lang w:val="hy-AM"/>
        </w:rPr>
        <w:t>Հրավերում</w:t>
      </w:r>
      <w:r w:rsidRPr="00BE3DCD">
        <w:rPr>
          <w:rFonts w:ascii="GHEA Grapalat" w:hAnsi="GHEA Grapalat" w:cs="Arial Unicode"/>
          <w:sz w:val="20"/>
          <w:lang w:val="hy-AM"/>
        </w:rPr>
        <w:t xml:space="preserve"> </w:t>
      </w:r>
      <w:r w:rsidRPr="00BE3DCD">
        <w:rPr>
          <w:rFonts w:ascii="GHEA Grapalat" w:hAnsi="GHEA Grapalat" w:cs="Sylfaen"/>
          <w:sz w:val="20"/>
          <w:lang w:val="hy-AM"/>
        </w:rPr>
        <w:t>փոփոխություններ</w:t>
      </w:r>
      <w:r w:rsidRPr="00BE3DCD">
        <w:rPr>
          <w:rFonts w:ascii="GHEA Grapalat" w:hAnsi="GHEA Grapalat" w:cs="Arial Unicode"/>
          <w:sz w:val="20"/>
          <w:lang w:val="hy-AM"/>
        </w:rPr>
        <w:t xml:space="preserve"> </w:t>
      </w:r>
      <w:r w:rsidRPr="00BE3DCD">
        <w:rPr>
          <w:rFonts w:ascii="GHEA Grapalat" w:hAnsi="GHEA Grapalat" w:cs="Sylfaen"/>
          <w:sz w:val="20"/>
          <w:lang w:val="hy-AM"/>
        </w:rPr>
        <w:t>կատարվելու</w:t>
      </w:r>
      <w:r w:rsidRPr="00BE3DCD">
        <w:rPr>
          <w:rFonts w:ascii="GHEA Grapalat" w:hAnsi="GHEA Grapalat" w:cs="Arial Unicode"/>
          <w:sz w:val="20"/>
          <w:lang w:val="hy-AM"/>
        </w:rPr>
        <w:t xml:space="preserve"> </w:t>
      </w:r>
      <w:r w:rsidRPr="00BE3DCD">
        <w:rPr>
          <w:rFonts w:ascii="GHEA Grapalat" w:hAnsi="GHEA Grapalat" w:cs="Sylfaen"/>
          <w:sz w:val="20"/>
          <w:lang w:val="hy-AM"/>
        </w:rPr>
        <w:t>դեպքում</w:t>
      </w:r>
      <w:r w:rsidRPr="00BE3DCD">
        <w:rPr>
          <w:rFonts w:ascii="GHEA Grapalat" w:hAnsi="GHEA Grapalat" w:cs="Arial Unicode"/>
          <w:sz w:val="20"/>
          <w:lang w:val="hy-AM"/>
        </w:rPr>
        <w:t xml:space="preserve"> </w:t>
      </w:r>
      <w:r w:rsidRPr="00BE3DCD">
        <w:rPr>
          <w:rFonts w:ascii="GHEA Grapalat" w:hAnsi="GHEA Grapalat" w:cs="Sylfaen"/>
          <w:sz w:val="20"/>
          <w:lang w:val="hy-AM"/>
        </w:rPr>
        <w:t>հայտերը</w:t>
      </w:r>
      <w:r w:rsidRPr="00BE3DCD">
        <w:rPr>
          <w:rFonts w:ascii="GHEA Grapalat" w:hAnsi="GHEA Grapalat" w:cs="Arial Unicode"/>
          <w:sz w:val="20"/>
          <w:lang w:val="hy-AM"/>
        </w:rPr>
        <w:t xml:space="preserve"> </w:t>
      </w:r>
      <w:r w:rsidRPr="00BE3DCD">
        <w:rPr>
          <w:rFonts w:ascii="GHEA Grapalat" w:hAnsi="GHEA Grapalat" w:cs="Sylfaen"/>
          <w:sz w:val="20"/>
          <w:lang w:val="hy-AM"/>
        </w:rPr>
        <w:t>ներկայացնելու</w:t>
      </w:r>
      <w:r w:rsidRPr="00BE3DCD">
        <w:rPr>
          <w:rFonts w:ascii="GHEA Grapalat" w:hAnsi="GHEA Grapalat" w:cs="Arial Unicode"/>
          <w:sz w:val="20"/>
          <w:lang w:val="hy-AM"/>
        </w:rPr>
        <w:t xml:space="preserve"> </w:t>
      </w:r>
      <w:r w:rsidRPr="00BE3DCD">
        <w:rPr>
          <w:rFonts w:ascii="GHEA Grapalat" w:hAnsi="GHEA Grapalat" w:cs="Sylfaen"/>
          <w:sz w:val="20"/>
          <w:lang w:val="hy-AM"/>
        </w:rPr>
        <w:t>վերջնաժամկետը</w:t>
      </w:r>
      <w:r w:rsidRPr="00BE3DCD">
        <w:rPr>
          <w:rFonts w:ascii="GHEA Grapalat" w:hAnsi="GHEA Grapalat" w:cs="Arial Unicode"/>
          <w:sz w:val="20"/>
          <w:lang w:val="hy-AM"/>
        </w:rPr>
        <w:t xml:space="preserve"> </w:t>
      </w:r>
      <w:r w:rsidRPr="00BE3DCD">
        <w:rPr>
          <w:rFonts w:ascii="GHEA Grapalat" w:hAnsi="GHEA Grapalat" w:cs="Sylfaen"/>
          <w:sz w:val="20"/>
          <w:lang w:val="hy-AM"/>
        </w:rPr>
        <w:t>հաշվվում</w:t>
      </w:r>
      <w:r w:rsidRPr="00BE3DCD">
        <w:rPr>
          <w:rFonts w:ascii="GHEA Grapalat" w:hAnsi="GHEA Grapalat" w:cs="Arial Unicode"/>
          <w:sz w:val="20"/>
          <w:lang w:val="hy-AM"/>
        </w:rPr>
        <w:t xml:space="preserve"> </w:t>
      </w:r>
      <w:r w:rsidRPr="00BE3DCD">
        <w:rPr>
          <w:rFonts w:ascii="GHEA Grapalat" w:hAnsi="GHEA Grapalat" w:cs="Sylfaen"/>
          <w:sz w:val="20"/>
          <w:lang w:val="hy-AM"/>
        </w:rPr>
        <w:t>է</w:t>
      </w:r>
      <w:r w:rsidRPr="00BE3DCD">
        <w:rPr>
          <w:rFonts w:ascii="GHEA Grapalat" w:hAnsi="GHEA Grapalat" w:cs="Arial Unicode"/>
          <w:sz w:val="20"/>
          <w:lang w:val="hy-AM"/>
        </w:rPr>
        <w:t xml:space="preserve"> </w:t>
      </w:r>
      <w:r w:rsidRPr="00BE3DCD">
        <w:rPr>
          <w:rFonts w:ascii="GHEA Grapalat" w:hAnsi="GHEA Grapalat" w:cs="Sylfaen"/>
          <w:sz w:val="20"/>
          <w:lang w:val="hy-AM"/>
        </w:rPr>
        <w:t>այդ</w:t>
      </w:r>
      <w:r w:rsidRPr="00BE3DCD">
        <w:rPr>
          <w:rFonts w:ascii="GHEA Grapalat" w:hAnsi="GHEA Grapalat" w:cs="Arial Unicode"/>
          <w:sz w:val="20"/>
          <w:lang w:val="hy-AM"/>
        </w:rPr>
        <w:t xml:space="preserve"> </w:t>
      </w:r>
      <w:r w:rsidRPr="00BE3DCD">
        <w:rPr>
          <w:rFonts w:ascii="GHEA Grapalat" w:hAnsi="GHEA Grapalat" w:cs="Sylfaen"/>
          <w:sz w:val="20"/>
          <w:lang w:val="hy-AM"/>
        </w:rPr>
        <w:t>փոփոխությունների</w:t>
      </w:r>
      <w:r w:rsidRPr="00BE3DCD">
        <w:rPr>
          <w:rFonts w:ascii="GHEA Grapalat" w:hAnsi="GHEA Grapalat" w:cs="Arial Unicode"/>
          <w:sz w:val="20"/>
          <w:lang w:val="hy-AM"/>
        </w:rPr>
        <w:t xml:space="preserve"> </w:t>
      </w:r>
      <w:r w:rsidRPr="00BE3DCD">
        <w:rPr>
          <w:rFonts w:ascii="GHEA Grapalat" w:hAnsi="GHEA Grapalat" w:cs="Sylfaen"/>
          <w:sz w:val="20"/>
          <w:lang w:val="hy-AM"/>
        </w:rPr>
        <w:t>մասին</w:t>
      </w:r>
      <w:r w:rsidRPr="00BE3DCD">
        <w:rPr>
          <w:rFonts w:ascii="GHEA Grapalat" w:hAnsi="GHEA Grapalat" w:cs="Arial Unicode"/>
          <w:sz w:val="20"/>
          <w:lang w:val="hy-AM"/>
        </w:rPr>
        <w:t xml:space="preserve"> </w:t>
      </w:r>
      <w:r w:rsidRPr="00BE3DCD">
        <w:rPr>
          <w:rFonts w:ascii="GHEA Grapalat" w:hAnsi="GHEA Grapalat" w:cs="Sylfaen"/>
          <w:sz w:val="20"/>
          <w:lang w:val="hy-AM"/>
        </w:rPr>
        <w:t>տեղեկագրում</w:t>
      </w:r>
      <w:r w:rsidRPr="00BE3DCD">
        <w:rPr>
          <w:rFonts w:ascii="GHEA Grapalat" w:hAnsi="GHEA Grapalat" w:cs="Arial"/>
          <w:sz w:val="20"/>
          <w:lang w:val="hy-AM"/>
        </w:rPr>
        <w:t xml:space="preserve"> </w:t>
      </w:r>
      <w:r w:rsidRPr="00BE3DCD">
        <w:rPr>
          <w:rFonts w:ascii="GHEA Grapalat" w:hAnsi="GHEA Grapalat" w:cs="Sylfaen"/>
          <w:sz w:val="20"/>
          <w:lang w:val="hy-AM"/>
        </w:rPr>
        <w:t>հայտարարության</w:t>
      </w:r>
      <w:r w:rsidRPr="00BE3DCD">
        <w:rPr>
          <w:rFonts w:ascii="GHEA Grapalat" w:hAnsi="GHEA Grapalat" w:cs="Arial Unicode"/>
          <w:sz w:val="20"/>
          <w:lang w:val="hy-AM"/>
        </w:rPr>
        <w:t xml:space="preserve"> </w:t>
      </w:r>
      <w:r w:rsidRPr="00BE3DCD">
        <w:rPr>
          <w:rFonts w:ascii="GHEA Grapalat" w:hAnsi="GHEA Grapalat" w:cs="Sylfaen"/>
          <w:sz w:val="20"/>
          <w:lang w:val="hy-AM"/>
        </w:rPr>
        <w:t>հրապարակման</w:t>
      </w:r>
      <w:r w:rsidRPr="00BE3DCD">
        <w:rPr>
          <w:rFonts w:ascii="GHEA Grapalat" w:hAnsi="GHEA Grapalat" w:cs="Arial Unicode"/>
          <w:sz w:val="20"/>
          <w:lang w:val="hy-AM"/>
        </w:rPr>
        <w:t xml:space="preserve"> </w:t>
      </w:r>
      <w:r w:rsidRPr="00BE3DCD">
        <w:rPr>
          <w:rFonts w:ascii="GHEA Grapalat" w:hAnsi="GHEA Grapalat" w:cs="Sylfaen"/>
          <w:sz w:val="20"/>
          <w:lang w:val="hy-AM"/>
        </w:rPr>
        <w:t>օրվանից</w:t>
      </w:r>
      <w:r w:rsidR="004D5671" w:rsidRPr="00BE3DCD">
        <w:rPr>
          <w:rFonts w:ascii="GHEA Grapalat" w:hAnsi="GHEA Grapalat" w:cs="Tahoma"/>
          <w:sz w:val="20"/>
          <w:lang w:val="hy-AM"/>
        </w:rPr>
        <w:t>։</w:t>
      </w:r>
      <w:r w:rsidRPr="00BE3DCD">
        <w:rPr>
          <w:rFonts w:ascii="GHEA Grapalat" w:hAnsi="GHEA Grapalat" w:cs="Arial Unicode"/>
          <w:sz w:val="20"/>
          <w:lang w:val="hy-AM"/>
        </w:rPr>
        <w:t xml:space="preserve"> </w:t>
      </w:r>
      <w:r w:rsidRPr="00BE3DCD">
        <w:rPr>
          <w:rFonts w:ascii="GHEA Grapalat" w:hAnsi="GHEA Grapalat" w:cs="Sylfaen"/>
          <w:sz w:val="20"/>
          <w:lang w:val="hy-AM"/>
        </w:rPr>
        <w:t>Այդ</w:t>
      </w:r>
      <w:r w:rsidRPr="00BE3DCD">
        <w:rPr>
          <w:rFonts w:ascii="GHEA Grapalat" w:hAnsi="GHEA Grapalat" w:cs="Arial Unicode"/>
          <w:sz w:val="20"/>
          <w:lang w:val="hy-AM"/>
        </w:rPr>
        <w:t xml:space="preserve"> </w:t>
      </w:r>
      <w:r w:rsidRPr="00BE3DCD">
        <w:rPr>
          <w:rFonts w:ascii="GHEA Grapalat" w:hAnsi="GHEA Grapalat" w:cs="Sylfaen"/>
          <w:sz w:val="20"/>
          <w:lang w:val="hy-AM"/>
        </w:rPr>
        <w:t>դեպքում</w:t>
      </w:r>
      <w:r w:rsidRPr="00BE3DCD">
        <w:rPr>
          <w:rFonts w:ascii="GHEA Grapalat" w:hAnsi="GHEA Grapalat" w:cs="Arial Unicode"/>
          <w:sz w:val="20"/>
          <w:lang w:val="hy-AM"/>
        </w:rPr>
        <w:t xml:space="preserve"> </w:t>
      </w:r>
      <w:r w:rsidR="00051B7F" w:rsidRPr="00BE3DCD">
        <w:rPr>
          <w:rFonts w:ascii="GHEA Grapalat" w:hAnsi="GHEA Grapalat" w:cs="Sylfaen"/>
          <w:sz w:val="20"/>
          <w:lang w:val="hy-AM"/>
        </w:rPr>
        <w:t>մ</w:t>
      </w:r>
      <w:r w:rsidRPr="00BE3DCD">
        <w:rPr>
          <w:rFonts w:ascii="GHEA Grapalat" w:hAnsi="GHEA Grapalat" w:cs="Sylfaen"/>
          <w:sz w:val="20"/>
          <w:lang w:val="hy-AM"/>
        </w:rPr>
        <w:t>ասնակիցները</w:t>
      </w:r>
      <w:r w:rsidRPr="00BE3DCD">
        <w:rPr>
          <w:rFonts w:ascii="GHEA Grapalat" w:hAnsi="GHEA Grapalat" w:cs="Arial Unicode"/>
          <w:sz w:val="20"/>
          <w:lang w:val="hy-AM"/>
        </w:rPr>
        <w:t xml:space="preserve"> </w:t>
      </w:r>
      <w:r w:rsidRPr="00BE3DCD">
        <w:rPr>
          <w:rFonts w:ascii="GHEA Grapalat" w:hAnsi="GHEA Grapalat" w:cs="Sylfaen"/>
          <w:sz w:val="20"/>
          <w:lang w:val="hy-AM"/>
        </w:rPr>
        <w:t>պարտավոր</w:t>
      </w:r>
      <w:r w:rsidRPr="00BE3DCD">
        <w:rPr>
          <w:rFonts w:ascii="GHEA Grapalat" w:hAnsi="GHEA Grapalat" w:cs="Arial Unicode"/>
          <w:sz w:val="20"/>
          <w:lang w:val="hy-AM"/>
        </w:rPr>
        <w:t xml:space="preserve"> </w:t>
      </w:r>
      <w:r w:rsidRPr="00BE3DCD">
        <w:rPr>
          <w:rFonts w:ascii="GHEA Grapalat" w:hAnsi="GHEA Grapalat" w:cs="Sylfaen"/>
          <w:sz w:val="20"/>
          <w:lang w:val="hy-AM"/>
        </w:rPr>
        <w:t>են</w:t>
      </w:r>
      <w:r w:rsidRPr="00BE3DCD">
        <w:rPr>
          <w:rFonts w:ascii="GHEA Grapalat" w:hAnsi="GHEA Grapalat" w:cs="Arial Unicode"/>
          <w:sz w:val="20"/>
          <w:lang w:val="hy-AM"/>
        </w:rPr>
        <w:t xml:space="preserve"> </w:t>
      </w:r>
      <w:r w:rsidRPr="00BE3DCD">
        <w:rPr>
          <w:rFonts w:ascii="GHEA Grapalat" w:hAnsi="GHEA Grapalat" w:cs="Sylfaen"/>
          <w:sz w:val="20"/>
          <w:lang w:val="hy-AM"/>
        </w:rPr>
        <w:t>երկարաձգել</w:t>
      </w:r>
      <w:r w:rsidRPr="00BE3DCD">
        <w:rPr>
          <w:rFonts w:ascii="GHEA Grapalat" w:hAnsi="GHEA Grapalat" w:cs="Arial Unicode"/>
          <w:sz w:val="20"/>
          <w:lang w:val="hy-AM"/>
        </w:rPr>
        <w:t xml:space="preserve"> </w:t>
      </w:r>
      <w:r w:rsidRPr="00BE3DCD">
        <w:rPr>
          <w:rFonts w:ascii="GHEA Grapalat" w:hAnsi="GHEA Grapalat" w:cs="Sylfaen"/>
          <w:sz w:val="20"/>
          <w:lang w:val="hy-AM"/>
        </w:rPr>
        <w:t>իրենց</w:t>
      </w:r>
      <w:r w:rsidRPr="00BE3DCD">
        <w:rPr>
          <w:rFonts w:ascii="GHEA Grapalat" w:hAnsi="GHEA Grapalat" w:cs="Arial Unicode"/>
          <w:sz w:val="20"/>
          <w:lang w:val="hy-AM"/>
        </w:rPr>
        <w:t xml:space="preserve"> </w:t>
      </w:r>
      <w:r w:rsidRPr="00BE3DCD">
        <w:rPr>
          <w:rFonts w:ascii="GHEA Grapalat" w:hAnsi="GHEA Grapalat" w:cs="Sylfaen"/>
          <w:sz w:val="20"/>
          <w:lang w:val="hy-AM"/>
        </w:rPr>
        <w:t>ներկայացրած</w:t>
      </w:r>
      <w:r w:rsidRPr="00BE3DCD">
        <w:rPr>
          <w:rFonts w:ascii="GHEA Grapalat" w:hAnsi="GHEA Grapalat" w:cs="Arial Unicode"/>
          <w:sz w:val="20"/>
          <w:lang w:val="hy-AM"/>
        </w:rPr>
        <w:t xml:space="preserve"> </w:t>
      </w:r>
      <w:r w:rsidRPr="00BE3DCD">
        <w:rPr>
          <w:rFonts w:ascii="GHEA Grapalat" w:hAnsi="GHEA Grapalat" w:cs="Sylfaen"/>
          <w:sz w:val="20"/>
          <w:lang w:val="hy-AM"/>
        </w:rPr>
        <w:t>հայտի</w:t>
      </w:r>
      <w:r w:rsidRPr="00BE3DCD">
        <w:rPr>
          <w:rFonts w:ascii="GHEA Grapalat" w:hAnsi="GHEA Grapalat" w:cs="Arial Unicode"/>
          <w:sz w:val="20"/>
          <w:lang w:val="hy-AM"/>
        </w:rPr>
        <w:t xml:space="preserve"> </w:t>
      </w:r>
      <w:r w:rsidRPr="00BE3DCD">
        <w:rPr>
          <w:rFonts w:ascii="GHEA Grapalat" w:hAnsi="GHEA Grapalat" w:cs="Sylfaen"/>
          <w:sz w:val="20"/>
          <w:lang w:val="hy-AM"/>
        </w:rPr>
        <w:t>ապահովման</w:t>
      </w:r>
      <w:r w:rsidRPr="00BE3DCD">
        <w:rPr>
          <w:rFonts w:ascii="GHEA Grapalat" w:hAnsi="GHEA Grapalat" w:cs="Arial Unicode"/>
          <w:sz w:val="20"/>
          <w:lang w:val="hy-AM"/>
        </w:rPr>
        <w:t xml:space="preserve"> </w:t>
      </w:r>
      <w:r w:rsidR="00781688" w:rsidRPr="00BE3DCD">
        <w:rPr>
          <w:rFonts w:ascii="GHEA Grapalat" w:hAnsi="GHEA Grapalat" w:cs="Arial Unicode"/>
          <w:sz w:val="20"/>
          <w:lang w:val="hy-AM"/>
        </w:rPr>
        <w:t xml:space="preserve">վավերականության </w:t>
      </w:r>
      <w:r w:rsidRPr="00BE3DCD">
        <w:rPr>
          <w:rFonts w:ascii="GHEA Grapalat" w:hAnsi="GHEA Grapalat" w:cs="Sylfaen"/>
          <w:sz w:val="20"/>
          <w:lang w:val="hy-AM"/>
        </w:rPr>
        <w:t>ժամկետը</w:t>
      </w:r>
      <w:r w:rsidRPr="00BE3DCD">
        <w:rPr>
          <w:rFonts w:ascii="GHEA Grapalat" w:hAnsi="GHEA Grapalat" w:cs="Arial Unicode"/>
          <w:sz w:val="20"/>
          <w:lang w:val="hy-AM"/>
        </w:rPr>
        <w:t xml:space="preserve"> </w:t>
      </w:r>
      <w:r w:rsidRPr="00BE3DCD">
        <w:rPr>
          <w:rFonts w:ascii="GHEA Grapalat" w:hAnsi="GHEA Grapalat" w:cs="Sylfaen"/>
          <w:sz w:val="20"/>
          <w:lang w:val="hy-AM"/>
        </w:rPr>
        <w:t>կամ</w:t>
      </w:r>
      <w:r w:rsidRPr="00BE3DCD">
        <w:rPr>
          <w:rFonts w:ascii="GHEA Grapalat" w:hAnsi="GHEA Grapalat" w:cs="Arial Unicode"/>
          <w:sz w:val="20"/>
          <w:lang w:val="hy-AM"/>
        </w:rPr>
        <w:t xml:space="preserve"> </w:t>
      </w:r>
      <w:r w:rsidRPr="00BE3DCD">
        <w:rPr>
          <w:rFonts w:ascii="GHEA Grapalat" w:hAnsi="GHEA Grapalat" w:cs="Sylfaen"/>
          <w:sz w:val="20"/>
          <w:lang w:val="hy-AM"/>
        </w:rPr>
        <w:t>ներկայացնել</w:t>
      </w:r>
      <w:r w:rsidRPr="00BE3DCD">
        <w:rPr>
          <w:rFonts w:ascii="GHEA Grapalat" w:hAnsi="GHEA Grapalat" w:cs="Arial Unicode"/>
          <w:sz w:val="20"/>
          <w:lang w:val="hy-AM"/>
        </w:rPr>
        <w:t xml:space="preserve"> </w:t>
      </w:r>
      <w:r w:rsidRPr="00BE3DCD">
        <w:rPr>
          <w:rFonts w:ascii="GHEA Grapalat" w:hAnsi="GHEA Grapalat" w:cs="Sylfaen"/>
          <w:sz w:val="20"/>
          <w:lang w:val="hy-AM"/>
        </w:rPr>
        <w:t>հայտի</w:t>
      </w:r>
      <w:r w:rsidRPr="00BE3DCD">
        <w:rPr>
          <w:rFonts w:ascii="GHEA Grapalat" w:hAnsi="GHEA Grapalat" w:cs="Arial Unicode"/>
          <w:sz w:val="20"/>
          <w:lang w:val="hy-AM"/>
        </w:rPr>
        <w:t xml:space="preserve"> </w:t>
      </w:r>
      <w:r w:rsidRPr="00BE3DCD">
        <w:rPr>
          <w:rFonts w:ascii="GHEA Grapalat" w:hAnsi="GHEA Grapalat" w:cs="Sylfaen"/>
          <w:sz w:val="20"/>
          <w:lang w:val="hy-AM"/>
        </w:rPr>
        <w:t>նոր</w:t>
      </w:r>
      <w:r w:rsidRPr="00BE3DCD">
        <w:rPr>
          <w:rFonts w:ascii="GHEA Grapalat" w:hAnsi="GHEA Grapalat" w:cs="Arial Unicode"/>
          <w:sz w:val="20"/>
          <w:lang w:val="hy-AM"/>
        </w:rPr>
        <w:t xml:space="preserve"> </w:t>
      </w:r>
      <w:r w:rsidRPr="00BE3DCD">
        <w:rPr>
          <w:rFonts w:ascii="GHEA Grapalat" w:hAnsi="GHEA Grapalat" w:cs="Sylfaen"/>
          <w:sz w:val="20"/>
          <w:lang w:val="hy-AM"/>
        </w:rPr>
        <w:t>ապահովում</w:t>
      </w:r>
      <w:r w:rsidR="003E5887" w:rsidRPr="00BE3DCD">
        <w:rPr>
          <w:rFonts w:ascii="GHEA Grapalat" w:hAnsi="GHEA Grapalat" w:cs="Sylfaen"/>
          <w:sz w:val="20"/>
          <w:lang w:val="hy-AM"/>
        </w:rPr>
        <w:t>:</w:t>
      </w:r>
    </w:p>
    <w:p w:rsidR="003E5887" w:rsidRPr="00BE3DCD" w:rsidRDefault="003E5887" w:rsidP="003E5887">
      <w:pPr>
        <w:autoSpaceDE w:val="0"/>
        <w:autoSpaceDN w:val="0"/>
        <w:adjustRightInd w:val="0"/>
        <w:ind w:firstLine="567"/>
        <w:jc w:val="both"/>
        <w:rPr>
          <w:rFonts w:ascii="GHEA Grapalat" w:hAnsi="GHEA Grapalat" w:cs="Sylfaen"/>
          <w:sz w:val="20"/>
          <w:lang w:val="hy-AM"/>
        </w:rPr>
      </w:pPr>
    </w:p>
    <w:p w:rsidR="00096865" w:rsidRPr="00BE3DCD" w:rsidRDefault="00955A1E" w:rsidP="00EF3662">
      <w:pPr>
        <w:jc w:val="center"/>
        <w:rPr>
          <w:rFonts w:ascii="GHEA Grapalat" w:hAnsi="GHEA Grapalat" w:cs="Arial"/>
          <w:b/>
          <w:sz w:val="20"/>
          <w:lang w:val="hy-AM"/>
        </w:rPr>
      </w:pPr>
      <w:r w:rsidRPr="00BE3DCD">
        <w:rPr>
          <w:rFonts w:ascii="GHEA Grapalat" w:hAnsi="GHEA Grapalat"/>
          <w:b/>
          <w:sz w:val="20"/>
          <w:lang w:val="hy-AM"/>
        </w:rPr>
        <w:t xml:space="preserve">4.  </w:t>
      </w:r>
      <w:r w:rsidRPr="00BE3DCD">
        <w:rPr>
          <w:rFonts w:ascii="GHEA Grapalat" w:hAnsi="GHEA Grapalat" w:cs="Sylfaen"/>
          <w:b/>
          <w:sz w:val="20"/>
          <w:lang w:val="hy-AM"/>
        </w:rPr>
        <w:t>ՀԱՅՏԸ</w:t>
      </w:r>
      <w:r w:rsidRPr="00BE3DCD">
        <w:rPr>
          <w:rFonts w:ascii="GHEA Grapalat" w:hAnsi="GHEA Grapalat" w:cs="Arial"/>
          <w:b/>
          <w:sz w:val="20"/>
          <w:lang w:val="hy-AM"/>
        </w:rPr>
        <w:t xml:space="preserve"> </w:t>
      </w:r>
      <w:r w:rsidRPr="00BE3DCD">
        <w:rPr>
          <w:rFonts w:ascii="GHEA Grapalat" w:hAnsi="GHEA Grapalat" w:cs="Sylfaen"/>
          <w:b/>
          <w:sz w:val="20"/>
          <w:lang w:val="hy-AM"/>
        </w:rPr>
        <w:t>ՆԵՐԿԱՅԱՑՆԵԼՈՒ</w:t>
      </w:r>
      <w:r w:rsidRPr="00BE3DCD">
        <w:rPr>
          <w:rFonts w:ascii="GHEA Grapalat" w:hAnsi="GHEA Grapalat" w:cs="Arial"/>
          <w:b/>
          <w:sz w:val="20"/>
          <w:lang w:val="hy-AM"/>
        </w:rPr>
        <w:t xml:space="preserve"> </w:t>
      </w:r>
      <w:r w:rsidRPr="00BE3DCD">
        <w:rPr>
          <w:rFonts w:ascii="GHEA Grapalat" w:hAnsi="GHEA Grapalat" w:cs="Sylfaen"/>
          <w:b/>
          <w:sz w:val="20"/>
          <w:lang w:val="hy-AM"/>
        </w:rPr>
        <w:t>ԿԱՐԳԸ</w:t>
      </w:r>
    </w:p>
    <w:p w:rsidR="00096865" w:rsidRPr="00BE3DCD" w:rsidRDefault="00096865" w:rsidP="00EF3662">
      <w:pPr>
        <w:jc w:val="center"/>
        <w:rPr>
          <w:rFonts w:ascii="GHEA Grapalat" w:hAnsi="GHEA Grapalat"/>
          <w:b/>
          <w:sz w:val="20"/>
          <w:lang w:val="hy-AM"/>
        </w:rPr>
      </w:pPr>
      <w:r w:rsidRPr="00BE3DCD">
        <w:rPr>
          <w:rFonts w:ascii="GHEA Grapalat" w:hAnsi="GHEA Grapalat"/>
          <w:b/>
          <w:sz w:val="20"/>
          <w:lang w:val="hy-AM"/>
        </w:rPr>
        <w:t xml:space="preserve">  </w:t>
      </w:r>
    </w:p>
    <w:p w:rsidR="00096865" w:rsidRPr="00BE3DCD" w:rsidRDefault="00096865" w:rsidP="00EF3662">
      <w:pPr>
        <w:ind w:firstLine="567"/>
        <w:jc w:val="both"/>
        <w:rPr>
          <w:rFonts w:ascii="GHEA Grapalat" w:hAnsi="GHEA Grapalat"/>
          <w:sz w:val="20"/>
          <w:lang w:val="hy-AM"/>
        </w:rPr>
      </w:pPr>
      <w:r w:rsidRPr="00BE3DCD">
        <w:rPr>
          <w:rFonts w:ascii="GHEA Grapalat" w:hAnsi="GHEA Grapalat"/>
          <w:sz w:val="20"/>
          <w:lang w:val="hy-AM"/>
        </w:rPr>
        <w:t>4</w:t>
      </w:r>
      <w:r w:rsidRPr="00BE3DCD">
        <w:rPr>
          <w:rFonts w:ascii="GHEA Grapalat" w:hAnsi="GHEA Grapalat" w:cs="Sylfaen"/>
          <w:sz w:val="20"/>
          <w:lang w:val="hy-AM"/>
        </w:rPr>
        <w:t xml:space="preserve">.1 Սույն ընթացակարգին մասնակցելու համար </w:t>
      </w:r>
      <w:r w:rsidR="000946A3" w:rsidRPr="00BE3DCD">
        <w:rPr>
          <w:rFonts w:ascii="GHEA Grapalat" w:hAnsi="GHEA Grapalat" w:cs="Sylfaen"/>
          <w:sz w:val="20"/>
          <w:lang w:val="hy-AM"/>
        </w:rPr>
        <w:t xml:space="preserve">մասնակիցը </w:t>
      </w:r>
      <w:r w:rsidR="00926875" w:rsidRPr="00BE3DCD">
        <w:rPr>
          <w:rFonts w:ascii="GHEA Grapalat" w:hAnsi="GHEA Grapalat" w:cs="Sylfaen"/>
          <w:sz w:val="20"/>
          <w:lang w:val="hy-AM"/>
        </w:rPr>
        <w:t xml:space="preserve">հանձնաժողովին ներկայացնում է </w:t>
      </w:r>
      <w:r w:rsidR="000946A3" w:rsidRPr="00BE3DCD">
        <w:rPr>
          <w:rFonts w:ascii="GHEA Grapalat" w:hAnsi="GHEA Grapalat" w:cs="Sylfaen"/>
          <w:sz w:val="20"/>
          <w:lang w:val="hy-AM"/>
        </w:rPr>
        <w:t>հայտ</w:t>
      </w:r>
      <w:r w:rsidR="004D5671" w:rsidRPr="00BE3DCD">
        <w:rPr>
          <w:rFonts w:ascii="GHEA Grapalat" w:hAnsi="GHEA Grapalat" w:cs="Tahoma"/>
          <w:sz w:val="20"/>
          <w:lang w:val="hy-AM"/>
        </w:rPr>
        <w:t>։</w:t>
      </w:r>
      <w:r w:rsidRPr="00BE3DCD">
        <w:rPr>
          <w:rFonts w:ascii="GHEA Grapalat" w:hAnsi="GHEA Grapalat"/>
          <w:sz w:val="20"/>
          <w:lang w:val="hy-AM"/>
        </w:rPr>
        <w:t xml:space="preserve"> </w:t>
      </w:r>
      <w:r w:rsidR="00220ACB" w:rsidRPr="00BE3DCD">
        <w:rPr>
          <w:rFonts w:ascii="GHEA Grapalat" w:hAnsi="GHEA Grapalat" w:cs="Sylfaen"/>
          <w:sz w:val="20"/>
          <w:lang w:val="hy-AM"/>
        </w:rPr>
        <w:t xml:space="preserve">Հայտը սույն հրավերի հիման վրա </w:t>
      </w:r>
      <w:r w:rsidR="00051B7F" w:rsidRPr="00BE3DCD">
        <w:rPr>
          <w:rFonts w:ascii="GHEA Grapalat" w:hAnsi="GHEA Grapalat" w:cs="Sylfaen"/>
          <w:sz w:val="20"/>
          <w:lang w:val="hy-AM"/>
        </w:rPr>
        <w:t>մ</w:t>
      </w:r>
      <w:r w:rsidR="00220ACB" w:rsidRPr="00BE3DCD">
        <w:rPr>
          <w:rFonts w:ascii="GHEA Grapalat" w:hAnsi="GHEA Grapalat" w:cs="Sylfaen"/>
          <w:sz w:val="20"/>
          <w:lang w:val="hy-AM"/>
        </w:rPr>
        <w:t>ասնակցի կողմից ներկայացվող առաջարկն</w:t>
      </w:r>
      <w:r w:rsidR="005F1F95" w:rsidRPr="00BE3DCD">
        <w:rPr>
          <w:rFonts w:ascii="GHEA Grapalat" w:hAnsi="GHEA Grapalat" w:cs="Sylfaen"/>
          <w:sz w:val="20"/>
          <w:lang w:val="hy-AM"/>
        </w:rPr>
        <w:t xml:space="preserve"> է:</w:t>
      </w:r>
    </w:p>
    <w:p w:rsidR="00486B55" w:rsidRPr="00BE3DCD" w:rsidRDefault="00096865" w:rsidP="00EF3662">
      <w:pPr>
        <w:pStyle w:val="23"/>
        <w:spacing w:line="240" w:lineRule="auto"/>
        <w:ind w:firstLine="567"/>
        <w:rPr>
          <w:rFonts w:ascii="GHEA Grapalat" w:hAnsi="GHEA Grapalat" w:cs="Sylfaen"/>
          <w:szCs w:val="24"/>
          <w:lang w:val="hy-AM"/>
        </w:rPr>
      </w:pPr>
      <w:r w:rsidRPr="00BE3DCD">
        <w:rPr>
          <w:rFonts w:ascii="GHEA Grapalat" w:hAnsi="GHEA Grapalat" w:cs="Sylfaen"/>
        </w:rPr>
        <w:t>Մասնակիցը</w:t>
      </w:r>
      <w:r w:rsidRPr="00BE3DCD">
        <w:rPr>
          <w:rFonts w:ascii="GHEA Grapalat" w:hAnsi="GHEA Grapalat"/>
          <w:lang w:val="hy-AM"/>
        </w:rPr>
        <w:t xml:space="preserve"> </w:t>
      </w:r>
      <w:r w:rsidRPr="00BE3DCD">
        <w:rPr>
          <w:rFonts w:ascii="GHEA Grapalat" w:hAnsi="GHEA Grapalat" w:cs="Sylfaen"/>
        </w:rPr>
        <w:t>կարող</w:t>
      </w:r>
      <w:r w:rsidRPr="00BE3DCD">
        <w:rPr>
          <w:rFonts w:ascii="GHEA Grapalat" w:hAnsi="GHEA Grapalat"/>
          <w:lang w:val="hy-AM"/>
        </w:rPr>
        <w:t xml:space="preserve"> </w:t>
      </w:r>
      <w:r w:rsidR="000946A3" w:rsidRPr="00BE3DCD">
        <w:rPr>
          <w:rFonts w:ascii="GHEA Grapalat" w:hAnsi="GHEA Grapalat" w:cs="Sylfaen"/>
        </w:rPr>
        <w:t>է</w:t>
      </w:r>
      <w:r w:rsidR="000946A3" w:rsidRPr="00BE3DCD">
        <w:rPr>
          <w:rFonts w:ascii="GHEA Grapalat" w:hAnsi="GHEA Grapalat"/>
          <w:lang w:val="hy-AM"/>
        </w:rPr>
        <w:t xml:space="preserve"> </w:t>
      </w:r>
      <w:r w:rsidRPr="00BE3DCD">
        <w:rPr>
          <w:rFonts w:ascii="GHEA Grapalat" w:hAnsi="GHEA Grapalat" w:cs="Sylfaen"/>
        </w:rPr>
        <w:t>հայտ</w:t>
      </w:r>
      <w:r w:rsidRPr="00BE3DCD">
        <w:rPr>
          <w:rFonts w:ascii="GHEA Grapalat" w:hAnsi="GHEA Grapalat"/>
          <w:lang w:val="hy-AM"/>
        </w:rPr>
        <w:t xml:space="preserve"> </w:t>
      </w:r>
      <w:r w:rsidRPr="00BE3DCD">
        <w:rPr>
          <w:rFonts w:ascii="GHEA Grapalat" w:hAnsi="GHEA Grapalat" w:cs="Sylfaen"/>
        </w:rPr>
        <w:t>ներկայացնել</w:t>
      </w:r>
      <w:r w:rsidRPr="00BE3DCD">
        <w:rPr>
          <w:rFonts w:ascii="GHEA Grapalat" w:hAnsi="GHEA Grapalat"/>
          <w:lang w:val="hy-AM"/>
        </w:rPr>
        <w:t xml:space="preserve"> </w:t>
      </w:r>
      <w:r w:rsidRPr="00BE3DCD">
        <w:rPr>
          <w:rFonts w:ascii="GHEA Grapalat" w:hAnsi="GHEA Grapalat" w:cs="Sylfaen"/>
        </w:rPr>
        <w:t>ինչպես</w:t>
      </w:r>
      <w:r w:rsidRPr="00BE3DCD">
        <w:rPr>
          <w:rFonts w:ascii="GHEA Grapalat" w:hAnsi="GHEA Grapalat"/>
          <w:lang w:val="hy-AM"/>
        </w:rPr>
        <w:t xml:space="preserve"> </w:t>
      </w:r>
      <w:r w:rsidRPr="00BE3DCD">
        <w:rPr>
          <w:rFonts w:ascii="GHEA Grapalat" w:hAnsi="GHEA Grapalat" w:cs="Sylfaen"/>
        </w:rPr>
        <w:t>յուրաքանչյուր</w:t>
      </w:r>
      <w:r w:rsidRPr="00BE3DCD">
        <w:rPr>
          <w:rFonts w:ascii="GHEA Grapalat" w:hAnsi="GHEA Grapalat"/>
          <w:lang w:val="hy-AM"/>
        </w:rPr>
        <w:t xml:space="preserve"> </w:t>
      </w:r>
      <w:r w:rsidRPr="00BE3DCD">
        <w:rPr>
          <w:rFonts w:ascii="GHEA Grapalat" w:hAnsi="GHEA Grapalat" w:cs="Sylfaen"/>
        </w:rPr>
        <w:t>չափաբաժնի</w:t>
      </w:r>
      <w:r w:rsidRPr="00BE3DCD">
        <w:rPr>
          <w:rFonts w:ascii="GHEA Grapalat" w:hAnsi="GHEA Grapalat"/>
          <w:lang w:val="hy-AM"/>
        </w:rPr>
        <w:t xml:space="preserve">, </w:t>
      </w:r>
      <w:r w:rsidRPr="00BE3DCD">
        <w:rPr>
          <w:rFonts w:ascii="GHEA Grapalat" w:hAnsi="GHEA Grapalat" w:cs="Sylfaen"/>
        </w:rPr>
        <w:t>այնպես</w:t>
      </w:r>
      <w:r w:rsidRPr="00BE3DCD">
        <w:rPr>
          <w:rFonts w:ascii="GHEA Grapalat" w:hAnsi="GHEA Grapalat"/>
          <w:lang w:val="hy-AM"/>
        </w:rPr>
        <w:t xml:space="preserve"> </w:t>
      </w:r>
      <w:r w:rsidRPr="00BE3DCD">
        <w:rPr>
          <w:rFonts w:ascii="GHEA Grapalat" w:hAnsi="GHEA Grapalat" w:cs="Sylfaen"/>
        </w:rPr>
        <w:t>էլ</w:t>
      </w:r>
      <w:r w:rsidRPr="00BE3DCD">
        <w:rPr>
          <w:rFonts w:ascii="GHEA Grapalat" w:hAnsi="GHEA Grapalat"/>
          <w:lang w:val="hy-AM"/>
        </w:rPr>
        <w:t xml:space="preserve"> </w:t>
      </w:r>
      <w:r w:rsidRPr="00BE3DCD">
        <w:rPr>
          <w:rFonts w:ascii="GHEA Grapalat" w:hAnsi="GHEA Grapalat" w:cs="Sylfaen"/>
        </w:rPr>
        <w:t>մի</w:t>
      </w:r>
      <w:r w:rsidRPr="00BE3DCD">
        <w:rPr>
          <w:rFonts w:ascii="GHEA Grapalat" w:hAnsi="GHEA Grapalat"/>
          <w:lang w:val="hy-AM"/>
        </w:rPr>
        <w:t xml:space="preserve"> </w:t>
      </w:r>
      <w:r w:rsidRPr="00BE3DCD">
        <w:rPr>
          <w:rFonts w:ascii="GHEA Grapalat" w:hAnsi="GHEA Grapalat" w:cs="Sylfaen"/>
        </w:rPr>
        <w:t>քանի</w:t>
      </w:r>
      <w:r w:rsidRPr="00BE3DCD">
        <w:rPr>
          <w:rFonts w:ascii="GHEA Grapalat" w:hAnsi="GHEA Grapalat"/>
          <w:lang w:val="hy-AM"/>
        </w:rPr>
        <w:t xml:space="preserve"> </w:t>
      </w:r>
      <w:r w:rsidRPr="00BE3DCD">
        <w:rPr>
          <w:rFonts w:ascii="GHEA Grapalat" w:hAnsi="GHEA Grapalat" w:cs="Sylfaen"/>
        </w:rPr>
        <w:t>կամ</w:t>
      </w:r>
      <w:r w:rsidRPr="00BE3DCD">
        <w:rPr>
          <w:rFonts w:ascii="GHEA Grapalat" w:hAnsi="GHEA Grapalat"/>
          <w:lang w:val="hy-AM"/>
        </w:rPr>
        <w:t xml:space="preserve"> </w:t>
      </w:r>
      <w:r w:rsidRPr="00BE3DCD">
        <w:rPr>
          <w:rFonts w:ascii="GHEA Grapalat" w:hAnsi="GHEA Grapalat" w:cs="Sylfaen"/>
        </w:rPr>
        <w:t>բոլոր</w:t>
      </w:r>
      <w:r w:rsidRPr="00BE3DCD">
        <w:rPr>
          <w:rFonts w:ascii="GHEA Grapalat" w:hAnsi="GHEA Grapalat"/>
          <w:lang w:val="hy-AM"/>
        </w:rPr>
        <w:t xml:space="preserve"> </w:t>
      </w:r>
      <w:r w:rsidRPr="00BE3DCD">
        <w:rPr>
          <w:rFonts w:ascii="GHEA Grapalat" w:hAnsi="GHEA Grapalat" w:cs="Sylfaen"/>
        </w:rPr>
        <w:t>չափաբաժինների</w:t>
      </w:r>
      <w:r w:rsidRPr="00BE3DCD">
        <w:rPr>
          <w:rFonts w:ascii="GHEA Grapalat" w:hAnsi="GHEA Grapalat"/>
          <w:lang w:val="hy-AM"/>
        </w:rPr>
        <w:t xml:space="preserve"> </w:t>
      </w:r>
      <w:r w:rsidRPr="00BE3DCD">
        <w:rPr>
          <w:rFonts w:ascii="GHEA Grapalat" w:hAnsi="GHEA Grapalat" w:cs="Sylfaen"/>
        </w:rPr>
        <w:t>համար</w:t>
      </w:r>
      <w:r w:rsidR="004D5671" w:rsidRPr="00BE3DCD">
        <w:rPr>
          <w:rFonts w:ascii="GHEA Grapalat" w:hAnsi="GHEA Grapalat" w:cs="Sylfaen"/>
          <w:szCs w:val="24"/>
          <w:lang w:val="hy-AM"/>
        </w:rPr>
        <w:t>։</w:t>
      </w:r>
      <w:r w:rsidRPr="00BE3DCD">
        <w:rPr>
          <w:rFonts w:ascii="GHEA Grapalat" w:hAnsi="GHEA Grapalat" w:cs="Sylfaen"/>
          <w:szCs w:val="24"/>
          <w:lang w:val="hy-AM"/>
        </w:rPr>
        <w:t xml:space="preserve">  </w:t>
      </w:r>
    </w:p>
    <w:p w:rsidR="00096865" w:rsidRPr="00BE3DCD" w:rsidRDefault="000946A3" w:rsidP="00EF3662">
      <w:pPr>
        <w:pStyle w:val="23"/>
        <w:spacing w:line="240" w:lineRule="auto"/>
        <w:ind w:firstLine="567"/>
        <w:rPr>
          <w:rFonts w:ascii="GHEA Grapalat" w:hAnsi="GHEA Grapalat" w:cs="Sylfaen"/>
          <w:szCs w:val="24"/>
          <w:lang w:val="hy-AM"/>
        </w:rPr>
      </w:pPr>
      <w:r w:rsidRPr="00BE3DCD">
        <w:rPr>
          <w:rFonts w:ascii="GHEA Grapalat" w:hAnsi="GHEA Grapalat" w:cs="Sylfaen"/>
          <w:szCs w:val="24"/>
          <w:lang w:val="hy-AM"/>
        </w:rPr>
        <w:t>Հ</w:t>
      </w:r>
      <w:r w:rsidR="00096865" w:rsidRPr="00BE3DCD">
        <w:rPr>
          <w:rFonts w:ascii="GHEA Grapalat" w:hAnsi="GHEA Grapalat" w:cs="Sylfaen"/>
          <w:szCs w:val="24"/>
          <w:lang w:val="hy-AM"/>
        </w:rPr>
        <w:t xml:space="preserve">այտը ներկայացվում </w:t>
      </w:r>
      <w:r w:rsidRPr="00BE3DCD">
        <w:rPr>
          <w:rFonts w:ascii="GHEA Grapalat" w:hAnsi="GHEA Grapalat" w:cs="Sylfaen"/>
          <w:szCs w:val="24"/>
          <w:lang w:val="hy-AM"/>
        </w:rPr>
        <w:t xml:space="preserve">է </w:t>
      </w:r>
      <w:r w:rsidR="00096865" w:rsidRPr="00BE3DCD">
        <w:rPr>
          <w:rFonts w:ascii="GHEA Grapalat" w:hAnsi="GHEA Grapalat" w:cs="Sylfaen"/>
          <w:szCs w:val="24"/>
          <w:lang w:val="hy-AM"/>
        </w:rPr>
        <w:t>մինչև դրա համար սույն հրավերով սահմանված ժամկետի ավարտը</w:t>
      </w:r>
      <w:r w:rsidR="004D5671" w:rsidRPr="00BE3DCD">
        <w:rPr>
          <w:rFonts w:ascii="GHEA Grapalat" w:hAnsi="GHEA Grapalat" w:cs="Sylfaen"/>
          <w:szCs w:val="24"/>
          <w:lang w:val="hy-AM"/>
        </w:rPr>
        <w:t>։</w:t>
      </w:r>
    </w:p>
    <w:p w:rsidR="00096865" w:rsidRPr="00BE3DCD" w:rsidRDefault="000946A3" w:rsidP="00EF3662">
      <w:pPr>
        <w:pStyle w:val="23"/>
        <w:spacing w:line="240" w:lineRule="auto"/>
        <w:ind w:firstLine="567"/>
        <w:rPr>
          <w:rFonts w:ascii="GHEA Grapalat" w:hAnsi="GHEA Grapalat" w:cs="Sylfaen"/>
          <w:szCs w:val="24"/>
          <w:lang w:val="hy-AM"/>
        </w:rPr>
      </w:pPr>
      <w:r w:rsidRPr="00BE3DCD">
        <w:rPr>
          <w:rFonts w:ascii="GHEA Grapalat" w:hAnsi="GHEA Grapalat" w:cs="Sylfaen"/>
          <w:szCs w:val="24"/>
          <w:lang w:val="hy-AM"/>
        </w:rPr>
        <w:t>Հ</w:t>
      </w:r>
      <w:r w:rsidR="00096865" w:rsidRPr="00BE3DCD">
        <w:rPr>
          <w:rFonts w:ascii="GHEA Grapalat" w:hAnsi="GHEA Grapalat" w:cs="Sylfaen"/>
          <w:szCs w:val="24"/>
          <w:lang w:val="hy-AM"/>
        </w:rPr>
        <w:t xml:space="preserve">այտի պատրաստման կարգը նկարագրված է սույն հրավերի </w:t>
      </w:r>
      <w:r w:rsidR="00DD4F48" w:rsidRPr="00BE3DCD">
        <w:rPr>
          <w:rFonts w:ascii="GHEA Grapalat" w:hAnsi="GHEA Grapalat" w:cs="Sylfaen"/>
          <w:szCs w:val="24"/>
          <w:lang w:val="hy-AM"/>
        </w:rPr>
        <w:t>2-րդ</w:t>
      </w:r>
      <w:r w:rsidR="00096865" w:rsidRPr="00BE3DCD">
        <w:rPr>
          <w:rFonts w:ascii="GHEA Grapalat" w:hAnsi="GHEA Grapalat" w:cs="Sylfaen"/>
          <w:szCs w:val="24"/>
          <w:lang w:val="hy-AM"/>
        </w:rPr>
        <w:t xml:space="preserve"> մասում` </w:t>
      </w:r>
      <w:r w:rsidR="003E5887" w:rsidRPr="00BE3DCD">
        <w:rPr>
          <w:rFonts w:ascii="GHEA Grapalat" w:hAnsi="GHEA Grapalat" w:cs="Sylfaen"/>
          <w:szCs w:val="24"/>
          <w:lang w:val="hy-AM"/>
        </w:rPr>
        <w:t xml:space="preserve">Գնանշման հարցման </w:t>
      </w:r>
      <w:r w:rsidR="00096865" w:rsidRPr="00BE3DCD">
        <w:rPr>
          <w:rFonts w:ascii="GHEA Grapalat" w:hAnsi="GHEA Grapalat" w:cs="Sylfaen"/>
          <w:szCs w:val="24"/>
          <w:lang w:val="hy-AM"/>
        </w:rPr>
        <w:t>հայտերը պատրաստելու հրահանգում</w:t>
      </w:r>
      <w:r w:rsidR="004D5671" w:rsidRPr="00BE3DCD">
        <w:rPr>
          <w:rFonts w:ascii="GHEA Grapalat" w:hAnsi="GHEA Grapalat" w:cs="Sylfaen"/>
          <w:szCs w:val="24"/>
          <w:lang w:val="hy-AM"/>
        </w:rPr>
        <w:t>։</w:t>
      </w:r>
    </w:p>
    <w:p w:rsidR="00A232D9" w:rsidRPr="00BE3DCD" w:rsidRDefault="00096865" w:rsidP="00EF3662">
      <w:pPr>
        <w:pStyle w:val="23"/>
        <w:spacing w:line="240" w:lineRule="auto"/>
        <w:ind w:firstLine="567"/>
        <w:rPr>
          <w:rFonts w:ascii="GHEA Grapalat" w:hAnsi="GHEA Grapalat" w:cs="Sylfaen"/>
          <w:szCs w:val="24"/>
          <w:lang w:val="hy-AM"/>
        </w:rPr>
      </w:pPr>
      <w:r w:rsidRPr="00BE3DCD">
        <w:rPr>
          <w:rFonts w:ascii="GHEA Grapalat" w:hAnsi="GHEA Grapalat" w:cs="Sylfaen"/>
          <w:szCs w:val="24"/>
          <w:lang w:val="hy-AM"/>
        </w:rPr>
        <w:t xml:space="preserve">4.2  Ընթացակարգի հայտերն անհրաժեշտ է ներկայացնել </w:t>
      </w:r>
      <w:r w:rsidR="00E601A1" w:rsidRPr="00BE3DCD">
        <w:rPr>
          <w:rFonts w:ascii="GHEA Grapalat" w:hAnsi="GHEA Grapalat" w:cs="Sylfaen"/>
          <w:szCs w:val="24"/>
          <w:lang w:val="hy-AM"/>
        </w:rPr>
        <w:t xml:space="preserve">հանձնաժողովին </w:t>
      </w:r>
      <w:r w:rsidRPr="00BE3DCD">
        <w:rPr>
          <w:rFonts w:ascii="GHEA Grapalat" w:hAnsi="GHEA Grapalat" w:cs="Sylfaen"/>
          <w:szCs w:val="24"/>
          <w:lang w:val="hy-AM"/>
        </w:rPr>
        <w:t xml:space="preserve">ոչ ուշ, քան սույն ընթացակարգի հայտարարությունը և հրավերը </w:t>
      </w:r>
      <w:r w:rsidR="00E601A1" w:rsidRPr="00BE3DCD">
        <w:rPr>
          <w:rFonts w:ascii="GHEA Grapalat" w:hAnsi="GHEA Grapalat" w:cs="Sylfaen"/>
          <w:szCs w:val="24"/>
          <w:lang w:val="hy-AM"/>
        </w:rPr>
        <w:t xml:space="preserve">տեղեկագրում </w:t>
      </w:r>
      <w:r w:rsidR="00585E16" w:rsidRPr="00BE3DCD">
        <w:rPr>
          <w:rFonts w:ascii="GHEA Grapalat" w:hAnsi="GHEA Grapalat" w:cs="Sylfaen"/>
          <w:szCs w:val="24"/>
          <w:lang w:val="hy-AM"/>
        </w:rPr>
        <w:t>հ</w:t>
      </w:r>
      <w:r w:rsidRPr="00BE3DCD">
        <w:rPr>
          <w:rFonts w:ascii="GHEA Grapalat" w:hAnsi="GHEA Grapalat" w:cs="Sylfaen"/>
          <w:szCs w:val="24"/>
          <w:lang w:val="hy-AM"/>
        </w:rPr>
        <w:t xml:space="preserve">րապարակվելու </w:t>
      </w:r>
      <w:r w:rsidR="00E46DBA" w:rsidRPr="00BE3DCD">
        <w:rPr>
          <w:rFonts w:ascii="GHEA Grapalat" w:hAnsi="GHEA Grapalat" w:cs="Sylfaen"/>
          <w:szCs w:val="24"/>
          <w:lang w:val="hy-AM"/>
        </w:rPr>
        <w:t xml:space="preserve">օրվանից </w:t>
      </w:r>
      <w:r w:rsidRPr="00BE3DCD">
        <w:rPr>
          <w:rFonts w:ascii="GHEA Grapalat" w:hAnsi="GHEA Grapalat" w:cs="Sylfaen"/>
          <w:szCs w:val="24"/>
          <w:lang w:val="hy-AM"/>
        </w:rPr>
        <w:t xml:space="preserve">հաշված </w:t>
      </w:r>
      <w:r w:rsidR="003E5887" w:rsidRPr="00BE3DCD">
        <w:rPr>
          <w:rFonts w:ascii="GHEA Grapalat" w:hAnsi="GHEA Grapalat"/>
        </w:rPr>
        <w:t>7</w:t>
      </w:r>
      <w:r w:rsidR="003E5887" w:rsidRPr="00BE3DCD">
        <w:rPr>
          <w:rFonts w:ascii="GHEA Grapalat" w:hAnsi="GHEA Grapalat" w:cs="Sylfaen"/>
          <w:szCs w:val="24"/>
          <w:lang w:val="hy-AM"/>
        </w:rPr>
        <w:t xml:space="preserve"> -րդ օրվա ժամը</w:t>
      </w:r>
      <w:r w:rsidR="003E5887" w:rsidRPr="00BE3DCD">
        <w:t xml:space="preserve"> </w:t>
      </w:r>
      <w:r w:rsidR="003E5887" w:rsidRPr="00BE3DCD">
        <w:rPr>
          <w:rFonts w:ascii="GHEA Grapalat" w:hAnsi="GHEA Grapalat" w:cs="Sylfaen"/>
          <w:szCs w:val="24"/>
          <w:lang w:val="hy-AM"/>
        </w:rPr>
        <w:t>1</w:t>
      </w:r>
      <w:r w:rsidR="00B65484" w:rsidRPr="00B65484">
        <w:rPr>
          <w:rFonts w:ascii="GHEA Grapalat" w:hAnsi="GHEA Grapalat" w:cs="Sylfaen"/>
          <w:szCs w:val="24"/>
          <w:lang w:val="hy-AM"/>
        </w:rPr>
        <w:t>5</w:t>
      </w:r>
      <w:r w:rsidR="003E5887" w:rsidRPr="00BE3DCD">
        <w:rPr>
          <w:rFonts w:ascii="GHEA Grapalat" w:hAnsi="GHEA Grapalat" w:cs="Sylfaen"/>
          <w:szCs w:val="24"/>
          <w:lang w:val="hy-AM"/>
        </w:rPr>
        <w:t>:00 -ն</w:t>
      </w:r>
      <w:r w:rsidR="004A08CB" w:rsidRPr="00BE3DCD">
        <w:rPr>
          <w:rFonts w:ascii="GHEA Grapalat" w:hAnsi="GHEA Grapalat" w:cs="Sylfaen"/>
          <w:szCs w:val="24"/>
          <w:lang w:val="hy-AM"/>
        </w:rPr>
        <w:t xml:space="preserve"> </w:t>
      </w:r>
      <w:r w:rsidR="003E5887" w:rsidRPr="00BE3DCD">
        <w:rPr>
          <w:rFonts w:ascii="GHEA Grapalat" w:hAnsi="GHEA Grapalat"/>
        </w:rPr>
        <w:t>ք. Երևան, Դրոյի 17</w:t>
      </w:r>
      <w:r w:rsidR="003E5887" w:rsidRPr="00BE3DCD">
        <w:rPr>
          <w:rFonts w:ascii="GHEA Grapalat" w:hAnsi="GHEA Grapalat" w:cs="Sylfaen"/>
          <w:szCs w:val="24"/>
          <w:lang w:val="hy-AM"/>
        </w:rPr>
        <w:t xml:space="preserve"> </w:t>
      </w:r>
      <w:r w:rsidR="004A08CB" w:rsidRPr="00BE3DCD">
        <w:rPr>
          <w:rFonts w:ascii="GHEA Grapalat" w:hAnsi="GHEA Grapalat" w:cs="Sylfaen"/>
          <w:szCs w:val="24"/>
          <w:lang w:val="hy-AM"/>
        </w:rPr>
        <w:t xml:space="preserve"> հասցեով</w:t>
      </w:r>
      <w:r w:rsidR="004D5671" w:rsidRPr="00BE3DCD">
        <w:rPr>
          <w:rFonts w:ascii="GHEA Grapalat" w:hAnsi="GHEA Grapalat" w:cs="Sylfaen"/>
          <w:szCs w:val="24"/>
          <w:lang w:val="hy-AM"/>
        </w:rPr>
        <w:t>։</w:t>
      </w:r>
      <w:r w:rsidRPr="00BE3DCD">
        <w:rPr>
          <w:rFonts w:ascii="GHEA Grapalat" w:hAnsi="GHEA Grapalat" w:cs="Sylfaen"/>
          <w:szCs w:val="24"/>
          <w:lang w:val="hy-AM"/>
        </w:rPr>
        <w:t xml:space="preserve">  </w:t>
      </w:r>
    </w:p>
    <w:p w:rsidR="00A232D9" w:rsidRPr="00BE3DCD" w:rsidRDefault="00A232D9" w:rsidP="00A232D9">
      <w:pPr>
        <w:pStyle w:val="23"/>
        <w:spacing w:line="240" w:lineRule="auto"/>
        <w:ind w:firstLine="567"/>
        <w:rPr>
          <w:rFonts w:ascii="GHEA Grapalat" w:hAnsi="GHEA Grapalat" w:cs="Sylfaen"/>
          <w:szCs w:val="24"/>
          <w:lang w:val="hy-AM"/>
        </w:rPr>
      </w:pPr>
      <w:r w:rsidRPr="00BE3DC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3E5887" w:rsidRPr="00BE3DCD">
        <w:rPr>
          <w:rFonts w:ascii="GHEA Grapalat" w:hAnsi="GHEA Grapalat"/>
        </w:rPr>
        <w:t>Աննա Բեթխեմյան</w:t>
      </w:r>
      <w:r w:rsidR="003E5887" w:rsidRPr="00BE3DCD">
        <w:rPr>
          <w:rFonts w:ascii="GHEA Grapalat" w:hAnsi="GHEA Grapalat"/>
          <w:sz w:val="24"/>
          <w:szCs w:val="24"/>
        </w:rPr>
        <w:t xml:space="preserve"> </w:t>
      </w:r>
      <w:r w:rsidRPr="00BE3DCD">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BE3DCD" w:rsidRDefault="00B67CCD" w:rsidP="00EF3662">
      <w:pPr>
        <w:pStyle w:val="23"/>
        <w:spacing w:line="240" w:lineRule="auto"/>
        <w:ind w:firstLine="567"/>
        <w:rPr>
          <w:rFonts w:ascii="GHEA Grapalat" w:hAnsi="GHEA Grapalat" w:cs="Sylfaen"/>
          <w:szCs w:val="24"/>
          <w:lang w:val="hy-AM"/>
        </w:rPr>
      </w:pPr>
      <w:r w:rsidRPr="00BE3DCD">
        <w:rPr>
          <w:rFonts w:ascii="GHEA Grapalat" w:hAnsi="GHEA Grapalat" w:cs="Sylfaen"/>
          <w:szCs w:val="24"/>
          <w:lang w:val="hy-AM"/>
        </w:rPr>
        <w:t>4.</w:t>
      </w:r>
      <w:r w:rsidR="0028726A" w:rsidRPr="00BE3DCD">
        <w:rPr>
          <w:rFonts w:ascii="GHEA Grapalat" w:hAnsi="GHEA Grapalat" w:cs="Sylfaen"/>
          <w:szCs w:val="24"/>
          <w:lang w:val="hy-AM"/>
        </w:rPr>
        <w:t xml:space="preserve">3 </w:t>
      </w:r>
      <w:r w:rsidRPr="00BE3DCD">
        <w:rPr>
          <w:rFonts w:ascii="GHEA Grapalat" w:hAnsi="GHEA Grapalat" w:cs="Sylfaen"/>
          <w:szCs w:val="24"/>
          <w:lang w:val="hy-AM"/>
        </w:rPr>
        <w:t>Մասնակիցը հայտով ներկայացնում է`</w:t>
      </w:r>
    </w:p>
    <w:p w:rsidR="003850A0" w:rsidRPr="00BE3DCD" w:rsidRDefault="003850A0" w:rsidP="003850A0">
      <w:pPr>
        <w:pStyle w:val="23"/>
        <w:spacing w:line="240" w:lineRule="auto"/>
        <w:ind w:firstLine="567"/>
        <w:rPr>
          <w:rFonts w:ascii="GHEA Grapalat" w:hAnsi="GHEA Grapalat" w:cs="Sylfaen"/>
          <w:szCs w:val="24"/>
          <w:lang w:val="hy-AM"/>
        </w:rPr>
      </w:pPr>
      <w:bookmarkStart w:id="3" w:name="_Hlk9261647"/>
      <w:r w:rsidRPr="00BE3DC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BE3DCD">
        <w:rPr>
          <w:rFonts w:ascii="GHEA Grapalat" w:hAnsi="GHEA Grapalat" w:cs="Sylfaen"/>
          <w:szCs w:val="24"/>
          <w:lang w:val="hy-AM"/>
        </w:rPr>
        <w:t>`</w:t>
      </w:r>
      <w:r w:rsidR="006818C6" w:rsidRPr="00BE3DC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BE3DCD">
        <w:rPr>
          <w:rFonts w:ascii="GHEA Grapalat" w:hAnsi="GHEA Grapalat" w:cs="Sylfaen"/>
          <w:szCs w:val="24"/>
          <w:lang w:val="hy-AM"/>
        </w:rPr>
        <w:t>, որը ներառում է`</w:t>
      </w:r>
    </w:p>
    <w:p w:rsidR="003850A0" w:rsidRPr="00BE3DCD" w:rsidRDefault="003850A0" w:rsidP="003850A0">
      <w:pPr>
        <w:pStyle w:val="23"/>
        <w:spacing w:line="240" w:lineRule="auto"/>
        <w:ind w:firstLine="567"/>
        <w:rPr>
          <w:rFonts w:ascii="GHEA Grapalat" w:hAnsi="GHEA Grapalat" w:cs="Sylfaen"/>
          <w:szCs w:val="24"/>
          <w:lang w:val="hy-AM"/>
        </w:rPr>
      </w:pPr>
      <w:r w:rsidRPr="00BE3DCD">
        <w:rPr>
          <w:rFonts w:ascii="GHEA Grapalat" w:hAnsi="GHEA Grapalat" w:cs="Sylfaen"/>
          <w:szCs w:val="24"/>
          <w:lang w:val="hy-AM"/>
        </w:rPr>
        <w:t xml:space="preserve">ա) </w:t>
      </w:r>
      <w:r w:rsidR="000356CC" w:rsidRPr="00BE3DCD">
        <w:rPr>
          <w:rFonts w:ascii="GHEA Grapalat" w:hAnsi="GHEA Grapalat" w:cs="Sylfaen"/>
          <w:szCs w:val="24"/>
          <w:lang w:val="hy-AM"/>
        </w:rPr>
        <w:t xml:space="preserve">հավաստում </w:t>
      </w:r>
      <w:r w:rsidRPr="00BE3DCD">
        <w:rPr>
          <w:rFonts w:ascii="GHEA Grapalat" w:hAnsi="GHEA Grapalat" w:cs="Sylfaen"/>
          <w:szCs w:val="24"/>
          <w:lang w:val="hy-AM"/>
        </w:rPr>
        <w:t>սույն հրավերով սահմանված մասնակ</w:t>
      </w:r>
      <w:r w:rsidRPr="00BE3DCD">
        <w:rPr>
          <w:rFonts w:ascii="GHEA Grapalat" w:hAnsi="GHEA Grapalat" w:cs="Sylfaen"/>
          <w:szCs w:val="24"/>
          <w:lang w:val="hy-AM"/>
        </w:rPr>
        <w:softHyphen/>
        <w:t>ցության իրավունքի պահանջներին իր տվյալների համապատասխանության մասին.</w:t>
      </w:r>
    </w:p>
    <w:p w:rsidR="00C63E1C" w:rsidRPr="00BE3DCD" w:rsidRDefault="003850A0" w:rsidP="00972668">
      <w:pPr>
        <w:shd w:val="clear" w:color="auto" w:fill="FFFFFF"/>
        <w:ind w:firstLine="567"/>
        <w:jc w:val="both"/>
        <w:rPr>
          <w:rFonts w:ascii="GHEA Grapalat" w:hAnsi="GHEA Grapalat" w:cs="Sylfaen"/>
          <w:sz w:val="20"/>
          <w:lang w:val="hy-AM"/>
        </w:rPr>
      </w:pPr>
      <w:r w:rsidRPr="00BE3DCD">
        <w:rPr>
          <w:rFonts w:ascii="GHEA Grapalat" w:hAnsi="GHEA Grapalat" w:cs="Sylfaen"/>
          <w:sz w:val="20"/>
          <w:lang w:val="hy-AM"/>
        </w:rPr>
        <w:t>բ)</w:t>
      </w:r>
      <w:r w:rsidRPr="00BE3DCD">
        <w:rPr>
          <w:rFonts w:ascii="GHEA Grapalat" w:hAnsi="GHEA Grapalat" w:cs="Sylfaen"/>
          <w:lang w:val="hy-AM"/>
        </w:rPr>
        <w:t xml:space="preserve"> </w:t>
      </w:r>
      <w:r w:rsidR="00C63E1C" w:rsidRPr="00BE3DCD">
        <w:rPr>
          <w:rFonts w:ascii="GHEA Grapalat" w:hAnsi="GHEA Grapalat" w:cs="Sylfaen"/>
          <w:sz w:val="20"/>
          <w:lang w:val="hy-AM"/>
        </w:rPr>
        <w:t>հավաստում՝ ընտրված մասնակից ճանաչվելու դեպքում, սույն հրավեր</w:t>
      </w:r>
      <w:r w:rsidR="00EA68B2" w:rsidRPr="00BE3DCD">
        <w:rPr>
          <w:rFonts w:ascii="GHEA Grapalat" w:hAnsi="GHEA Grapalat" w:cs="Sylfaen"/>
          <w:sz w:val="20"/>
          <w:lang w:val="hy-AM"/>
        </w:rPr>
        <w:t xml:space="preserve">ի 1-ին մասի 2.4 կետով </w:t>
      </w:r>
      <w:r w:rsidR="00C63E1C" w:rsidRPr="00BE3DCD">
        <w:rPr>
          <w:rFonts w:ascii="GHEA Grapalat" w:hAnsi="GHEA Grapalat" w:cs="Sylfaen"/>
          <w:sz w:val="20"/>
          <w:lang w:val="hy-AM"/>
        </w:rPr>
        <w:t>սահմանված կարգով և ժամկետում, ներկայացրած գնային առաջարկի չափով որակավորման ապահովում ներկայացնելու պարտավորության մասին</w:t>
      </w:r>
      <w:r w:rsidR="00E038DA" w:rsidRPr="00BE3DCD">
        <w:rPr>
          <w:rFonts w:ascii="GHEA Grapalat" w:hAnsi="GHEA Grapalat" w:cs="Sylfaen"/>
          <w:sz w:val="20"/>
          <w:lang w:val="hy-AM"/>
        </w:rPr>
        <w:t>.</w:t>
      </w:r>
      <w:r w:rsidR="00C63E1C" w:rsidRPr="00BE3DCD">
        <w:rPr>
          <w:rFonts w:ascii="GHEA Grapalat" w:hAnsi="GHEA Grapalat" w:cs="Sylfaen"/>
          <w:sz w:val="20"/>
          <w:lang w:val="hy-AM"/>
        </w:rPr>
        <w:t xml:space="preserve"> </w:t>
      </w:r>
    </w:p>
    <w:p w:rsidR="003850A0" w:rsidRPr="00BE3DCD" w:rsidRDefault="003850A0" w:rsidP="003850A0">
      <w:pPr>
        <w:pStyle w:val="23"/>
        <w:spacing w:line="240" w:lineRule="auto"/>
        <w:ind w:firstLine="567"/>
        <w:rPr>
          <w:rFonts w:ascii="GHEA Grapalat" w:hAnsi="GHEA Grapalat" w:cs="Sylfaen"/>
          <w:szCs w:val="24"/>
          <w:lang w:val="hy-AM"/>
        </w:rPr>
      </w:pPr>
      <w:r w:rsidRPr="00BE3DCD">
        <w:rPr>
          <w:rFonts w:ascii="GHEA Grapalat" w:hAnsi="GHEA Grapalat" w:cs="Sylfaen"/>
          <w:szCs w:val="24"/>
          <w:lang w:val="hy-AM"/>
        </w:rPr>
        <w:t xml:space="preserve">գ) հայտարարություն սույն ընթացակարգի շրջանակում գերիշխող դիրքի չարաշահման և հակամրցակցային համաձայնության բացակայության մասին. </w:t>
      </w:r>
    </w:p>
    <w:p w:rsidR="0059404D" w:rsidRPr="00BE3DCD" w:rsidRDefault="003850A0" w:rsidP="003850A0">
      <w:pPr>
        <w:pStyle w:val="23"/>
        <w:spacing w:line="240" w:lineRule="auto"/>
        <w:ind w:firstLine="567"/>
        <w:rPr>
          <w:rFonts w:ascii="GHEA Grapalat" w:hAnsi="GHEA Grapalat" w:cs="Sylfaen"/>
          <w:szCs w:val="24"/>
          <w:lang w:val="hy-AM"/>
        </w:rPr>
      </w:pPr>
      <w:bookmarkStart w:id="4" w:name="_Hlk9261892"/>
      <w:bookmarkEnd w:id="3"/>
      <w:r w:rsidRPr="00BE3DC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850A0" w:rsidRPr="00BE3DCD" w:rsidRDefault="0059404D" w:rsidP="00972668">
      <w:pPr>
        <w:pStyle w:val="norm"/>
        <w:spacing w:line="240" w:lineRule="auto"/>
        <w:ind w:firstLine="630"/>
        <w:rPr>
          <w:rFonts w:ascii="GHEA Grapalat" w:hAnsi="GHEA Grapalat" w:cs="Sylfaen"/>
          <w:szCs w:val="24"/>
          <w:lang w:val="hy-AM"/>
        </w:rPr>
      </w:pPr>
      <w:r w:rsidRPr="00BE3DCD">
        <w:rPr>
          <w:rFonts w:ascii="GHEA Grapalat" w:hAnsi="GHEA Grapalat"/>
          <w:sz w:val="20"/>
          <w:lang w:val="hy-AM"/>
        </w:rPr>
        <w:t xml:space="preserve">ե) </w:t>
      </w:r>
      <w:r w:rsidRPr="00BE3DCD">
        <w:rPr>
          <w:rFonts w:ascii="GHEA Grapalat" w:hAnsi="GHEA Grapalat" w:cs="Sylfaen"/>
          <w:sz w:val="20"/>
          <w:lang w:val="hy-AM"/>
        </w:rPr>
        <w:t xml:space="preserve">այն ֆիզիկական անձի (անձանց) տվյալները, ով ուղղակի կամ անուղղակի ունի մասնակցի կանոնադրական կապիտալում քվեարկող բաժնետոմսերի (բաժնեմասերի, փայերի) ավել քան տաս տոկոսը, </w:t>
      </w:r>
      <w:r w:rsidRPr="00BE3DCD">
        <w:rPr>
          <w:rFonts w:ascii="GHEA Grapalat" w:hAnsi="GHEA Grapalat" w:cs="Sylfaen"/>
          <w:sz w:val="20"/>
          <w:lang w:val="hy-AM"/>
        </w:rPr>
        <w:lastRenderedPageBreak/>
        <w:t>ներառյալ ըստ ներկայացնողի բաժնետոմսերը, կամ այն անձի (անձանց) տվյալները, ով իրավունք ունի նանակելու կամ ազատելու մասնակցի գործադիր մարմնի անդամներին, կամ ստանում է մասնակցի կողմից իրականացվող ձեռնարկատիրական կամ այլ գործունեության արդյունքում ստացված շահույթի տասնհինգ տոկոսից ավելին: Սույն ենթակետում մեջ նշված անձանց բացակայության դեպքում ներկայացվում է գործադիր մարմնի ղեկավարի և անդամների տվյալները</w:t>
      </w:r>
      <w:r w:rsidRPr="00BE3DCD">
        <w:rPr>
          <w:rFonts w:ascii="GHEA Grapalat" w:hAnsi="GHEA Grapalat"/>
          <w:sz w:val="20"/>
          <w:lang w:val="hy-AM"/>
        </w:rPr>
        <w:t xml:space="preserve">: Ընդ որում </w:t>
      </w:r>
      <w:r w:rsidRPr="00BE3DCD">
        <w:rPr>
          <w:rFonts w:ascii="GHEA Grapalat" w:hAnsi="GHEA Grapalat" w:cs="Sylfaen"/>
          <w:sz w:val="20"/>
          <w:lang w:val="hy-AM"/>
        </w:rPr>
        <w:t>եթե մասնակիցը հայտարարվում է ըտրված մասնակից, ապա սույն պարբերությամբ նախատեսված տեղեկատվություն</w:t>
      </w:r>
      <w:r w:rsidR="00F9314A" w:rsidRPr="00BE3DCD">
        <w:rPr>
          <w:rFonts w:ascii="GHEA Grapalat" w:hAnsi="GHEA Grapalat" w:cs="Sylfaen"/>
          <w:sz w:val="20"/>
          <w:lang w:val="hy-AM"/>
        </w:rPr>
        <w:t xml:space="preserve">ը </w:t>
      </w:r>
      <w:r w:rsidRPr="00BE3DCD">
        <w:rPr>
          <w:rFonts w:ascii="GHEA Grapalat" w:hAnsi="GHEA Grapalat" w:cs="Sylfaen"/>
          <w:sz w:val="20"/>
          <w:lang w:val="hy-AM"/>
        </w:rPr>
        <w:t>պայմանագիր կնքելու որոշման մասին հայտարարության հետ միաժամանակ հրապարակվում է նաև տեղեկագրում.</w:t>
      </w:r>
      <w:r w:rsidR="003850A0" w:rsidRPr="00BE3DCD">
        <w:rPr>
          <w:rFonts w:ascii="GHEA Grapalat" w:hAnsi="GHEA Grapalat" w:cs="Sylfaen"/>
          <w:szCs w:val="24"/>
          <w:lang w:val="hy-AM"/>
        </w:rPr>
        <w:t xml:space="preserve"> </w:t>
      </w:r>
    </w:p>
    <w:p w:rsidR="003850A0" w:rsidRPr="00BE3DCD" w:rsidRDefault="005A51C8" w:rsidP="003850A0">
      <w:pPr>
        <w:pStyle w:val="norm"/>
        <w:spacing w:line="240" w:lineRule="auto"/>
        <w:ind w:firstLine="630"/>
        <w:rPr>
          <w:rFonts w:ascii="GHEA Grapalat" w:hAnsi="GHEA Grapalat"/>
          <w:sz w:val="20"/>
          <w:lang w:val="hy-AM"/>
        </w:rPr>
      </w:pPr>
      <w:r w:rsidRPr="00BE3DCD">
        <w:rPr>
          <w:rFonts w:ascii="GHEA Grapalat" w:hAnsi="GHEA Grapalat" w:cs="Sylfaen"/>
          <w:sz w:val="20"/>
          <w:szCs w:val="24"/>
          <w:lang w:val="hy-AM" w:eastAsia="en-US"/>
        </w:rPr>
        <w:t xml:space="preserve">2) </w:t>
      </w:r>
      <w:r w:rsidR="00737D93" w:rsidRPr="00BE3DCD">
        <w:rPr>
          <w:rFonts w:ascii="GHEA Grapalat" w:hAnsi="GHEA Grapalat" w:cs="Sylfaen"/>
          <w:sz w:val="20"/>
          <w:szCs w:val="24"/>
          <w:lang w:val="hy-AM" w:eastAsia="en-US"/>
        </w:rPr>
        <w:t>իր կողմից առաջարկվող ապրանքի տեխնիկական բնութագրերը, ինչպես նաև առաջարկվող ապրանքի ապրանքային նշանը, ֆիրմային անվանումը, մակնիշը և արտադրողի անվանումը (այսուհետ՝ ապրանքի ամբողջական նկարագիր)</w:t>
      </w:r>
      <w:r w:rsidR="006265F4" w:rsidRPr="00BE3DCD">
        <w:rPr>
          <w:rFonts w:ascii="GHEA Grapalat" w:hAnsi="GHEA Grapalat" w:cs="Sylfaen"/>
          <w:sz w:val="20"/>
          <w:szCs w:val="24"/>
          <w:lang w:val="hy-AM" w:eastAsia="en-US"/>
        </w:rPr>
        <w:t>.</w:t>
      </w:r>
      <w:r w:rsidR="006265F4" w:rsidRPr="00BE3DCD">
        <w:rPr>
          <w:rFonts w:ascii="GHEA Grapalat" w:hAnsi="GHEA Grapalat" w:cs="Sylfaen"/>
          <w:sz w:val="20"/>
          <w:szCs w:val="24"/>
          <w:vertAlign w:val="superscript"/>
          <w:lang w:val="hy-AM" w:eastAsia="en-US"/>
        </w:rPr>
        <w:t>7</w:t>
      </w:r>
    </w:p>
    <w:bookmarkEnd w:id="4"/>
    <w:p w:rsidR="00B67CCD" w:rsidRPr="00BE3DCD" w:rsidRDefault="006265F4" w:rsidP="00EF3662">
      <w:pPr>
        <w:pStyle w:val="norm"/>
        <w:spacing w:line="240" w:lineRule="auto"/>
        <w:rPr>
          <w:rFonts w:ascii="GHEA Grapalat" w:hAnsi="GHEA Grapalat" w:cs="Sylfaen"/>
          <w:sz w:val="20"/>
          <w:szCs w:val="24"/>
          <w:lang w:val="hy-AM" w:eastAsia="en-US"/>
        </w:rPr>
      </w:pPr>
      <w:r w:rsidRPr="00BE3DCD">
        <w:rPr>
          <w:rFonts w:ascii="GHEA Grapalat" w:hAnsi="GHEA Grapalat" w:cs="Sylfaen"/>
          <w:sz w:val="20"/>
          <w:szCs w:val="24"/>
          <w:lang w:val="hy-AM" w:eastAsia="en-US"/>
        </w:rPr>
        <w:t>2</w:t>
      </w:r>
      <w:r w:rsidR="003E3FD0" w:rsidRPr="00BE3DCD">
        <w:rPr>
          <w:rFonts w:ascii="GHEA Grapalat" w:hAnsi="GHEA Grapalat" w:cs="Sylfaen"/>
          <w:sz w:val="20"/>
          <w:szCs w:val="24"/>
          <w:lang w:val="hy-AM" w:eastAsia="en-US"/>
        </w:rPr>
        <w:t>)</w:t>
      </w:r>
      <w:r w:rsidR="00B67CCD" w:rsidRPr="00BE3DCD">
        <w:rPr>
          <w:rFonts w:ascii="GHEA Grapalat" w:hAnsi="GHEA Grapalat" w:cs="Sylfaen"/>
          <w:sz w:val="20"/>
          <w:szCs w:val="24"/>
          <w:lang w:val="hy-AM" w:eastAsia="en-US"/>
        </w:rPr>
        <w:t xml:space="preserve"> </w:t>
      </w:r>
      <w:r w:rsidR="0047117B" w:rsidRPr="00BE3DCD">
        <w:rPr>
          <w:rFonts w:ascii="GHEA Grapalat" w:hAnsi="GHEA Grapalat" w:cs="Sylfaen"/>
          <w:sz w:val="20"/>
          <w:szCs w:val="24"/>
          <w:lang w:val="hy-AM" w:eastAsia="en-US"/>
        </w:rPr>
        <w:t xml:space="preserve">իր կողմից հաստատված </w:t>
      </w:r>
      <w:r w:rsidR="00B67CCD" w:rsidRPr="00BE3DCD">
        <w:rPr>
          <w:rFonts w:ascii="GHEA Grapalat" w:hAnsi="GHEA Grapalat" w:cs="Sylfaen"/>
          <w:sz w:val="20"/>
          <w:szCs w:val="24"/>
          <w:lang w:val="hy-AM" w:eastAsia="en-US"/>
        </w:rPr>
        <w:t>գնային առաջարկ</w:t>
      </w:r>
      <w:r w:rsidRPr="00BE3DCD">
        <w:rPr>
          <w:rFonts w:ascii="GHEA Grapalat" w:hAnsi="GHEA Grapalat" w:cs="Sylfaen"/>
          <w:sz w:val="20"/>
          <w:szCs w:val="24"/>
          <w:lang w:val="hy-AM" w:eastAsia="en-US"/>
        </w:rPr>
        <w:t>.</w:t>
      </w:r>
    </w:p>
    <w:p w:rsidR="006C3115" w:rsidRPr="00BE3DCD" w:rsidRDefault="00E326DD" w:rsidP="00EF3662">
      <w:pPr>
        <w:ind w:firstLine="567"/>
        <w:jc w:val="both"/>
        <w:rPr>
          <w:rFonts w:ascii="GHEA Grapalat" w:hAnsi="GHEA Grapalat" w:cs="Sylfaen"/>
          <w:color w:val="FFFFFF"/>
          <w:sz w:val="20"/>
          <w:lang w:val="hy-AM"/>
        </w:rPr>
      </w:pPr>
      <w:r w:rsidRPr="00BE3DCD">
        <w:rPr>
          <w:rFonts w:ascii="GHEA Grapalat" w:hAnsi="GHEA Grapalat" w:cs="Sylfaen"/>
          <w:sz w:val="20"/>
          <w:lang w:val="hy-AM"/>
        </w:rPr>
        <w:t xml:space="preserve">  </w:t>
      </w:r>
      <w:r w:rsidR="006265F4" w:rsidRPr="00BE3DCD">
        <w:rPr>
          <w:rFonts w:ascii="GHEA Grapalat" w:hAnsi="GHEA Grapalat" w:cs="Sylfaen"/>
          <w:sz w:val="20"/>
          <w:lang w:val="hy-AM"/>
        </w:rPr>
        <w:t>3)</w:t>
      </w:r>
      <w:r w:rsidR="00F53525" w:rsidRPr="00BE3DCD">
        <w:rPr>
          <w:rFonts w:ascii="GHEA Grapalat" w:hAnsi="GHEA Grapalat" w:cs="Sylfaen"/>
          <w:sz w:val="20"/>
          <w:lang w:val="hy-AM"/>
        </w:rPr>
        <w:t xml:space="preserve"> հայտի ապահովում կանխիկ փողի կամ բանկային երաշխիքի </w:t>
      </w:r>
      <w:r w:rsidR="00C03728" w:rsidRPr="00BE3DCD">
        <w:rPr>
          <w:rFonts w:ascii="GHEA Grapalat" w:hAnsi="GHEA Grapalat" w:cs="Sylfaen"/>
          <w:sz w:val="20"/>
          <w:lang w:val="hy-AM"/>
        </w:rPr>
        <w:t>ձևով</w:t>
      </w:r>
      <w:r w:rsidR="00F53525" w:rsidRPr="00BE3DCD">
        <w:rPr>
          <w:rFonts w:ascii="GHEA Grapalat" w:hAnsi="GHEA Grapalat" w:cs="Sylfaen"/>
          <w:sz w:val="20"/>
          <w:lang w:val="hy-AM"/>
        </w:rPr>
        <w:t>:</w:t>
      </w:r>
      <w:r w:rsidR="006265F4" w:rsidRPr="00BE3DCD">
        <w:rPr>
          <w:rFonts w:ascii="GHEA Grapalat" w:hAnsi="GHEA Grapalat" w:cs="Sylfaen"/>
          <w:sz w:val="20"/>
          <w:vertAlign w:val="superscript"/>
          <w:lang w:val="hy-AM"/>
        </w:rPr>
        <w:t>8</w:t>
      </w:r>
      <w:r w:rsidR="00F53525" w:rsidRPr="00BE3DCD">
        <w:rPr>
          <w:rFonts w:ascii="GHEA Grapalat" w:hAnsi="GHEA Grapalat" w:cs="Sylfaen"/>
          <w:sz w:val="20"/>
          <w:lang w:val="hy-AM"/>
        </w:rPr>
        <w:t xml:space="preserve"> </w:t>
      </w:r>
      <w:r w:rsidR="00340083" w:rsidRPr="00BE3DCD">
        <w:rPr>
          <w:rStyle w:val="af6"/>
          <w:rFonts w:ascii="GHEA Grapalat" w:hAnsi="GHEA Grapalat"/>
          <w:color w:val="FFFFFF"/>
          <w:sz w:val="20"/>
          <w:lang w:val="hy-AM"/>
        </w:rPr>
        <w:footnoteReference w:id="1"/>
      </w:r>
    </w:p>
    <w:p w:rsidR="000845F6" w:rsidRPr="00BE3DCD" w:rsidRDefault="006265F4" w:rsidP="00EF3662">
      <w:pPr>
        <w:pStyle w:val="norm"/>
        <w:spacing w:line="240" w:lineRule="auto"/>
        <w:rPr>
          <w:rFonts w:ascii="GHEA Grapalat" w:hAnsi="GHEA Grapalat" w:cs="Sylfaen"/>
          <w:sz w:val="20"/>
          <w:szCs w:val="24"/>
          <w:lang w:val="hy-AM" w:eastAsia="en-US"/>
        </w:rPr>
      </w:pPr>
      <w:r w:rsidRPr="00BE3DCD">
        <w:rPr>
          <w:rFonts w:ascii="GHEA Grapalat" w:hAnsi="GHEA Grapalat" w:cs="Sylfaen"/>
          <w:sz w:val="20"/>
          <w:szCs w:val="24"/>
          <w:lang w:val="hy-AM" w:eastAsia="en-US"/>
        </w:rPr>
        <w:t>4</w:t>
      </w:r>
      <w:r w:rsidR="003E3FD0" w:rsidRPr="00BE3DCD">
        <w:rPr>
          <w:rFonts w:ascii="GHEA Grapalat" w:hAnsi="GHEA Grapalat" w:cs="Sylfaen"/>
          <w:sz w:val="20"/>
          <w:szCs w:val="24"/>
          <w:lang w:val="hy-AM" w:eastAsia="en-US"/>
        </w:rPr>
        <w:t>)</w:t>
      </w:r>
      <w:r w:rsidR="000845F6" w:rsidRPr="00BE3DCD">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BE3DCD">
        <w:rPr>
          <w:rFonts w:ascii="GHEA Grapalat" w:hAnsi="GHEA Grapalat" w:cs="Sylfaen"/>
          <w:sz w:val="20"/>
          <w:szCs w:val="24"/>
          <w:lang w:val="hy-AM" w:eastAsia="en-US"/>
        </w:rPr>
        <w:t xml:space="preserve">կնքվելիք </w:t>
      </w:r>
      <w:r w:rsidR="000845F6" w:rsidRPr="00BE3DCD">
        <w:rPr>
          <w:rFonts w:ascii="GHEA Grapalat" w:hAnsi="GHEA Grapalat" w:cs="Sylfaen"/>
          <w:sz w:val="20"/>
          <w:szCs w:val="24"/>
          <w:lang w:val="hy-AM" w:eastAsia="en-US"/>
        </w:rPr>
        <w:t>պայմանագիրն իրականացվելու է գործակալության միջոցով:</w:t>
      </w:r>
    </w:p>
    <w:p w:rsidR="000845F6" w:rsidRPr="00BE3DCD" w:rsidRDefault="006265F4" w:rsidP="00EF3662">
      <w:pPr>
        <w:pStyle w:val="norm"/>
        <w:spacing w:line="240" w:lineRule="auto"/>
        <w:rPr>
          <w:rFonts w:ascii="GHEA Grapalat" w:hAnsi="GHEA Grapalat" w:cs="Sylfaen"/>
          <w:sz w:val="20"/>
          <w:szCs w:val="24"/>
          <w:lang w:val="hy-AM" w:eastAsia="en-US"/>
        </w:rPr>
      </w:pPr>
      <w:r w:rsidRPr="00BE3DCD">
        <w:rPr>
          <w:rFonts w:ascii="GHEA Grapalat" w:hAnsi="GHEA Grapalat" w:cs="Sylfaen"/>
          <w:sz w:val="20"/>
          <w:szCs w:val="24"/>
          <w:lang w:val="hy-AM" w:eastAsia="en-US"/>
        </w:rPr>
        <w:t>5</w:t>
      </w:r>
      <w:r w:rsidR="003E3FD0" w:rsidRPr="00BE3DCD">
        <w:rPr>
          <w:rFonts w:ascii="GHEA Grapalat" w:hAnsi="GHEA Grapalat" w:cs="Sylfaen"/>
          <w:sz w:val="20"/>
          <w:szCs w:val="24"/>
          <w:lang w:val="hy-AM" w:eastAsia="en-US"/>
        </w:rPr>
        <w:t>)</w:t>
      </w:r>
      <w:r w:rsidR="002B0AEA" w:rsidRPr="00BE3DCD">
        <w:rPr>
          <w:rFonts w:ascii="GHEA Grapalat" w:hAnsi="GHEA Grapalat" w:cs="Sylfaen"/>
          <w:sz w:val="20"/>
          <w:szCs w:val="24"/>
          <w:lang w:val="hy-AM" w:eastAsia="en-US"/>
        </w:rPr>
        <w:t xml:space="preserve"> համատեղ գործունեության պայմանագ</w:t>
      </w:r>
      <w:r w:rsidR="00B32124" w:rsidRPr="00BE3DCD">
        <w:rPr>
          <w:rFonts w:ascii="GHEA Grapalat" w:hAnsi="GHEA Grapalat" w:cs="Sylfaen"/>
          <w:sz w:val="20"/>
          <w:szCs w:val="24"/>
          <w:lang w:val="hy-AM" w:eastAsia="en-US"/>
        </w:rPr>
        <w:t>րի պատճենը</w:t>
      </w:r>
      <w:r w:rsidR="002B0AEA" w:rsidRPr="00BE3DCD">
        <w:rPr>
          <w:rFonts w:ascii="GHEA Grapalat" w:hAnsi="GHEA Grapalat" w:cs="Sylfaen"/>
          <w:sz w:val="20"/>
          <w:szCs w:val="24"/>
          <w:lang w:val="hy-AM" w:eastAsia="en-US"/>
        </w:rPr>
        <w:t xml:space="preserve">, եթե </w:t>
      </w:r>
      <w:r w:rsidR="00F97D3E" w:rsidRPr="00BE3DCD">
        <w:rPr>
          <w:rFonts w:ascii="GHEA Grapalat" w:hAnsi="GHEA Grapalat" w:cs="Sylfaen"/>
          <w:sz w:val="20"/>
          <w:szCs w:val="24"/>
          <w:lang w:val="hy-AM" w:eastAsia="en-US"/>
        </w:rPr>
        <w:t xml:space="preserve">մասնակիցները սույն </w:t>
      </w:r>
      <w:r w:rsidR="002B0AEA" w:rsidRPr="00BE3DCD">
        <w:rPr>
          <w:rFonts w:ascii="GHEA Grapalat" w:hAnsi="GHEA Grapalat" w:cs="Sylfaen"/>
          <w:sz w:val="20"/>
          <w:szCs w:val="24"/>
          <w:lang w:val="hy-AM" w:eastAsia="en-US"/>
        </w:rPr>
        <w:t xml:space="preserve">ընթացակարգին մասնակցում </w:t>
      </w:r>
      <w:r w:rsidR="00F97D3E" w:rsidRPr="00BE3DCD">
        <w:rPr>
          <w:rFonts w:ascii="GHEA Grapalat" w:hAnsi="GHEA Grapalat" w:cs="Sylfaen"/>
          <w:sz w:val="20"/>
          <w:szCs w:val="24"/>
          <w:lang w:val="hy-AM" w:eastAsia="en-US"/>
        </w:rPr>
        <w:t xml:space="preserve">են </w:t>
      </w:r>
      <w:r w:rsidR="002B0AEA" w:rsidRPr="00BE3DCD">
        <w:rPr>
          <w:rFonts w:ascii="GHEA Grapalat" w:hAnsi="GHEA Grapalat" w:cs="Sylfaen"/>
          <w:sz w:val="20"/>
          <w:szCs w:val="24"/>
          <w:lang w:val="hy-AM" w:eastAsia="en-US"/>
        </w:rPr>
        <w:t>համատեղ գործունեության կարգով (կոնսորցիումով):</w:t>
      </w:r>
    </w:p>
    <w:p w:rsidR="00E410D5" w:rsidRPr="00BE3DCD" w:rsidRDefault="00E410D5" w:rsidP="00E410D5">
      <w:pPr>
        <w:pStyle w:val="norm"/>
        <w:spacing w:line="240" w:lineRule="auto"/>
        <w:rPr>
          <w:rFonts w:ascii="GHEA Grapalat" w:hAnsi="GHEA Grapalat" w:cs="Sylfaen"/>
          <w:sz w:val="20"/>
          <w:szCs w:val="24"/>
          <w:lang w:val="hy-AM" w:eastAsia="en-US"/>
        </w:rPr>
      </w:pPr>
      <w:bookmarkStart w:id="5" w:name="_Hlk9262052"/>
      <w:r w:rsidRPr="00BE3DCD">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BE3DC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BE3DCD">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BE3DCD">
        <w:rPr>
          <w:rFonts w:ascii="GHEA Grapalat" w:hAnsi="GHEA Grapalat" w:cs="Sylfaen"/>
          <w:sz w:val="20"/>
          <w:szCs w:val="24"/>
          <w:lang w:val="hy-AM" w:eastAsia="en-US"/>
        </w:rPr>
        <w:t xml:space="preserve">(միևնույն չափաբաժնին) </w:t>
      </w:r>
      <w:r w:rsidRPr="00BE3DC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BE3DC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BE3DC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rsidR="00037DDE" w:rsidRPr="00BE3DCD" w:rsidRDefault="00037DDE" w:rsidP="00EF3662">
      <w:pPr>
        <w:pStyle w:val="norm"/>
        <w:spacing w:line="240" w:lineRule="auto"/>
        <w:rPr>
          <w:rFonts w:ascii="GHEA Grapalat" w:hAnsi="GHEA Grapalat" w:cs="Sylfaen"/>
          <w:sz w:val="20"/>
          <w:szCs w:val="24"/>
          <w:lang w:val="hy-AM" w:eastAsia="en-US"/>
        </w:rPr>
      </w:pPr>
    </w:p>
    <w:p w:rsidR="00A45946" w:rsidRPr="00BE3DCD" w:rsidRDefault="00C8055A" w:rsidP="00EF3662">
      <w:pPr>
        <w:jc w:val="center"/>
        <w:rPr>
          <w:rFonts w:ascii="GHEA Grapalat" w:hAnsi="GHEA Grapalat" w:cs="Arial"/>
          <w:b/>
          <w:sz w:val="20"/>
          <w:lang w:val="es-ES"/>
        </w:rPr>
      </w:pPr>
      <w:r w:rsidRPr="00BE3DCD">
        <w:rPr>
          <w:rFonts w:ascii="GHEA Grapalat" w:hAnsi="GHEA Grapalat"/>
          <w:b/>
          <w:sz w:val="20"/>
          <w:lang w:val="es-ES"/>
        </w:rPr>
        <w:t>5</w:t>
      </w:r>
      <w:r w:rsidR="00A45946" w:rsidRPr="00BE3DCD">
        <w:rPr>
          <w:rFonts w:ascii="GHEA Grapalat" w:hAnsi="GHEA Grapalat"/>
          <w:b/>
          <w:sz w:val="20"/>
          <w:lang w:val="es-ES"/>
        </w:rPr>
        <w:t xml:space="preserve">.   </w:t>
      </w:r>
      <w:r w:rsidR="00A45946" w:rsidRPr="00BE3DCD">
        <w:rPr>
          <w:rFonts w:ascii="GHEA Grapalat" w:hAnsi="GHEA Grapalat" w:cs="Sylfaen"/>
          <w:b/>
          <w:sz w:val="20"/>
          <w:lang w:val="es-ES"/>
        </w:rPr>
        <w:t>ՀԱՅՏԻ</w:t>
      </w:r>
      <w:r w:rsidR="00A45946" w:rsidRPr="00BE3DCD">
        <w:rPr>
          <w:rFonts w:ascii="GHEA Grapalat" w:hAnsi="GHEA Grapalat" w:cs="Arial"/>
          <w:b/>
          <w:sz w:val="20"/>
          <w:lang w:val="es-ES"/>
        </w:rPr>
        <w:t xml:space="preserve">   </w:t>
      </w:r>
      <w:r w:rsidR="00A45946" w:rsidRPr="00BE3DCD">
        <w:rPr>
          <w:rFonts w:ascii="GHEA Grapalat" w:hAnsi="GHEA Grapalat" w:cs="Sylfaen"/>
          <w:b/>
          <w:sz w:val="20"/>
          <w:lang w:val="es-ES"/>
        </w:rPr>
        <w:t>ԳՆԱՅԻՆ</w:t>
      </w:r>
      <w:r w:rsidR="00A45946" w:rsidRPr="00BE3DCD">
        <w:rPr>
          <w:rFonts w:ascii="GHEA Grapalat" w:hAnsi="GHEA Grapalat" w:cs="Arial"/>
          <w:b/>
          <w:sz w:val="20"/>
          <w:lang w:val="es-ES"/>
        </w:rPr>
        <w:t xml:space="preserve">  </w:t>
      </w:r>
      <w:r w:rsidR="00A45946" w:rsidRPr="00BE3DCD">
        <w:rPr>
          <w:rFonts w:ascii="GHEA Grapalat" w:hAnsi="GHEA Grapalat" w:cs="Sylfaen"/>
          <w:b/>
          <w:sz w:val="20"/>
          <w:lang w:val="es-ES"/>
        </w:rPr>
        <w:t>ԱՌԱՋԱՐԿԸ</w:t>
      </w:r>
      <w:r w:rsidR="00A45946" w:rsidRPr="00BE3DCD">
        <w:rPr>
          <w:rFonts w:ascii="GHEA Grapalat" w:hAnsi="GHEA Grapalat" w:cs="Arial"/>
          <w:b/>
          <w:sz w:val="20"/>
          <w:lang w:val="es-ES"/>
        </w:rPr>
        <w:t xml:space="preserve"> </w:t>
      </w:r>
    </w:p>
    <w:p w:rsidR="00A45946" w:rsidRPr="00BE3DCD" w:rsidRDefault="00A45946" w:rsidP="00EF3662">
      <w:pPr>
        <w:jc w:val="center"/>
        <w:rPr>
          <w:rFonts w:ascii="GHEA Grapalat" w:hAnsi="GHEA Grapalat" w:cs="Arial"/>
          <w:b/>
          <w:sz w:val="20"/>
          <w:lang w:val="es-ES"/>
        </w:rPr>
      </w:pPr>
    </w:p>
    <w:p w:rsidR="00A45946" w:rsidRPr="00BE3DCD" w:rsidRDefault="00C8055A" w:rsidP="00EF3662">
      <w:pPr>
        <w:ind w:firstLine="567"/>
        <w:jc w:val="both"/>
        <w:rPr>
          <w:rFonts w:ascii="GHEA Grapalat" w:hAnsi="GHEA Grapalat"/>
          <w:sz w:val="20"/>
          <w:lang w:val="es-ES"/>
        </w:rPr>
      </w:pPr>
      <w:r w:rsidRPr="00BE3DCD">
        <w:rPr>
          <w:rFonts w:ascii="GHEA Grapalat" w:hAnsi="GHEA Grapalat" w:cs="Sylfaen"/>
          <w:sz w:val="20"/>
          <w:lang w:val="es-ES"/>
        </w:rPr>
        <w:t>5</w:t>
      </w:r>
      <w:r w:rsidR="00A45946" w:rsidRPr="00BE3DCD">
        <w:rPr>
          <w:rFonts w:ascii="GHEA Grapalat" w:hAnsi="GHEA Grapalat" w:cs="Sylfaen"/>
          <w:sz w:val="20"/>
          <w:lang w:val="es-ES"/>
        </w:rPr>
        <w:t xml:space="preserve">.1 </w:t>
      </w:r>
      <w:r w:rsidR="00A45946" w:rsidRPr="00BE3DCD">
        <w:rPr>
          <w:rFonts w:ascii="GHEA Grapalat" w:hAnsi="GHEA Grapalat" w:cs="Sylfaen"/>
          <w:sz w:val="20"/>
          <w:lang w:val="hy-AM"/>
        </w:rPr>
        <w:t>Առաջարկվող</w:t>
      </w:r>
      <w:r w:rsidR="00A45946" w:rsidRPr="00BE3DCD">
        <w:rPr>
          <w:rFonts w:ascii="GHEA Grapalat" w:hAnsi="GHEA Grapalat" w:cs="Sylfaen"/>
          <w:sz w:val="20"/>
          <w:lang w:val="es-ES"/>
        </w:rPr>
        <w:t xml:space="preserve"> </w:t>
      </w:r>
      <w:r w:rsidR="00A45946" w:rsidRPr="00BE3DCD">
        <w:rPr>
          <w:rFonts w:ascii="GHEA Grapalat" w:hAnsi="GHEA Grapalat" w:cs="Sylfaen"/>
          <w:sz w:val="20"/>
          <w:lang w:val="hy-AM"/>
        </w:rPr>
        <w:t>գինը</w:t>
      </w:r>
      <w:r w:rsidR="00A45946" w:rsidRPr="00BE3DCD">
        <w:rPr>
          <w:rFonts w:ascii="GHEA Grapalat" w:hAnsi="GHEA Grapalat" w:cs="Sylfaen"/>
          <w:sz w:val="20"/>
          <w:lang w:val="es-ES"/>
        </w:rPr>
        <w:t xml:space="preserve"> </w:t>
      </w:r>
      <w:r w:rsidR="00A45946" w:rsidRPr="00BE3DCD">
        <w:rPr>
          <w:rFonts w:ascii="GHEA Grapalat" w:hAnsi="GHEA Grapalat" w:cs="Sylfaen"/>
          <w:sz w:val="20"/>
          <w:lang w:val="hy-AM"/>
        </w:rPr>
        <w:t>ապրանքի</w:t>
      </w:r>
      <w:r w:rsidR="00A45946" w:rsidRPr="00BE3DCD">
        <w:rPr>
          <w:rFonts w:ascii="GHEA Grapalat" w:hAnsi="GHEA Grapalat" w:cs="Sylfaen"/>
          <w:sz w:val="20"/>
          <w:lang w:val="es-ES"/>
        </w:rPr>
        <w:t xml:space="preserve"> </w:t>
      </w:r>
      <w:r w:rsidR="00A45946" w:rsidRPr="00BE3DCD">
        <w:rPr>
          <w:rFonts w:ascii="GHEA Grapalat" w:hAnsi="GHEA Grapalat" w:cs="Sylfaen"/>
          <w:sz w:val="20"/>
          <w:lang w:val="hy-AM"/>
        </w:rPr>
        <w:t>արժեքից</w:t>
      </w:r>
      <w:r w:rsidR="00A45946" w:rsidRPr="00BE3DCD">
        <w:rPr>
          <w:rFonts w:ascii="GHEA Grapalat" w:hAnsi="GHEA Grapalat" w:cs="Sylfaen"/>
          <w:sz w:val="20"/>
          <w:lang w:val="es-ES"/>
        </w:rPr>
        <w:t xml:space="preserve"> </w:t>
      </w:r>
      <w:r w:rsidR="00A45946" w:rsidRPr="00BE3DCD">
        <w:rPr>
          <w:rFonts w:ascii="GHEA Grapalat" w:hAnsi="GHEA Grapalat" w:cs="Sylfaen"/>
          <w:sz w:val="20"/>
          <w:lang w:val="hy-AM"/>
        </w:rPr>
        <w:t>բացի</w:t>
      </w:r>
      <w:r w:rsidR="00A45946" w:rsidRPr="00BE3DCD">
        <w:rPr>
          <w:rFonts w:ascii="GHEA Grapalat" w:hAnsi="GHEA Grapalat" w:cs="Sylfaen"/>
          <w:sz w:val="20"/>
          <w:lang w:val="es-ES"/>
        </w:rPr>
        <w:t xml:space="preserve"> </w:t>
      </w:r>
      <w:r w:rsidR="00A45946" w:rsidRPr="00BE3DCD">
        <w:rPr>
          <w:rFonts w:ascii="GHEA Grapalat" w:hAnsi="GHEA Grapalat" w:cs="Sylfaen"/>
          <w:sz w:val="20"/>
          <w:lang w:val="hy-AM"/>
        </w:rPr>
        <w:t>ներառում</w:t>
      </w:r>
      <w:r w:rsidR="00A45946" w:rsidRPr="00BE3DCD">
        <w:rPr>
          <w:rFonts w:ascii="GHEA Grapalat" w:hAnsi="GHEA Grapalat" w:cs="Sylfaen"/>
          <w:sz w:val="20"/>
          <w:lang w:val="es-ES"/>
        </w:rPr>
        <w:t xml:space="preserve"> </w:t>
      </w:r>
      <w:r w:rsidR="00A45946" w:rsidRPr="00BE3DCD">
        <w:rPr>
          <w:rFonts w:ascii="GHEA Grapalat" w:hAnsi="GHEA Grapalat" w:cs="Sylfaen"/>
          <w:sz w:val="20"/>
          <w:lang w:val="hy-AM"/>
        </w:rPr>
        <w:t>է</w:t>
      </w:r>
      <w:r w:rsidR="00A45946" w:rsidRPr="00BE3DCD">
        <w:rPr>
          <w:rFonts w:ascii="GHEA Grapalat" w:hAnsi="GHEA Grapalat" w:cs="Sylfaen"/>
          <w:sz w:val="20"/>
          <w:lang w:val="es-ES"/>
        </w:rPr>
        <w:t xml:space="preserve"> </w:t>
      </w:r>
      <w:r w:rsidR="00A45946" w:rsidRPr="00BE3DCD">
        <w:rPr>
          <w:rFonts w:ascii="GHEA Grapalat" w:hAnsi="GHEA Grapalat" w:cs="Sylfaen"/>
          <w:sz w:val="20"/>
          <w:lang w:val="hy-AM"/>
        </w:rPr>
        <w:t>փոխադրման</w:t>
      </w:r>
      <w:r w:rsidR="00A45946" w:rsidRPr="00BE3DCD">
        <w:rPr>
          <w:rFonts w:ascii="GHEA Grapalat" w:hAnsi="GHEA Grapalat" w:cs="Sylfaen"/>
          <w:sz w:val="20"/>
          <w:lang w:val="es-ES"/>
        </w:rPr>
        <w:t xml:space="preserve">, </w:t>
      </w:r>
      <w:r w:rsidR="00A45946" w:rsidRPr="00BE3DCD">
        <w:rPr>
          <w:rFonts w:ascii="GHEA Grapalat" w:hAnsi="GHEA Grapalat" w:cs="Sylfaen"/>
          <w:sz w:val="20"/>
          <w:lang w:val="hy-AM"/>
        </w:rPr>
        <w:t>ապահովագրման</w:t>
      </w:r>
      <w:r w:rsidR="00A45946" w:rsidRPr="00BE3DCD">
        <w:rPr>
          <w:rFonts w:ascii="GHEA Grapalat" w:hAnsi="GHEA Grapalat" w:cs="Sylfaen"/>
          <w:sz w:val="20"/>
          <w:lang w:val="es-ES"/>
        </w:rPr>
        <w:t xml:space="preserve">, </w:t>
      </w:r>
      <w:r w:rsidR="00A45946" w:rsidRPr="00BE3DCD">
        <w:rPr>
          <w:rFonts w:ascii="GHEA Grapalat" w:hAnsi="GHEA Grapalat" w:cs="Sylfaen"/>
          <w:sz w:val="20"/>
          <w:lang w:val="hy-AM"/>
        </w:rPr>
        <w:t>տուրքերի</w:t>
      </w:r>
      <w:r w:rsidR="00A45946" w:rsidRPr="00BE3DCD">
        <w:rPr>
          <w:rFonts w:ascii="GHEA Grapalat" w:hAnsi="GHEA Grapalat" w:cs="Sylfaen"/>
          <w:sz w:val="20"/>
          <w:lang w:val="es-ES"/>
        </w:rPr>
        <w:t xml:space="preserve">, </w:t>
      </w:r>
      <w:r w:rsidR="00A45946" w:rsidRPr="00BE3DCD">
        <w:rPr>
          <w:rFonts w:ascii="GHEA Grapalat" w:hAnsi="GHEA Grapalat" w:cs="Sylfaen"/>
          <w:sz w:val="20"/>
          <w:lang w:val="hy-AM"/>
        </w:rPr>
        <w:t>հարկերի</w:t>
      </w:r>
      <w:r w:rsidR="00A45946" w:rsidRPr="00BE3DCD">
        <w:rPr>
          <w:rFonts w:ascii="GHEA Grapalat" w:hAnsi="GHEA Grapalat" w:cs="Sylfaen"/>
          <w:sz w:val="20"/>
          <w:lang w:val="es-ES"/>
        </w:rPr>
        <w:t xml:space="preserve">, </w:t>
      </w:r>
      <w:r w:rsidR="00A45946" w:rsidRPr="00BE3DCD">
        <w:rPr>
          <w:rFonts w:ascii="GHEA Grapalat" w:hAnsi="GHEA Grapalat" w:cs="Sylfaen"/>
          <w:sz w:val="20"/>
          <w:lang w:val="hy-AM"/>
        </w:rPr>
        <w:t>այլ</w:t>
      </w:r>
      <w:r w:rsidR="00A45946" w:rsidRPr="00BE3DCD">
        <w:rPr>
          <w:rFonts w:ascii="GHEA Grapalat" w:hAnsi="GHEA Grapalat" w:cs="Sylfaen"/>
          <w:sz w:val="20"/>
          <w:lang w:val="es-ES"/>
        </w:rPr>
        <w:t xml:space="preserve"> </w:t>
      </w:r>
      <w:r w:rsidR="00A45946" w:rsidRPr="00BE3DCD">
        <w:rPr>
          <w:rFonts w:ascii="GHEA Grapalat" w:hAnsi="GHEA Grapalat" w:cs="Sylfaen"/>
          <w:sz w:val="20"/>
          <w:lang w:val="hy-AM"/>
        </w:rPr>
        <w:t>վճարումների</w:t>
      </w:r>
      <w:r w:rsidR="00A45946" w:rsidRPr="00BE3DCD">
        <w:rPr>
          <w:rFonts w:ascii="GHEA Grapalat" w:hAnsi="GHEA Grapalat" w:cs="Sylfaen"/>
          <w:sz w:val="20"/>
          <w:lang w:val="es-ES"/>
        </w:rPr>
        <w:t xml:space="preserve"> </w:t>
      </w:r>
      <w:r w:rsidR="00A45946" w:rsidRPr="00BE3DCD">
        <w:rPr>
          <w:rFonts w:ascii="GHEA Grapalat" w:hAnsi="GHEA Grapalat" w:cs="Sylfaen"/>
          <w:sz w:val="20"/>
          <w:lang w:val="hy-AM"/>
        </w:rPr>
        <w:t>գծով</w:t>
      </w:r>
      <w:r w:rsidR="00A45946" w:rsidRPr="00BE3DCD">
        <w:rPr>
          <w:rFonts w:ascii="GHEA Grapalat" w:hAnsi="GHEA Grapalat" w:cs="Sylfaen"/>
          <w:sz w:val="20"/>
          <w:lang w:val="es-ES"/>
        </w:rPr>
        <w:t xml:space="preserve"> </w:t>
      </w:r>
      <w:r w:rsidR="00A45946" w:rsidRPr="00BE3DCD">
        <w:rPr>
          <w:rFonts w:ascii="GHEA Grapalat" w:hAnsi="GHEA Grapalat" w:cs="Sylfaen"/>
          <w:sz w:val="20"/>
          <w:lang w:val="hy-AM"/>
        </w:rPr>
        <w:t>ծախսերը</w:t>
      </w:r>
      <w:r w:rsidR="00A45946" w:rsidRPr="00BE3DCD">
        <w:rPr>
          <w:rFonts w:ascii="GHEA Grapalat" w:hAnsi="GHEA Grapalat" w:cs="Sylfaen"/>
          <w:sz w:val="20"/>
          <w:lang w:val="es-ES"/>
        </w:rPr>
        <w:t xml:space="preserve"> </w:t>
      </w:r>
      <w:r w:rsidR="00A45946" w:rsidRPr="00BE3DCD">
        <w:rPr>
          <w:rFonts w:ascii="GHEA Grapalat" w:hAnsi="GHEA Grapalat" w:cs="Sylfaen"/>
          <w:sz w:val="20"/>
          <w:lang w:val="hy-AM"/>
        </w:rPr>
        <w:t>և</w:t>
      </w:r>
      <w:r w:rsidR="00A45946" w:rsidRPr="00BE3DCD">
        <w:rPr>
          <w:rFonts w:ascii="GHEA Grapalat" w:hAnsi="GHEA Grapalat" w:cs="Sylfaen"/>
          <w:sz w:val="20"/>
          <w:lang w:val="es-ES"/>
        </w:rPr>
        <w:t xml:space="preserve"> </w:t>
      </w:r>
      <w:r w:rsidR="00A45946" w:rsidRPr="00BE3DCD">
        <w:rPr>
          <w:rFonts w:ascii="GHEA Grapalat" w:hAnsi="GHEA Grapalat" w:cs="Sylfaen"/>
          <w:sz w:val="20"/>
          <w:lang w:val="hy-AM"/>
        </w:rPr>
        <w:t>չի</w:t>
      </w:r>
      <w:r w:rsidR="00A45946" w:rsidRPr="00BE3DCD">
        <w:rPr>
          <w:rFonts w:ascii="GHEA Grapalat" w:hAnsi="GHEA Grapalat" w:cs="Sylfaen"/>
          <w:sz w:val="20"/>
          <w:lang w:val="es-ES"/>
        </w:rPr>
        <w:t xml:space="preserve"> </w:t>
      </w:r>
      <w:r w:rsidR="00A45946" w:rsidRPr="00BE3DCD">
        <w:rPr>
          <w:rFonts w:ascii="GHEA Grapalat" w:hAnsi="GHEA Grapalat" w:cs="Sylfaen"/>
          <w:sz w:val="20"/>
          <w:lang w:val="hy-AM"/>
        </w:rPr>
        <w:t>կարող</w:t>
      </w:r>
      <w:r w:rsidR="00A45946" w:rsidRPr="00BE3DCD">
        <w:rPr>
          <w:rFonts w:ascii="GHEA Grapalat" w:hAnsi="GHEA Grapalat" w:cs="Sylfaen"/>
          <w:sz w:val="20"/>
          <w:lang w:val="es-ES"/>
        </w:rPr>
        <w:t xml:space="preserve"> </w:t>
      </w:r>
      <w:r w:rsidR="00A45946" w:rsidRPr="00BE3DCD">
        <w:rPr>
          <w:rFonts w:ascii="GHEA Grapalat" w:hAnsi="GHEA Grapalat" w:cs="Sylfaen"/>
          <w:sz w:val="20"/>
          <w:lang w:val="hy-AM"/>
        </w:rPr>
        <w:t>պակաս</w:t>
      </w:r>
      <w:r w:rsidR="00A45946" w:rsidRPr="00BE3DCD">
        <w:rPr>
          <w:rFonts w:ascii="GHEA Grapalat" w:hAnsi="GHEA Grapalat" w:cs="Sylfaen"/>
          <w:sz w:val="20"/>
          <w:lang w:val="es-ES"/>
        </w:rPr>
        <w:t xml:space="preserve"> </w:t>
      </w:r>
      <w:r w:rsidR="00A45946" w:rsidRPr="00BE3DCD">
        <w:rPr>
          <w:rFonts w:ascii="GHEA Grapalat" w:hAnsi="GHEA Grapalat" w:cs="Sylfaen"/>
          <w:sz w:val="20"/>
          <w:lang w:val="hy-AM"/>
        </w:rPr>
        <w:t>լինել</w:t>
      </w:r>
      <w:r w:rsidR="00A45946" w:rsidRPr="00BE3DCD">
        <w:rPr>
          <w:rFonts w:ascii="GHEA Grapalat" w:hAnsi="GHEA Grapalat" w:cs="Sylfaen"/>
          <w:sz w:val="20"/>
          <w:lang w:val="es-ES"/>
        </w:rPr>
        <w:t xml:space="preserve"> </w:t>
      </w:r>
      <w:r w:rsidR="00A45946" w:rsidRPr="00BE3DCD">
        <w:rPr>
          <w:rFonts w:ascii="GHEA Grapalat" w:hAnsi="GHEA Grapalat" w:cs="Sylfaen"/>
          <w:sz w:val="20"/>
          <w:lang w:val="hy-AM"/>
        </w:rPr>
        <w:t>դրանց</w:t>
      </w:r>
      <w:r w:rsidR="00A45946" w:rsidRPr="00BE3DCD">
        <w:rPr>
          <w:rFonts w:ascii="GHEA Grapalat" w:hAnsi="GHEA Grapalat" w:cs="Sylfaen"/>
          <w:sz w:val="20"/>
          <w:lang w:val="es-ES"/>
        </w:rPr>
        <w:t xml:space="preserve"> </w:t>
      </w:r>
      <w:r w:rsidR="00A45946" w:rsidRPr="00BE3DCD">
        <w:rPr>
          <w:rFonts w:ascii="GHEA Grapalat" w:hAnsi="GHEA Grapalat" w:cs="Sylfaen"/>
          <w:sz w:val="20"/>
          <w:lang w:val="hy-AM"/>
        </w:rPr>
        <w:t>ինքնարժեքից</w:t>
      </w:r>
      <w:r w:rsidR="00A45946" w:rsidRPr="00BE3DCD">
        <w:rPr>
          <w:rFonts w:ascii="GHEA Grapalat" w:hAnsi="GHEA Grapalat" w:cs="Sylfaen"/>
          <w:sz w:val="20"/>
          <w:lang w:val="es-ES"/>
        </w:rPr>
        <w:t xml:space="preserve">: </w:t>
      </w:r>
      <w:r w:rsidR="00A45946" w:rsidRPr="00BE3DCD">
        <w:rPr>
          <w:rFonts w:ascii="GHEA Grapalat" w:hAnsi="GHEA Grapalat" w:cs="Sylfaen"/>
          <w:sz w:val="20"/>
          <w:lang w:val="hy-AM"/>
        </w:rPr>
        <w:t>Առաջարկվող</w:t>
      </w:r>
      <w:r w:rsidR="00A45946" w:rsidRPr="00BE3DCD">
        <w:rPr>
          <w:rFonts w:ascii="GHEA Grapalat" w:hAnsi="GHEA Grapalat" w:cs="Sylfaen"/>
          <w:sz w:val="20"/>
          <w:lang w:val="es-ES"/>
        </w:rPr>
        <w:t xml:space="preserve"> </w:t>
      </w:r>
      <w:r w:rsidR="00A45946" w:rsidRPr="00BE3DCD">
        <w:rPr>
          <w:rFonts w:ascii="GHEA Grapalat" w:hAnsi="GHEA Grapalat" w:cs="Sylfaen"/>
          <w:sz w:val="20"/>
          <w:lang w:val="hy-AM"/>
        </w:rPr>
        <w:t>գնի</w:t>
      </w:r>
      <w:r w:rsidR="00A45946" w:rsidRPr="00BE3DCD">
        <w:rPr>
          <w:rFonts w:ascii="GHEA Grapalat" w:hAnsi="GHEA Grapalat" w:cs="Sylfaen"/>
          <w:sz w:val="20"/>
          <w:lang w:val="es-ES"/>
        </w:rPr>
        <w:t xml:space="preserve">  </w:t>
      </w:r>
      <w:r w:rsidR="00A45946" w:rsidRPr="00BE3DCD">
        <w:rPr>
          <w:rFonts w:ascii="GHEA Grapalat" w:hAnsi="GHEA Grapalat" w:cs="Sylfaen"/>
          <w:sz w:val="20"/>
          <w:lang w:val="hy-AM"/>
        </w:rPr>
        <w:t>հաշվարկը</w:t>
      </w:r>
      <w:r w:rsidR="00A45946" w:rsidRPr="00BE3DCD">
        <w:rPr>
          <w:rFonts w:ascii="GHEA Grapalat" w:hAnsi="GHEA Grapalat" w:cs="Sylfaen"/>
          <w:sz w:val="20"/>
          <w:lang w:val="es-ES"/>
        </w:rPr>
        <w:t xml:space="preserve"> </w:t>
      </w:r>
      <w:r w:rsidR="00A45946" w:rsidRPr="00BE3DCD">
        <w:rPr>
          <w:rFonts w:ascii="GHEA Grapalat" w:hAnsi="GHEA Grapalat" w:cs="Sylfaen"/>
          <w:sz w:val="20"/>
          <w:lang w:val="hy-AM"/>
        </w:rPr>
        <w:t>պետք</w:t>
      </w:r>
      <w:r w:rsidR="00A45946" w:rsidRPr="00BE3DCD">
        <w:rPr>
          <w:rFonts w:ascii="GHEA Grapalat" w:hAnsi="GHEA Grapalat" w:cs="Sylfaen"/>
          <w:sz w:val="20"/>
          <w:lang w:val="es-ES"/>
        </w:rPr>
        <w:t xml:space="preserve"> </w:t>
      </w:r>
      <w:r w:rsidR="00A45946" w:rsidRPr="00BE3DCD">
        <w:rPr>
          <w:rFonts w:ascii="GHEA Grapalat" w:hAnsi="GHEA Grapalat" w:cs="Sylfaen"/>
          <w:sz w:val="20"/>
          <w:lang w:val="hy-AM"/>
        </w:rPr>
        <w:t>է</w:t>
      </w:r>
      <w:r w:rsidR="00A45946" w:rsidRPr="00BE3DCD">
        <w:rPr>
          <w:rFonts w:ascii="GHEA Grapalat" w:hAnsi="GHEA Grapalat" w:cs="Sylfaen"/>
          <w:sz w:val="20"/>
          <w:lang w:val="es-ES"/>
        </w:rPr>
        <w:t xml:space="preserve"> </w:t>
      </w:r>
      <w:r w:rsidR="00A45946" w:rsidRPr="00BE3DCD">
        <w:rPr>
          <w:rFonts w:ascii="GHEA Grapalat" w:hAnsi="GHEA Grapalat" w:cs="Sylfaen"/>
          <w:sz w:val="20"/>
          <w:lang w:val="hy-AM"/>
        </w:rPr>
        <w:t>ներկայացվի</w:t>
      </w:r>
      <w:r w:rsidR="00A45946" w:rsidRPr="00BE3DCD">
        <w:rPr>
          <w:rFonts w:ascii="GHEA Grapalat" w:hAnsi="GHEA Grapalat" w:cs="Sylfaen"/>
          <w:sz w:val="20"/>
          <w:lang w:val="es-ES"/>
        </w:rPr>
        <w:t xml:space="preserve"> </w:t>
      </w:r>
      <w:r w:rsidR="00A45946" w:rsidRPr="00BE3DCD">
        <w:rPr>
          <w:rFonts w:ascii="GHEA Grapalat" w:hAnsi="GHEA Grapalat" w:cs="Sylfaen"/>
          <w:sz w:val="20"/>
          <w:lang w:val="hy-AM"/>
        </w:rPr>
        <w:t>հայտով</w:t>
      </w:r>
      <w:r w:rsidR="00A45946" w:rsidRPr="00BE3DCD">
        <w:rPr>
          <w:rFonts w:ascii="GHEA Grapalat" w:hAnsi="GHEA Grapalat"/>
          <w:sz w:val="20"/>
          <w:lang w:val="es-ES"/>
        </w:rPr>
        <w:t>:</w:t>
      </w:r>
    </w:p>
    <w:p w:rsidR="00B95FE0" w:rsidRPr="00BE3DCD" w:rsidRDefault="00C8055A" w:rsidP="00EF3662">
      <w:pPr>
        <w:pStyle w:val="norm"/>
        <w:spacing w:line="240" w:lineRule="auto"/>
        <w:ind w:firstLine="567"/>
        <w:rPr>
          <w:rFonts w:ascii="GHEA Grapalat" w:hAnsi="GHEA Grapalat" w:cs="Sylfaen"/>
          <w:sz w:val="20"/>
          <w:szCs w:val="24"/>
          <w:lang w:val="es-ES" w:eastAsia="en-US"/>
        </w:rPr>
      </w:pPr>
      <w:r w:rsidRPr="00BE3DCD">
        <w:rPr>
          <w:rFonts w:ascii="GHEA Grapalat" w:hAnsi="GHEA Grapalat"/>
          <w:sz w:val="20"/>
          <w:lang w:val="es-ES"/>
        </w:rPr>
        <w:t>5</w:t>
      </w:r>
      <w:r w:rsidR="00A45946" w:rsidRPr="00BE3DCD">
        <w:rPr>
          <w:rFonts w:ascii="GHEA Grapalat" w:hAnsi="GHEA Grapalat"/>
          <w:sz w:val="20"/>
          <w:lang w:val="es-ES"/>
        </w:rPr>
        <w:t>.</w:t>
      </w:r>
      <w:r w:rsidR="00A45946" w:rsidRPr="00BE3DCD">
        <w:rPr>
          <w:rFonts w:ascii="GHEA Grapalat" w:hAnsi="GHEA Grapalat"/>
          <w:sz w:val="20"/>
          <w:lang w:val="hy-AM"/>
        </w:rPr>
        <w:t>2</w:t>
      </w:r>
      <w:r w:rsidR="00A45946" w:rsidRPr="00BE3DCD">
        <w:rPr>
          <w:rFonts w:ascii="GHEA Grapalat" w:hAnsi="GHEA Grapalat" w:cs="Sylfaen"/>
          <w:sz w:val="20"/>
          <w:lang w:val="es-ES"/>
        </w:rPr>
        <w:t xml:space="preserve"> Մ</w:t>
      </w:r>
      <w:r w:rsidR="00A45946" w:rsidRPr="00BE3DCD">
        <w:rPr>
          <w:rFonts w:ascii="GHEA Grapalat" w:hAnsi="GHEA Grapalat" w:cs="Sylfaen"/>
          <w:sz w:val="20"/>
          <w:szCs w:val="24"/>
          <w:lang w:val="hy-AM" w:eastAsia="en-US"/>
        </w:rPr>
        <w:t xml:space="preserve">ասնակիցը գնային առաջարկը ներկայացնում է </w:t>
      </w:r>
      <w:r w:rsidR="00417553" w:rsidRPr="00BE3DCD">
        <w:rPr>
          <w:rFonts w:ascii="GHEA Grapalat" w:hAnsi="GHEA Grapalat" w:cs="Sylfaen"/>
          <w:sz w:val="20"/>
          <w:lang w:val="hy-AM"/>
        </w:rPr>
        <w:t>ինքնարժեք, շահույթ</w:t>
      </w:r>
      <w:r w:rsidR="00A45946" w:rsidRPr="00BE3DCD">
        <w:rPr>
          <w:rFonts w:ascii="GHEA Grapalat" w:hAnsi="GHEA Grapalat" w:cs="Sylfaen"/>
          <w:szCs w:val="22"/>
          <w:lang w:val="es-ES"/>
        </w:rPr>
        <w:t xml:space="preserve"> </w:t>
      </w:r>
      <w:r w:rsidR="00A45946" w:rsidRPr="00BE3DC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417553" w:rsidRPr="00BE3DCD">
        <w:rPr>
          <w:rFonts w:ascii="GHEA Grapalat" w:hAnsi="GHEA Grapalat" w:cs="Sylfaen"/>
          <w:sz w:val="20"/>
          <w:szCs w:val="24"/>
          <w:lang w:val="hy-AM" w:eastAsia="en-US"/>
        </w:rPr>
        <w:t xml:space="preserve">Ինքնարժեքի </w:t>
      </w:r>
      <w:r w:rsidR="00A45946" w:rsidRPr="00BE3DC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BE3DCD">
        <w:rPr>
          <w:rFonts w:ascii="GHEA Grapalat" w:hAnsi="GHEA Grapalat" w:cs="Sylfaen"/>
          <w:sz w:val="20"/>
          <w:szCs w:val="24"/>
          <w:lang w:eastAsia="en-US"/>
        </w:rPr>
        <w:t>մ</w:t>
      </w:r>
      <w:r w:rsidR="00A45946" w:rsidRPr="00BE3DC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BE3DCD">
        <w:rPr>
          <w:rFonts w:ascii="GHEA Grapalat" w:hAnsi="GHEA Grapalat" w:cs="Sylfaen"/>
          <w:sz w:val="20"/>
          <w:szCs w:val="24"/>
          <w:lang w:val="es-ES" w:eastAsia="en-US"/>
        </w:rPr>
        <w:t xml:space="preserve"> </w:t>
      </w:r>
      <w:r w:rsidR="00A45946" w:rsidRPr="00BE3DCD">
        <w:rPr>
          <w:rFonts w:ascii="GHEA Grapalat" w:hAnsi="GHEA Grapalat" w:cs="Sylfaen"/>
          <w:sz w:val="20"/>
          <w:lang w:val="ru-RU"/>
        </w:rPr>
        <w:t>ներկայաց</w:t>
      </w:r>
      <w:r w:rsidR="00A45946" w:rsidRPr="00BE3DCD">
        <w:rPr>
          <w:rFonts w:ascii="GHEA Grapalat" w:hAnsi="GHEA Grapalat" w:cs="Sylfaen"/>
          <w:sz w:val="20"/>
        </w:rPr>
        <w:t>վող</w:t>
      </w:r>
      <w:r w:rsidR="00A45946" w:rsidRPr="00BE3DCD">
        <w:rPr>
          <w:rFonts w:ascii="GHEA Grapalat" w:hAnsi="GHEA Grapalat" w:cs="Sylfaen"/>
          <w:sz w:val="20"/>
          <w:lang w:val="es-ES"/>
        </w:rPr>
        <w:t xml:space="preserve"> </w:t>
      </w:r>
      <w:r w:rsidR="00A45946" w:rsidRPr="00BE3DCD">
        <w:rPr>
          <w:rFonts w:ascii="GHEA Grapalat" w:hAnsi="GHEA Grapalat" w:cs="Sylfaen"/>
          <w:sz w:val="20"/>
          <w:lang w:val="ru-RU"/>
        </w:rPr>
        <w:t>գնային</w:t>
      </w:r>
      <w:r w:rsidR="00A45946" w:rsidRPr="00BE3DCD">
        <w:rPr>
          <w:rFonts w:ascii="GHEA Grapalat" w:hAnsi="GHEA Grapalat" w:cs="Sylfaen"/>
          <w:sz w:val="20"/>
          <w:lang w:val="es-ES"/>
        </w:rPr>
        <w:t xml:space="preserve"> </w:t>
      </w:r>
      <w:r w:rsidR="00A45946" w:rsidRPr="00BE3DCD">
        <w:rPr>
          <w:rFonts w:ascii="GHEA Grapalat" w:hAnsi="GHEA Grapalat" w:cs="Sylfaen"/>
          <w:sz w:val="20"/>
          <w:lang w:val="ru-RU"/>
        </w:rPr>
        <w:t>առաջարկում</w:t>
      </w:r>
      <w:r w:rsidR="00A45946" w:rsidRPr="00BE3DC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BE3DCD">
        <w:rPr>
          <w:rFonts w:ascii="GHEA Grapalat" w:hAnsi="GHEA Grapalat" w:cs="Sylfaen"/>
          <w:sz w:val="20"/>
          <w:szCs w:val="24"/>
          <w:lang w:val="es-ES" w:eastAsia="en-US"/>
        </w:rPr>
        <w:t xml:space="preserve"> </w:t>
      </w:r>
    </w:p>
    <w:p w:rsidR="00B95FE0" w:rsidRPr="00BE3DCD" w:rsidRDefault="00B95FE0" w:rsidP="006C1D25">
      <w:pPr>
        <w:pStyle w:val="norm"/>
        <w:spacing w:line="240" w:lineRule="auto"/>
        <w:rPr>
          <w:rFonts w:ascii="GHEA Grapalat" w:hAnsi="GHEA Grapalat" w:cs="Sylfaen"/>
          <w:sz w:val="20"/>
          <w:szCs w:val="24"/>
          <w:lang w:val="hy-AM" w:eastAsia="en-US"/>
        </w:rPr>
      </w:pPr>
      <w:r w:rsidRPr="00BE3DCD">
        <w:rPr>
          <w:rFonts w:ascii="GHEA Grapalat" w:hAnsi="GHEA Grapalat" w:cs="Sylfaen"/>
          <w:sz w:val="20"/>
          <w:szCs w:val="24"/>
          <w:lang w:eastAsia="en-US"/>
        </w:rPr>
        <w:t>Մ</w:t>
      </w:r>
      <w:r w:rsidR="00A45946" w:rsidRPr="00BE3DCD">
        <w:rPr>
          <w:rFonts w:ascii="GHEA Grapalat" w:hAnsi="GHEA Grapalat" w:cs="Sylfaen"/>
          <w:sz w:val="20"/>
          <w:szCs w:val="24"/>
          <w:lang w:val="hy-AM" w:eastAsia="en-US"/>
        </w:rPr>
        <w:t xml:space="preserve">ասնակիցների գնային առաջարկների </w:t>
      </w:r>
      <w:r w:rsidR="00934B33" w:rsidRPr="00BE3DCD">
        <w:rPr>
          <w:rFonts w:ascii="GHEA Grapalat" w:hAnsi="GHEA Grapalat" w:cs="Sylfaen"/>
          <w:sz w:val="20"/>
          <w:szCs w:val="24"/>
          <w:lang w:val="hy-AM" w:eastAsia="en-US"/>
        </w:rPr>
        <w:t>գնահատում</w:t>
      </w:r>
      <w:r w:rsidR="00934B33" w:rsidRPr="00BE3DCD">
        <w:rPr>
          <w:rFonts w:ascii="GHEA Grapalat" w:hAnsi="GHEA Grapalat" w:cs="Sylfaen"/>
          <w:sz w:val="20"/>
          <w:szCs w:val="24"/>
          <w:lang w:eastAsia="en-US"/>
        </w:rPr>
        <w:t>ն</w:t>
      </w:r>
      <w:r w:rsidR="00934B33" w:rsidRPr="00BE3DCD">
        <w:rPr>
          <w:rFonts w:ascii="GHEA Grapalat" w:hAnsi="GHEA Grapalat" w:cs="Sylfaen"/>
          <w:sz w:val="20"/>
          <w:szCs w:val="24"/>
          <w:lang w:val="hy-AM" w:eastAsia="en-US"/>
        </w:rPr>
        <w:t xml:space="preserve"> </w:t>
      </w:r>
      <w:r w:rsidR="00934B33" w:rsidRPr="00BE3DCD">
        <w:rPr>
          <w:rFonts w:ascii="GHEA Grapalat" w:hAnsi="GHEA Grapalat" w:cs="Sylfaen"/>
          <w:sz w:val="20"/>
          <w:szCs w:val="24"/>
          <w:lang w:eastAsia="en-US"/>
        </w:rPr>
        <w:t>ու</w:t>
      </w:r>
      <w:r w:rsidR="00A45946" w:rsidRPr="00BE3DCD">
        <w:rPr>
          <w:rFonts w:ascii="GHEA Grapalat" w:hAnsi="GHEA Grapalat" w:cs="Sylfaen"/>
          <w:sz w:val="20"/>
          <w:szCs w:val="24"/>
          <w:lang w:val="hy-AM" w:eastAsia="en-US"/>
        </w:rPr>
        <w:t xml:space="preserve"> համեմատումն իրականացվում </w:t>
      </w:r>
      <w:r w:rsidR="00934B33" w:rsidRPr="00BE3DCD">
        <w:rPr>
          <w:rFonts w:ascii="GHEA Grapalat" w:hAnsi="GHEA Grapalat" w:cs="Sylfaen"/>
          <w:sz w:val="20"/>
          <w:szCs w:val="24"/>
          <w:lang w:eastAsia="en-US"/>
        </w:rPr>
        <w:t>են</w:t>
      </w:r>
      <w:r w:rsidR="00A45946" w:rsidRPr="00BE3DCD">
        <w:rPr>
          <w:rFonts w:ascii="GHEA Grapalat" w:hAnsi="GHEA Grapalat" w:cs="Sylfaen"/>
          <w:sz w:val="20"/>
          <w:szCs w:val="24"/>
          <w:lang w:val="hy-AM" w:eastAsia="en-US"/>
        </w:rPr>
        <w:t xml:space="preserve"> առանց սույն կետում նշված հարկի գումարի հաշվարկման:</w:t>
      </w:r>
      <w:r w:rsidRPr="00BE3DCD">
        <w:rPr>
          <w:rFonts w:ascii="GHEA Grapalat" w:hAnsi="GHEA Grapalat" w:cs="Sylfaen"/>
          <w:sz w:val="20"/>
          <w:szCs w:val="24"/>
          <w:lang w:val="hy-AM" w:eastAsia="en-US"/>
        </w:rPr>
        <w:t xml:space="preserve"> Ընդ որում, մասնակցի հայտը ենթակա չէ մերժման, եթե`</w:t>
      </w:r>
    </w:p>
    <w:p w:rsidR="00B95FE0" w:rsidRPr="00BE3DCD" w:rsidRDefault="00B95FE0" w:rsidP="00877F78">
      <w:pPr>
        <w:pStyle w:val="norm"/>
        <w:spacing w:line="240" w:lineRule="auto"/>
        <w:rPr>
          <w:rFonts w:ascii="GHEA Grapalat" w:hAnsi="GHEA Grapalat" w:cs="Sylfaen"/>
          <w:sz w:val="20"/>
          <w:szCs w:val="24"/>
          <w:lang w:val="hy-AM" w:eastAsia="en-US"/>
        </w:rPr>
      </w:pPr>
      <w:r w:rsidRPr="00BE3DCD">
        <w:rPr>
          <w:rFonts w:ascii="GHEA Grapalat" w:hAnsi="GHEA Grapalat" w:cs="Sylfaen"/>
          <w:sz w:val="20"/>
          <w:szCs w:val="24"/>
          <w:lang w:val="hy-AM" w:eastAsia="en-US"/>
        </w:rPr>
        <w:t xml:space="preserve">ա. գնային առաջարկի </w:t>
      </w:r>
      <w:r w:rsidR="00052F61" w:rsidRPr="00BE3DCD">
        <w:rPr>
          <w:rFonts w:ascii="GHEA Grapalat" w:hAnsi="GHEA Grapalat" w:cs="Sylfaen"/>
          <w:sz w:val="20"/>
          <w:szCs w:val="24"/>
          <w:lang w:val="hy-AM" w:eastAsia="en-US"/>
        </w:rPr>
        <w:t>ինքնարժեք, շահույթ</w:t>
      </w:r>
      <w:r w:rsidRPr="00BE3DCD">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BE3DCD" w:rsidRDefault="00B95FE0" w:rsidP="00C75A7D">
      <w:pPr>
        <w:pStyle w:val="norm"/>
        <w:spacing w:line="240" w:lineRule="auto"/>
        <w:rPr>
          <w:rFonts w:ascii="GHEA Grapalat" w:hAnsi="GHEA Grapalat" w:cs="Sylfaen"/>
          <w:sz w:val="20"/>
          <w:szCs w:val="24"/>
          <w:lang w:val="hy-AM" w:eastAsia="en-US"/>
        </w:rPr>
      </w:pPr>
      <w:r w:rsidRPr="00BE3DCD">
        <w:rPr>
          <w:rFonts w:ascii="GHEA Grapalat" w:hAnsi="GHEA Grapalat" w:cs="Sylfaen"/>
          <w:sz w:val="20"/>
          <w:szCs w:val="24"/>
          <w:lang w:val="hy-AM" w:eastAsia="en-US"/>
        </w:rPr>
        <w:t xml:space="preserve">բ. գնային առաջարկի </w:t>
      </w:r>
      <w:r w:rsidR="0042084B" w:rsidRPr="00BE3DCD">
        <w:rPr>
          <w:rFonts w:ascii="GHEA Grapalat" w:hAnsi="GHEA Grapalat" w:cs="Sylfaen"/>
          <w:sz w:val="20"/>
          <w:szCs w:val="24"/>
          <w:lang w:val="hy-AM" w:eastAsia="en-US"/>
        </w:rPr>
        <w:t>ինքնարժեք, շահույթ</w:t>
      </w:r>
      <w:r w:rsidRPr="00BE3DC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BE3DCD" w:rsidRDefault="00B95FE0" w:rsidP="001E17BA">
      <w:pPr>
        <w:pStyle w:val="norm"/>
        <w:spacing w:line="240" w:lineRule="auto"/>
        <w:rPr>
          <w:rFonts w:ascii="GHEA Grapalat" w:hAnsi="GHEA Grapalat" w:cs="Sylfaen"/>
          <w:sz w:val="20"/>
          <w:szCs w:val="24"/>
          <w:lang w:val="hy-AM" w:eastAsia="en-US"/>
        </w:rPr>
      </w:pPr>
      <w:r w:rsidRPr="00BE3DC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BE3DCD">
        <w:rPr>
          <w:rFonts w:ascii="GHEA Grapalat" w:hAnsi="GHEA Grapalat" w:cs="Sylfaen"/>
          <w:sz w:val="20"/>
          <w:szCs w:val="24"/>
          <w:lang w:val="hy-AM" w:eastAsia="en-US"/>
        </w:rPr>
        <w:t>.</w:t>
      </w:r>
    </w:p>
    <w:p w:rsidR="00A63118" w:rsidRPr="00BE3DCD" w:rsidRDefault="00A63118" w:rsidP="00972668">
      <w:pPr>
        <w:shd w:val="clear" w:color="auto" w:fill="FFFFFF"/>
        <w:ind w:firstLine="375"/>
        <w:jc w:val="both"/>
        <w:rPr>
          <w:rFonts w:ascii="GHEA Grapalat" w:hAnsi="GHEA Grapalat" w:cs="Sylfaen"/>
          <w:sz w:val="20"/>
          <w:lang w:val="hy-AM"/>
        </w:rPr>
      </w:pPr>
      <w:r w:rsidRPr="00BE3DCD">
        <w:rPr>
          <w:rFonts w:ascii="GHEA Grapalat" w:hAnsi="GHEA Grapalat" w:cs="Sylfaen"/>
          <w:sz w:val="20"/>
          <w:lang w:val="hy-AM"/>
        </w:rPr>
        <w:t xml:space="preserve">      դ. գնային առաջարկի ինքնարժեք, շահույթ, ավելացված արժեքի հարկ և ընդհանուր գումար սյունակներում տառերով կամ թվերով նշված գումարների լումարները կլորացված են մինչև հինգ տասնորդականը՝ դեպի ներքև ամբողջ թիվը, իսկ հինգ տասնորդական և դրանից ավելին՝ դեպի վերև ամբողջ թիվը.  </w:t>
      </w:r>
    </w:p>
    <w:p w:rsidR="00A63118" w:rsidRPr="00BE3DCD" w:rsidRDefault="00A63118" w:rsidP="00972668">
      <w:pPr>
        <w:tabs>
          <w:tab w:val="left" w:pos="0"/>
        </w:tabs>
        <w:ind w:firstLine="360"/>
        <w:jc w:val="both"/>
        <w:rPr>
          <w:rFonts w:ascii="GHEA Grapalat" w:hAnsi="GHEA Grapalat" w:cs="Sylfaen"/>
          <w:sz w:val="20"/>
          <w:lang w:val="hy-AM"/>
        </w:rPr>
      </w:pPr>
      <w:r w:rsidRPr="00BE3DCD">
        <w:rPr>
          <w:rFonts w:ascii="GHEA Grapalat" w:hAnsi="GHEA Grapalat" w:cs="Sylfaen"/>
          <w:sz w:val="20"/>
          <w:lang w:val="hy-AM"/>
        </w:rPr>
        <w:lastRenderedPageBreak/>
        <w:t xml:space="preserve">       ե. գնային առաջարկի ինքնարժեք, շահույթ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ինքնարժեք, շահույթ և ավելացված արժեքի հարկ սյունակներում տառերով լրացված գումարների հանրագումարը.</w:t>
      </w:r>
    </w:p>
    <w:p w:rsidR="00A63118" w:rsidRPr="00BE3DCD" w:rsidRDefault="00A63118" w:rsidP="00A63118">
      <w:pPr>
        <w:pStyle w:val="norm"/>
        <w:spacing w:line="240" w:lineRule="auto"/>
        <w:rPr>
          <w:rFonts w:ascii="GHEA Grapalat" w:hAnsi="GHEA Grapalat" w:cs="Sylfaen"/>
          <w:sz w:val="20"/>
          <w:szCs w:val="24"/>
          <w:lang w:val="hy-AM" w:eastAsia="en-US"/>
        </w:rPr>
      </w:pPr>
      <w:r w:rsidRPr="00BE3DCD">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 </w:t>
      </w:r>
      <w:r w:rsidR="008128C9" w:rsidRPr="00BE3DCD">
        <w:rPr>
          <w:rFonts w:ascii="GHEA Grapalat" w:hAnsi="GHEA Grapalat" w:cs="Sylfaen"/>
          <w:sz w:val="20"/>
          <w:szCs w:val="24"/>
          <w:lang w:val="hy-AM" w:eastAsia="en-US"/>
        </w:rPr>
        <w:t>:</w:t>
      </w:r>
    </w:p>
    <w:p w:rsidR="00A45946" w:rsidRPr="00BE3DCD" w:rsidRDefault="00C8055A" w:rsidP="00EF3662">
      <w:pPr>
        <w:pStyle w:val="norm"/>
        <w:spacing w:line="240" w:lineRule="auto"/>
        <w:ind w:firstLine="567"/>
        <w:rPr>
          <w:rFonts w:ascii="GHEA Grapalat" w:hAnsi="GHEA Grapalat"/>
          <w:sz w:val="20"/>
          <w:lang w:val="es-ES"/>
        </w:rPr>
      </w:pPr>
      <w:r w:rsidRPr="00BE3DCD">
        <w:rPr>
          <w:rFonts w:ascii="GHEA Grapalat" w:hAnsi="GHEA Grapalat"/>
          <w:sz w:val="20"/>
          <w:lang w:val="es-ES"/>
        </w:rPr>
        <w:t>5</w:t>
      </w:r>
      <w:r w:rsidR="00A45946" w:rsidRPr="00BE3DCD">
        <w:rPr>
          <w:rFonts w:ascii="GHEA Grapalat" w:hAnsi="GHEA Grapalat"/>
          <w:sz w:val="20"/>
          <w:lang w:val="es-ES"/>
        </w:rPr>
        <w:t>.</w:t>
      </w:r>
      <w:r w:rsidR="00A45946" w:rsidRPr="00BE3DCD">
        <w:rPr>
          <w:rFonts w:ascii="GHEA Grapalat" w:hAnsi="GHEA Grapalat"/>
          <w:sz w:val="20"/>
          <w:lang w:val="hy-AM"/>
        </w:rPr>
        <w:t>3</w:t>
      </w:r>
      <w:r w:rsidR="00A45946" w:rsidRPr="00BE3DCD">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BE3DCD">
        <w:rPr>
          <w:rFonts w:ascii="GHEA Grapalat" w:hAnsi="GHEA Grapalat"/>
          <w:sz w:val="20"/>
          <w:lang w:val="es-ES"/>
        </w:rPr>
        <w:t xml:space="preserve">: </w:t>
      </w:r>
      <w:r w:rsidR="00A45946" w:rsidRPr="00BE3DCD">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BE3DCD">
        <w:rPr>
          <w:rFonts w:ascii="GHEA Grapalat" w:hAnsi="GHEA Grapalat"/>
          <w:sz w:val="20"/>
          <w:lang w:val="es-ES"/>
        </w:rPr>
        <w:t>մ</w:t>
      </w:r>
      <w:r w:rsidR="00A45946" w:rsidRPr="00BE3DCD">
        <w:rPr>
          <w:rFonts w:ascii="GHEA Grapalat" w:hAnsi="GHEA Grapalat"/>
          <w:sz w:val="20"/>
          <w:lang w:val="es-ES"/>
        </w:rPr>
        <w:t>ասնակցի շահույթի չափը չի կարող հրավերով սահմանափակվել:</w:t>
      </w:r>
    </w:p>
    <w:p w:rsidR="00096865" w:rsidRPr="00BE3DCD" w:rsidRDefault="00096865" w:rsidP="00EF3662">
      <w:pPr>
        <w:pStyle w:val="23"/>
        <w:spacing w:line="240" w:lineRule="auto"/>
        <w:ind w:firstLine="567"/>
        <w:rPr>
          <w:rFonts w:ascii="GHEA Grapalat" w:hAnsi="GHEA Grapalat"/>
          <w:lang w:val="es-ES"/>
        </w:rPr>
      </w:pPr>
    </w:p>
    <w:p w:rsidR="00096865" w:rsidRPr="00BE3DCD" w:rsidRDefault="00220C7C" w:rsidP="00EF3662">
      <w:pPr>
        <w:jc w:val="center"/>
        <w:rPr>
          <w:rFonts w:ascii="GHEA Grapalat" w:hAnsi="GHEA Grapalat"/>
          <w:b/>
          <w:sz w:val="20"/>
          <w:lang w:val="es-ES"/>
        </w:rPr>
      </w:pPr>
      <w:r w:rsidRPr="00BE3DCD">
        <w:rPr>
          <w:rFonts w:ascii="GHEA Grapalat" w:hAnsi="GHEA Grapalat"/>
          <w:b/>
          <w:sz w:val="20"/>
          <w:lang w:val="es-ES"/>
        </w:rPr>
        <w:t>6</w:t>
      </w:r>
      <w:r w:rsidR="00955A1E" w:rsidRPr="00BE3DCD">
        <w:rPr>
          <w:rFonts w:ascii="GHEA Grapalat" w:hAnsi="GHEA Grapalat"/>
          <w:b/>
          <w:sz w:val="20"/>
          <w:lang w:val="es-ES"/>
        </w:rPr>
        <w:t xml:space="preserve">. </w:t>
      </w:r>
      <w:r w:rsidR="00955A1E" w:rsidRPr="00BE3DCD">
        <w:rPr>
          <w:rFonts w:ascii="GHEA Grapalat" w:hAnsi="GHEA Grapalat"/>
          <w:b/>
          <w:sz w:val="20"/>
        </w:rPr>
        <w:t>ՀԱՅՏԻ</w:t>
      </w:r>
      <w:r w:rsidR="00955A1E" w:rsidRPr="00BE3DCD">
        <w:rPr>
          <w:rFonts w:ascii="GHEA Grapalat" w:hAnsi="GHEA Grapalat"/>
          <w:b/>
          <w:sz w:val="20"/>
          <w:lang w:val="es-ES"/>
        </w:rPr>
        <w:t xml:space="preserve"> </w:t>
      </w:r>
      <w:r w:rsidR="00955A1E" w:rsidRPr="00BE3DCD">
        <w:rPr>
          <w:rFonts w:ascii="GHEA Grapalat" w:hAnsi="GHEA Grapalat"/>
          <w:b/>
          <w:sz w:val="20"/>
        </w:rPr>
        <w:t>ԳՈՐԾՈՂՈՒԹՅԱՆ</w:t>
      </w:r>
      <w:r w:rsidR="00955A1E" w:rsidRPr="00BE3DCD">
        <w:rPr>
          <w:rFonts w:ascii="GHEA Grapalat" w:hAnsi="GHEA Grapalat"/>
          <w:b/>
          <w:sz w:val="20"/>
          <w:lang w:val="es-ES"/>
        </w:rPr>
        <w:t xml:space="preserve"> </w:t>
      </w:r>
      <w:r w:rsidR="00955A1E" w:rsidRPr="00BE3DCD">
        <w:rPr>
          <w:rFonts w:ascii="GHEA Grapalat" w:hAnsi="GHEA Grapalat"/>
          <w:b/>
          <w:sz w:val="20"/>
        </w:rPr>
        <w:t>ԺԱՄԿԵՏԸ</w:t>
      </w:r>
      <w:r w:rsidR="00955A1E" w:rsidRPr="00BE3DCD">
        <w:rPr>
          <w:rFonts w:ascii="GHEA Grapalat" w:hAnsi="GHEA Grapalat"/>
          <w:b/>
          <w:sz w:val="20"/>
          <w:lang w:val="es-ES"/>
        </w:rPr>
        <w:t xml:space="preserve">, </w:t>
      </w:r>
      <w:r w:rsidR="00955A1E" w:rsidRPr="00BE3DCD">
        <w:rPr>
          <w:rFonts w:ascii="GHEA Grapalat" w:hAnsi="GHEA Grapalat"/>
          <w:b/>
          <w:sz w:val="20"/>
        </w:rPr>
        <w:t>ՀԱՅՏԵՐՈՒՄ</w:t>
      </w:r>
      <w:r w:rsidR="00955A1E" w:rsidRPr="00BE3DCD">
        <w:rPr>
          <w:rFonts w:ascii="GHEA Grapalat" w:hAnsi="GHEA Grapalat"/>
          <w:b/>
          <w:sz w:val="20"/>
          <w:lang w:val="es-ES"/>
        </w:rPr>
        <w:t xml:space="preserve"> </w:t>
      </w:r>
      <w:r w:rsidR="00955A1E" w:rsidRPr="00BE3DCD">
        <w:rPr>
          <w:rFonts w:ascii="GHEA Grapalat" w:hAnsi="GHEA Grapalat"/>
          <w:b/>
          <w:sz w:val="20"/>
        </w:rPr>
        <w:t>ՓՈՓՈԽՈՒԹՅՈՒՆ</w:t>
      </w:r>
      <w:r w:rsidR="00955A1E" w:rsidRPr="00BE3DCD">
        <w:rPr>
          <w:rFonts w:ascii="GHEA Grapalat" w:hAnsi="GHEA Grapalat"/>
          <w:b/>
          <w:sz w:val="20"/>
          <w:lang w:val="es-ES"/>
        </w:rPr>
        <w:t xml:space="preserve"> </w:t>
      </w:r>
      <w:r w:rsidR="00955A1E" w:rsidRPr="00BE3DCD">
        <w:rPr>
          <w:rFonts w:ascii="GHEA Grapalat" w:hAnsi="GHEA Grapalat"/>
          <w:b/>
          <w:sz w:val="20"/>
        </w:rPr>
        <w:t>ԿԱՏԱՐԵԼՈՒ</w:t>
      </w:r>
    </w:p>
    <w:p w:rsidR="00096865" w:rsidRPr="00BE3DCD" w:rsidRDefault="00955A1E" w:rsidP="00EF3662">
      <w:pPr>
        <w:jc w:val="center"/>
        <w:rPr>
          <w:rFonts w:ascii="GHEA Grapalat" w:hAnsi="GHEA Grapalat"/>
          <w:b/>
          <w:sz w:val="20"/>
          <w:lang w:val="es-ES"/>
        </w:rPr>
      </w:pPr>
      <w:r w:rsidRPr="00BE3DCD">
        <w:rPr>
          <w:rFonts w:ascii="GHEA Grapalat" w:hAnsi="GHEA Grapalat"/>
          <w:b/>
          <w:sz w:val="20"/>
        </w:rPr>
        <w:t>ԵՎ</w:t>
      </w:r>
      <w:r w:rsidRPr="00BE3DCD">
        <w:rPr>
          <w:rFonts w:ascii="GHEA Grapalat" w:hAnsi="GHEA Grapalat"/>
          <w:b/>
          <w:sz w:val="20"/>
          <w:lang w:val="es-ES"/>
        </w:rPr>
        <w:t xml:space="preserve"> </w:t>
      </w:r>
      <w:r w:rsidRPr="00BE3DCD">
        <w:rPr>
          <w:rFonts w:ascii="GHEA Grapalat" w:hAnsi="GHEA Grapalat"/>
          <w:b/>
          <w:sz w:val="20"/>
        </w:rPr>
        <w:t>ԴՐԱՆՔ</w:t>
      </w:r>
      <w:r w:rsidRPr="00BE3DCD">
        <w:rPr>
          <w:rFonts w:ascii="GHEA Grapalat" w:hAnsi="GHEA Grapalat"/>
          <w:b/>
          <w:sz w:val="20"/>
          <w:lang w:val="es-ES"/>
        </w:rPr>
        <w:t xml:space="preserve"> </w:t>
      </w:r>
      <w:r w:rsidRPr="00BE3DCD">
        <w:rPr>
          <w:rFonts w:ascii="GHEA Grapalat" w:hAnsi="GHEA Grapalat"/>
          <w:b/>
          <w:sz w:val="20"/>
        </w:rPr>
        <w:t>ՀԵՏ</w:t>
      </w:r>
      <w:r w:rsidRPr="00BE3DCD">
        <w:rPr>
          <w:rFonts w:ascii="GHEA Grapalat" w:hAnsi="GHEA Grapalat"/>
          <w:b/>
          <w:sz w:val="20"/>
          <w:lang w:val="es-ES"/>
        </w:rPr>
        <w:t xml:space="preserve"> </w:t>
      </w:r>
      <w:r w:rsidRPr="00BE3DCD">
        <w:rPr>
          <w:rFonts w:ascii="GHEA Grapalat" w:hAnsi="GHEA Grapalat"/>
          <w:b/>
          <w:sz w:val="20"/>
        </w:rPr>
        <w:t>ՎԵՐՑՆԵԼՈՒ</w:t>
      </w:r>
      <w:r w:rsidRPr="00BE3DCD">
        <w:rPr>
          <w:rFonts w:ascii="GHEA Grapalat" w:hAnsi="GHEA Grapalat"/>
          <w:b/>
          <w:sz w:val="20"/>
          <w:lang w:val="es-ES"/>
        </w:rPr>
        <w:t xml:space="preserve"> </w:t>
      </w:r>
      <w:r w:rsidRPr="00BE3DCD">
        <w:rPr>
          <w:rFonts w:ascii="GHEA Grapalat" w:hAnsi="GHEA Grapalat"/>
          <w:b/>
          <w:sz w:val="20"/>
        </w:rPr>
        <w:t>ԿԱՐԳԸ</w:t>
      </w:r>
    </w:p>
    <w:p w:rsidR="00096865" w:rsidRPr="00BE3DCD" w:rsidRDefault="00096865" w:rsidP="00EF3662">
      <w:pPr>
        <w:pStyle w:val="a3"/>
        <w:spacing w:line="240" w:lineRule="auto"/>
        <w:ind w:firstLine="567"/>
        <w:rPr>
          <w:rFonts w:ascii="GHEA Grapalat" w:hAnsi="GHEA Grapalat"/>
          <w:b/>
          <w:lang w:val="af-ZA"/>
        </w:rPr>
      </w:pPr>
    </w:p>
    <w:p w:rsidR="00096865" w:rsidRPr="00BE3DCD" w:rsidRDefault="00220C7C" w:rsidP="00EF3662">
      <w:pPr>
        <w:pStyle w:val="a3"/>
        <w:spacing w:line="240" w:lineRule="auto"/>
        <w:ind w:firstLine="567"/>
        <w:rPr>
          <w:rFonts w:ascii="GHEA Grapalat" w:hAnsi="GHEA Grapalat" w:cs="Sylfaen"/>
          <w:i w:val="0"/>
          <w:szCs w:val="24"/>
          <w:lang w:val="af-ZA"/>
        </w:rPr>
      </w:pPr>
      <w:r w:rsidRPr="00BE3DCD">
        <w:rPr>
          <w:rFonts w:ascii="GHEA Grapalat" w:hAnsi="GHEA Grapalat"/>
          <w:i w:val="0"/>
          <w:lang w:val="af-ZA"/>
        </w:rPr>
        <w:t>6</w:t>
      </w:r>
      <w:r w:rsidR="00096865" w:rsidRPr="00BE3DCD">
        <w:rPr>
          <w:rFonts w:ascii="GHEA Grapalat" w:hAnsi="GHEA Grapalat"/>
          <w:i w:val="0"/>
          <w:lang w:val="af-ZA"/>
        </w:rPr>
        <w:t>.1</w:t>
      </w:r>
      <w:r w:rsidR="00096865" w:rsidRPr="00BE3DCD">
        <w:rPr>
          <w:rFonts w:ascii="GHEA Grapalat" w:hAnsi="GHEA Grapalat"/>
          <w:lang w:val="af-ZA"/>
        </w:rPr>
        <w:t xml:space="preserve"> </w:t>
      </w:r>
      <w:r w:rsidR="00096865" w:rsidRPr="00BE3DCD">
        <w:rPr>
          <w:rFonts w:ascii="GHEA Grapalat" w:hAnsi="GHEA Grapalat" w:cs="Sylfaen"/>
          <w:i w:val="0"/>
          <w:szCs w:val="24"/>
          <w:lang w:val="ru-RU"/>
        </w:rPr>
        <w:t>Օրենքի</w:t>
      </w:r>
      <w:r w:rsidR="00096865" w:rsidRPr="00BE3DCD">
        <w:rPr>
          <w:rFonts w:ascii="GHEA Grapalat" w:hAnsi="GHEA Grapalat" w:cs="Sylfaen"/>
          <w:i w:val="0"/>
          <w:szCs w:val="24"/>
          <w:lang w:val="af-ZA"/>
        </w:rPr>
        <w:t xml:space="preserve"> </w:t>
      </w:r>
      <w:r w:rsidR="00A64339" w:rsidRPr="00BE3DCD">
        <w:rPr>
          <w:rFonts w:ascii="GHEA Grapalat" w:hAnsi="GHEA Grapalat" w:cs="Sylfaen"/>
          <w:i w:val="0"/>
          <w:szCs w:val="24"/>
          <w:lang w:val="af-ZA"/>
        </w:rPr>
        <w:t>31</w:t>
      </w:r>
      <w:r w:rsidR="00096865" w:rsidRPr="00BE3DCD">
        <w:rPr>
          <w:rFonts w:ascii="GHEA Grapalat" w:hAnsi="GHEA Grapalat" w:cs="Sylfaen"/>
          <w:i w:val="0"/>
          <w:szCs w:val="24"/>
          <w:lang w:val="af-ZA"/>
        </w:rPr>
        <w:t>-</w:t>
      </w:r>
      <w:r w:rsidR="00096865" w:rsidRPr="00BE3DCD">
        <w:rPr>
          <w:rFonts w:ascii="GHEA Grapalat" w:hAnsi="GHEA Grapalat" w:cs="Sylfaen"/>
          <w:i w:val="0"/>
          <w:szCs w:val="24"/>
          <w:lang w:val="ru-RU"/>
        </w:rPr>
        <w:t>րդ</w:t>
      </w:r>
      <w:r w:rsidR="00096865" w:rsidRPr="00BE3DCD">
        <w:rPr>
          <w:rFonts w:ascii="GHEA Grapalat" w:hAnsi="GHEA Grapalat" w:cs="Sylfaen"/>
          <w:i w:val="0"/>
          <w:szCs w:val="24"/>
          <w:lang w:val="af-ZA"/>
        </w:rPr>
        <w:t xml:space="preserve"> </w:t>
      </w:r>
      <w:r w:rsidR="00096865" w:rsidRPr="00BE3DCD">
        <w:rPr>
          <w:rFonts w:ascii="GHEA Grapalat" w:hAnsi="GHEA Grapalat" w:cs="Sylfaen"/>
          <w:i w:val="0"/>
          <w:szCs w:val="24"/>
          <w:lang w:val="ru-RU"/>
        </w:rPr>
        <w:t>հոդվածի</w:t>
      </w:r>
      <w:r w:rsidR="00096865" w:rsidRPr="00BE3DCD">
        <w:rPr>
          <w:rFonts w:ascii="GHEA Grapalat" w:hAnsi="GHEA Grapalat" w:cs="Sylfaen"/>
          <w:i w:val="0"/>
          <w:szCs w:val="24"/>
          <w:lang w:val="af-ZA"/>
        </w:rPr>
        <w:t xml:space="preserve"> </w:t>
      </w:r>
      <w:r w:rsidR="00096865" w:rsidRPr="00BE3DCD">
        <w:rPr>
          <w:rFonts w:ascii="GHEA Grapalat" w:hAnsi="GHEA Grapalat" w:cs="Sylfaen"/>
          <w:i w:val="0"/>
          <w:szCs w:val="24"/>
          <w:lang w:val="ru-RU"/>
        </w:rPr>
        <w:t>համաձայն</w:t>
      </w:r>
      <w:r w:rsidR="00096865" w:rsidRPr="00BE3DCD">
        <w:rPr>
          <w:rFonts w:ascii="GHEA Grapalat" w:hAnsi="GHEA Grapalat" w:cs="Sylfaen"/>
          <w:i w:val="0"/>
          <w:szCs w:val="24"/>
          <w:lang w:val="af-ZA"/>
        </w:rPr>
        <w:t xml:space="preserve">` </w:t>
      </w:r>
      <w:r w:rsidR="00096865" w:rsidRPr="00BE3DCD">
        <w:rPr>
          <w:rFonts w:ascii="GHEA Grapalat" w:hAnsi="GHEA Grapalat" w:cs="Sylfaen"/>
          <w:i w:val="0"/>
          <w:szCs w:val="24"/>
          <w:lang w:val="ru-RU"/>
        </w:rPr>
        <w:t>հայտը</w:t>
      </w:r>
      <w:r w:rsidR="00096865" w:rsidRPr="00BE3DCD">
        <w:rPr>
          <w:rFonts w:ascii="GHEA Grapalat" w:hAnsi="GHEA Grapalat" w:cs="Sylfaen"/>
          <w:i w:val="0"/>
          <w:szCs w:val="24"/>
          <w:lang w:val="af-ZA"/>
        </w:rPr>
        <w:t xml:space="preserve"> </w:t>
      </w:r>
      <w:r w:rsidR="00096865" w:rsidRPr="00BE3DCD">
        <w:rPr>
          <w:rFonts w:ascii="GHEA Grapalat" w:hAnsi="GHEA Grapalat" w:cs="Sylfaen"/>
          <w:i w:val="0"/>
          <w:szCs w:val="24"/>
          <w:lang w:val="ru-RU"/>
        </w:rPr>
        <w:t>վավեր</w:t>
      </w:r>
      <w:r w:rsidR="00096865" w:rsidRPr="00BE3DCD">
        <w:rPr>
          <w:rFonts w:ascii="GHEA Grapalat" w:hAnsi="GHEA Grapalat" w:cs="Sylfaen"/>
          <w:i w:val="0"/>
          <w:szCs w:val="24"/>
          <w:lang w:val="af-ZA"/>
        </w:rPr>
        <w:t xml:space="preserve"> </w:t>
      </w:r>
      <w:r w:rsidR="00096865" w:rsidRPr="00BE3DCD">
        <w:rPr>
          <w:rFonts w:ascii="GHEA Grapalat" w:hAnsi="GHEA Grapalat" w:cs="Sylfaen"/>
          <w:i w:val="0"/>
          <w:szCs w:val="24"/>
          <w:lang w:val="ru-RU"/>
        </w:rPr>
        <w:t>է</w:t>
      </w:r>
      <w:r w:rsidR="00096865" w:rsidRPr="00BE3DCD">
        <w:rPr>
          <w:rFonts w:ascii="GHEA Grapalat" w:hAnsi="GHEA Grapalat" w:cs="Sylfaen"/>
          <w:i w:val="0"/>
          <w:szCs w:val="24"/>
          <w:lang w:val="af-ZA"/>
        </w:rPr>
        <w:t xml:space="preserve"> </w:t>
      </w:r>
      <w:r w:rsidR="00096865" w:rsidRPr="00BE3DCD">
        <w:rPr>
          <w:rFonts w:ascii="GHEA Grapalat" w:hAnsi="GHEA Grapalat" w:cs="Sylfaen"/>
          <w:i w:val="0"/>
          <w:szCs w:val="24"/>
          <w:lang w:val="ru-RU"/>
        </w:rPr>
        <w:t>մինչև</w:t>
      </w:r>
      <w:r w:rsidR="00096865" w:rsidRPr="00BE3DCD">
        <w:rPr>
          <w:rFonts w:ascii="GHEA Grapalat" w:hAnsi="GHEA Grapalat" w:cs="Sylfaen"/>
          <w:i w:val="0"/>
          <w:szCs w:val="24"/>
          <w:lang w:val="af-ZA"/>
        </w:rPr>
        <w:t xml:space="preserve"> </w:t>
      </w:r>
      <w:r w:rsidR="00096865" w:rsidRPr="00BE3DCD">
        <w:rPr>
          <w:rFonts w:ascii="GHEA Grapalat" w:hAnsi="GHEA Grapalat" w:cs="Sylfaen"/>
          <w:i w:val="0"/>
          <w:szCs w:val="24"/>
          <w:lang w:val="ru-RU"/>
        </w:rPr>
        <w:t>Օրենքին</w:t>
      </w:r>
      <w:r w:rsidR="00096865" w:rsidRPr="00BE3DCD">
        <w:rPr>
          <w:rFonts w:ascii="GHEA Grapalat" w:hAnsi="GHEA Grapalat" w:cs="Sylfaen"/>
          <w:i w:val="0"/>
          <w:szCs w:val="24"/>
          <w:lang w:val="af-ZA"/>
        </w:rPr>
        <w:t xml:space="preserve"> </w:t>
      </w:r>
      <w:r w:rsidR="00096865" w:rsidRPr="00BE3DCD">
        <w:rPr>
          <w:rFonts w:ascii="GHEA Grapalat" w:hAnsi="GHEA Grapalat" w:cs="Sylfaen"/>
          <w:i w:val="0"/>
          <w:szCs w:val="24"/>
          <w:lang w:val="ru-RU"/>
        </w:rPr>
        <w:t>համապատասխան</w:t>
      </w:r>
      <w:r w:rsidR="00096865" w:rsidRPr="00BE3DCD">
        <w:rPr>
          <w:rFonts w:ascii="GHEA Grapalat" w:hAnsi="GHEA Grapalat" w:cs="Sylfaen"/>
          <w:i w:val="0"/>
          <w:szCs w:val="24"/>
          <w:lang w:val="af-ZA"/>
        </w:rPr>
        <w:t xml:space="preserve"> </w:t>
      </w:r>
      <w:r w:rsidR="00096865" w:rsidRPr="00BE3DCD">
        <w:rPr>
          <w:rFonts w:ascii="GHEA Grapalat" w:hAnsi="GHEA Grapalat" w:cs="Sylfaen"/>
          <w:i w:val="0"/>
          <w:szCs w:val="24"/>
          <w:lang w:val="ru-RU"/>
        </w:rPr>
        <w:t>պայմանագրի</w:t>
      </w:r>
      <w:r w:rsidR="00096865" w:rsidRPr="00BE3DCD">
        <w:rPr>
          <w:rFonts w:ascii="GHEA Grapalat" w:hAnsi="GHEA Grapalat" w:cs="Sylfaen"/>
          <w:i w:val="0"/>
          <w:szCs w:val="24"/>
          <w:lang w:val="af-ZA"/>
        </w:rPr>
        <w:t xml:space="preserve"> </w:t>
      </w:r>
      <w:r w:rsidR="00096865" w:rsidRPr="00BE3DCD">
        <w:rPr>
          <w:rFonts w:ascii="GHEA Grapalat" w:hAnsi="GHEA Grapalat" w:cs="Sylfaen"/>
          <w:i w:val="0"/>
          <w:szCs w:val="24"/>
          <w:lang w:val="ru-RU"/>
        </w:rPr>
        <w:t>կնքումը</w:t>
      </w:r>
      <w:r w:rsidR="00096865" w:rsidRPr="00BE3DCD">
        <w:rPr>
          <w:rFonts w:ascii="GHEA Grapalat" w:hAnsi="GHEA Grapalat" w:cs="Sylfaen"/>
          <w:i w:val="0"/>
          <w:szCs w:val="24"/>
          <w:lang w:val="af-ZA"/>
        </w:rPr>
        <w:t xml:space="preserve">, </w:t>
      </w:r>
      <w:r w:rsidR="00705706" w:rsidRPr="00BE3DCD">
        <w:rPr>
          <w:rFonts w:ascii="GHEA Grapalat" w:hAnsi="GHEA Grapalat" w:cs="Sylfaen"/>
          <w:i w:val="0"/>
          <w:szCs w:val="24"/>
          <w:lang w:val="en-US"/>
        </w:rPr>
        <w:t>մ</w:t>
      </w:r>
      <w:r w:rsidR="00096865" w:rsidRPr="00BE3DCD">
        <w:rPr>
          <w:rFonts w:ascii="GHEA Grapalat" w:hAnsi="GHEA Grapalat" w:cs="Sylfaen"/>
          <w:i w:val="0"/>
          <w:szCs w:val="24"/>
          <w:lang w:val="ru-RU"/>
        </w:rPr>
        <w:t>ասնակցի</w:t>
      </w:r>
      <w:r w:rsidR="00096865" w:rsidRPr="00BE3DCD">
        <w:rPr>
          <w:rFonts w:ascii="GHEA Grapalat" w:hAnsi="GHEA Grapalat" w:cs="Sylfaen"/>
          <w:i w:val="0"/>
          <w:szCs w:val="24"/>
          <w:lang w:val="af-ZA"/>
        </w:rPr>
        <w:t xml:space="preserve"> </w:t>
      </w:r>
      <w:r w:rsidR="00096865" w:rsidRPr="00BE3DCD">
        <w:rPr>
          <w:rFonts w:ascii="GHEA Grapalat" w:hAnsi="GHEA Grapalat" w:cs="Sylfaen"/>
          <w:i w:val="0"/>
          <w:szCs w:val="24"/>
          <w:lang w:val="ru-RU"/>
        </w:rPr>
        <w:t>կողմից</w:t>
      </w:r>
      <w:r w:rsidR="00096865" w:rsidRPr="00BE3DCD">
        <w:rPr>
          <w:rFonts w:ascii="GHEA Grapalat" w:hAnsi="GHEA Grapalat" w:cs="Sylfaen"/>
          <w:i w:val="0"/>
          <w:szCs w:val="24"/>
          <w:lang w:val="af-ZA"/>
        </w:rPr>
        <w:t xml:space="preserve"> </w:t>
      </w:r>
      <w:r w:rsidR="00096865" w:rsidRPr="00BE3DCD">
        <w:rPr>
          <w:rFonts w:ascii="GHEA Grapalat" w:hAnsi="GHEA Grapalat" w:cs="Sylfaen"/>
          <w:i w:val="0"/>
          <w:szCs w:val="24"/>
          <w:lang w:val="ru-RU"/>
        </w:rPr>
        <w:t>հայտի</w:t>
      </w:r>
      <w:r w:rsidR="00096865" w:rsidRPr="00BE3DCD">
        <w:rPr>
          <w:rFonts w:ascii="GHEA Grapalat" w:hAnsi="GHEA Grapalat" w:cs="Sylfaen"/>
          <w:i w:val="0"/>
          <w:szCs w:val="24"/>
          <w:lang w:val="af-ZA"/>
        </w:rPr>
        <w:t xml:space="preserve"> </w:t>
      </w:r>
      <w:r w:rsidR="00096865" w:rsidRPr="00BE3DCD">
        <w:rPr>
          <w:rFonts w:ascii="GHEA Grapalat" w:hAnsi="GHEA Grapalat" w:cs="Sylfaen"/>
          <w:i w:val="0"/>
          <w:szCs w:val="24"/>
          <w:lang w:val="ru-RU"/>
        </w:rPr>
        <w:t>հետ</w:t>
      </w:r>
      <w:r w:rsidR="00096865" w:rsidRPr="00BE3DCD">
        <w:rPr>
          <w:rFonts w:ascii="GHEA Grapalat" w:hAnsi="GHEA Grapalat" w:cs="Sylfaen"/>
          <w:i w:val="0"/>
          <w:szCs w:val="24"/>
          <w:lang w:val="af-ZA"/>
        </w:rPr>
        <w:t xml:space="preserve"> </w:t>
      </w:r>
      <w:r w:rsidR="00096865" w:rsidRPr="00BE3DCD">
        <w:rPr>
          <w:rFonts w:ascii="GHEA Grapalat" w:hAnsi="GHEA Grapalat" w:cs="Sylfaen"/>
          <w:i w:val="0"/>
          <w:szCs w:val="24"/>
          <w:lang w:val="ru-RU"/>
        </w:rPr>
        <w:t>վերցնելը</w:t>
      </w:r>
      <w:r w:rsidR="00096865" w:rsidRPr="00BE3DCD">
        <w:rPr>
          <w:rFonts w:ascii="GHEA Grapalat" w:hAnsi="GHEA Grapalat" w:cs="Sylfaen"/>
          <w:i w:val="0"/>
          <w:szCs w:val="24"/>
          <w:lang w:val="af-ZA"/>
        </w:rPr>
        <w:t xml:space="preserve">, </w:t>
      </w:r>
      <w:r w:rsidR="00096865" w:rsidRPr="00BE3DCD">
        <w:rPr>
          <w:rFonts w:ascii="GHEA Grapalat" w:hAnsi="GHEA Grapalat" w:cs="Sylfaen"/>
          <w:i w:val="0"/>
          <w:szCs w:val="24"/>
          <w:lang w:val="ru-RU"/>
        </w:rPr>
        <w:t>հայտի</w:t>
      </w:r>
      <w:r w:rsidR="00096865" w:rsidRPr="00BE3DCD">
        <w:rPr>
          <w:rFonts w:ascii="GHEA Grapalat" w:hAnsi="GHEA Grapalat" w:cs="Sylfaen"/>
          <w:i w:val="0"/>
          <w:szCs w:val="24"/>
          <w:lang w:val="af-ZA"/>
        </w:rPr>
        <w:t xml:space="preserve"> </w:t>
      </w:r>
      <w:r w:rsidR="00096865" w:rsidRPr="00BE3DCD">
        <w:rPr>
          <w:rFonts w:ascii="GHEA Grapalat" w:hAnsi="GHEA Grapalat" w:cs="Sylfaen"/>
          <w:i w:val="0"/>
          <w:szCs w:val="24"/>
          <w:lang w:val="ru-RU"/>
        </w:rPr>
        <w:t>մերժումը</w:t>
      </w:r>
      <w:r w:rsidR="00096865" w:rsidRPr="00BE3DCD">
        <w:rPr>
          <w:rFonts w:ascii="GHEA Grapalat" w:hAnsi="GHEA Grapalat" w:cs="Sylfaen"/>
          <w:i w:val="0"/>
          <w:szCs w:val="24"/>
          <w:lang w:val="af-ZA"/>
        </w:rPr>
        <w:t xml:space="preserve"> </w:t>
      </w:r>
      <w:r w:rsidR="00096865" w:rsidRPr="00BE3DCD">
        <w:rPr>
          <w:rFonts w:ascii="GHEA Grapalat" w:hAnsi="GHEA Grapalat" w:cs="Sylfaen"/>
          <w:i w:val="0"/>
          <w:szCs w:val="24"/>
          <w:lang w:val="ru-RU"/>
        </w:rPr>
        <w:t>կամ</w:t>
      </w:r>
      <w:r w:rsidR="00096865" w:rsidRPr="00BE3DCD">
        <w:rPr>
          <w:rFonts w:ascii="GHEA Grapalat" w:hAnsi="GHEA Grapalat" w:cs="Sylfaen"/>
          <w:i w:val="0"/>
          <w:szCs w:val="24"/>
          <w:lang w:val="af-ZA"/>
        </w:rPr>
        <w:t xml:space="preserve"> </w:t>
      </w:r>
      <w:r w:rsidR="00402941" w:rsidRPr="00BE3DCD">
        <w:rPr>
          <w:rFonts w:ascii="GHEA Grapalat" w:hAnsi="GHEA Grapalat" w:cs="Sylfaen"/>
          <w:i w:val="0"/>
          <w:szCs w:val="24"/>
          <w:lang w:val="af-ZA"/>
        </w:rPr>
        <w:t xml:space="preserve">սույն </w:t>
      </w:r>
      <w:r w:rsidR="00096865" w:rsidRPr="00BE3DCD">
        <w:rPr>
          <w:rFonts w:ascii="GHEA Grapalat" w:hAnsi="GHEA Grapalat" w:cs="Sylfaen"/>
          <w:i w:val="0"/>
          <w:szCs w:val="24"/>
          <w:lang w:val="ru-RU"/>
        </w:rPr>
        <w:t>ընթացակարգը</w:t>
      </w:r>
      <w:r w:rsidR="00096865" w:rsidRPr="00BE3DCD">
        <w:rPr>
          <w:rFonts w:ascii="GHEA Grapalat" w:hAnsi="GHEA Grapalat" w:cs="Sylfaen"/>
          <w:i w:val="0"/>
          <w:szCs w:val="24"/>
          <w:lang w:val="af-ZA"/>
        </w:rPr>
        <w:t xml:space="preserve"> </w:t>
      </w:r>
      <w:r w:rsidR="00096865" w:rsidRPr="00BE3DCD">
        <w:rPr>
          <w:rFonts w:ascii="GHEA Grapalat" w:hAnsi="GHEA Grapalat" w:cs="Sylfaen"/>
          <w:i w:val="0"/>
          <w:szCs w:val="24"/>
          <w:lang w:val="ru-RU"/>
        </w:rPr>
        <w:t>չկայացած</w:t>
      </w:r>
      <w:r w:rsidR="00096865" w:rsidRPr="00BE3DCD">
        <w:rPr>
          <w:rFonts w:ascii="GHEA Grapalat" w:hAnsi="GHEA Grapalat" w:cs="Sylfaen"/>
          <w:i w:val="0"/>
          <w:szCs w:val="24"/>
          <w:lang w:val="af-ZA"/>
        </w:rPr>
        <w:t xml:space="preserve"> </w:t>
      </w:r>
      <w:r w:rsidR="00096865" w:rsidRPr="00BE3DCD">
        <w:rPr>
          <w:rFonts w:ascii="GHEA Grapalat" w:hAnsi="GHEA Grapalat" w:cs="Sylfaen"/>
          <w:i w:val="0"/>
          <w:szCs w:val="24"/>
          <w:lang w:val="ru-RU"/>
        </w:rPr>
        <w:t>հայտարարվելը</w:t>
      </w:r>
      <w:r w:rsidR="004D5671" w:rsidRPr="00BE3DCD">
        <w:rPr>
          <w:rFonts w:ascii="GHEA Grapalat" w:hAnsi="GHEA Grapalat" w:cs="Sylfaen"/>
          <w:i w:val="0"/>
          <w:szCs w:val="24"/>
          <w:lang w:val="ru-RU"/>
        </w:rPr>
        <w:t>։</w:t>
      </w:r>
    </w:p>
    <w:p w:rsidR="00096865" w:rsidRPr="00BE3DCD" w:rsidRDefault="00220C7C" w:rsidP="00EF3662">
      <w:pPr>
        <w:pStyle w:val="a3"/>
        <w:spacing w:line="240" w:lineRule="auto"/>
        <w:ind w:firstLine="567"/>
        <w:rPr>
          <w:rFonts w:ascii="GHEA Grapalat" w:hAnsi="GHEA Grapalat" w:cs="Sylfaen"/>
          <w:i w:val="0"/>
          <w:szCs w:val="24"/>
          <w:lang w:val="af-ZA"/>
        </w:rPr>
      </w:pPr>
      <w:r w:rsidRPr="00BE3DCD">
        <w:rPr>
          <w:rFonts w:ascii="GHEA Grapalat" w:hAnsi="GHEA Grapalat" w:cs="Sylfaen"/>
          <w:i w:val="0"/>
          <w:szCs w:val="24"/>
          <w:lang w:val="af-ZA"/>
        </w:rPr>
        <w:t>6</w:t>
      </w:r>
      <w:r w:rsidR="00096865" w:rsidRPr="00BE3DCD">
        <w:rPr>
          <w:rFonts w:ascii="GHEA Grapalat" w:hAnsi="GHEA Grapalat" w:cs="Sylfaen"/>
          <w:i w:val="0"/>
          <w:szCs w:val="24"/>
          <w:lang w:val="af-ZA"/>
        </w:rPr>
        <w:t xml:space="preserve">.2 </w:t>
      </w:r>
      <w:r w:rsidR="00F20DA5" w:rsidRPr="00BE3DCD">
        <w:rPr>
          <w:rFonts w:ascii="GHEA Grapalat" w:hAnsi="GHEA Grapalat" w:cs="Sylfaen"/>
          <w:i w:val="0"/>
          <w:szCs w:val="24"/>
          <w:lang w:val="af-ZA"/>
        </w:rPr>
        <w:t xml:space="preserve"> </w:t>
      </w:r>
      <w:r w:rsidR="00096865" w:rsidRPr="00BE3DCD">
        <w:rPr>
          <w:rFonts w:ascii="GHEA Grapalat" w:hAnsi="GHEA Grapalat" w:cs="Sylfaen"/>
          <w:i w:val="0"/>
          <w:szCs w:val="24"/>
          <w:lang w:val="ru-RU"/>
        </w:rPr>
        <w:t>Օրենքի</w:t>
      </w:r>
      <w:r w:rsidR="00096865" w:rsidRPr="00BE3DCD">
        <w:rPr>
          <w:rFonts w:ascii="GHEA Grapalat" w:hAnsi="GHEA Grapalat" w:cs="Sylfaen"/>
          <w:i w:val="0"/>
          <w:szCs w:val="24"/>
          <w:lang w:val="af-ZA"/>
        </w:rPr>
        <w:t xml:space="preserve"> </w:t>
      </w:r>
      <w:r w:rsidR="00A64339" w:rsidRPr="00BE3DCD">
        <w:rPr>
          <w:rFonts w:ascii="GHEA Grapalat" w:hAnsi="GHEA Grapalat" w:cs="Sylfaen"/>
          <w:i w:val="0"/>
          <w:szCs w:val="24"/>
          <w:lang w:val="af-ZA"/>
        </w:rPr>
        <w:t>31</w:t>
      </w:r>
      <w:r w:rsidR="00096865" w:rsidRPr="00BE3DCD">
        <w:rPr>
          <w:rFonts w:ascii="GHEA Grapalat" w:hAnsi="GHEA Grapalat" w:cs="Sylfaen"/>
          <w:i w:val="0"/>
          <w:szCs w:val="24"/>
          <w:lang w:val="af-ZA"/>
        </w:rPr>
        <w:t>-</w:t>
      </w:r>
      <w:r w:rsidR="00096865" w:rsidRPr="00BE3DCD">
        <w:rPr>
          <w:rFonts w:ascii="GHEA Grapalat" w:hAnsi="GHEA Grapalat" w:cs="Sylfaen"/>
          <w:i w:val="0"/>
          <w:szCs w:val="24"/>
          <w:lang w:val="ru-RU"/>
        </w:rPr>
        <w:t>րդ</w:t>
      </w:r>
      <w:r w:rsidR="00096865" w:rsidRPr="00BE3DCD">
        <w:rPr>
          <w:rFonts w:ascii="GHEA Grapalat" w:hAnsi="GHEA Grapalat" w:cs="Sylfaen"/>
          <w:i w:val="0"/>
          <w:szCs w:val="24"/>
          <w:lang w:val="af-ZA"/>
        </w:rPr>
        <w:t xml:space="preserve"> </w:t>
      </w:r>
      <w:r w:rsidR="00096865" w:rsidRPr="00BE3DCD">
        <w:rPr>
          <w:rFonts w:ascii="GHEA Grapalat" w:hAnsi="GHEA Grapalat" w:cs="Sylfaen"/>
          <w:i w:val="0"/>
          <w:szCs w:val="24"/>
          <w:lang w:val="ru-RU"/>
        </w:rPr>
        <w:t>հոդվածի</w:t>
      </w:r>
      <w:r w:rsidR="00096865" w:rsidRPr="00BE3DCD">
        <w:rPr>
          <w:rFonts w:ascii="GHEA Grapalat" w:hAnsi="GHEA Grapalat" w:cs="Sylfaen"/>
          <w:i w:val="0"/>
          <w:szCs w:val="24"/>
          <w:lang w:val="af-ZA"/>
        </w:rPr>
        <w:t xml:space="preserve"> </w:t>
      </w:r>
      <w:r w:rsidR="00096865" w:rsidRPr="00BE3DCD">
        <w:rPr>
          <w:rFonts w:ascii="GHEA Grapalat" w:hAnsi="GHEA Grapalat" w:cs="Sylfaen"/>
          <w:i w:val="0"/>
          <w:szCs w:val="24"/>
          <w:lang w:val="ru-RU"/>
        </w:rPr>
        <w:t>համաձայն</w:t>
      </w:r>
      <w:r w:rsidR="00096865" w:rsidRPr="00BE3DCD">
        <w:rPr>
          <w:rFonts w:ascii="GHEA Grapalat" w:hAnsi="GHEA Grapalat" w:cs="Sylfaen"/>
          <w:i w:val="0"/>
          <w:szCs w:val="24"/>
          <w:lang w:val="af-ZA"/>
        </w:rPr>
        <w:t xml:space="preserve">` </w:t>
      </w:r>
      <w:r w:rsidR="00F70E55" w:rsidRPr="00BE3DCD">
        <w:rPr>
          <w:rFonts w:ascii="GHEA Grapalat" w:hAnsi="GHEA Grapalat" w:cs="Sylfaen"/>
          <w:i w:val="0"/>
          <w:szCs w:val="24"/>
          <w:lang w:val="en-US"/>
        </w:rPr>
        <w:t>մ</w:t>
      </w:r>
      <w:r w:rsidR="00096865" w:rsidRPr="00BE3DCD">
        <w:rPr>
          <w:rFonts w:ascii="GHEA Grapalat" w:hAnsi="GHEA Grapalat" w:cs="Sylfaen"/>
          <w:i w:val="0"/>
          <w:szCs w:val="24"/>
          <w:lang w:val="ru-RU"/>
        </w:rPr>
        <w:t>ասնակիցը</w:t>
      </w:r>
      <w:r w:rsidR="00096865" w:rsidRPr="00BE3DCD">
        <w:rPr>
          <w:rFonts w:ascii="GHEA Grapalat" w:hAnsi="GHEA Grapalat" w:cs="Sylfaen"/>
          <w:i w:val="0"/>
          <w:szCs w:val="24"/>
          <w:lang w:val="af-ZA"/>
        </w:rPr>
        <w:t xml:space="preserve">, </w:t>
      </w:r>
      <w:r w:rsidR="00096865" w:rsidRPr="00BE3DCD">
        <w:rPr>
          <w:rFonts w:ascii="GHEA Grapalat" w:hAnsi="GHEA Grapalat" w:cs="Sylfaen"/>
          <w:i w:val="0"/>
          <w:szCs w:val="24"/>
          <w:lang w:val="ru-RU"/>
        </w:rPr>
        <w:t>մինչև</w:t>
      </w:r>
      <w:r w:rsidR="00096865" w:rsidRPr="00BE3DCD">
        <w:rPr>
          <w:rFonts w:ascii="GHEA Grapalat" w:hAnsi="GHEA Grapalat" w:cs="Sylfaen"/>
          <w:i w:val="0"/>
          <w:szCs w:val="24"/>
          <w:lang w:val="af-ZA"/>
        </w:rPr>
        <w:t xml:space="preserve"> </w:t>
      </w:r>
      <w:r w:rsidR="00096865" w:rsidRPr="00BE3DCD">
        <w:rPr>
          <w:rFonts w:ascii="GHEA Grapalat" w:hAnsi="GHEA Grapalat" w:cs="Sylfaen"/>
          <w:i w:val="0"/>
          <w:szCs w:val="24"/>
          <w:lang w:val="ru-RU"/>
        </w:rPr>
        <w:t>սույն</w:t>
      </w:r>
      <w:r w:rsidR="00096865" w:rsidRPr="00BE3DCD">
        <w:rPr>
          <w:rFonts w:ascii="GHEA Grapalat" w:hAnsi="GHEA Grapalat" w:cs="Sylfaen"/>
          <w:i w:val="0"/>
          <w:szCs w:val="24"/>
          <w:lang w:val="af-ZA"/>
        </w:rPr>
        <w:t xml:space="preserve"> </w:t>
      </w:r>
      <w:r w:rsidR="00096865" w:rsidRPr="00BE3DCD">
        <w:rPr>
          <w:rFonts w:ascii="GHEA Grapalat" w:hAnsi="GHEA Grapalat" w:cs="Sylfaen"/>
          <w:i w:val="0"/>
          <w:szCs w:val="24"/>
          <w:lang w:val="ru-RU"/>
        </w:rPr>
        <w:t>հրավերի</w:t>
      </w:r>
      <w:r w:rsidR="00096865" w:rsidRPr="00BE3DCD">
        <w:rPr>
          <w:rFonts w:ascii="GHEA Grapalat" w:hAnsi="GHEA Grapalat" w:cs="Sylfaen"/>
          <w:i w:val="0"/>
          <w:szCs w:val="24"/>
          <w:lang w:val="af-ZA"/>
        </w:rPr>
        <w:t xml:space="preserve"> </w:t>
      </w:r>
      <w:r w:rsidRPr="00BE3DCD">
        <w:rPr>
          <w:rFonts w:ascii="GHEA Grapalat" w:hAnsi="GHEA Grapalat" w:cs="Sylfaen"/>
          <w:i w:val="0"/>
          <w:szCs w:val="24"/>
          <w:lang w:val="af-ZA"/>
        </w:rPr>
        <w:t xml:space="preserve">1-ին մասի </w:t>
      </w:r>
      <w:r w:rsidR="00096865" w:rsidRPr="00BE3DCD">
        <w:rPr>
          <w:rFonts w:ascii="GHEA Grapalat" w:hAnsi="GHEA Grapalat" w:cs="Sylfaen"/>
          <w:i w:val="0"/>
          <w:szCs w:val="24"/>
          <w:lang w:val="af-ZA"/>
        </w:rPr>
        <w:t xml:space="preserve">4.2 </w:t>
      </w:r>
      <w:r w:rsidR="00096865" w:rsidRPr="00BE3DCD">
        <w:rPr>
          <w:rFonts w:ascii="GHEA Grapalat" w:hAnsi="GHEA Grapalat" w:cs="Sylfaen"/>
          <w:i w:val="0"/>
          <w:szCs w:val="24"/>
          <w:lang w:val="ru-RU"/>
        </w:rPr>
        <w:t>կետում</w:t>
      </w:r>
      <w:r w:rsidR="00096865" w:rsidRPr="00BE3DCD">
        <w:rPr>
          <w:rFonts w:ascii="GHEA Grapalat" w:hAnsi="GHEA Grapalat" w:cs="Sylfaen"/>
          <w:i w:val="0"/>
          <w:szCs w:val="24"/>
          <w:lang w:val="af-ZA"/>
        </w:rPr>
        <w:t xml:space="preserve"> </w:t>
      </w:r>
      <w:r w:rsidR="00096865" w:rsidRPr="00BE3DCD">
        <w:rPr>
          <w:rFonts w:ascii="GHEA Grapalat" w:hAnsi="GHEA Grapalat" w:cs="Sylfaen"/>
          <w:i w:val="0"/>
          <w:szCs w:val="24"/>
          <w:lang w:val="ru-RU"/>
        </w:rPr>
        <w:t>նշված</w:t>
      </w:r>
      <w:r w:rsidR="00096865" w:rsidRPr="00BE3DCD">
        <w:rPr>
          <w:rFonts w:ascii="GHEA Grapalat" w:hAnsi="GHEA Grapalat" w:cs="Sylfaen"/>
          <w:i w:val="0"/>
          <w:szCs w:val="24"/>
          <w:lang w:val="af-ZA"/>
        </w:rPr>
        <w:t xml:space="preserve">` </w:t>
      </w:r>
      <w:r w:rsidR="00096865" w:rsidRPr="00BE3DCD">
        <w:rPr>
          <w:rFonts w:ascii="GHEA Grapalat" w:hAnsi="GHEA Grapalat" w:cs="Sylfaen"/>
          <w:i w:val="0"/>
          <w:szCs w:val="24"/>
          <w:lang w:val="ru-RU"/>
        </w:rPr>
        <w:t>հայտերի</w:t>
      </w:r>
      <w:r w:rsidR="00096865" w:rsidRPr="00BE3DCD">
        <w:rPr>
          <w:rFonts w:ascii="GHEA Grapalat" w:hAnsi="GHEA Grapalat" w:cs="Sylfaen"/>
          <w:i w:val="0"/>
          <w:szCs w:val="24"/>
          <w:lang w:val="af-ZA"/>
        </w:rPr>
        <w:t xml:space="preserve"> </w:t>
      </w:r>
      <w:r w:rsidR="00096865" w:rsidRPr="00BE3DCD">
        <w:rPr>
          <w:rFonts w:ascii="GHEA Grapalat" w:hAnsi="GHEA Grapalat" w:cs="Sylfaen"/>
          <w:i w:val="0"/>
          <w:szCs w:val="24"/>
          <w:lang w:val="ru-RU"/>
        </w:rPr>
        <w:t>ներկայացման</w:t>
      </w:r>
      <w:r w:rsidR="00096865" w:rsidRPr="00BE3DCD">
        <w:rPr>
          <w:rFonts w:ascii="GHEA Grapalat" w:hAnsi="GHEA Grapalat" w:cs="Sylfaen"/>
          <w:i w:val="0"/>
          <w:szCs w:val="24"/>
          <w:lang w:val="af-ZA"/>
        </w:rPr>
        <w:t xml:space="preserve"> </w:t>
      </w:r>
      <w:r w:rsidR="00096865" w:rsidRPr="00BE3DCD">
        <w:rPr>
          <w:rFonts w:ascii="GHEA Grapalat" w:hAnsi="GHEA Grapalat" w:cs="Sylfaen"/>
          <w:i w:val="0"/>
          <w:szCs w:val="24"/>
          <w:lang w:val="ru-RU"/>
        </w:rPr>
        <w:t>վերջնաժամկետը</w:t>
      </w:r>
      <w:r w:rsidR="00096865" w:rsidRPr="00BE3DCD">
        <w:rPr>
          <w:rFonts w:ascii="GHEA Grapalat" w:hAnsi="GHEA Grapalat" w:cs="Sylfaen"/>
          <w:i w:val="0"/>
          <w:szCs w:val="24"/>
          <w:lang w:val="af-ZA"/>
        </w:rPr>
        <w:t xml:space="preserve">, </w:t>
      </w:r>
      <w:r w:rsidR="00096865" w:rsidRPr="00BE3DCD">
        <w:rPr>
          <w:rFonts w:ascii="GHEA Grapalat" w:hAnsi="GHEA Grapalat" w:cs="Sylfaen"/>
          <w:i w:val="0"/>
          <w:szCs w:val="24"/>
          <w:lang w:val="ru-RU"/>
        </w:rPr>
        <w:t>կարող</w:t>
      </w:r>
      <w:r w:rsidR="00096865" w:rsidRPr="00BE3DCD">
        <w:rPr>
          <w:rFonts w:ascii="GHEA Grapalat" w:hAnsi="GHEA Grapalat" w:cs="Sylfaen"/>
          <w:i w:val="0"/>
          <w:szCs w:val="24"/>
          <w:lang w:val="af-ZA"/>
        </w:rPr>
        <w:t xml:space="preserve"> </w:t>
      </w:r>
      <w:r w:rsidR="00096865" w:rsidRPr="00BE3DCD">
        <w:rPr>
          <w:rFonts w:ascii="GHEA Grapalat" w:hAnsi="GHEA Grapalat" w:cs="Sylfaen"/>
          <w:i w:val="0"/>
          <w:szCs w:val="24"/>
          <w:lang w:val="ru-RU"/>
        </w:rPr>
        <w:t>է</w:t>
      </w:r>
      <w:r w:rsidR="00096865" w:rsidRPr="00BE3DCD">
        <w:rPr>
          <w:rFonts w:ascii="GHEA Grapalat" w:hAnsi="GHEA Grapalat" w:cs="Sylfaen"/>
          <w:i w:val="0"/>
          <w:szCs w:val="24"/>
          <w:lang w:val="af-ZA"/>
        </w:rPr>
        <w:t xml:space="preserve"> </w:t>
      </w:r>
      <w:r w:rsidR="00096865" w:rsidRPr="00BE3DCD">
        <w:rPr>
          <w:rFonts w:ascii="GHEA Grapalat" w:hAnsi="GHEA Grapalat" w:cs="Sylfaen"/>
          <w:i w:val="0"/>
          <w:szCs w:val="24"/>
          <w:lang w:val="ru-RU"/>
        </w:rPr>
        <w:t>փոփոխել</w:t>
      </w:r>
      <w:r w:rsidR="00096865" w:rsidRPr="00BE3DCD">
        <w:rPr>
          <w:rFonts w:ascii="GHEA Grapalat" w:hAnsi="GHEA Grapalat" w:cs="Sylfaen"/>
          <w:i w:val="0"/>
          <w:szCs w:val="24"/>
          <w:lang w:val="af-ZA"/>
        </w:rPr>
        <w:t xml:space="preserve"> </w:t>
      </w:r>
      <w:r w:rsidR="00096865" w:rsidRPr="00BE3DCD">
        <w:rPr>
          <w:rFonts w:ascii="GHEA Grapalat" w:hAnsi="GHEA Grapalat" w:cs="Sylfaen"/>
          <w:i w:val="0"/>
          <w:szCs w:val="24"/>
          <w:lang w:val="ru-RU"/>
        </w:rPr>
        <w:t>կամ</w:t>
      </w:r>
      <w:r w:rsidR="00096865" w:rsidRPr="00BE3DCD">
        <w:rPr>
          <w:rFonts w:ascii="GHEA Grapalat" w:hAnsi="GHEA Grapalat" w:cs="Sylfaen"/>
          <w:i w:val="0"/>
          <w:szCs w:val="24"/>
          <w:lang w:val="af-ZA"/>
        </w:rPr>
        <w:t xml:space="preserve"> </w:t>
      </w:r>
      <w:r w:rsidR="00096865" w:rsidRPr="00BE3DCD">
        <w:rPr>
          <w:rFonts w:ascii="GHEA Grapalat" w:hAnsi="GHEA Grapalat" w:cs="Sylfaen"/>
          <w:i w:val="0"/>
          <w:szCs w:val="24"/>
          <w:lang w:val="ru-RU"/>
        </w:rPr>
        <w:t>հետ</w:t>
      </w:r>
      <w:r w:rsidR="00096865" w:rsidRPr="00BE3DCD">
        <w:rPr>
          <w:rFonts w:ascii="GHEA Grapalat" w:hAnsi="GHEA Grapalat" w:cs="Sylfaen"/>
          <w:i w:val="0"/>
          <w:szCs w:val="24"/>
          <w:lang w:val="af-ZA"/>
        </w:rPr>
        <w:t xml:space="preserve"> </w:t>
      </w:r>
      <w:r w:rsidR="00096865" w:rsidRPr="00BE3DCD">
        <w:rPr>
          <w:rFonts w:ascii="GHEA Grapalat" w:hAnsi="GHEA Grapalat" w:cs="Sylfaen"/>
          <w:i w:val="0"/>
          <w:szCs w:val="24"/>
          <w:lang w:val="ru-RU"/>
        </w:rPr>
        <w:t>վերցնել</w:t>
      </w:r>
      <w:r w:rsidR="00096865" w:rsidRPr="00BE3DCD">
        <w:rPr>
          <w:rFonts w:ascii="GHEA Grapalat" w:hAnsi="GHEA Grapalat" w:cs="Sylfaen"/>
          <w:i w:val="0"/>
          <w:szCs w:val="24"/>
          <w:lang w:val="af-ZA"/>
        </w:rPr>
        <w:t xml:space="preserve"> </w:t>
      </w:r>
      <w:r w:rsidR="00096865" w:rsidRPr="00BE3DCD">
        <w:rPr>
          <w:rFonts w:ascii="GHEA Grapalat" w:hAnsi="GHEA Grapalat" w:cs="Sylfaen"/>
          <w:i w:val="0"/>
          <w:szCs w:val="24"/>
          <w:lang w:val="ru-RU"/>
        </w:rPr>
        <w:t>իր</w:t>
      </w:r>
      <w:r w:rsidR="00096865" w:rsidRPr="00BE3DCD">
        <w:rPr>
          <w:rFonts w:ascii="GHEA Grapalat" w:hAnsi="GHEA Grapalat" w:cs="Sylfaen"/>
          <w:i w:val="0"/>
          <w:szCs w:val="24"/>
          <w:lang w:val="af-ZA"/>
        </w:rPr>
        <w:t xml:space="preserve"> </w:t>
      </w:r>
      <w:r w:rsidR="00096865" w:rsidRPr="00BE3DCD">
        <w:rPr>
          <w:rFonts w:ascii="GHEA Grapalat" w:hAnsi="GHEA Grapalat" w:cs="Sylfaen"/>
          <w:i w:val="0"/>
          <w:szCs w:val="24"/>
          <w:lang w:val="ru-RU"/>
        </w:rPr>
        <w:t>հայտը</w:t>
      </w:r>
      <w:r w:rsidR="004D5671" w:rsidRPr="00BE3DCD">
        <w:rPr>
          <w:rFonts w:ascii="GHEA Grapalat" w:hAnsi="GHEA Grapalat" w:cs="Sylfaen"/>
          <w:i w:val="0"/>
          <w:szCs w:val="24"/>
          <w:lang w:val="ru-RU"/>
        </w:rPr>
        <w:t>։</w:t>
      </w:r>
    </w:p>
    <w:p w:rsidR="00FA0E41" w:rsidRPr="00BE3DCD" w:rsidRDefault="00FA0E41" w:rsidP="00EF3662">
      <w:pPr>
        <w:ind w:firstLine="567"/>
        <w:jc w:val="center"/>
        <w:rPr>
          <w:rFonts w:ascii="GHEA Grapalat" w:hAnsi="GHEA Grapalat"/>
          <w:b/>
          <w:sz w:val="20"/>
          <w:lang w:val="af-ZA"/>
        </w:rPr>
      </w:pPr>
    </w:p>
    <w:p w:rsidR="00096865" w:rsidRPr="00BE3DCD" w:rsidRDefault="000D701E" w:rsidP="00EF3662">
      <w:pPr>
        <w:ind w:firstLine="567"/>
        <w:jc w:val="center"/>
        <w:rPr>
          <w:rFonts w:ascii="GHEA Grapalat" w:hAnsi="GHEA Grapalat"/>
          <w:b/>
          <w:sz w:val="20"/>
          <w:lang w:val="af-ZA"/>
        </w:rPr>
      </w:pPr>
      <w:r w:rsidRPr="00BE3DCD">
        <w:rPr>
          <w:rFonts w:ascii="GHEA Grapalat" w:hAnsi="GHEA Grapalat"/>
          <w:b/>
          <w:sz w:val="20"/>
          <w:lang w:val="af-ZA"/>
        </w:rPr>
        <w:t>7</w:t>
      </w:r>
      <w:r w:rsidR="00955A1E" w:rsidRPr="00BE3DCD">
        <w:rPr>
          <w:rFonts w:ascii="GHEA Grapalat" w:hAnsi="GHEA Grapalat"/>
          <w:b/>
          <w:sz w:val="20"/>
          <w:lang w:val="af-ZA"/>
        </w:rPr>
        <w:t xml:space="preserve">. </w:t>
      </w:r>
      <w:r w:rsidR="00955A1E" w:rsidRPr="00BE3DCD">
        <w:rPr>
          <w:rFonts w:ascii="GHEA Grapalat" w:hAnsi="GHEA Grapalat" w:cs="Sylfaen"/>
          <w:b/>
          <w:sz w:val="20"/>
          <w:lang w:val="es-ES"/>
        </w:rPr>
        <w:t>ՀԱՅՏԻ</w:t>
      </w:r>
      <w:r w:rsidR="00955A1E" w:rsidRPr="00BE3DCD">
        <w:rPr>
          <w:rFonts w:ascii="GHEA Grapalat" w:hAnsi="GHEA Grapalat" w:cs="Times Armenian"/>
          <w:b/>
          <w:sz w:val="20"/>
          <w:lang w:val="af-ZA"/>
        </w:rPr>
        <w:t xml:space="preserve"> </w:t>
      </w:r>
      <w:r w:rsidR="00955A1E" w:rsidRPr="00BE3DCD">
        <w:rPr>
          <w:rFonts w:ascii="GHEA Grapalat" w:hAnsi="GHEA Grapalat" w:cs="Sylfaen"/>
          <w:b/>
          <w:sz w:val="20"/>
          <w:lang w:val="es-ES"/>
        </w:rPr>
        <w:t>ԱՊԱՀՈՎՈՒՄԸ</w:t>
      </w:r>
      <w:r w:rsidR="00955A1E" w:rsidRPr="00BE3DCD">
        <w:rPr>
          <w:rFonts w:ascii="GHEA Grapalat" w:hAnsi="GHEA Grapalat" w:cs="Times Armenian"/>
          <w:b/>
          <w:color w:val="FFFFFF"/>
          <w:sz w:val="20"/>
          <w:lang w:val="af-ZA"/>
        </w:rPr>
        <w:t xml:space="preserve"> </w:t>
      </w:r>
    </w:p>
    <w:p w:rsidR="00096865" w:rsidRPr="00BE3DCD" w:rsidRDefault="00096865" w:rsidP="00EF3662">
      <w:pPr>
        <w:ind w:firstLine="567"/>
        <w:jc w:val="both"/>
        <w:rPr>
          <w:rFonts w:ascii="GHEA Grapalat" w:hAnsi="GHEA Grapalat"/>
          <w:b/>
          <w:sz w:val="20"/>
          <w:lang w:val="af-ZA"/>
        </w:rPr>
      </w:pPr>
    </w:p>
    <w:p w:rsidR="007A3EE6" w:rsidRPr="00BE3DCD" w:rsidRDefault="00283198" w:rsidP="00EF3662">
      <w:pPr>
        <w:ind w:firstLine="567"/>
        <w:jc w:val="both"/>
        <w:rPr>
          <w:rFonts w:ascii="GHEA Grapalat" w:hAnsi="GHEA Grapalat"/>
          <w:sz w:val="20"/>
          <w:szCs w:val="20"/>
          <w:lang w:val="af-ZA"/>
        </w:rPr>
      </w:pPr>
      <w:r w:rsidRPr="00BE3DCD">
        <w:rPr>
          <w:rFonts w:ascii="GHEA Grapalat" w:hAnsi="GHEA Grapalat"/>
          <w:sz w:val="20"/>
          <w:lang w:val="af-ZA"/>
        </w:rPr>
        <w:t>7</w:t>
      </w:r>
      <w:r w:rsidR="00096865" w:rsidRPr="00BE3DCD">
        <w:rPr>
          <w:rFonts w:ascii="GHEA Grapalat" w:hAnsi="GHEA Grapalat"/>
          <w:sz w:val="20"/>
          <w:lang w:val="af-ZA"/>
        </w:rPr>
        <w:t xml:space="preserve">.1 </w:t>
      </w:r>
      <w:r w:rsidR="00096865" w:rsidRPr="00BE3DCD">
        <w:rPr>
          <w:rFonts w:ascii="GHEA Grapalat" w:hAnsi="GHEA Grapalat" w:cs="Sylfaen"/>
          <w:sz w:val="20"/>
          <w:lang w:val="ru-RU"/>
        </w:rPr>
        <w:t>Մասնակիցը</w:t>
      </w:r>
      <w:r w:rsidR="00096865" w:rsidRPr="00BE3DCD">
        <w:rPr>
          <w:rFonts w:ascii="GHEA Grapalat" w:hAnsi="GHEA Grapalat" w:cs="Sylfaen"/>
          <w:sz w:val="20"/>
          <w:lang w:val="af-ZA"/>
        </w:rPr>
        <w:t xml:space="preserve"> </w:t>
      </w:r>
      <w:r w:rsidR="00096865" w:rsidRPr="00BE3DCD">
        <w:rPr>
          <w:rFonts w:ascii="GHEA Grapalat" w:hAnsi="GHEA Grapalat" w:cs="Sylfaen"/>
          <w:sz w:val="20"/>
          <w:lang w:val="ru-RU"/>
        </w:rPr>
        <w:t>հայտով</w:t>
      </w:r>
      <w:r w:rsidR="00096865" w:rsidRPr="00BE3DCD">
        <w:rPr>
          <w:rFonts w:ascii="GHEA Grapalat" w:hAnsi="GHEA Grapalat" w:cs="Sylfaen"/>
          <w:sz w:val="20"/>
          <w:lang w:val="af-ZA"/>
        </w:rPr>
        <w:t xml:space="preserve">` </w:t>
      </w:r>
      <w:r w:rsidR="00096865" w:rsidRPr="00BE3DCD">
        <w:rPr>
          <w:rFonts w:ascii="GHEA Grapalat" w:hAnsi="GHEA Grapalat" w:cs="Sylfaen"/>
          <w:sz w:val="20"/>
          <w:lang w:val="ru-RU"/>
        </w:rPr>
        <w:t>սույն</w:t>
      </w:r>
      <w:r w:rsidR="00096865" w:rsidRPr="00BE3DCD">
        <w:rPr>
          <w:rFonts w:ascii="GHEA Grapalat" w:hAnsi="GHEA Grapalat" w:cs="Sylfaen"/>
          <w:sz w:val="20"/>
          <w:lang w:val="af-ZA"/>
        </w:rPr>
        <w:t xml:space="preserve"> </w:t>
      </w:r>
      <w:r w:rsidR="00096865" w:rsidRPr="00BE3DCD">
        <w:rPr>
          <w:rFonts w:ascii="GHEA Grapalat" w:hAnsi="GHEA Grapalat" w:cs="Sylfaen"/>
          <w:sz w:val="20"/>
          <w:lang w:val="ru-RU"/>
        </w:rPr>
        <w:t>հրավերով</w:t>
      </w:r>
      <w:r w:rsidR="00096865" w:rsidRPr="00BE3DCD">
        <w:rPr>
          <w:rFonts w:ascii="GHEA Grapalat" w:hAnsi="GHEA Grapalat" w:cs="Sylfaen"/>
          <w:sz w:val="20"/>
          <w:lang w:val="af-ZA"/>
        </w:rPr>
        <w:t xml:space="preserve"> </w:t>
      </w:r>
      <w:r w:rsidR="00096865" w:rsidRPr="00BE3DCD">
        <w:rPr>
          <w:rFonts w:ascii="GHEA Grapalat" w:hAnsi="GHEA Grapalat" w:cs="Sylfaen"/>
          <w:sz w:val="20"/>
          <w:lang w:val="ru-RU"/>
        </w:rPr>
        <w:t>սահմանված</w:t>
      </w:r>
      <w:r w:rsidR="00096865" w:rsidRPr="00BE3DCD">
        <w:rPr>
          <w:rFonts w:ascii="GHEA Grapalat" w:hAnsi="GHEA Grapalat" w:cs="Sylfaen"/>
          <w:sz w:val="20"/>
          <w:lang w:val="af-ZA"/>
        </w:rPr>
        <w:t xml:space="preserve"> </w:t>
      </w:r>
      <w:r w:rsidR="00712311" w:rsidRPr="00BE3DCD">
        <w:rPr>
          <w:rFonts w:ascii="GHEA Grapalat" w:hAnsi="GHEA Grapalat" w:cs="Sylfaen"/>
          <w:sz w:val="20"/>
          <w:lang w:val="af-ZA"/>
        </w:rPr>
        <w:t xml:space="preserve">կարգով </w:t>
      </w:r>
      <w:r w:rsidR="00903898" w:rsidRPr="00BE3DCD">
        <w:rPr>
          <w:rFonts w:ascii="GHEA Grapalat" w:hAnsi="GHEA Grapalat" w:cs="Sylfaen"/>
          <w:bCs/>
          <w:sz w:val="20"/>
          <w:szCs w:val="20"/>
        </w:rPr>
        <w:t>ներկայացնում</w:t>
      </w:r>
      <w:r w:rsidR="00903898" w:rsidRPr="00BE3DCD">
        <w:rPr>
          <w:rFonts w:ascii="GHEA Grapalat" w:hAnsi="GHEA Grapalat" w:cs="Sylfaen"/>
          <w:bCs/>
          <w:sz w:val="20"/>
          <w:szCs w:val="20"/>
          <w:lang w:val="af-ZA"/>
        </w:rPr>
        <w:t xml:space="preserve"> </w:t>
      </w:r>
      <w:r w:rsidR="00903898" w:rsidRPr="00BE3DCD">
        <w:rPr>
          <w:rFonts w:ascii="GHEA Grapalat" w:hAnsi="GHEA Grapalat" w:cs="Sylfaen"/>
          <w:bCs/>
          <w:sz w:val="20"/>
          <w:szCs w:val="20"/>
        </w:rPr>
        <w:t>է</w:t>
      </w:r>
      <w:r w:rsidR="00903898" w:rsidRPr="00BE3DCD">
        <w:rPr>
          <w:rFonts w:ascii="GHEA Grapalat" w:hAnsi="GHEA Grapalat" w:cs="Sylfaen"/>
          <w:bCs/>
          <w:sz w:val="20"/>
          <w:szCs w:val="20"/>
          <w:lang w:val="af-ZA"/>
        </w:rPr>
        <w:t xml:space="preserve"> </w:t>
      </w:r>
      <w:r w:rsidR="00903898" w:rsidRPr="00BE3DCD">
        <w:rPr>
          <w:rFonts w:ascii="GHEA Grapalat" w:hAnsi="GHEA Grapalat" w:cs="Sylfaen"/>
          <w:bCs/>
          <w:sz w:val="20"/>
          <w:szCs w:val="20"/>
        </w:rPr>
        <w:t>հայտի</w:t>
      </w:r>
      <w:r w:rsidR="00903898" w:rsidRPr="00BE3DCD">
        <w:rPr>
          <w:rFonts w:ascii="GHEA Grapalat" w:hAnsi="GHEA Grapalat" w:cs="Sylfaen"/>
          <w:bCs/>
          <w:sz w:val="20"/>
          <w:szCs w:val="20"/>
          <w:lang w:val="af-ZA"/>
        </w:rPr>
        <w:t xml:space="preserve"> </w:t>
      </w:r>
      <w:r w:rsidR="00903898" w:rsidRPr="00BE3DCD">
        <w:rPr>
          <w:rFonts w:ascii="GHEA Grapalat" w:hAnsi="GHEA Grapalat" w:cs="Sylfaen"/>
          <w:bCs/>
          <w:sz w:val="20"/>
          <w:szCs w:val="20"/>
        </w:rPr>
        <w:t>ապահովում</w:t>
      </w:r>
      <w:r w:rsidR="00AE3822" w:rsidRPr="00BE3DCD">
        <w:rPr>
          <w:rFonts w:ascii="GHEA Grapalat" w:hAnsi="GHEA Grapalat" w:cs="Sylfaen"/>
          <w:bCs/>
          <w:sz w:val="20"/>
          <w:szCs w:val="20"/>
          <w:lang w:val="af-ZA"/>
        </w:rPr>
        <w:t>:</w:t>
      </w:r>
      <w:r w:rsidR="00903898" w:rsidRPr="00BE3DCD">
        <w:rPr>
          <w:rFonts w:ascii="GHEA Grapalat" w:hAnsi="GHEA Grapalat"/>
          <w:sz w:val="20"/>
          <w:szCs w:val="20"/>
          <w:lang w:val="af-ZA"/>
        </w:rPr>
        <w:t xml:space="preserve"> </w:t>
      </w:r>
    </w:p>
    <w:p w:rsidR="00903898" w:rsidRPr="00BE3DCD" w:rsidRDefault="00771C0F" w:rsidP="00EF3662">
      <w:pPr>
        <w:ind w:firstLine="567"/>
        <w:jc w:val="both"/>
        <w:rPr>
          <w:rFonts w:ascii="GHEA Grapalat" w:hAnsi="GHEA Grapalat" w:cs="Sylfaen"/>
          <w:sz w:val="20"/>
          <w:szCs w:val="20"/>
          <w:lang w:val="af-ZA"/>
        </w:rPr>
      </w:pPr>
      <w:r w:rsidRPr="00BE3DCD">
        <w:rPr>
          <w:rFonts w:ascii="GHEA Grapalat" w:hAnsi="GHEA Grapalat" w:cs="Sylfaen"/>
          <w:sz w:val="20"/>
          <w:szCs w:val="20"/>
        </w:rPr>
        <w:t>Հ</w:t>
      </w:r>
      <w:r w:rsidR="00903898" w:rsidRPr="00BE3DCD">
        <w:rPr>
          <w:rFonts w:ascii="GHEA Grapalat" w:hAnsi="GHEA Grapalat" w:cs="Sylfaen"/>
          <w:sz w:val="20"/>
          <w:szCs w:val="20"/>
        </w:rPr>
        <w:t>այտի</w:t>
      </w:r>
      <w:r w:rsidR="00903898" w:rsidRPr="00BE3DCD">
        <w:rPr>
          <w:rFonts w:ascii="GHEA Grapalat" w:hAnsi="GHEA Grapalat" w:cs="Sylfaen"/>
          <w:sz w:val="20"/>
          <w:szCs w:val="20"/>
          <w:lang w:val="af-ZA"/>
        </w:rPr>
        <w:t xml:space="preserve"> </w:t>
      </w:r>
      <w:r w:rsidR="00903898" w:rsidRPr="00BE3DCD">
        <w:rPr>
          <w:rFonts w:ascii="GHEA Grapalat" w:hAnsi="GHEA Grapalat" w:cs="Sylfaen"/>
          <w:sz w:val="20"/>
          <w:szCs w:val="20"/>
        </w:rPr>
        <w:t>ապահովումը</w:t>
      </w:r>
      <w:r w:rsidR="00903898" w:rsidRPr="00BE3DCD">
        <w:rPr>
          <w:rFonts w:ascii="GHEA Grapalat" w:hAnsi="GHEA Grapalat" w:cs="Sylfaen"/>
          <w:sz w:val="20"/>
          <w:szCs w:val="20"/>
          <w:lang w:val="af-ZA"/>
        </w:rPr>
        <w:t xml:space="preserve"> </w:t>
      </w:r>
      <w:r w:rsidR="00903898" w:rsidRPr="00BE3DCD">
        <w:rPr>
          <w:rFonts w:ascii="GHEA Grapalat" w:hAnsi="GHEA Grapalat" w:cs="Sylfaen"/>
          <w:sz w:val="20"/>
          <w:szCs w:val="20"/>
        </w:rPr>
        <w:t>ներկայացվում</w:t>
      </w:r>
      <w:r w:rsidR="00903898" w:rsidRPr="00BE3DCD">
        <w:rPr>
          <w:rFonts w:ascii="GHEA Grapalat" w:hAnsi="GHEA Grapalat" w:cs="Sylfaen"/>
          <w:sz w:val="20"/>
          <w:szCs w:val="20"/>
          <w:lang w:val="af-ZA"/>
        </w:rPr>
        <w:t xml:space="preserve"> </w:t>
      </w:r>
      <w:r w:rsidR="00903898" w:rsidRPr="00BE3DCD">
        <w:rPr>
          <w:rFonts w:ascii="GHEA Grapalat" w:hAnsi="GHEA Grapalat" w:cs="Sylfaen"/>
          <w:sz w:val="20"/>
          <w:szCs w:val="20"/>
        </w:rPr>
        <w:t>է</w:t>
      </w:r>
      <w:r w:rsidR="00903898" w:rsidRPr="00BE3DCD">
        <w:rPr>
          <w:rFonts w:ascii="GHEA Grapalat" w:hAnsi="GHEA Grapalat" w:cs="Sylfaen"/>
          <w:sz w:val="20"/>
          <w:szCs w:val="20"/>
          <w:lang w:val="af-ZA"/>
        </w:rPr>
        <w:t xml:space="preserve"> </w:t>
      </w:r>
      <w:r w:rsidR="00903898" w:rsidRPr="00BE3DCD">
        <w:rPr>
          <w:rFonts w:ascii="GHEA Grapalat" w:hAnsi="GHEA Grapalat" w:cs="Sylfaen"/>
          <w:sz w:val="20"/>
          <w:szCs w:val="20"/>
        </w:rPr>
        <w:t>բանկային</w:t>
      </w:r>
      <w:r w:rsidR="00903898" w:rsidRPr="00BE3DCD">
        <w:rPr>
          <w:rFonts w:ascii="GHEA Grapalat" w:hAnsi="GHEA Grapalat" w:cs="Sylfaen"/>
          <w:sz w:val="20"/>
          <w:szCs w:val="20"/>
          <w:lang w:val="af-ZA"/>
        </w:rPr>
        <w:t xml:space="preserve"> </w:t>
      </w:r>
      <w:r w:rsidR="00903898" w:rsidRPr="00BE3DCD">
        <w:rPr>
          <w:rFonts w:ascii="GHEA Grapalat" w:hAnsi="GHEA Grapalat" w:cs="Sylfaen"/>
          <w:sz w:val="20"/>
          <w:szCs w:val="20"/>
        </w:rPr>
        <w:t>երաշխիքի</w:t>
      </w:r>
      <w:r w:rsidR="00903898" w:rsidRPr="00BE3DCD">
        <w:rPr>
          <w:rFonts w:ascii="GHEA Grapalat" w:hAnsi="GHEA Grapalat" w:cs="Sylfaen"/>
          <w:sz w:val="20"/>
          <w:szCs w:val="20"/>
          <w:lang w:val="af-ZA"/>
        </w:rPr>
        <w:t xml:space="preserve"> </w:t>
      </w:r>
      <w:r w:rsidR="00406C77" w:rsidRPr="00BE3DCD">
        <w:rPr>
          <w:rFonts w:ascii="GHEA Grapalat" w:hAnsi="GHEA Grapalat" w:cs="Sylfaen"/>
          <w:sz w:val="20"/>
          <w:szCs w:val="20"/>
          <w:lang w:val="af-ZA"/>
        </w:rPr>
        <w:t xml:space="preserve">(հավելված 3) </w:t>
      </w:r>
      <w:r w:rsidR="00903898" w:rsidRPr="00BE3DCD">
        <w:rPr>
          <w:rFonts w:ascii="GHEA Grapalat" w:hAnsi="GHEA Grapalat" w:cs="Sylfaen"/>
          <w:sz w:val="20"/>
          <w:szCs w:val="20"/>
        </w:rPr>
        <w:t>կամ</w:t>
      </w:r>
      <w:r w:rsidR="00903898" w:rsidRPr="00BE3DCD">
        <w:rPr>
          <w:rFonts w:ascii="GHEA Grapalat" w:hAnsi="GHEA Grapalat" w:cs="Sylfaen"/>
          <w:sz w:val="20"/>
          <w:szCs w:val="20"/>
          <w:lang w:val="af-ZA"/>
        </w:rPr>
        <w:t xml:space="preserve"> </w:t>
      </w:r>
      <w:r w:rsidR="00903898" w:rsidRPr="00BE3DCD">
        <w:rPr>
          <w:rFonts w:ascii="GHEA Grapalat" w:hAnsi="GHEA Grapalat" w:cs="Sylfaen"/>
          <w:sz w:val="20"/>
          <w:szCs w:val="20"/>
        </w:rPr>
        <w:t>կանխիկ</w:t>
      </w:r>
      <w:r w:rsidR="00903898" w:rsidRPr="00BE3DCD">
        <w:rPr>
          <w:rFonts w:ascii="GHEA Grapalat" w:hAnsi="GHEA Grapalat" w:cs="Sylfaen"/>
          <w:sz w:val="20"/>
          <w:szCs w:val="20"/>
          <w:lang w:val="af-ZA"/>
        </w:rPr>
        <w:t xml:space="preserve"> </w:t>
      </w:r>
      <w:r w:rsidR="00903898" w:rsidRPr="00BE3DCD">
        <w:rPr>
          <w:rFonts w:ascii="GHEA Grapalat" w:hAnsi="GHEA Grapalat" w:cs="Sylfaen"/>
          <w:sz w:val="20"/>
          <w:szCs w:val="20"/>
        </w:rPr>
        <w:t>փողի</w:t>
      </w:r>
      <w:r w:rsidR="00903898" w:rsidRPr="00BE3DCD">
        <w:rPr>
          <w:rFonts w:ascii="GHEA Grapalat" w:hAnsi="GHEA Grapalat" w:cs="Sylfaen"/>
          <w:sz w:val="20"/>
          <w:szCs w:val="20"/>
          <w:lang w:val="af-ZA"/>
        </w:rPr>
        <w:t xml:space="preserve"> </w:t>
      </w:r>
      <w:r w:rsidR="00903898" w:rsidRPr="00BE3DCD">
        <w:rPr>
          <w:rFonts w:ascii="GHEA Grapalat" w:hAnsi="GHEA Grapalat" w:cs="Sylfaen"/>
          <w:sz w:val="20"/>
          <w:szCs w:val="20"/>
        </w:rPr>
        <w:t>ձևով</w:t>
      </w:r>
      <w:r w:rsidR="00AE3822" w:rsidRPr="00BE3DCD">
        <w:rPr>
          <w:rFonts w:ascii="GHEA Grapalat" w:hAnsi="GHEA Grapalat" w:cs="Sylfaen"/>
          <w:sz w:val="20"/>
          <w:szCs w:val="20"/>
          <w:lang w:val="af-ZA"/>
        </w:rPr>
        <w:t xml:space="preserve">, </w:t>
      </w:r>
      <w:r w:rsidR="00AE3822" w:rsidRPr="00BE3DCD">
        <w:rPr>
          <w:rFonts w:ascii="GHEA Grapalat" w:hAnsi="GHEA Grapalat" w:cs="Sylfaen"/>
          <w:sz w:val="20"/>
          <w:szCs w:val="20"/>
        </w:rPr>
        <w:t>որի</w:t>
      </w:r>
      <w:r w:rsidR="00AE3822" w:rsidRPr="00BE3DCD">
        <w:rPr>
          <w:rFonts w:ascii="GHEA Grapalat" w:hAnsi="GHEA Grapalat" w:cs="Sylfaen"/>
          <w:sz w:val="20"/>
          <w:szCs w:val="20"/>
          <w:lang w:val="af-ZA"/>
        </w:rPr>
        <w:t xml:space="preserve"> </w:t>
      </w:r>
      <w:r w:rsidR="00AE3822" w:rsidRPr="00BE3DCD">
        <w:rPr>
          <w:rFonts w:ascii="GHEA Grapalat" w:hAnsi="GHEA Grapalat" w:cs="Sylfaen"/>
          <w:sz w:val="20"/>
          <w:szCs w:val="20"/>
        </w:rPr>
        <w:t>չափը</w:t>
      </w:r>
      <w:r w:rsidR="00AE3822" w:rsidRPr="00BE3DCD">
        <w:rPr>
          <w:rFonts w:ascii="GHEA Grapalat" w:hAnsi="GHEA Grapalat" w:cs="Sylfaen"/>
          <w:sz w:val="20"/>
          <w:szCs w:val="20"/>
          <w:lang w:val="af-ZA"/>
        </w:rPr>
        <w:t xml:space="preserve"> </w:t>
      </w:r>
      <w:r w:rsidR="00AE3822" w:rsidRPr="00BE3DCD">
        <w:rPr>
          <w:rFonts w:ascii="GHEA Grapalat" w:hAnsi="GHEA Grapalat" w:cs="Sylfaen"/>
          <w:sz w:val="20"/>
          <w:szCs w:val="20"/>
        </w:rPr>
        <w:t>հավասար</w:t>
      </w:r>
      <w:r w:rsidR="00AE3822" w:rsidRPr="00BE3DCD">
        <w:rPr>
          <w:rFonts w:ascii="GHEA Grapalat" w:hAnsi="GHEA Grapalat" w:cs="Sylfaen"/>
          <w:sz w:val="20"/>
          <w:szCs w:val="20"/>
          <w:lang w:val="af-ZA"/>
        </w:rPr>
        <w:t xml:space="preserve"> </w:t>
      </w:r>
      <w:r w:rsidR="00AE3822" w:rsidRPr="00BE3DCD">
        <w:rPr>
          <w:rFonts w:ascii="GHEA Grapalat" w:hAnsi="GHEA Grapalat" w:cs="Sylfaen"/>
          <w:sz w:val="20"/>
          <w:szCs w:val="20"/>
        </w:rPr>
        <w:t>է</w:t>
      </w:r>
      <w:r w:rsidR="00AE3822" w:rsidRPr="00BE3DCD">
        <w:rPr>
          <w:rFonts w:ascii="GHEA Grapalat" w:hAnsi="GHEA Grapalat" w:cs="Sylfaen"/>
          <w:sz w:val="20"/>
          <w:szCs w:val="20"/>
          <w:lang w:val="af-ZA"/>
        </w:rPr>
        <w:t xml:space="preserve"> </w:t>
      </w:r>
      <w:r w:rsidR="00AE3822" w:rsidRPr="00BE3DCD">
        <w:rPr>
          <w:rFonts w:ascii="GHEA Grapalat" w:hAnsi="GHEA Grapalat" w:cs="Sylfaen"/>
          <w:sz w:val="20"/>
          <w:szCs w:val="20"/>
        </w:rPr>
        <w:t>մասնակցի</w:t>
      </w:r>
      <w:r w:rsidR="00AE3822" w:rsidRPr="00BE3DCD">
        <w:rPr>
          <w:rFonts w:ascii="GHEA Grapalat" w:hAnsi="GHEA Grapalat" w:cs="Sylfaen"/>
          <w:sz w:val="20"/>
          <w:szCs w:val="20"/>
          <w:lang w:val="af-ZA"/>
        </w:rPr>
        <w:t xml:space="preserve"> </w:t>
      </w:r>
      <w:r w:rsidR="00AE3822" w:rsidRPr="00BE3DCD">
        <w:rPr>
          <w:rFonts w:ascii="GHEA Grapalat" w:hAnsi="GHEA Grapalat" w:cs="Sylfaen"/>
          <w:sz w:val="20"/>
          <w:szCs w:val="20"/>
        </w:rPr>
        <w:t>գնային</w:t>
      </w:r>
      <w:r w:rsidR="00AE3822" w:rsidRPr="00BE3DCD">
        <w:rPr>
          <w:rFonts w:ascii="GHEA Grapalat" w:hAnsi="GHEA Grapalat" w:cs="Sylfaen"/>
          <w:sz w:val="20"/>
          <w:szCs w:val="20"/>
          <w:lang w:val="af-ZA"/>
        </w:rPr>
        <w:t xml:space="preserve"> </w:t>
      </w:r>
      <w:r w:rsidR="00AE3822" w:rsidRPr="00BE3DCD">
        <w:rPr>
          <w:rFonts w:ascii="GHEA Grapalat" w:hAnsi="GHEA Grapalat" w:cs="Sylfaen"/>
          <w:sz w:val="20"/>
          <w:szCs w:val="20"/>
        </w:rPr>
        <w:t>առաջարկի</w:t>
      </w:r>
      <w:r w:rsidR="00AE3822" w:rsidRPr="00BE3DCD">
        <w:rPr>
          <w:rFonts w:ascii="GHEA Grapalat" w:hAnsi="GHEA Grapalat" w:cs="Sylfaen"/>
          <w:sz w:val="20"/>
          <w:szCs w:val="20"/>
          <w:lang w:val="af-ZA"/>
        </w:rPr>
        <w:t xml:space="preserve"> </w:t>
      </w:r>
      <w:r w:rsidR="00AE3822" w:rsidRPr="00BE3DCD">
        <w:rPr>
          <w:rFonts w:ascii="GHEA Grapalat" w:hAnsi="GHEA Grapalat" w:cs="Sylfaen"/>
          <w:sz w:val="20"/>
          <w:szCs w:val="20"/>
        </w:rPr>
        <w:t>հինգ</w:t>
      </w:r>
      <w:r w:rsidR="00AE3822" w:rsidRPr="00BE3DCD">
        <w:rPr>
          <w:rFonts w:ascii="GHEA Grapalat" w:hAnsi="GHEA Grapalat" w:cs="Sylfaen"/>
          <w:sz w:val="20"/>
          <w:szCs w:val="20"/>
          <w:lang w:val="af-ZA"/>
        </w:rPr>
        <w:t xml:space="preserve"> </w:t>
      </w:r>
      <w:r w:rsidR="00AE3822" w:rsidRPr="00BE3DCD">
        <w:rPr>
          <w:rFonts w:ascii="GHEA Grapalat" w:hAnsi="GHEA Grapalat" w:cs="Sylfaen"/>
          <w:sz w:val="20"/>
          <w:szCs w:val="20"/>
        </w:rPr>
        <w:t>տոկոսին</w:t>
      </w:r>
      <w:r w:rsidR="00903898" w:rsidRPr="00BE3DCD">
        <w:rPr>
          <w:rFonts w:ascii="GHEA Grapalat" w:hAnsi="GHEA Grapalat" w:cs="Sylfaen"/>
          <w:sz w:val="20"/>
          <w:szCs w:val="20"/>
          <w:lang w:val="af-ZA"/>
        </w:rPr>
        <w:t>:</w:t>
      </w:r>
      <w:r w:rsidR="00AE3822" w:rsidRPr="00BE3DCD">
        <w:rPr>
          <w:rFonts w:ascii="GHEA Grapalat" w:hAnsi="GHEA Grapalat" w:cs="Sylfaen"/>
          <w:sz w:val="20"/>
          <w:szCs w:val="20"/>
          <w:lang w:val="af-ZA"/>
        </w:rPr>
        <w:t xml:space="preserve"> </w:t>
      </w:r>
      <w:r w:rsidR="00AE3822" w:rsidRPr="00BE3DCD">
        <w:rPr>
          <w:rFonts w:ascii="GHEA Grapalat" w:hAnsi="GHEA Grapalat" w:cs="Sylfaen"/>
          <w:sz w:val="20"/>
          <w:szCs w:val="20"/>
        </w:rPr>
        <w:t>Ընդ</w:t>
      </w:r>
      <w:r w:rsidR="00AE3822" w:rsidRPr="00BE3DCD">
        <w:rPr>
          <w:rFonts w:ascii="GHEA Grapalat" w:hAnsi="GHEA Grapalat" w:cs="Sylfaen"/>
          <w:sz w:val="20"/>
          <w:szCs w:val="20"/>
          <w:lang w:val="af-ZA"/>
        </w:rPr>
        <w:t xml:space="preserve"> </w:t>
      </w:r>
      <w:r w:rsidR="00AE3822" w:rsidRPr="00BE3DCD">
        <w:rPr>
          <w:rFonts w:ascii="GHEA Grapalat" w:hAnsi="GHEA Grapalat" w:cs="Sylfaen"/>
          <w:sz w:val="20"/>
          <w:szCs w:val="20"/>
        </w:rPr>
        <w:t>որում</w:t>
      </w:r>
      <w:r w:rsidR="00AE3822" w:rsidRPr="00BE3DCD">
        <w:rPr>
          <w:rFonts w:ascii="GHEA Grapalat" w:hAnsi="GHEA Grapalat" w:cs="Sylfaen"/>
          <w:sz w:val="20"/>
          <w:szCs w:val="20"/>
          <w:lang w:val="af-ZA"/>
        </w:rPr>
        <w:t xml:space="preserve">, </w:t>
      </w:r>
      <w:r w:rsidR="00AE3822" w:rsidRPr="00BE3DCD">
        <w:rPr>
          <w:rFonts w:ascii="GHEA Grapalat" w:hAnsi="GHEA Grapalat" w:cs="Sylfaen"/>
          <w:sz w:val="20"/>
          <w:szCs w:val="20"/>
        </w:rPr>
        <w:t>եթե</w:t>
      </w:r>
      <w:r w:rsidR="00AE3822" w:rsidRPr="00BE3DCD">
        <w:rPr>
          <w:rFonts w:ascii="GHEA Grapalat" w:hAnsi="GHEA Grapalat" w:cs="Sylfaen"/>
          <w:sz w:val="20"/>
          <w:szCs w:val="20"/>
          <w:lang w:val="af-ZA"/>
        </w:rPr>
        <w:t xml:space="preserve"> </w:t>
      </w:r>
      <w:r w:rsidR="00AE3822" w:rsidRPr="00BE3DCD">
        <w:rPr>
          <w:rFonts w:ascii="GHEA Grapalat" w:hAnsi="GHEA Grapalat" w:cs="Sylfaen"/>
          <w:sz w:val="20"/>
          <w:szCs w:val="20"/>
        </w:rPr>
        <w:t>մասնակիցը</w:t>
      </w:r>
      <w:r w:rsidR="00AE3822" w:rsidRPr="00BE3DCD">
        <w:rPr>
          <w:rFonts w:ascii="GHEA Grapalat" w:hAnsi="GHEA Grapalat" w:cs="Sylfaen"/>
          <w:sz w:val="20"/>
          <w:szCs w:val="20"/>
          <w:lang w:val="af-ZA"/>
        </w:rPr>
        <w:t xml:space="preserve"> </w:t>
      </w:r>
      <w:r w:rsidR="00AE3822" w:rsidRPr="00BE3DCD">
        <w:rPr>
          <w:rFonts w:ascii="GHEA Grapalat" w:hAnsi="GHEA Grapalat" w:cs="Sylfaen"/>
          <w:sz w:val="20"/>
          <w:szCs w:val="20"/>
        </w:rPr>
        <w:t>հայտի</w:t>
      </w:r>
      <w:r w:rsidR="00AE3822" w:rsidRPr="00BE3DCD">
        <w:rPr>
          <w:rFonts w:ascii="GHEA Grapalat" w:hAnsi="GHEA Grapalat" w:cs="Sylfaen"/>
          <w:sz w:val="20"/>
          <w:szCs w:val="20"/>
          <w:lang w:val="af-ZA"/>
        </w:rPr>
        <w:t xml:space="preserve"> </w:t>
      </w:r>
      <w:r w:rsidR="00AE3822" w:rsidRPr="00BE3DCD">
        <w:rPr>
          <w:rFonts w:ascii="GHEA Grapalat" w:hAnsi="GHEA Grapalat" w:cs="Sylfaen"/>
          <w:sz w:val="20"/>
          <w:szCs w:val="20"/>
        </w:rPr>
        <w:t>ապահովումը</w:t>
      </w:r>
      <w:r w:rsidR="00AE3822" w:rsidRPr="00BE3DCD">
        <w:rPr>
          <w:rFonts w:ascii="GHEA Grapalat" w:hAnsi="GHEA Grapalat" w:cs="Sylfaen"/>
          <w:sz w:val="20"/>
          <w:szCs w:val="20"/>
          <w:lang w:val="af-ZA"/>
        </w:rPr>
        <w:t xml:space="preserve"> </w:t>
      </w:r>
      <w:r w:rsidR="00AE3822" w:rsidRPr="00BE3DCD">
        <w:rPr>
          <w:rFonts w:ascii="GHEA Grapalat" w:hAnsi="GHEA Grapalat" w:cs="Sylfaen"/>
          <w:sz w:val="20"/>
          <w:szCs w:val="20"/>
        </w:rPr>
        <w:t>ներկայացրել</w:t>
      </w:r>
      <w:r w:rsidR="00AE3822" w:rsidRPr="00BE3DCD">
        <w:rPr>
          <w:rFonts w:ascii="GHEA Grapalat" w:hAnsi="GHEA Grapalat" w:cs="Sylfaen"/>
          <w:sz w:val="20"/>
          <w:szCs w:val="20"/>
          <w:lang w:val="af-ZA"/>
        </w:rPr>
        <w:t xml:space="preserve"> </w:t>
      </w:r>
      <w:r w:rsidR="00AE3822" w:rsidRPr="00BE3DCD">
        <w:rPr>
          <w:rFonts w:ascii="GHEA Grapalat" w:hAnsi="GHEA Grapalat" w:cs="Sylfaen"/>
          <w:sz w:val="20"/>
          <w:szCs w:val="20"/>
        </w:rPr>
        <w:t>է</w:t>
      </w:r>
      <w:r w:rsidR="00AE3822" w:rsidRPr="00BE3DCD">
        <w:rPr>
          <w:rFonts w:ascii="GHEA Grapalat" w:hAnsi="GHEA Grapalat" w:cs="Sylfaen"/>
          <w:sz w:val="20"/>
          <w:szCs w:val="20"/>
          <w:lang w:val="af-ZA"/>
        </w:rPr>
        <w:t xml:space="preserve"> </w:t>
      </w:r>
      <w:r w:rsidR="00AE3822" w:rsidRPr="00BE3DCD">
        <w:rPr>
          <w:rFonts w:ascii="GHEA Grapalat" w:hAnsi="GHEA Grapalat" w:cs="Sylfaen"/>
          <w:sz w:val="20"/>
          <w:szCs w:val="20"/>
        </w:rPr>
        <w:t>սույն</w:t>
      </w:r>
      <w:r w:rsidR="00AE3822" w:rsidRPr="00BE3DCD">
        <w:rPr>
          <w:rFonts w:ascii="GHEA Grapalat" w:hAnsi="GHEA Grapalat" w:cs="Sylfaen"/>
          <w:sz w:val="20"/>
          <w:szCs w:val="20"/>
          <w:lang w:val="af-ZA"/>
        </w:rPr>
        <w:t xml:space="preserve"> </w:t>
      </w:r>
      <w:r w:rsidR="00AE3822" w:rsidRPr="00BE3DCD">
        <w:rPr>
          <w:rFonts w:ascii="GHEA Grapalat" w:hAnsi="GHEA Grapalat" w:cs="Sylfaen"/>
          <w:sz w:val="20"/>
          <w:szCs w:val="20"/>
        </w:rPr>
        <w:t>կետով</w:t>
      </w:r>
      <w:r w:rsidR="00AE3822" w:rsidRPr="00BE3DCD">
        <w:rPr>
          <w:rFonts w:ascii="GHEA Grapalat" w:hAnsi="GHEA Grapalat" w:cs="Sylfaen"/>
          <w:sz w:val="20"/>
          <w:szCs w:val="20"/>
          <w:lang w:val="af-ZA"/>
        </w:rPr>
        <w:t xml:space="preserve"> </w:t>
      </w:r>
      <w:r w:rsidR="00AE3822" w:rsidRPr="00BE3DCD">
        <w:rPr>
          <w:rFonts w:ascii="GHEA Grapalat" w:hAnsi="GHEA Grapalat" w:cs="Sylfaen"/>
          <w:sz w:val="20"/>
          <w:szCs w:val="20"/>
        </w:rPr>
        <w:t>սահմանված</w:t>
      </w:r>
      <w:r w:rsidR="00AE3822" w:rsidRPr="00BE3DCD">
        <w:rPr>
          <w:rFonts w:ascii="GHEA Grapalat" w:hAnsi="GHEA Grapalat" w:cs="Sylfaen"/>
          <w:sz w:val="20"/>
          <w:szCs w:val="20"/>
          <w:lang w:val="af-ZA"/>
        </w:rPr>
        <w:t xml:space="preserve"> </w:t>
      </w:r>
      <w:r w:rsidR="00AE3822" w:rsidRPr="00BE3DCD">
        <w:rPr>
          <w:rFonts w:ascii="GHEA Grapalat" w:hAnsi="GHEA Grapalat" w:cs="Sylfaen"/>
          <w:sz w:val="20"/>
          <w:szCs w:val="20"/>
        </w:rPr>
        <w:t>չափից</w:t>
      </w:r>
      <w:r w:rsidR="00AE3822" w:rsidRPr="00BE3DCD">
        <w:rPr>
          <w:rFonts w:ascii="GHEA Grapalat" w:hAnsi="GHEA Grapalat" w:cs="Sylfaen"/>
          <w:sz w:val="20"/>
          <w:szCs w:val="20"/>
          <w:lang w:val="af-ZA"/>
        </w:rPr>
        <w:t xml:space="preserve"> </w:t>
      </w:r>
      <w:r w:rsidR="00AE3822" w:rsidRPr="00BE3DCD">
        <w:rPr>
          <w:rFonts w:ascii="GHEA Grapalat" w:hAnsi="GHEA Grapalat" w:cs="Sylfaen"/>
          <w:sz w:val="20"/>
          <w:szCs w:val="20"/>
        </w:rPr>
        <w:t>ավել</w:t>
      </w:r>
      <w:r w:rsidR="00A22EB5" w:rsidRPr="00BE3DCD">
        <w:rPr>
          <w:rFonts w:ascii="GHEA Grapalat" w:hAnsi="GHEA Grapalat" w:cs="Sylfaen"/>
          <w:sz w:val="20"/>
          <w:szCs w:val="20"/>
        </w:rPr>
        <w:t>ի</w:t>
      </w:r>
      <w:r w:rsidR="00AE3822" w:rsidRPr="00BE3DCD">
        <w:rPr>
          <w:rFonts w:ascii="GHEA Grapalat" w:hAnsi="GHEA Grapalat" w:cs="Sylfaen"/>
          <w:sz w:val="20"/>
          <w:szCs w:val="20"/>
          <w:lang w:val="af-ZA"/>
        </w:rPr>
        <w:t xml:space="preserve">, </w:t>
      </w:r>
      <w:r w:rsidR="00AE3822" w:rsidRPr="00BE3DCD">
        <w:rPr>
          <w:rFonts w:ascii="GHEA Grapalat" w:hAnsi="GHEA Grapalat" w:cs="Sylfaen"/>
          <w:sz w:val="20"/>
          <w:szCs w:val="20"/>
        </w:rPr>
        <w:t>ապա</w:t>
      </w:r>
      <w:r w:rsidR="00AE3822" w:rsidRPr="00BE3DCD">
        <w:rPr>
          <w:rFonts w:ascii="GHEA Grapalat" w:hAnsi="GHEA Grapalat" w:cs="Sylfaen"/>
          <w:sz w:val="20"/>
          <w:szCs w:val="20"/>
          <w:lang w:val="af-ZA"/>
        </w:rPr>
        <w:t xml:space="preserve"> </w:t>
      </w:r>
      <w:r w:rsidR="00AE3822" w:rsidRPr="00BE3DCD">
        <w:rPr>
          <w:rFonts w:ascii="GHEA Grapalat" w:hAnsi="GHEA Grapalat" w:cs="Sylfaen"/>
          <w:sz w:val="20"/>
          <w:szCs w:val="20"/>
        </w:rPr>
        <w:t>հայտը</w:t>
      </w:r>
      <w:r w:rsidR="00AE3822" w:rsidRPr="00BE3DCD">
        <w:rPr>
          <w:rFonts w:ascii="GHEA Grapalat" w:hAnsi="GHEA Grapalat" w:cs="Sylfaen"/>
          <w:sz w:val="20"/>
          <w:szCs w:val="20"/>
          <w:lang w:val="af-ZA"/>
        </w:rPr>
        <w:t xml:space="preserve"> </w:t>
      </w:r>
      <w:r w:rsidR="00AE3822" w:rsidRPr="00BE3DCD">
        <w:rPr>
          <w:rFonts w:ascii="GHEA Grapalat" w:hAnsi="GHEA Grapalat" w:cs="Sylfaen"/>
          <w:sz w:val="20"/>
          <w:szCs w:val="20"/>
        </w:rPr>
        <w:t>համարվում</w:t>
      </w:r>
      <w:r w:rsidR="00AE3822" w:rsidRPr="00BE3DCD">
        <w:rPr>
          <w:rFonts w:ascii="GHEA Grapalat" w:hAnsi="GHEA Grapalat" w:cs="Sylfaen"/>
          <w:sz w:val="20"/>
          <w:szCs w:val="20"/>
          <w:lang w:val="af-ZA"/>
        </w:rPr>
        <w:t xml:space="preserve"> </w:t>
      </w:r>
      <w:r w:rsidR="00AE3822" w:rsidRPr="00BE3DCD">
        <w:rPr>
          <w:rFonts w:ascii="GHEA Grapalat" w:hAnsi="GHEA Grapalat" w:cs="Sylfaen"/>
          <w:sz w:val="20"/>
          <w:szCs w:val="20"/>
        </w:rPr>
        <w:t>է</w:t>
      </w:r>
      <w:r w:rsidR="00AE3822" w:rsidRPr="00BE3DCD">
        <w:rPr>
          <w:rFonts w:ascii="GHEA Grapalat" w:hAnsi="GHEA Grapalat" w:cs="Sylfaen"/>
          <w:sz w:val="20"/>
          <w:szCs w:val="20"/>
          <w:lang w:val="af-ZA"/>
        </w:rPr>
        <w:t xml:space="preserve"> </w:t>
      </w:r>
      <w:r w:rsidR="00AE3822" w:rsidRPr="00BE3DCD">
        <w:rPr>
          <w:rFonts w:ascii="GHEA Grapalat" w:hAnsi="GHEA Grapalat" w:cs="Sylfaen"/>
          <w:sz w:val="20"/>
          <w:szCs w:val="20"/>
        </w:rPr>
        <w:t>հրավերի</w:t>
      </w:r>
      <w:r w:rsidR="00AE3822" w:rsidRPr="00BE3DCD">
        <w:rPr>
          <w:rFonts w:ascii="GHEA Grapalat" w:hAnsi="GHEA Grapalat" w:cs="Sylfaen"/>
          <w:sz w:val="20"/>
          <w:szCs w:val="20"/>
          <w:lang w:val="af-ZA"/>
        </w:rPr>
        <w:t xml:space="preserve"> </w:t>
      </w:r>
      <w:r w:rsidR="00AE3822" w:rsidRPr="00BE3DCD">
        <w:rPr>
          <w:rFonts w:ascii="GHEA Grapalat" w:hAnsi="GHEA Grapalat" w:cs="Sylfaen"/>
          <w:sz w:val="20"/>
          <w:szCs w:val="20"/>
        </w:rPr>
        <w:t>պահանջներին</w:t>
      </w:r>
      <w:r w:rsidR="00AE3822" w:rsidRPr="00BE3DCD">
        <w:rPr>
          <w:rFonts w:ascii="GHEA Grapalat" w:hAnsi="GHEA Grapalat" w:cs="Sylfaen"/>
          <w:sz w:val="20"/>
          <w:szCs w:val="20"/>
          <w:lang w:val="af-ZA"/>
        </w:rPr>
        <w:t xml:space="preserve"> </w:t>
      </w:r>
      <w:r w:rsidR="00AE3822" w:rsidRPr="00BE3DCD">
        <w:rPr>
          <w:rFonts w:ascii="GHEA Grapalat" w:hAnsi="GHEA Grapalat" w:cs="Sylfaen"/>
          <w:sz w:val="20"/>
          <w:szCs w:val="20"/>
        </w:rPr>
        <w:t>բավարարող</w:t>
      </w:r>
      <w:r w:rsidR="00AE3822" w:rsidRPr="00BE3DCD">
        <w:rPr>
          <w:rFonts w:ascii="GHEA Grapalat" w:hAnsi="GHEA Grapalat" w:cs="Sylfaen"/>
          <w:sz w:val="20"/>
          <w:szCs w:val="20"/>
          <w:lang w:val="af-ZA"/>
        </w:rPr>
        <w:t xml:space="preserve"> </w:t>
      </w:r>
      <w:r w:rsidR="00AE3822" w:rsidRPr="00BE3DCD">
        <w:rPr>
          <w:rFonts w:ascii="GHEA Grapalat" w:hAnsi="GHEA Grapalat" w:cs="Sylfaen"/>
          <w:sz w:val="20"/>
          <w:szCs w:val="20"/>
        </w:rPr>
        <w:t>և</w:t>
      </w:r>
      <w:r w:rsidR="00AE3822" w:rsidRPr="00BE3DCD">
        <w:rPr>
          <w:rFonts w:ascii="GHEA Grapalat" w:hAnsi="GHEA Grapalat" w:cs="Sylfaen"/>
          <w:sz w:val="20"/>
          <w:szCs w:val="20"/>
          <w:lang w:val="af-ZA"/>
        </w:rPr>
        <w:t xml:space="preserve"> </w:t>
      </w:r>
      <w:r w:rsidR="00AE3822" w:rsidRPr="00BE3DCD">
        <w:rPr>
          <w:rFonts w:ascii="GHEA Grapalat" w:hAnsi="GHEA Grapalat" w:cs="Sylfaen"/>
          <w:sz w:val="20"/>
          <w:szCs w:val="20"/>
        </w:rPr>
        <w:t>ենթակա</w:t>
      </w:r>
      <w:r w:rsidR="00AE3822" w:rsidRPr="00BE3DCD">
        <w:rPr>
          <w:rFonts w:ascii="GHEA Grapalat" w:hAnsi="GHEA Grapalat" w:cs="Sylfaen"/>
          <w:sz w:val="20"/>
          <w:szCs w:val="20"/>
          <w:lang w:val="af-ZA"/>
        </w:rPr>
        <w:t xml:space="preserve"> </w:t>
      </w:r>
      <w:r w:rsidR="00AE3822" w:rsidRPr="00BE3DCD">
        <w:rPr>
          <w:rFonts w:ascii="GHEA Grapalat" w:hAnsi="GHEA Grapalat" w:cs="Sylfaen"/>
          <w:sz w:val="20"/>
          <w:szCs w:val="20"/>
        </w:rPr>
        <w:t>չէ</w:t>
      </w:r>
      <w:r w:rsidR="00AE3822" w:rsidRPr="00BE3DCD">
        <w:rPr>
          <w:rFonts w:ascii="GHEA Grapalat" w:hAnsi="GHEA Grapalat" w:cs="Sylfaen"/>
          <w:sz w:val="20"/>
          <w:szCs w:val="20"/>
          <w:lang w:val="af-ZA"/>
        </w:rPr>
        <w:t xml:space="preserve"> </w:t>
      </w:r>
      <w:r w:rsidR="00AE3822" w:rsidRPr="00BE3DCD">
        <w:rPr>
          <w:rFonts w:ascii="GHEA Grapalat" w:hAnsi="GHEA Grapalat" w:cs="Sylfaen"/>
          <w:sz w:val="20"/>
          <w:szCs w:val="20"/>
        </w:rPr>
        <w:t>մերժման</w:t>
      </w:r>
      <w:r w:rsidR="00AE3822" w:rsidRPr="00BE3DCD">
        <w:rPr>
          <w:rFonts w:ascii="GHEA Grapalat" w:hAnsi="GHEA Grapalat" w:cs="Sylfaen"/>
          <w:sz w:val="20"/>
          <w:szCs w:val="20"/>
          <w:lang w:val="af-ZA"/>
        </w:rPr>
        <w:t>:</w:t>
      </w:r>
    </w:p>
    <w:p w:rsidR="001578D4" w:rsidRPr="00BE3DCD" w:rsidRDefault="001578D4" w:rsidP="00EF3662">
      <w:pPr>
        <w:ind w:firstLine="567"/>
        <w:jc w:val="both"/>
        <w:rPr>
          <w:rFonts w:ascii="GHEA Grapalat" w:hAnsi="GHEA Grapalat" w:cs="Sylfaen"/>
          <w:sz w:val="20"/>
          <w:szCs w:val="20"/>
          <w:lang w:val="af-ZA"/>
        </w:rPr>
      </w:pPr>
      <w:r w:rsidRPr="00BE3DCD">
        <w:rPr>
          <w:rFonts w:ascii="GHEA Grapalat" w:hAnsi="GHEA Grapalat"/>
          <w:sz w:val="20"/>
          <w:szCs w:val="20"/>
        </w:rPr>
        <w:t>Կանխիկ</w:t>
      </w:r>
      <w:r w:rsidRPr="00BE3DCD">
        <w:rPr>
          <w:rFonts w:ascii="GHEA Grapalat" w:hAnsi="GHEA Grapalat"/>
          <w:sz w:val="20"/>
          <w:szCs w:val="20"/>
          <w:lang w:val="af-ZA"/>
        </w:rPr>
        <w:t xml:space="preserve"> </w:t>
      </w:r>
      <w:r w:rsidRPr="00BE3DCD">
        <w:rPr>
          <w:rFonts w:ascii="GHEA Grapalat" w:hAnsi="GHEA Grapalat"/>
          <w:sz w:val="20"/>
          <w:szCs w:val="20"/>
        </w:rPr>
        <w:t>փողի</w:t>
      </w:r>
      <w:r w:rsidRPr="00BE3DCD">
        <w:rPr>
          <w:rFonts w:ascii="GHEA Grapalat" w:hAnsi="GHEA Grapalat"/>
          <w:sz w:val="20"/>
          <w:szCs w:val="20"/>
          <w:lang w:val="af-ZA"/>
        </w:rPr>
        <w:t xml:space="preserve"> </w:t>
      </w:r>
      <w:r w:rsidRPr="00BE3DCD">
        <w:rPr>
          <w:rFonts w:ascii="GHEA Grapalat" w:hAnsi="GHEA Grapalat"/>
          <w:sz w:val="20"/>
          <w:szCs w:val="20"/>
        </w:rPr>
        <w:t>ձևով</w:t>
      </w:r>
      <w:r w:rsidRPr="00BE3DCD">
        <w:rPr>
          <w:rFonts w:ascii="GHEA Grapalat" w:hAnsi="GHEA Grapalat"/>
          <w:sz w:val="20"/>
          <w:szCs w:val="20"/>
          <w:lang w:val="af-ZA"/>
        </w:rPr>
        <w:t xml:space="preserve"> </w:t>
      </w:r>
      <w:r w:rsidRPr="00BE3DCD">
        <w:rPr>
          <w:rFonts w:ascii="GHEA Grapalat" w:hAnsi="GHEA Grapalat"/>
          <w:sz w:val="20"/>
          <w:szCs w:val="20"/>
        </w:rPr>
        <w:t>ներկայացված</w:t>
      </w:r>
      <w:r w:rsidRPr="00BE3DCD">
        <w:rPr>
          <w:rFonts w:ascii="GHEA Grapalat" w:hAnsi="GHEA Grapalat"/>
          <w:sz w:val="20"/>
          <w:szCs w:val="20"/>
          <w:lang w:val="af-ZA"/>
        </w:rPr>
        <w:t xml:space="preserve"> </w:t>
      </w:r>
      <w:r w:rsidRPr="00BE3DCD">
        <w:rPr>
          <w:rFonts w:ascii="GHEA Grapalat" w:hAnsi="GHEA Grapalat"/>
          <w:sz w:val="20"/>
          <w:szCs w:val="20"/>
        </w:rPr>
        <w:t>հայտի</w:t>
      </w:r>
      <w:r w:rsidRPr="00BE3DCD">
        <w:rPr>
          <w:rFonts w:ascii="GHEA Grapalat" w:hAnsi="GHEA Grapalat"/>
          <w:sz w:val="20"/>
          <w:szCs w:val="20"/>
          <w:lang w:val="af-ZA"/>
        </w:rPr>
        <w:t xml:space="preserve"> </w:t>
      </w:r>
      <w:r w:rsidRPr="00BE3DCD">
        <w:rPr>
          <w:rFonts w:ascii="GHEA Grapalat" w:hAnsi="GHEA Grapalat"/>
          <w:sz w:val="20"/>
          <w:szCs w:val="20"/>
        </w:rPr>
        <w:t>ապահովումը</w:t>
      </w:r>
      <w:r w:rsidRPr="00BE3DCD">
        <w:rPr>
          <w:rFonts w:ascii="GHEA Grapalat" w:hAnsi="GHEA Grapalat"/>
          <w:sz w:val="20"/>
          <w:szCs w:val="20"/>
          <w:lang w:val="af-ZA"/>
        </w:rPr>
        <w:t xml:space="preserve"> </w:t>
      </w:r>
      <w:r w:rsidR="00712311" w:rsidRPr="00BE3DCD">
        <w:rPr>
          <w:rFonts w:ascii="GHEA Grapalat" w:hAnsi="GHEA Grapalat"/>
          <w:sz w:val="20"/>
          <w:szCs w:val="20"/>
        </w:rPr>
        <w:t>պետք</w:t>
      </w:r>
      <w:r w:rsidR="00712311" w:rsidRPr="00BE3DCD">
        <w:rPr>
          <w:rFonts w:ascii="GHEA Grapalat" w:hAnsi="GHEA Grapalat"/>
          <w:sz w:val="20"/>
          <w:szCs w:val="20"/>
          <w:lang w:val="af-ZA"/>
        </w:rPr>
        <w:t xml:space="preserve"> </w:t>
      </w:r>
      <w:r w:rsidR="00712311" w:rsidRPr="00BE3DCD">
        <w:rPr>
          <w:rFonts w:ascii="GHEA Grapalat" w:hAnsi="GHEA Grapalat"/>
          <w:sz w:val="20"/>
          <w:szCs w:val="20"/>
        </w:rPr>
        <w:t>է</w:t>
      </w:r>
      <w:r w:rsidR="00712311" w:rsidRPr="00BE3DCD">
        <w:rPr>
          <w:rFonts w:ascii="GHEA Grapalat" w:hAnsi="GHEA Grapalat"/>
          <w:sz w:val="20"/>
          <w:szCs w:val="20"/>
          <w:lang w:val="af-ZA"/>
        </w:rPr>
        <w:t xml:space="preserve"> </w:t>
      </w:r>
      <w:r w:rsidR="00712311" w:rsidRPr="00BE3DCD">
        <w:rPr>
          <w:rFonts w:ascii="GHEA Grapalat" w:hAnsi="GHEA Grapalat"/>
          <w:sz w:val="20"/>
          <w:szCs w:val="20"/>
        </w:rPr>
        <w:t>փոխանցվի</w:t>
      </w:r>
      <w:r w:rsidR="00712311" w:rsidRPr="00BE3DCD">
        <w:rPr>
          <w:rFonts w:ascii="GHEA Grapalat" w:hAnsi="GHEA Grapalat"/>
          <w:sz w:val="20"/>
          <w:szCs w:val="20"/>
          <w:lang w:val="af-ZA"/>
        </w:rPr>
        <w:t xml:space="preserve"> </w:t>
      </w:r>
      <w:r w:rsidR="00712311" w:rsidRPr="00BE3DCD">
        <w:rPr>
          <w:rFonts w:ascii="GHEA Grapalat" w:hAnsi="GHEA Grapalat"/>
          <w:sz w:val="20"/>
          <w:szCs w:val="20"/>
        </w:rPr>
        <w:t>Կենտրոնական</w:t>
      </w:r>
      <w:r w:rsidR="00712311" w:rsidRPr="00BE3DCD">
        <w:rPr>
          <w:rFonts w:ascii="GHEA Grapalat" w:hAnsi="GHEA Grapalat"/>
          <w:sz w:val="20"/>
          <w:szCs w:val="20"/>
          <w:lang w:val="af-ZA"/>
        </w:rPr>
        <w:t xml:space="preserve"> </w:t>
      </w:r>
      <w:r w:rsidR="00712311" w:rsidRPr="00BE3DCD">
        <w:rPr>
          <w:rFonts w:ascii="GHEA Grapalat" w:hAnsi="GHEA Grapalat"/>
          <w:sz w:val="20"/>
          <w:szCs w:val="20"/>
        </w:rPr>
        <w:t>գանձապետարանում</w:t>
      </w:r>
      <w:r w:rsidR="00712311" w:rsidRPr="00BE3DCD">
        <w:rPr>
          <w:rFonts w:ascii="GHEA Grapalat" w:hAnsi="GHEA Grapalat"/>
          <w:sz w:val="20"/>
          <w:szCs w:val="20"/>
          <w:lang w:val="af-ZA"/>
        </w:rPr>
        <w:t xml:space="preserve"> </w:t>
      </w:r>
      <w:r w:rsidRPr="00BE3DCD">
        <w:rPr>
          <w:rFonts w:ascii="GHEA Grapalat" w:hAnsi="GHEA Grapalat"/>
          <w:sz w:val="20"/>
          <w:szCs w:val="20"/>
        </w:rPr>
        <w:t>լիազորված</w:t>
      </w:r>
      <w:r w:rsidRPr="00BE3DCD">
        <w:rPr>
          <w:rFonts w:ascii="GHEA Grapalat" w:hAnsi="GHEA Grapalat"/>
          <w:sz w:val="20"/>
          <w:szCs w:val="20"/>
          <w:lang w:val="af-ZA"/>
        </w:rPr>
        <w:t xml:space="preserve"> </w:t>
      </w:r>
      <w:r w:rsidRPr="00BE3DCD">
        <w:rPr>
          <w:rFonts w:ascii="GHEA Grapalat" w:hAnsi="GHEA Grapalat"/>
          <w:sz w:val="20"/>
          <w:szCs w:val="20"/>
        </w:rPr>
        <w:t>մարմնի</w:t>
      </w:r>
      <w:r w:rsidRPr="00BE3DCD">
        <w:rPr>
          <w:rFonts w:ascii="GHEA Grapalat" w:hAnsi="GHEA Grapalat"/>
          <w:sz w:val="20"/>
          <w:szCs w:val="20"/>
          <w:lang w:val="af-ZA"/>
        </w:rPr>
        <w:t xml:space="preserve"> </w:t>
      </w:r>
      <w:r w:rsidRPr="00BE3DCD">
        <w:rPr>
          <w:rFonts w:ascii="GHEA Grapalat" w:hAnsi="GHEA Grapalat"/>
          <w:sz w:val="20"/>
          <w:szCs w:val="20"/>
        </w:rPr>
        <w:t>անվամբ</w:t>
      </w:r>
      <w:r w:rsidRPr="00BE3DCD">
        <w:rPr>
          <w:rFonts w:ascii="GHEA Grapalat" w:hAnsi="GHEA Grapalat"/>
          <w:sz w:val="20"/>
          <w:szCs w:val="20"/>
          <w:lang w:val="af-ZA"/>
        </w:rPr>
        <w:t xml:space="preserve"> </w:t>
      </w:r>
      <w:r w:rsidRPr="00BE3DCD">
        <w:rPr>
          <w:rFonts w:ascii="GHEA Grapalat" w:hAnsi="GHEA Grapalat"/>
          <w:sz w:val="20"/>
          <w:szCs w:val="20"/>
        </w:rPr>
        <w:t>բացված</w:t>
      </w:r>
      <w:r w:rsidRPr="00BE3DCD">
        <w:rPr>
          <w:rFonts w:ascii="GHEA Grapalat" w:hAnsi="GHEA Grapalat"/>
          <w:sz w:val="20"/>
          <w:szCs w:val="20"/>
          <w:lang w:val="af-ZA"/>
        </w:rPr>
        <w:t xml:space="preserve"> </w:t>
      </w:r>
      <w:r w:rsidR="003F1EEA" w:rsidRPr="00BE3DCD">
        <w:rPr>
          <w:rFonts w:ascii="GHEA Grapalat" w:hAnsi="GHEA Grapalat"/>
          <w:lang w:val="af-ZA"/>
        </w:rPr>
        <w:t>«</w:t>
      </w:r>
      <w:r w:rsidR="003B0D6E" w:rsidRPr="00BE3DCD">
        <w:rPr>
          <w:rFonts w:ascii="GHEA Grapalat" w:hAnsi="GHEA Grapalat"/>
          <w:sz w:val="20"/>
          <w:szCs w:val="20"/>
          <w:lang w:val="af-ZA"/>
        </w:rPr>
        <w:t>900008000466</w:t>
      </w:r>
      <w:r w:rsidR="003F1EEA" w:rsidRPr="00BE3DCD">
        <w:rPr>
          <w:rFonts w:ascii="GHEA Grapalat" w:hAnsi="GHEA Grapalat"/>
          <w:lang w:val="af-ZA"/>
        </w:rPr>
        <w:t>»</w:t>
      </w:r>
      <w:r w:rsidR="00F20DA5" w:rsidRPr="00BE3DCD">
        <w:rPr>
          <w:rFonts w:ascii="GHEA Grapalat" w:hAnsi="GHEA Grapalat"/>
          <w:sz w:val="20"/>
          <w:szCs w:val="20"/>
          <w:lang w:val="af-ZA"/>
        </w:rPr>
        <w:t xml:space="preserve"> </w:t>
      </w:r>
      <w:r w:rsidRPr="00BE3DCD">
        <w:rPr>
          <w:rFonts w:ascii="GHEA Grapalat" w:hAnsi="GHEA Grapalat"/>
          <w:sz w:val="20"/>
          <w:szCs w:val="20"/>
        </w:rPr>
        <w:t>գանձապետական</w:t>
      </w:r>
      <w:r w:rsidRPr="00BE3DCD">
        <w:rPr>
          <w:rFonts w:ascii="GHEA Grapalat" w:hAnsi="GHEA Grapalat"/>
          <w:sz w:val="20"/>
          <w:szCs w:val="20"/>
          <w:lang w:val="af-ZA"/>
        </w:rPr>
        <w:t xml:space="preserve"> </w:t>
      </w:r>
      <w:r w:rsidRPr="00BE3DCD">
        <w:rPr>
          <w:rFonts w:ascii="GHEA Grapalat" w:hAnsi="GHEA Grapalat"/>
          <w:sz w:val="20"/>
          <w:szCs w:val="20"/>
        </w:rPr>
        <w:t>հաշվ</w:t>
      </w:r>
      <w:r w:rsidR="00712311" w:rsidRPr="00BE3DCD">
        <w:rPr>
          <w:rFonts w:ascii="GHEA Grapalat" w:hAnsi="GHEA Grapalat"/>
          <w:sz w:val="20"/>
          <w:szCs w:val="20"/>
        </w:rPr>
        <w:t>ին</w:t>
      </w:r>
      <w:r w:rsidR="00712311" w:rsidRPr="00BE3DCD">
        <w:rPr>
          <w:rFonts w:ascii="GHEA Grapalat" w:hAnsi="GHEA Grapalat"/>
          <w:sz w:val="20"/>
          <w:szCs w:val="20"/>
          <w:lang w:val="af-ZA"/>
        </w:rPr>
        <w:t xml:space="preserve">, </w:t>
      </w:r>
      <w:r w:rsidR="00712311" w:rsidRPr="00BE3DCD">
        <w:rPr>
          <w:rFonts w:ascii="GHEA Grapalat" w:hAnsi="GHEA Grapalat"/>
          <w:sz w:val="20"/>
          <w:szCs w:val="20"/>
        </w:rPr>
        <w:t>որը</w:t>
      </w:r>
      <w:r w:rsidR="00712311" w:rsidRPr="00BE3DCD">
        <w:rPr>
          <w:rFonts w:ascii="GHEA Grapalat" w:hAnsi="GHEA Grapalat"/>
          <w:sz w:val="20"/>
          <w:szCs w:val="20"/>
          <w:lang w:val="af-ZA"/>
        </w:rPr>
        <w:t xml:space="preserve"> </w:t>
      </w:r>
      <w:r w:rsidR="00712311" w:rsidRPr="00BE3DCD">
        <w:rPr>
          <w:rFonts w:ascii="GHEA Grapalat" w:hAnsi="GHEA Grapalat"/>
          <w:sz w:val="20"/>
          <w:szCs w:val="20"/>
        </w:rPr>
        <w:t>ենթակա</w:t>
      </w:r>
      <w:r w:rsidR="00712311" w:rsidRPr="00BE3DCD">
        <w:rPr>
          <w:rFonts w:ascii="GHEA Grapalat" w:hAnsi="GHEA Grapalat"/>
          <w:sz w:val="20"/>
          <w:szCs w:val="20"/>
          <w:lang w:val="af-ZA"/>
        </w:rPr>
        <w:t xml:space="preserve"> </w:t>
      </w:r>
      <w:r w:rsidR="00712311" w:rsidRPr="00BE3DCD">
        <w:rPr>
          <w:rFonts w:ascii="GHEA Grapalat" w:hAnsi="GHEA Grapalat"/>
          <w:sz w:val="20"/>
          <w:szCs w:val="20"/>
        </w:rPr>
        <w:t>է</w:t>
      </w:r>
      <w:r w:rsidR="00712311" w:rsidRPr="00BE3DCD">
        <w:rPr>
          <w:rFonts w:ascii="GHEA Grapalat" w:hAnsi="GHEA Grapalat"/>
          <w:sz w:val="20"/>
          <w:szCs w:val="20"/>
          <w:lang w:val="af-ZA"/>
        </w:rPr>
        <w:t xml:space="preserve"> </w:t>
      </w:r>
      <w:r w:rsidR="00712311" w:rsidRPr="00BE3DCD">
        <w:rPr>
          <w:rFonts w:ascii="GHEA Grapalat" w:hAnsi="GHEA Grapalat"/>
          <w:sz w:val="20"/>
          <w:szCs w:val="20"/>
        </w:rPr>
        <w:t>վերադարձման</w:t>
      </w:r>
      <w:r w:rsidR="00712311" w:rsidRPr="00BE3DCD">
        <w:rPr>
          <w:rFonts w:ascii="GHEA Grapalat" w:hAnsi="GHEA Grapalat"/>
          <w:sz w:val="20"/>
          <w:szCs w:val="20"/>
          <w:lang w:val="af-ZA"/>
        </w:rPr>
        <w:t xml:space="preserve"> </w:t>
      </w:r>
      <w:r w:rsidR="002032CE" w:rsidRPr="00BE3DCD">
        <w:rPr>
          <w:rFonts w:ascii="GHEA Grapalat" w:hAnsi="GHEA Grapalat"/>
          <w:sz w:val="20"/>
          <w:szCs w:val="20"/>
        </w:rPr>
        <w:t>այն</w:t>
      </w:r>
      <w:r w:rsidR="002032CE" w:rsidRPr="00BE3DCD">
        <w:rPr>
          <w:rFonts w:ascii="GHEA Grapalat" w:hAnsi="GHEA Grapalat"/>
          <w:sz w:val="20"/>
          <w:szCs w:val="20"/>
          <w:lang w:val="af-ZA"/>
        </w:rPr>
        <w:t xml:space="preserve"> </w:t>
      </w:r>
      <w:r w:rsidR="002032CE" w:rsidRPr="00BE3DCD">
        <w:rPr>
          <w:rFonts w:ascii="GHEA Grapalat" w:hAnsi="GHEA Grapalat"/>
          <w:sz w:val="20"/>
          <w:szCs w:val="20"/>
        </w:rPr>
        <w:t>ներկայացրած</w:t>
      </w:r>
      <w:r w:rsidR="002032CE" w:rsidRPr="00BE3DCD">
        <w:rPr>
          <w:rFonts w:ascii="GHEA Grapalat" w:hAnsi="GHEA Grapalat"/>
          <w:sz w:val="20"/>
          <w:szCs w:val="20"/>
          <w:lang w:val="af-ZA"/>
        </w:rPr>
        <w:t xml:space="preserve"> </w:t>
      </w:r>
      <w:r w:rsidR="002032CE" w:rsidRPr="00BE3DCD">
        <w:rPr>
          <w:rFonts w:ascii="GHEA Grapalat" w:hAnsi="GHEA Grapalat"/>
          <w:sz w:val="20"/>
          <w:szCs w:val="20"/>
        </w:rPr>
        <w:t>մասնակցին</w:t>
      </w:r>
      <w:r w:rsidR="002032CE" w:rsidRPr="00BE3DCD">
        <w:rPr>
          <w:rFonts w:ascii="GHEA Grapalat" w:hAnsi="GHEA Grapalat"/>
          <w:sz w:val="20"/>
          <w:szCs w:val="20"/>
          <w:lang w:val="af-ZA"/>
        </w:rPr>
        <w:t xml:space="preserve">` </w:t>
      </w:r>
      <w:r w:rsidR="00712311" w:rsidRPr="00BE3DCD">
        <w:rPr>
          <w:rFonts w:ascii="GHEA Grapalat" w:hAnsi="GHEA Grapalat"/>
          <w:sz w:val="20"/>
          <w:szCs w:val="20"/>
        </w:rPr>
        <w:t>սույն</w:t>
      </w:r>
      <w:r w:rsidR="00712311" w:rsidRPr="00BE3DCD">
        <w:rPr>
          <w:rFonts w:ascii="GHEA Grapalat" w:hAnsi="GHEA Grapalat"/>
          <w:sz w:val="20"/>
          <w:szCs w:val="20"/>
          <w:lang w:val="af-ZA"/>
        </w:rPr>
        <w:t xml:space="preserve"> </w:t>
      </w:r>
      <w:r w:rsidR="00712311" w:rsidRPr="00BE3DCD">
        <w:rPr>
          <w:rFonts w:ascii="GHEA Grapalat" w:hAnsi="GHEA Grapalat"/>
          <w:sz w:val="20"/>
          <w:szCs w:val="20"/>
        </w:rPr>
        <w:t>ընթացակարգի</w:t>
      </w:r>
      <w:r w:rsidR="00712311" w:rsidRPr="00BE3DCD">
        <w:rPr>
          <w:rFonts w:ascii="GHEA Grapalat" w:hAnsi="GHEA Grapalat"/>
          <w:sz w:val="20"/>
          <w:szCs w:val="20"/>
          <w:lang w:val="af-ZA"/>
        </w:rPr>
        <w:t xml:space="preserve"> </w:t>
      </w:r>
      <w:r w:rsidR="00712311" w:rsidRPr="00BE3DCD">
        <w:rPr>
          <w:rFonts w:ascii="GHEA Grapalat" w:hAnsi="GHEA Grapalat"/>
          <w:sz w:val="20"/>
          <w:szCs w:val="20"/>
        </w:rPr>
        <w:t>շրջանակում</w:t>
      </w:r>
      <w:r w:rsidR="00712311" w:rsidRPr="00BE3DCD">
        <w:rPr>
          <w:rFonts w:ascii="GHEA Grapalat" w:hAnsi="GHEA Grapalat"/>
          <w:sz w:val="20"/>
          <w:szCs w:val="20"/>
          <w:lang w:val="af-ZA"/>
        </w:rPr>
        <w:t xml:space="preserve"> </w:t>
      </w:r>
      <w:r w:rsidR="00712311" w:rsidRPr="00BE3DCD">
        <w:rPr>
          <w:rFonts w:ascii="GHEA Grapalat" w:hAnsi="GHEA Grapalat"/>
          <w:sz w:val="20"/>
          <w:szCs w:val="20"/>
        </w:rPr>
        <w:t>պայմանագիրը</w:t>
      </w:r>
      <w:r w:rsidR="00712311" w:rsidRPr="00BE3DCD">
        <w:rPr>
          <w:rFonts w:ascii="GHEA Grapalat" w:hAnsi="GHEA Grapalat"/>
          <w:sz w:val="20"/>
          <w:szCs w:val="20"/>
          <w:lang w:val="af-ZA"/>
        </w:rPr>
        <w:t xml:space="preserve"> </w:t>
      </w:r>
      <w:r w:rsidR="00712311" w:rsidRPr="00BE3DCD">
        <w:rPr>
          <w:rFonts w:ascii="GHEA Grapalat" w:hAnsi="GHEA Grapalat"/>
          <w:sz w:val="20"/>
          <w:szCs w:val="20"/>
        </w:rPr>
        <w:t>կնքվելուց</w:t>
      </w:r>
      <w:r w:rsidR="00712311" w:rsidRPr="00BE3DCD">
        <w:rPr>
          <w:rFonts w:ascii="GHEA Grapalat" w:hAnsi="GHEA Grapalat"/>
          <w:sz w:val="20"/>
          <w:szCs w:val="20"/>
          <w:lang w:val="af-ZA"/>
        </w:rPr>
        <w:t xml:space="preserve"> </w:t>
      </w:r>
      <w:r w:rsidR="00712311" w:rsidRPr="00BE3DCD">
        <w:rPr>
          <w:rFonts w:ascii="GHEA Grapalat" w:hAnsi="GHEA Grapalat"/>
          <w:sz w:val="20"/>
          <w:szCs w:val="20"/>
        </w:rPr>
        <w:t>կամ</w:t>
      </w:r>
      <w:r w:rsidR="00712311" w:rsidRPr="00BE3DCD">
        <w:rPr>
          <w:rFonts w:ascii="GHEA Grapalat" w:hAnsi="GHEA Grapalat"/>
          <w:sz w:val="20"/>
          <w:szCs w:val="20"/>
          <w:lang w:val="af-ZA"/>
        </w:rPr>
        <w:t xml:space="preserve"> </w:t>
      </w:r>
      <w:r w:rsidR="00712311" w:rsidRPr="00BE3DCD">
        <w:rPr>
          <w:rFonts w:ascii="GHEA Grapalat" w:hAnsi="GHEA Grapalat"/>
          <w:sz w:val="20"/>
          <w:szCs w:val="20"/>
        </w:rPr>
        <w:t>սույն</w:t>
      </w:r>
      <w:r w:rsidR="00712311" w:rsidRPr="00BE3DCD">
        <w:rPr>
          <w:rFonts w:ascii="GHEA Grapalat" w:hAnsi="GHEA Grapalat"/>
          <w:sz w:val="20"/>
          <w:szCs w:val="20"/>
          <w:lang w:val="af-ZA"/>
        </w:rPr>
        <w:t xml:space="preserve"> </w:t>
      </w:r>
      <w:r w:rsidR="00712311" w:rsidRPr="00BE3DCD">
        <w:rPr>
          <w:rFonts w:ascii="GHEA Grapalat" w:hAnsi="GHEA Grapalat"/>
          <w:sz w:val="20"/>
          <w:szCs w:val="20"/>
        </w:rPr>
        <w:t>ընթացակարգը</w:t>
      </w:r>
      <w:r w:rsidR="00712311" w:rsidRPr="00BE3DCD">
        <w:rPr>
          <w:rFonts w:ascii="GHEA Grapalat" w:hAnsi="GHEA Grapalat"/>
          <w:sz w:val="20"/>
          <w:szCs w:val="20"/>
          <w:lang w:val="af-ZA"/>
        </w:rPr>
        <w:t xml:space="preserve"> </w:t>
      </w:r>
      <w:r w:rsidR="00712311" w:rsidRPr="00BE3DCD">
        <w:rPr>
          <w:rFonts w:ascii="GHEA Grapalat" w:hAnsi="GHEA Grapalat"/>
          <w:sz w:val="20"/>
          <w:szCs w:val="20"/>
        </w:rPr>
        <w:t>չկայացած</w:t>
      </w:r>
      <w:r w:rsidR="00712311" w:rsidRPr="00BE3DCD">
        <w:rPr>
          <w:rFonts w:ascii="GHEA Grapalat" w:hAnsi="GHEA Grapalat"/>
          <w:sz w:val="20"/>
          <w:szCs w:val="20"/>
          <w:lang w:val="af-ZA"/>
        </w:rPr>
        <w:t xml:space="preserve"> </w:t>
      </w:r>
      <w:r w:rsidR="00712311" w:rsidRPr="00BE3DCD">
        <w:rPr>
          <w:rFonts w:ascii="GHEA Grapalat" w:hAnsi="GHEA Grapalat"/>
          <w:sz w:val="20"/>
          <w:szCs w:val="20"/>
        </w:rPr>
        <w:t>հայտարարվելուց</w:t>
      </w:r>
      <w:r w:rsidR="00712311" w:rsidRPr="00BE3DCD">
        <w:rPr>
          <w:rFonts w:ascii="GHEA Grapalat" w:hAnsi="GHEA Grapalat"/>
          <w:sz w:val="20"/>
          <w:szCs w:val="20"/>
          <w:lang w:val="af-ZA"/>
        </w:rPr>
        <w:t xml:space="preserve"> </w:t>
      </w:r>
      <w:r w:rsidR="00712311" w:rsidRPr="00BE3DCD">
        <w:rPr>
          <w:rFonts w:ascii="GHEA Grapalat" w:hAnsi="GHEA Grapalat"/>
          <w:sz w:val="20"/>
          <w:szCs w:val="20"/>
        </w:rPr>
        <w:t>հետո</w:t>
      </w:r>
      <w:r w:rsidR="00712311" w:rsidRPr="00BE3DCD">
        <w:rPr>
          <w:rFonts w:ascii="GHEA Grapalat" w:hAnsi="GHEA Grapalat"/>
          <w:sz w:val="20"/>
          <w:szCs w:val="20"/>
          <w:lang w:val="af-ZA"/>
        </w:rPr>
        <w:t xml:space="preserve"> </w:t>
      </w:r>
      <w:r w:rsidR="00C54CEE" w:rsidRPr="00BE3DCD">
        <w:rPr>
          <w:rFonts w:ascii="GHEA Grapalat" w:hAnsi="GHEA Grapalat"/>
          <w:sz w:val="20"/>
          <w:szCs w:val="20"/>
        </w:rPr>
        <w:t>քսան</w:t>
      </w:r>
      <w:r w:rsidR="00402941" w:rsidRPr="00BE3DCD">
        <w:rPr>
          <w:rFonts w:ascii="GHEA Grapalat" w:hAnsi="GHEA Grapalat"/>
          <w:sz w:val="20"/>
          <w:szCs w:val="20"/>
          <w:lang w:val="af-ZA"/>
        </w:rPr>
        <w:t xml:space="preserve"> </w:t>
      </w:r>
      <w:r w:rsidR="00712311" w:rsidRPr="00BE3DCD">
        <w:rPr>
          <w:rFonts w:ascii="GHEA Grapalat" w:hAnsi="GHEA Grapalat"/>
          <w:sz w:val="20"/>
          <w:szCs w:val="20"/>
        </w:rPr>
        <w:t>աշխատանքային</w:t>
      </w:r>
      <w:r w:rsidR="00712311" w:rsidRPr="00BE3DCD">
        <w:rPr>
          <w:rFonts w:ascii="GHEA Grapalat" w:hAnsi="GHEA Grapalat"/>
          <w:sz w:val="20"/>
          <w:szCs w:val="20"/>
          <w:lang w:val="af-ZA"/>
        </w:rPr>
        <w:t xml:space="preserve"> </w:t>
      </w:r>
      <w:r w:rsidR="00712311" w:rsidRPr="00BE3DCD">
        <w:rPr>
          <w:rFonts w:ascii="GHEA Grapalat" w:hAnsi="GHEA Grapalat"/>
          <w:sz w:val="20"/>
          <w:szCs w:val="20"/>
        </w:rPr>
        <w:t>օրվա</w:t>
      </w:r>
      <w:r w:rsidR="00712311" w:rsidRPr="00BE3DCD">
        <w:rPr>
          <w:rFonts w:ascii="GHEA Grapalat" w:hAnsi="GHEA Grapalat"/>
          <w:sz w:val="20"/>
          <w:szCs w:val="20"/>
          <w:lang w:val="af-ZA"/>
        </w:rPr>
        <w:t xml:space="preserve"> </w:t>
      </w:r>
      <w:r w:rsidR="00712311" w:rsidRPr="00BE3DCD">
        <w:rPr>
          <w:rFonts w:ascii="GHEA Grapalat" w:hAnsi="GHEA Grapalat"/>
          <w:sz w:val="20"/>
          <w:szCs w:val="20"/>
        </w:rPr>
        <w:t>ընթացքում</w:t>
      </w:r>
      <w:r w:rsidR="00402941" w:rsidRPr="00BE3DCD">
        <w:rPr>
          <w:rFonts w:ascii="GHEA Grapalat" w:hAnsi="GHEA Grapalat"/>
          <w:sz w:val="20"/>
          <w:szCs w:val="20"/>
          <w:lang w:val="af-ZA"/>
        </w:rPr>
        <w:t xml:space="preserve">, </w:t>
      </w:r>
      <w:r w:rsidR="00402941" w:rsidRPr="00BE3DCD">
        <w:rPr>
          <w:rFonts w:ascii="GHEA Grapalat" w:hAnsi="GHEA Grapalat"/>
          <w:sz w:val="20"/>
          <w:szCs w:val="20"/>
        </w:rPr>
        <w:t>բացառությամբ</w:t>
      </w:r>
      <w:r w:rsidR="00402941" w:rsidRPr="00BE3DCD">
        <w:rPr>
          <w:rFonts w:ascii="GHEA Grapalat" w:hAnsi="GHEA Grapalat"/>
          <w:sz w:val="20"/>
          <w:szCs w:val="20"/>
          <w:lang w:val="af-ZA"/>
        </w:rPr>
        <w:t xml:space="preserve"> </w:t>
      </w:r>
      <w:r w:rsidR="00402941" w:rsidRPr="00BE3DCD">
        <w:rPr>
          <w:rFonts w:ascii="GHEA Grapalat" w:hAnsi="GHEA Grapalat"/>
          <w:sz w:val="20"/>
          <w:szCs w:val="20"/>
        </w:rPr>
        <w:t>սույն</w:t>
      </w:r>
      <w:r w:rsidR="00402941" w:rsidRPr="00BE3DCD">
        <w:rPr>
          <w:rFonts w:ascii="GHEA Grapalat" w:hAnsi="GHEA Grapalat"/>
          <w:sz w:val="20"/>
          <w:szCs w:val="20"/>
          <w:lang w:val="af-ZA"/>
        </w:rPr>
        <w:t xml:space="preserve"> </w:t>
      </w:r>
      <w:r w:rsidR="00402941" w:rsidRPr="00BE3DCD">
        <w:rPr>
          <w:rFonts w:ascii="GHEA Grapalat" w:hAnsi="GHEA Grapalat"/>
          <w:sz w:val="20"/>
          <w:szCs w:val="20"/>
        </w:rPr>
        <w:t>հրավերի</w:t>
      </w:r>
      <w:r w:rsidR="00402941" w:rsidRPr="00BE3DCD">
        <w:rPr>
          <w:rFonts w:ascii="GHEA Grapalat" w:hAnsi="GHEA Grapalat"/>
          <w:sz w:val="20"/>
          <w:szCs w:val="20"/>
          <w:lang w:val="af-ZA"/>
        </w:rPr>
        <w:t xml:space="preserve"> 1-</w:t>
      </w:r>
      <w:r w:rsidR="00402941" w:rsidRPr="00BE3DCD">
        <w:rPr>
          <w:rFonts w:ascii="GHEA Grapalat" w:hAnsi="GHEA Grapalat"/>
          <w:sz w:val="20"/>
          <w:szCs w:val="20"/>
        </w:rPr>
        <w:t>ին</w:t>
      </w:r>
      <w:r w:rsidR="00402941" w:rsidRPr="00BE3DCD">
        <w:rPr>
          <w:rFonts w:ascii="GHEA Grapalat" w:hAnsi="GHEA Grapalat"/>
          <w:sz w:val="20"/>
          <w:szCs w:val="20"/>
          <w:lang w:val="af-ZA"/>
        </w:rPr>
        <w:t xml:space="preserve"> </w:t>
      </w:r>
      <w:r w:rsidR="00402941" w:rsidRPr="00BE3DCD">
        <w:rPr>
          <w:rFonts w:ascii="GHEA Grapalat" w:hAnsi="GHEA Grapalat"/>
          <w:sz w:val="20"/>
          <w:szCs w:val="20"/>
        </w:rPr>
        <w:t>մասի</w:t>
      </w:r>
      <w:r w:rsidR="00402941" w:rsidRPr="00BE3DCD">
        <w:rPr>
          <w:rFonts w:ascii="GHEA Grapalat" w:hAnsi="GHEA Grapalat"/>
          <w:sz w:val="20"/>
          <w:szCs w:val="20"/>
          <w:lang w:val="af-ZA"/>
        </w:rPr>
        <w:t xml:space="preserve"> </w:t>
      </w:r>
      <w:r w:rsidR="000D701E" w:rsidRPr="00BE3DCD">
        <w:rPr>
          <w:rFonts w:ascii="GHEA Grapalat" w:hAnsi="GHEA Grapalat"/>
          <w:sz w:val="20"/>
          <w:szCs w:val="20"/>
          <w:lang w:val="af-ZA"/>
        </w:rPr>
        <w:t>7</w:t>
      </w:r>
      <w:r w:rsidR="00402941" w:rsidRPr="00BE3DCD">
        <w:rPr>
          <w:rFonts w:ascii="GHEA Grapalat" w:hAnsi="GHEA Grapalat"/>
          <w:sz w:val="20"/>
          <w:szCs w:val="20"/>
          <w:lang w:val="af-ZA"/>
        </w:rPr>
        <w:t xml:space="preserve">.3 </w:t>
      </w:r>
      <w:r w:rsidR="00402941" w:rsidRPr="00BE3DCD">
        <w:rPr>
          <w:rFonts w:ascii="GHEA Grapalat" w:hAnsi="GHEA Grapalat"/>
          <w:sz w:val="20"/>
          <w:szCs w:val="20"/>
        </w:rPr>
        <w:t>կետով</w:t>
      </w:r>
      <w:r w:rsidR="00402941" w:rsidRPr="00BE3DCD">
        <w:rPr>
          <w:rFonts w:ascii="GHEA Grapalat" w:hAnsi="GHEA Grapalat"/>
          <w:sz w:val="20"/>
          <w:szCs w:val="20"/>
          <w:lang w:val="af-ZA"/>
        </w:rPr>
        <w:t xml:space="preserve"> </w:t>
      </w:r>
      <w:r w:rsidR="00402941" w:rsidRPr="00BE3DCD">
        <w:rPr>
          <w:rFonts w:ascii="GHEA Grapalat" w:hAnsi="GHEA Grapalat"/>
          <w:sz w:val="20"/>
          <w:szCs w:val="20"/>
        </w:rPr>
        <w:t>նախատեսված</w:t>
      </w:r>
      <w:r w:rsidR="00402941" w:rsidRPr="00BE3DCD">
        <w:rPr>
          <w:rFonts w:ascii="GHEA Grapalat" w:hAnsi="GHEA Grapalat"/>
          <w:sz w:val="20"/>
          <w:szCs w:val="20"/>
          <w:lang w:val="af-ZA"/>
        </w:rPr>
        <w:t xml:space="preserve"> </w:t>
      </w:r>
      <w:r w:rsidR="00402941" w:rsidRPr="00BE3DCD">
        <w:rPr>
          <w:rFonts w:ascii="GHEA Grapalat" w:hAnsi="GHEA Grapalat"/>
          <w:sz w:val="20"/>
          <w:szCs w:val="20"/>
        </w:rPr>
        <w:t>դեպքերի</w:t>
      </w:r>
      <w:r w:rsidR="00712311" w:rsidRPr="00BE3DCD">
        <w:rPr>
          <w:rFonts w:ascii="GHEA Grapalat" w:hAnsi="GHEA Grapalat"/>
          <w:sz w:val="20"/>
          <w:szCs w:val="20"/>
          <w:lang w:val="af-ZA"/>
        </w:rPr>
        <w:t xml:space="preserve">: </w:t>
      </w:r>
    </w:p>
    <w:p w:rsidR="00597D96" w:rsidRPr="00BE3DCD" w:rsidRDefault="00283198" w:rsidP="00EF3662">
      <w:pPr>
        <w:ind w:firstLine="567"/>
        <w:jc w:val="both"/>
        <w:rPr>
          <w:rFonts w:ascii="GHEA Grapalat" w:hAnsi="GHEA Grapalat"/>
          <w:sz w:val="20"/>
          <w:szCs w:val="20"/>
          <w:lang w:val="af-ZA"/>
        </w:rPr>
      </w:pPr>
      <w:r w:rsidRPr="00BE3DCD">
        <w:rPr>
          <w:rFonts w:ascii="GHEA Grapalat" w:hAnsi="GHEA Grapalat" w:cs="Sylfaen"/>
          <w:sz w:val="20"/>
          <w:szCs w:val="20"/>
          <w:lang w:val="af-ZA"/>
        </w:rPr>
        <w:t>7</w:t>
      </w:r>
      <w:r w:rsidR="00AA7B72" w:rsidRPr="00BE3DCD">
        <w:rPr>
          <w:rFonts w:ascii="GHEA Grapalat" w:hAnsi="GHEA Grapalat" w:cs="Sylfaen"/>
          <w:sz w:val="20"/>
          <w:szCs w:val="20"/>
          <w:lang w:val="af-ZA"/>
        </w:rPr>
        <w:t xml:space="preserve">.2 </w:t>
      </w:r>
      <w:r w:rsidR="00712311" w:rsidRPr="00BE3DCD">
        <w:rPr>
          <w:rFonts w:ascii="GHEA Grapalat" w:hAnsi="GHEA Grapalat"/>
          <w:sz w:val="20"/>
          <w:szCs w:val="20"/>
        </w:rPr>
        <w:t>Գնման</w:t>
      </w:r>
      <w:r w:rsidR="00712311" w:rsidRPr="00BE3DCD">
        <w:rPr>
          <w:rFonts w:ascii="GHEA Grapalat" w:hAnsi="GHEA Grapalat"/>
          <w:sz w:val="20"/>
          <w:szCs w:val="20"/>
          <w:lang w:val="af-ZA"/>
        </w:rPr>
        <w:t xml:space="preserve"> </w:t>
      </w:r>
      <w:r w:rsidR="00AA7B72" w:rsidRPr="00BE3DCD">
        <w:rPr>
          <w:rFonts w:ascii="GHEA Grapalat" w:hAnsi="GHEA Grapalat"/>
          <w:sz w:val="20"/>
          <w:szCs w:val="20"/>
        </w:rPr>
        <w:t>ընթացակարգ</w:t>
      </w:r>
      <w:r w:rsidR="00712311" w:rsidRPr="00BE3DCD">
        <w:rPr>
          <w:rFonts w:ascii="GHEA Grapalat" w:hAnsi="GHEA Grapalat"/>
          <w:sz w:val="20"/>
          <w:szCs w:val="20"/>
        </w:rPr>
        <w:t>ը</w:t>
      </w:r>
      <w:r w:rsidR="00712311" w:rsidRPr="00BE3DCD">
        <w:rPr>
          <w:rFonts w:ascii="GHEA Grapalat" w:hAnsi="GHEA Grapalat"/>
          <w:sz w:val="20"/>
          <w:szCs w:val="20"/>
          <w:lang w:val="af-ZA"/>
        </w:rPr>
        <w:t xml:space="preserve"> </w:t>
      </w:r>
      <w:r w:rsidR="00712311" w:rsidRPr="00BE3DCD">
        <w:rPr>
          <w:rFonts w:ascii="GHEA Grapalat" w:hAnsi="GHEA Grapalat"/>
          <w:sz w:val="20"/>
          <w:szCs w:val="20"/>
        </w:rPr>
        <w:t>չափաբաժիններով</w:t>
      </w:r>
      <w:r w:rsidR="00712311" w:rsidRPr="00BE3DCD">
        <w:rPr>
          <w:rFonts w:ascii="GHEA Grapalat" w:hAnsi="GHEA Grapalat"/>
          <w:sz w:val="20"/>
          <w:szCs w:val="20"/>
          <w:lang w:val="af-ZA"/>
        </w:rPr>
        <w:t xml:space="preserve"> </w:t>
      </w:r>
      <w:r w:rsidR="00712311" w:rsidRPr="00BE3DCD">
        <w:rPr>
          <w:rFonts w:ascii="GHEA Grapalat" w:hAnsi="GHEA Grapalat"/>
          <w:sz w:val="20"/>
          <w:szCs w:val="20"/>
        </w:rPr>
        <w:t>կազմակերպվելու</w:t>
      </w:r>
      <w:r w:rsidR="00712311" w:rsidRPr="00BE3DCD">
        <w:rPr>
          <w:rFonts w:ascii="GHEA Grapalat" w:hAnsi="GHEA Grapalat"/>
          <w:sz w:val="20"/>
          <w:szCs w:val="20"/>
          <w:lang w:val="af-ZA"/>
        </w:rPr>
        <w:t xml:space="preserve"> </w:t>
      </w:r>
      <w:r w:rsidR="00712311" w:rsidRPr="00BE3DCD">
        <w:rPr>
          <w:rFonts w:ascii="GHEA Grapalat" w:hAnsi="GHEA Grapalat"/>
          <w:sz w:val="20"/>
          <w:szCs w:val="20"/>
        </w:rPr>
        <w:t>դեպքում</w:t>
      </w:r>
      <w:r w:rsidR="00712311" w:rsidRPr="00BE3DCD">
        <w:rPr>
          <w:rFonts w:ascii="GHEA Grapalat" w:hAnsi="GHEA Grapalat"/>
          <w:sz w:val="20"/>
          <w:szCs w:val="20"/>
          <w:lang w:val="af-ZA"/>
        </w:rPr>
        <w:t xml:space="preserve">, </w:t>
      </w:r>
      <w:r w:rsidR="00712311" w:rsidRPr="00BE3DCD">
        <w:rPr>
          <w:rFonts w:ascii="GHEA Grapalat" w:hAnsi="GHEA Grapalat"/>
          <w:sz w:val="20"/>
          <w:szCs w:val="20"/>
        </w:rPr>
        <w:t>եթե</w:t>
      </w:r>
      <w:r w:rsidR="00712311" w:rsidRPr="00BE3DCD">
        <w:rPr>
          <w:rFonts w:ascii="GHEA Grapalat" w:hAnsi="GHEA Grapalat"/>
          <w:sz w:val="20"/>
          <w:szCs w:val="20"/>
          <w:lang w:val="af-ZA"/>
        </w:rPr>
        <w:t>`</w:t>
      </w:r>
      <w:r w:rsidR="00712311" w:rsidRPr="00BE3DCD" w:rsidDel="00712311">
        <w:rPr>
          <w:rFonts w:ascii="GHEA Grapalat" w:hAnsi="GHEA Grapalat"/>
          <w:sz w:val="20"/>
          <w:szCs w:val="20"/>
          <w:lang w:val="af-ZA"/>
        </w:rPr>
        <w:t xml:space="preserve"> </w:t>
      </w:r>
      <w:r w:rsidR="00AA7B72" w:rsidRPr="00BE3DCD">
        <w:rPr>
          <w:rFonts w:ascii="GHEA Grapalat" w:hAnsi="GHEA Grapalat"/>
          <w:sz w:val="20"/>
          <w:szCs w:val="20"/>
          <w:lang w:val="af-ZA"/>
        </w:rPr>
        <w:t xml:space="preserve"> </w:t>
      </w:r>
    </w:p>
    <w:p w:rsidR="00597D96" w:rsidRPr="00BE3DCD" w:rsidRDefault="00AA7B72" w:rsidP="000F008F">
      <w:pPr>
        <w:ind w:firstLine="567"/>
        <w:jc w:val="both"/>
        <w:rPr>
          <w:rFonts w:ascii="GHEA Grapalat" w:hAnsi="GHEA Grapalat"/>
          <w:sz w:val="20"/>
          <w:szCs w:val="20"/>
          <w:lang w:val="af-ZA"/>
        </w:rPr>
      </w:pPr>
      <w:r w:rsidRPr="00BE3DCD">
        <w:rPr>
          <w:rFonts w:ascii="GHEA Grapalat" w:hAnsi="GHEA Grapalat"/>
          <w:sz w:val="20"/>
          <w:szCs w:val="20"/>
          <w:lang w:val="hy-AM"/>
        </w:rPr>
        <w:t>ա.</w:t>
      </w:r>
      <w:r w:rsidRPr="00BE3DCD">
        <w:rPr>
          <w:rFonts w:ascii="GHEA Grapalat" w:hAnsi="GHEA Grapalat"/>
          <w:sz w:val="20"/>
          <w:szCs w:val="20"/>
          <w:lang w:val="af-ZA"/>
        </w:rPr>
        <w:t xml:space="preserve"> </w:t>
      </w:r>
      <w:r w:rsidR="00712311" w:rsidRPr="00BE3DCD">
        <w:rPr>
          <w:rFonts w:ascii="GHEA Grapalat" w:hAnsi="GHEA Grapalat"/>
          <w:sz w:val="20"/>
          <w:szCs w:val="20"/>
        </w:rPr>
        <w:t>մասնակիցը</w:t>
      </w:r>
      <w:r w:rsidR="00712311" w:rsidRPr="00BE3DCD">
        <w:rPr>
          <w:rFonts w:ascii="GHEA Grapalat" w:hAnsi="GHEA Grapalat"/>
          <w:sz w:val="20"/>
          <w:szCs w:val="20"/>
          <w:lang w:val="af-ZA"/>
        </w:rPr>
        <w:t xml:space="preserve"> </w:t>
      </w:r>
      <w:r w:rsidRPr="00BE3DCD">
        <w:rPr>
          <w:rFonts w:ascii="GHEA Grapalat" w:hAnsi="GHEA Grapalat"/>
          <w:sz w:val="20"/>
          <w:szCs w:val="20"/>
        </w:rPr>
        <w:t>հայտ</w:t>
      </w:r>
      <w:r w:rsidRPr="00BE3DCD">
        <w:rPr>
          <w:rFonts w:ascii="GHEA Grapalat" w:hAnsi="GHEA Grapalat"/>
          <w:sz w:val="20"/>
          <w:szCs w:val="20"/>
          <w:lang w:val="af-ZA"/>
        </w:rPr>
        <w:t xml:space="preserve"> </w:t>
      </w:r>
      <w:r w:rsidRPr="00BE3DCD">
        <w:rPr>
          <w:rFonts w:ascii="GHEA Grapalat" w:hAnsi="GHEA Grapalat"/>
          <w:sz w:val="20"/>
          <w:szCs w:val="20"/>
        </w:rPr>
        <w:t>ներկայացնում</w:t>
      </w:r>
      <w:r w:rsidRPr="00BE3DCD">
        <w:rPr>
          <w:rFonts w:ascii="GHEA Grapalat" w:hAnsi="GHEA Grapalat"/>
          <w:sz w:val="20"/>
          <w:szCs w:val="20"/>
          <w:lang w:val="af-ZA"/>
        </w:rPr>
        <w:t xml:space="preserve"> </w:t>
      </w:r>
      <w:r w:rsidRPr="00BE3DCD">
        <w:rPr>
          <w:rFonts w:ascii="GHEA Grapalat" w:hAnsi="GHEA Grapalat"/>
          <w:sz w:val="20"/>
          <w:szCs w:val="20"/>
        </w:rPr>
        <w:t>է</w:t>
      </w:r>
      <w:r w:rsidRPr="00BE3DCD">
        <w:rPr>
          <w:rFonts w:ascii="GHEA Grapalat" w:hAnsi="GHEA Grapalat"/>
          <w:sz w:val="20"/>
          <w:szCs w:val="20"/>
          <w:lang w:val="af-ZA"/>
        </w:rPr>
        <w:t xml:space="preserve"> </w:t>
      </w:r>
      <w:r w:rsidRPr="00BE3DCD">
        <w:rPr>
          <w:rFonts w:ascii="GHEA Grapalat" w:hAnsi="GHEA Grapalat"/>
          <w:sz w:val="20"/>
          <w:szCs w:val="20"/>
        </w:rPr>
        <w:t>մեկից</w:t>
      </w:r>
      <w:r w:rsidRPr="00BE3DCD">
        <w:rPr>
          <w:rFonts w:ascii="GHEA Grapalat" w:hAnsi="GHEA Grapalat"/>
          <w:sz w:val="20"/>
          <w:szCs w:val="20"/>
          <w:lang w:val="af-ZA"/>
        </w:rPr>
        <w:t xml:space="preserve"> </w:t>
      </w:r>
      <w:r w:rsidRPr="00BE3DCD">
        <w:rPr>
          <w:rFonts w:ascii="GHEA Grapalat" w:hAnsi="GHEA Grapalat"/>
          <w:sz w:val="20"/>
          <w:szCs w:val="20"/>
        </w:rPr>
        <w:t>ավել</w:t>
      </w:r>
      <w:r w:rsidRPr="00BE3DCD">
        <w:rPr>
          <w:rFonts w:ascii="GHEA Grapalat" w:hAnsi="GHEA Grapalat"/>
          <w:sz w:val="20"/>
          <w:szCs w:val="20"/>
          <w:lang w:val="af-ZA"/>
        </w:rPr>
        <w:t xml:space="preserve"> </w:t>
      </w:r>
      <w:r w:rsidRPr="00BE3DCD">
        <w:rPr>
          <w:rFonts w:ascii="GHEA Grapalat" w:hAnsi="GHEA Grapalat"/>
          <w:sz w:val="20"/>
          <w:szCs w:val="20"/>
        </w:rPr>
        <w:t>չափաբաժինների</w:t>
      </w:r>
      <w:r w:rsidRPr="00BE3DCD">
        <w:rPr>
          <w:rFonts w:ascii="GHEA Grapalat" w:hAnsi="GHEA Grapalat"/>
          <w:sz w:val="20"/>
          <w:szCs w:val="20"/>
          <w:lang w:val="af-ZA"/>
        </w:rPr>
        <w:t xml:space="preserve"> </w:t>
      </w:r>
      <w:r w:rsidRPr="00BE3DCD">
        <w:rPr>
          <w:rFonts w:ascii="GHEA Grapalat" w:hAnsi="GHEA Grapalat"/>
          <w:sz w:val="20"/>
          <w:szCs w:val="20"/>
        </w:rPr>
        <w:t>համար</w:t>
      </w:r>
      <w:r w:rsidRPr="00BE3DCD">
        <w:rPr>
          <w:rFonts w:ascii="GHEA Grapalat" w:hAnsi="GHEA Grapalat"/>
          <w:sz w:val="20"/>
          <w:szCs w:val="20"/>
          <w:lang w:val="af-ZA"/>
        </w:rPr>
        <w:t xml:space="preserve">, </w:t>
      </w:r>
      <w:r w:rsidRPr="00BE3DCD">
        <w:rPr>
          <w:rFonts w:ascii="GHEA Grapalat" w:hAnsi="GHEA Grapalat"/>
          <w:sz w:val="20"/>
          <w:szCs w:val="20"/>
        </w:rPr>
        <w:t>ապա</w:t>
      </w:r>
      <w:r w:rsidRPr="00BE3DCD">
        <w:rPr>
          <w:rFonts w:ascii="GHEA Grapalat" w:hAnsi="GHEA Grapalat"/>
          <w:sz w:val="20"/>
          <w:szCs w:val="20"/>
          <w:lang w:val="af-ZA"/>
        </w:rPr>
        <w:t xml:space="preserve"> </w:t>
      </w:r>
      <w:r w:rsidR="00712311" w:rsidRPr="00BE3DCD">
        <w:rPr>
          <w:rFonts w:ascii="GHEA Grapalat" w:hAnsi="GHEA Grapalat"/>
          <w:sz w:val="20"/>
          <w:szCs w:val="20"/>
        </w:rPr>
        <w:t>հայտի</w:t>
      </w:r>
      <w:r w:rsidR="00712311" w:rsidRPr="00BE3DCD">
        <w:rPr>
          <w:rFonts w:ascii="GHEA Grapalat" w:hAnsi="GHEA Grapalat"/>
          <w:sz w:val="20"/>
          <w:szCs w:val="20"/>
          <w:lang w:val="af-ZA"/>
        </w:rPr>
        <w:t xml:space="preserve"> </w:t>
      </w:r>
      <w:r w:rsidR="00712311" w:rsidRPr="00BE3DCD">
        <w:rPr>
          <w:rFonts w:ascii="GHEA Grapalat" w:hAnsi="GHEA Grapalat"/>
          <w:sz w:val="20"/>
          <w:szCs w:val="20"/>
        </w:rPr>
        <w:t>ապահովումը</w:t>
      </w:r>
      <w:r w:rsidR="00712311" w:rsidRPr="00BE3DCD">
        <w:rPr>
          <w:rFonts w:ascii="GHEA Grapalat" w:hAnsi="GHEA Grapalat"/>
          <w:sz w:val="20"/>
          <w:szCs w:val="20"/>
          <w:lang w:val="af-ZA"/>
        </w:rPr>
        <w:t xml:space="preserve"> </w:t>
      </w:r>
      <w:r w:rsidRPr="00BE3DCD">
        <w:rPr>
          <w:rFonts w:ascii="GHEA Grapalat" w:hAnsi="GHEA Grapalat"/>
          <w:sz w:val="20"/>
          <w:szCs w:val="20"/>
        </w:rPr>
        <w:t>կարող</w:t>
      </w:r>
      <w:r w:rsidRPr="00BE3DCD">
        <w:rPr>
          <w:rFonts w:ascii="GHEA Grapalat" w:hAnsi="GHEA Grapalat"/>
          <w:sz w:val="20"/>
          <w:szCs w:val="20"/>
          <w:lang w:val="af-ZA"/>
        </w:rPr>
        <w:t xml:space="preserve"> </w:t>
      </w:r>
      <w:r w:rsidRPr="00BE3DCD">
        <w:rPr>
          <w:rFonts w:ascii="GHEA Grapalat" w:hAnsi="GHEA Grapalat"/>
          <w:sz w:val="20"/>
          <w:szCs w:val="20"/>
        </w:rPr>
        <w:t>է</w:t>
      </w:r>
      <w:r w:rsidRPr="00BE3DCD">
        <w:rPr>
          <w:rFonts w:ascii="GHEA Grapalat" w:hAnsi="GHEA Grapalat"/>
          <w:sz w:val="20"/>
          <w:szCs w:val="20"/>
          <w:lang w:val="af-ZA"/>
        </w:rPr>
        <w:t xml:space="preserve"> </w:t>
      </w:r>
      <w:r w:rsidRPr="00BE3DCD">
        <w:rPr>
          <w:rFonts w:ascii="GHEA Grapalat" w:hAnsi="GHEA Grapalat"/>
          <w:sz w:val="20"/>
          <w:szCs w:val="20"/>
        </w:rPr>
        <w:t>ներկայացնել</w:t>
      </w:r>
      <w:r w:rsidRPr="00BE3DCD">
        <w:rPr>
          <w:rFonts w:ascii="GHEA Grapalat" w:hAnsi="GHEA Grapalat"/>
          <w:sz w:val="20"/>
          <w:szCs w:val="20"/>
          <w:lang w:val="af-ZA"/>
        </w:rPr>
        <w:t xml:space="preserve"> </w:t>
      </w:r>
      <w:r w:rsidRPr="00BE3DCD">
        <w:rPr>
          <w:rFonts w:ascii="GHEA Grapalat" w:hAnsi="GHEA Grapalat"/>
          <w:sz w:val="20"/>
          <w:szCs w:val="20"/>
        </w:rPr>
        <w:t>ինչպես</w:t>
      </w:r>
      <w:r w:rsidRPr="00BE3DCD">
        <w:rPr>
          <w:rFonts w:ascii="GHEA Grapalat" w:hAnsi="GHEA Grapalat"/>
          <w:sz w:val="20"/>
          <w:szCs w:val="20"/>
          <w:lang w:val="af-ZA"/>
        </w:rPr>
        <w:t xml:space="preserve"> </w:t>
      </w:r>
      <w:r w:rsidRPr="00BE3DCD">
        <w:rPr>
          <w:rFonts w:ascii="GHEA Grapalat" w:hAnsi="GHEA Grapalat"/>
          <w:sz w:val="20"/>
          <w:szCs w:val="20"/>
        </w:rPr>
        <w:t>յուրաքանչյուր</w:t>
      </w:r>
      <w:r w:rsidRPr="00BE3DCD">
        <w:rPr>
          <w:rFonts w:ascii="GHEA Grapalat" w:hAnsi="GHEA Grapalat"/>
          <w:sz w:val="20"/>
          <w:szCs w:val="20"/>
          <w:lang w:val="af-ZA"/>
        </w:rPr>
        <w:t xml:space="preserve"> </w:t>
      </w:r>
      <w:r w:rsidRPr="00BE3DCD">
        <w:rPr>
          <w:rFonts w:ascii="GHEA Grapalat" w:hAnsi="GHEA Grapalat"/>
          <w:sz w:val="20"/>
          <w:szCs w:val="20"/>
        </w:rPr>
        <w:t>չափաբաժնի</w:t>
      </w:r>
      <w:r w:rsidRPr="00BE3DCD">
        <w:rPr>
          <w:rFonts w:ascii="GHEA Grapalat" w:hAnsi="GHEA Grapalat"/>
          <w:sz w:val="20"/>
          <w:szCs w:val="20"/>
          <w:lang w:val="af-ZA"/>
        </w:rPr>
        <w:t xml:space="preserve"> </w:t>
      </w:r>
      <w:r w:rsidRPr="00BE3DCD">
        <w:rPr>
          <w:rFonts w:ascii="GHEA Grapalat" w:hAnsi="GHEA Grapalat"/>
          <w:sz w:val="20"/>
          <w:szCs w:val="20"/>
        </w:rPr>
        <w:t>համար</w:t>
      </w:r>
      <w:r w:rsidRPr="00BE3DCD">
        <w:rPr>
          <w:rFonts w:ascii="GHEA Grapalat" w:hAnsi="GHEA Grapalat"/>
          <w:sz w:val="20"/>
          <w:szCs w:val="20"/>
          <w:lang w:val="af-ZA"/>
        </w:rPr>
        <w:t xml:space="preserve"> </w:t>
      </w:r>
      <w:r w:rsidRPr="00BE3DCD">
        <w:rPr>
          <w:rFonts w:ascii="GHEA Grapalat" w:hAnsi="GHEA Grapalat"/>
          <w:sz w:val="20"/>
          <w:szCs w:val="20"/>
        </w:rPr>
        <w:t>առանձին</w:t>
      </w:r>
      <w:r w:rsidRPr="00BE3DCD">
        <w:rPr>
          <w:rFonts w:ascii="GHEA Grapalat" w:hAnsi="GHEA Grapalat"/>
          <w:sz w:val="20"/>
          <w:szCs w:val="20"/>
          <w:lang w:val="af-ZA"/>
        </w:rPr>
        <w:t xml:space="preserve">, </w:t>
      </w:r>
      <w:r w:rsidRPr="00BE3DCD">
        <w:rPr>
          <w:rFonts w:ascii="GHEA Grapalat" w:hAnsi="GHEA Grapalat"/>
          <w:sz w:val="20"/>
          <w:szCs w:val="20"/>
        </w:rPr>
        <w:t>այնպես</w:t>
      </w:r>
      <w:r w:rsidRPr="00BE3DCD">
        <w:rPr>
          <w:rFonts w:ascii="GHEA Grapalat" w:hAnsi="GHEA Grapalat"/>
          <w:sz w:val="20"/>
          <w:szCs w:val="20"/>
          <w:lang w:val="af-ZA"/>
        </w:rPr>
        <w:t xml:space="preserve"> </w:t>
      </w:r>
      <w:r w:rsidRPr="00BE3DCD">
        <w:rPr>
          <w:rFonts w:ascii="GHEA Grapalat" w:hAnsi="GHEA Grapalat"/>
          <w:sz w:val="20"/>
          <w:szCs w:val="20"/>
        </w:rPr>
        <w:t>էլ</w:t>
      </w:r>
      <w:r w:rsidRPr="00BE3DCD">
        <w:rPr>
          <w:rFonts w:ascii="GHEA Grapalat" w:hAnsi="GHEA Grapalat"/>
          <w:sz w:val="20"/>
          <w:szCs w:val="20"/>
          <w:lang w:val="af-ZA"/>
        </w:rPr>
        <w:t xml:space="preserve"> </w:t>
      </w:r>
      <w:r w:rsidRPr="00BE3DCD">
        <w:rPr>
          <w:rFonts w:ascii="GHEA Grapalat" w:hAnsi="GHEA Grapalat"/>
          <w:sz w:val="20"/>
          <w:szCs w:val="20"/>
        </w:rPr>
        <w:t>մեկ</w:t>
      </w:r>
      <w:r w:rsidRPr="00BE3DCD">
        <w:rPr>
          <w:rFonts w:ascii="GHEA Grapalat" w:hAnsi="GHEA Grapalat"/>
          <w:sz w:val="20"/>
          <w:szCs w:val="20"/>
          <w:lang w:val="af-ZA"/>
        </w:rPr>
        <w:t xml:space="preserve"> </w:t>
      </w:r>
      <w:r w:rsidRPr="00BE3DCD">
        <w:rPr>
          <w:rFonts w:ascii="GHEA Grapalat" w:hAnsi="GHEA Grapalat"/>
          <w:sz w:val="20"/>
          <w:szCs w:val="20"/>
        </w:rPr>
        <w:t>հայտի</w:t>
      </w:r>
      <w:r w:rsidRPr="00BE3DCD">
        <w:rPr>
          <w:rFonts w:ascii="GHEA Grapalat" w:hAnsi="GHEA Grapalat"/>
          <w:sz w:val="20"/>
          <w:szCs w:val="20"/>
          <w:lang w:val="af-ZA"/>
        </w:rPr>
        <w:t xml:space="preserve"> </w:t>
      </w:r>
      <w:r w:rsidRPr="00BE3DCD">
        <w:rPr>
          <w:rFonts w:ascii="GHEA Grapalat" w:hAnsi="GHEA Grapalat"/>
          <w:sz w:val="20"/>
          <w:szCs w:val="20"/>
        </w:rPr>
        <w:t>ապահովում</w:t>
      </w:r>
      <w:r w:rsidRPr="00BE3DCD">
        <w:rPr>
          <w:rFonts w:ascii="GHEA Grapalat" w:hAnsi="GHEA Grapalat"/>
          <w:sz w:val="20"/>
          <w:szCs w:val="20"/>
          <w:lang w:val="af-ZA"/>
        </w:rPr>
        <w:t xml:space="preserve">` </w:t>
      </w:r>
      <w:r w:rsidRPr="00BE3DCD">
        <w:rPr>
          <w:rFonts w:ascii="GHEA Grapalat" w:hAnsi="GHEA Grapalat"/>
          <w:sz w:val="20"/>
          <w:szCs w:val="20"/>
        </w:rPr>
        <w:t>բոլոր</w:t>
      </w:r>
      <w:r w:rsidRPr="00BE3DCD">
        <w:rPr>
          <w:rFonts w:ascii="GHEA Grapalat" w:hAnsi="GHEA Grapalat"/>
          <w:sz w:val="20"/>
          <w:szCs w:val="20"/>
          <w:lang w:val="af-ZA"/>
        </w:rPr>
        <w:t xml:space="preserve"> </w:t>
      </w:r>
      <w:r w:rsidRPr="00BE3DCD">
        <w:rPr>
          <w:rFonts w:ascii="GHEA Grapalat" w:hAnsi="GHEA Grapalat"/>
          <w:sz w:val="20"/>
          <w:szCs w:val="20"/>
        </w:rPr>
        <w:t>չափաբաժինների</w:t>
      </w:r>
      <w:r w:rsidRPr="00BE3DCD">
        <w:rPr>
          <w:rFonts w:ascii="GHEA Grapalat" w:hAnsi="GHEA Grapalat"/>
          <w:sz w:val="20"/>
          <w:szCs w:val="20"/>
          <w:lang w:val="af-ZA"/>
        </w:rPr>
        <w:t xml:space="preserve"> </w:t>
      </w:r>
      <w:r w:rsidRPr="00BE3DCD">
        <w:rPr>
          <w:rFonts w:ascii="GHEA Grapalat" w:hAnsi="GHEA Grapalat"/>
          <w:sz w:val="20"/>
          <w:szCs w:val="20"/>
        </w:rPr>
        <w:t>համար</w:t>
      </w:r>
      <w:r w:rsidRPr="00BE3DCD">
        <w:rPr>
          <w:rFonts w:ascii="GHEA Grapalat" w:hAnsi="GHEA Grapalat"/>
          <w:sz w:val="20"/>
          <w:szCs w:val="20"/>
          <w:lang w:val="af-ZA"/>
        </w:rPr>
        <w:t xml:space="preserve">: </w:t>
      </w:r>
      <w:r w:rsidRPr="00BE3DCD">
        <w:rPr>
          <w:rFonts w:ascii="GHEA Grapalat" w:hAnsi="GHEA Grapalat"/>
          <w:sz w:val="20"/>
          <w:szCs w:val="20"/>
        </w:rPr>
        <w:t>Մեկ</w:t>
      </w:r>
      <w:r w:rsidRPr="00BE3DCD">
        <w:rPr>
          <w:rFonts w:ascii="GHEA Grapalat" w:hAnsi="GHEA Grapalat"/>
          <w:sz w:val="20"/>
          <w:szCs w:val="20"/>
          <w:lang w:val="af-ZA"/>
        </w:rPr>
        <w:t xml:space="preserve"> </w:t>
      </w:r>
      <w:r w:rsidRPr="00BE3DCD">
        <w:rPr>
          <w:rFonts w:ascii="GHEA Grapalat" w:hAnsi="GHEA Grapalat"/>
          <w:sz w:val="20"/>
          <w:szCs w:val="20"/>
        </w:rPr>
        <w:t>հայտի</w:t>
      </w:r>
      <w:r w:rsidRPr="00BE3DCD">
        <w:rPr>
          <w:rFonts w:ascii="GHEA Grapalat" w:hAnsi="GHEA Grapalat"/>
          <w:sz w:val="20"/>
          <w:szCs w:val="20"/>
          <w:lang w:val="af-ZA"/>
        </w:rPr>
        <w:t xml:space="preserve"> </w:t>
      </w:r>
      <w:r w:rsidRPr="00BE3DCD">
        <w:rPr>
          <w:rFonts w:ascii="GHEA Grapalat" w:hAnsi="GHEA Grapalat"/>
          <w:sz w:val="20"/>
          <w:szCs w:val="20"/>
        </w:rPr>
        <w:t>ապահովում</w:t>
      </w:r>
      <w:r w:rsidRPr="00BE3DCD">
        <w:rPr>
          <w:rFonts w:ascii="GHEA Grapalat" w:hAnsi="GHEA Grapalat"/>
          <w:sz w:val="20"/>
          <w:szCs w:val="20"/>
          <w:lang w:val="af-ZA"/>
        </w:rPr>
        <w:t xml:space="preserve"> </w:t>
      </w:r>
      <w:r w:rsidRPr="00BE3DCD">
        <w:rPr>
          <w:rFonts w:ascii="GHEA Grapalat" w:hAnsi="GHEA Grapalat"/>
          <w:sz w:val="20"/>
          <w:szCs w:val="20"/>
        </w:rPr>
        <w:t>ներկայացվելու</w:t>
      </w:r>
      <w:r w:rsidRPr="00BE3DCD">
        <w:rPr>
          <w:rFonts w:ascii="GHEA Grapalat" w:hAnsi="GHEA Grapalat"/>
          <w:sz w:val="20"/>
          <w:szCs w:val="20"/>
          <w:lang w:val="af-ZA"/>
        </w:rPr>
        <w:t xml:space="preserve"> </w:t>
      </w:r>
      <w:r w:rsidRPr="00BE3DCD">
        <w:rPr>
          <w:rFonts w:ascii="GHEA Grapalat" w:hAnsi="GHEA Grapalat"/>
          <w:sz w:val="20"/>
          <w:szCs w:val="20"/>
        </w:rPr>
        <w:t>դեպքում</w:t>
      </w:r>
      <w:r w:rsidRPr="00BE3DCD">
        <w:rPr>
          <w:rFonts w:ascii="GHEA Grapalat" w:hAnsi="GHEA Grapalat"/>
          <w:sz w:val="20"/>
          <w:szCs w:val="20"/>
          <w:lang w:val="af-ZA"/>
        </w:rPr>
        <w:t xml:space="preserve">, </w:t>
      </w:r>
      <w:r w:rsidRPr="00BE3DCD">
        <w:rPr>
          <w:rFonts w:ascii="GHEA Grapalat" w:hAnsi="GHEA Grapalat"/>
          <w:sz w:val="20"/>
          <w:szCs w:val="20"/>
        </w:rPr>
        <w:t>դրա</w:t>
      </w:r>
      <w:r w:rsidRPr="00BE3DCD">
        <w:rPr>
          <w:rFonts w:ascii="GHEA Grapalat" w:hAnsi="GHEA Grapalat"/>
          <w:sz w:val="20"/>
          <w:szCs w:val="20"/>
          <w:lang w:val="af-ZA"/>
        </w:rPr>
        <w:t xml:space="preserve"> </w:t>
      </w:r>
      <w:r w:rsidRPr="00BE3DCD">
        <w:rPr>
          <w:rFonts w:ascii="GHEA Grapalat" w:hAnsi="GHEA Grapalat"/>
          <w:sz w:val="20"/>
          <w:szCs w:val="20"/>
        </w:rPr>
        <w:t>գումարը</w:t>
      </w:r>
      <w:r w:rsidRPr="00BE3DCD">
        <w:rPr>
          <w:rFonts w:ascii="GHEA Grapalat" w:hAnsi="GHEA Grapalat"/>
          <w:sz w:val="20"/>
          <w:szCs w:val="20"/>
          <w:lang w:val="af-ZA"/>
        </w:rPr>
        <w:t xml:space="preserve"> </w:t>
      </w:r>
      <w:r w:rsidRPr="00BE3DCD">
        <w:rPr>
          <w:rFonts w:ascii="GHEA Grapalat" w:hAnsi="GHEA Grapalat"/>
          <w:sz w:val="20"/>
          <w:szCs w:val="20"/>
        </w:rPr>
        <w:t>հաշվարկվում</w:t>
      </w:r>
      <w:r w:rsidRPr="00BE3DCD">
        <w:rPr>
          <w:rFonts w:ascii="GHEA Grapalat" w:hAnsi="GHEA Grapalat"/>
          <w:sz w:val="20"/>
          <w:szCs w:val="20"/>
          <w:lang w:val="af-ZA"/>
        </w:rPr>
        <w:t xml:space="preserve"> </w:t>
      </w:r>
      <w:r w:rsidRPr="00BE3DCD">
        <w:rPr>
          <w:rFonts w:ascii="GHEA Grapalat" w:hAnsi="GHEA Grapalat"/>
          <w:sz w:val="20"/>
          <w:szCs w:val="20"/>
        </w:rPr>
        <w:t>է</w:t>
      </w:r>
      <w:r w:rsidRPr="00BE3DCD">
        <w:rPr>
          <w:rFonts w:ascii="GHEA Grapalat" w:hAnsi="GHEA Grapalat"/>
          <w:sz w:val="20"/>
          <w:szCs w:val="20"/>
          <w:lang w:val="af-ZA"/>
        </w:rPr>
        <w:t xml:space="preserve"> </w:t>
      </w:r>
      <w:r w:rsidRPr="00BE3DCD">
        <w:rPr>
          <w:rFonts w:ascii="GHEA Grapalat" w:hAnsi="GHEA Grapalat"/>
          <w:sz w:val="20"/>
          <w:szCs w:val="20"/>
        </w:rPr>
        <w:t>ներկայացված</w:t>
      </w:r>
      <w:r w:rsidRPr="00BE3DCD">
        <w:rPr>
          <w:rFonts w:ascii="GHEA Grapalat" w:hAnsi="GHEA Grapalat"/>
          <w:sz w:val="20"/>
          <w:szCs w:val="20"/>
          <w:lang w:val="af-ZA"/>
        </w:rPr>
        <w:t xml:space="preserve"> </w:t>
      </w:r>
      <w:r w:rsidRPr="00BE3DCD">
        <w:rPr>
          <w:rFonts w:ascii="GHEA Grapalat" w:hAnsi="GHEA Grapalat"/>
          <w:sz w:val="20"/>
          <w:szCs w:val="20"/>
        </w:rPr>
        <w:t>չափաբաժինների</w:t>
      </w:r>
      <w:r w:rsidRPr="00BE3DCD">
        <w:rPr>
          <w:rFonts w:ascii="GHEA Grapalat" w:hAnsi="GHEA Grapalat"/>
          <w:sz w:val="20"/>
          <w:szCs w:val="20"/>
          <w:lang w:val="af-ZA"/>
        </w:rPr>
        <w:t xml:space="preserve"> </w:t>
      </w:r>
      <w:r w:rsidRPr="00BE3DCD">
        <w:rPr>
          <w:rFonts w:ascii="GHEA Grapalat" w:hAnsi="GHEA Grapalat"/>
          <w:sz w:val="20"/>
          <w:szCs w:val="20"/>
        </w:rPr>
        <w:t>գնային</w:t>
      </w:r>
      <w:r w:rsidRPr="00BE3DCD">
        <w:rPr>
          <w:rFonts w:ascii="GHEA Grapalat" w:hAnsi="GHEA Grapalat"/>
          <w:sz w:val="20"/>
          <w:szCs w:val="20"/>
          <w:lang w:val="af-ZA"/>
        </w:rPr>
        <w:t xml:space="preserve"> </w:t>
      </w:r>
      <w:r w:rsidRPr="00BE3DCD">
        <w:rPr>
          <w:rFonts w:ascii="GHEA Grapalat" w:hAnsi="GHEA Grapalat"/>
          <w:sz w:val="20"/>
          <w:szCs w:val="20"/>
        </w:rPr>
        <w:t>առաջարկների</w:t>
      </w:r>
      <w:r w:rsidRPr="00BE3DCD">
        <w:rPr>
          <w:rFonts w:ascii="GHEA Grapalat" w:hAnsi="GHEA Grapalat"/>
          <w:sz w:val="20"/>
          <w:szCs w:val="20"/>
          <w:lang w:val="af-ZA"/>
        </w:rPr>
        <w:t xml:space="preserve"> </w:t>
      </w:r>
      <w:r w:rsidRPr="00BE3DCD">
        <w:rPr>
          <w:rFonts w:ascii="GHEA Grapalat" w:hAnsi="GHEA Grapalat"/>
          <w:sz w:val="20"/>
          <w:szCs w:val="20"/>
        </w:rPr>
        <w:t>հանրագումարի</w:t>
      </w:r>
      <w:r w:rsidRPr="00BE3DCD">
        <w:rPr>
          <w:rFonts w:ascii="GHEA Grapalat" w:hAnsi="GHEA Grapalat"/>
          <w:sz w:val="20"/>
          <w:szCs w:val="20"/>
          <w:lang w:val="af-ZA"/>
        </w:rPr>
        <w:t xml:space="preserve"> </w:t>
      </w:r>
      <w:r w:rsidRPr="00BE3DCD">
        <w:rPr>
          <w:rFonts w:ascii="GHEA Grapalat" w:hAnsi="GHEA Grapalat"/>
          <w:sz w:val="20"/>
          <w:szCs w:val="20"/>
        </w:rPr>
        <w:t>նկատմամբ</w:t>
      </w:r>
      <w:r w:rsidRPr="00BE3DCD">
        <w:rPr>
          <w:rFonts w:ascii="GHEA Grapalat" w:hAnsi="GHEA Grapalat"/>
          <w:sz w:val="20"/>
          <w:szCs w:val="20"/>
          <w:lang w:val="af-ZA"/>
        </w:rPr>
        <w:t xml:space="preserve">: </w:t>
      </w:r>
      <w:r w:rsidRPr="00BE3DCD">
        <w:rPr>
          <w:rFonts w:ascii="GHEA Grapalat" w:hAnsi="GHEA Grapalat"/>
          <w:sz w:val="20"/>
          <w:szCs w:val="20"/>
        </w:rPr>
        <w:t>Եթե</w:t>
      </w:r>
      <w:r w:rsidRPr="00BE3DCD">
        <w:rPr>
          <w:rFonts w:ascii="GHEA Grapalat" w:hAnsi="GHEA Grapalat"/>
          <w:sz w:val="20"/>
          <w:szCs w:val="20"/>
          <w:lang w:val="af-ZA"/>
        </w:rPr>
        <w:t xml:space="preserve"> </w:t>
      </w:r>
      <w:r w:rsidR="00402941" w:rsidRPr="00BE3DCD">
        <w:rPr>
          <w:rFonts w:ascii="GHEA Grapalat" w:hAnsi="GHEA Grapalat"/>
          <w:sz w:val="20"/>
          <w:szCs w:val="20"/>
        </w:rPr>
        <w:t>ըստ</w:t>
      </w:r>
      <w:r w:rsidR="00402941" w:rsidRPr="00BE3DCD">
        <w:rPr>
          <w:rFonts w:ascii="GHEA Grapalat" w:hAnsi="GHEA Grapalat"/>
          <w:sz w:val="20"/>
          <w:szCs w:val="20"/>
          <w:lang w:val="af-ZA"/>
        </w:rPr>
        <w:t xml:space="preserve"> </w:t>
      </w:r>
      <w:r w:rsidR="00402941" w:rsidRPr="00BE3DCD">
        <w:rPr>
          <w:rFonts w:ascii="GHEA Grapalat" w:hAnsi="GHEA Grapalat"/>
          <w:sz w:val="20"/>
          <w:szCs w:val="20"/>
        </w:rPr>
        <w:t>չափաբաժինների</w:t>
      </w:r>
      <w:r w:rsidR="00402941" w:rsidRPr="00BE3DCD">
        <w:rPr>
          <w:rFonts w:ascii="GHEA Grapalat" w:hAnsi="GHEA Grapalat"/>
          <w:sz w:val="20"/>
          <w:szCs w:val="20"/>
          <w:lang w:val="af-ZA"/>
        </w:rPr>
        <w:t xml:space="preserve"> </w:t>
      </w:r>
      <w:r w:rsidR="00402941" w:rsidRPr="00BE3DCD">
        <w:rPr>
          <w:rFonts w:ascii="GHEA Grapalat" w:hAnsi="GHEA Grapalat"/>
          <w:sz w:val="20"/>
          <w:szCs w:val="20"/>
        </w:rPr>
        <w:t>ներկայացված</w:t>
      </w:r>
      <w:r w:rsidR="00402941" w:rsidRPr="00BE3DCD">
        <w:rPr>
          <w:rFonts w:ascii="GHEA Grapalat" w:hAnsi="GHEA Grapalat"/>
          <w:sz w:val="20"/>
          <w:szCs w:val="20"/>
          <w:lang w:val="af-ZA"/>
        </w:rPr>
        <w:t xml:space="preserve"> </w:t>
      </w:r>
      <w:r w:rsidR="00F70E55" w:rsidRPr="00BE3DCD">
        <w:rPr>
          <w:rFonts w:ascii="GHEA Grapalat" w:hAnsi="GHEA Grapalat"/>
          <w:sz w:val="20"/>
          <w:szCs w:val="20"/>
        </w:rPr>
        <w:t>գնային</w:t>
      </w:r>
      <w:r w:rsidR="00F70E55" w:rsidRPr="00BE3DCD">
        <w:rPr>
          <w:rFonts w:ascii="GHEA Grapalat" w:hAnsi="GHEA Grapalat"/>
          <w:sz w:val="20"/>
          <w:szCs w:val="20"/>
          <w:lang w:val="af-ZA"/>
        </w:rPr>
        <w:t xml:space="preserve"> </w:t>
      </w:r>
      <w:r w:rsidR="00F70E55" w:rsidRPr="00BE3DCD">
        <w:rPr>
          <w:rFonts w:ascii="GHEA Grapalat" w:hAnsi="GHEA Grapalat"/>
          <w:sz w:val="20"/>
          <w:szCs w:val="20"/>
        </w:rPr>
        <w:t>առաջարկների</w:t>
      </w:r>
      <w:r w:rsidR="00F70E55" w:rsidRPr="00BE3DCD">
        <w:rPr>
          <w:rFonts w:ascii="GHEA Grapalat" w:hAnsi="GHEA Grapalat"/>
          <w:sz w:val="20"/>
          <w:szCs w:val="20"/>
          <w:lang w:val="af-ZA"/>
        </w:rPr>
        <w:t xml:space="preserve"> </w:t>
      </w:r>
      <w:r w:rsidRPr="00BE3DCD">
        <w:rPr>
          <w:rFonts w:ascii="GHEA Grapalat" w:hAnsi="GHEA Grapalat"/>
          <w:sz w:val="20"/>
          <w:szCs w:val="20"/>
        </w:rPr>
        <w:t>հանրագումարը</w:t>
      </w:r>
      <w:r w:rsidRPr="00BE3DCD">
        <w:rPr>
          <w:rFonts w:ascii="GHEA Grapalat" w:hAnsi="GHEA Grapalat"/>
          <w:sz w:val="20"/>
          <w:szCs w:val="20"/>
          <w:lang w:val="af-ZA"/>
        </w:rPr>
        <w:t xml:space="preserve"> </w:t>
      </w:r>
      <w:r w:rsidRPr="00BE3DCD">
        <w:rPr>
          <w:rFonts w:ascii="GHEA Grapalat" w:hAnsi="GHEA Grapalat"/>
          <w:sz w:val="20"/>
          <w:szCs w:val="20"/>
        </w:rPr>
        <w:t>գերազանցում</w:t>
      </w:r>
      <w:r w:rsidRPr="00BE3DCD">
        <w:rPr>
          <w:rFonts w:ascii="GHEA Grapalat" w:hAnsi="GHEA Grapalat"/>
          <w:sz w:val="20"/>
          <w:szCs w:val="20"/>
          <w:lang w:val="af-ZA"/>
        </w:rPr>
        <w:t xml:space="preserve"> </w:t>
      </w:r>
      <w:r w:rsidRPr="00BE3DCD">
        <w:rPr>
          <w:rFonts w:ascii="GHEA Grapalat" w:hAnsi="GHEA Grapalat"/>
          <w:sz w:val="20"/>
          <w:szCs w:val="20"/>
        </w:rPr>
        <w:t>է</w:t>
      </w:r>
      <w:r w:rsidRPr="00BE3DCD">
        <w:rPr>
          <w:rFonts w:ascii="GHEA Grapalat" w:hAnsi="GHEA Grapalat"/>
          <w:sz w:val="20"/>
          <w:szCs w:val="20"/>
          <w:lang w:val="af-ZA"/>
        </w:rPr>
        <w:t xml:space="preserve"> </w:t>
      </w:r>
      <w:r w:rsidR="0027208C" w:rsidRPr="00BE3DCD">
        <w:rPr>
          <w:rFonts w:ascii="GHEA Grapalat" w:hAnsi="GHEA Grapalat"/>
          <w:sz w:val="20"/>
          <w:szCs w:val="20"/>
          <w:lang w:val="hy-AM"/>
        </w:rPr>
        <w:t>10</w:t>
      </w:r>
      <w:r w:rsidR="0027208C" w:rsidRPr="00BE3DCD">
        <w:rPr>
          <w:rFonts w:ascii="GHEA Grapalat" w:hAnsi="GHEA Grapalat"/>
          <w:sz w:val="20"/>
          <w:szCs w:val="20"/>
          <w:lang w:val="af-ZA"/>
        </w:rPr>
        <w:t xml:space="preserve"> </w:t>
      </w:r>
      <w:r w:rsidR="00F70E55" w:rsidRPr="00BE3DCD">
        <w:rPr>
          <w:rFonts w:ascii="GHEA Grapalat" w:hAnsi="GHEA Grapalat"/>
          <w:sz w:val="20"/>
          <w:szCs w:val="20"/>
        </w:rPr>
        <w:t>մլն</w:t>
      </w:r>
      <w:r w:rsidR="00F70E55" w:rsidRPr="00BE3DCD">
        <w:rPr>
          <w:rFonts w:ascii="GHEA Grapalat" w:hAnsi="GHEA Grapalat"/>
          <w:sz w:val="20"/>
          <w:szCs w:val="20"/>
          <w:lang w:val="af-ZA"/>
        </w:rPr>
        <w:t xml:space="preserve">. </w:t>
      </w:r>
      <w:r w:rsidR="00F70E55" w:rsidRPr="00BE3DCD">
        <w:rPr>
          <w:rFonts w:ascii="GHEA Grapalat" w:hAnsi="GHEA Grapalat"/>
          <w:sz w:val="20"/>
          <w:szCs w:val="20"/>
        </w:rPr>
        <w:t>ՀՀ</w:t>
      </w:r>
      <w:r w:rsidR="00F70E55" w:rsidRPr="00BE3DCD">
        <w:rPr>
          <w:rFonts w:ascii="GHEA Grapalat" w:hAnsi="GHEA Grapalat"/>
          <w:sz w:val="20"/>
          <w:szCs w:val="20"/>
          <w:lang w:val="af-ZA"/>
        </w:rPr>
        <w:t xml:space="preserve"> </w:t>
      </w:r>
      <w:r w:rsidR="00F70E55" w:rsidRPr="00BE3DCD">
        <w:rPr>
          <w:rFonts w:ascii="GHEA Grapalat" w:hAnsi="GHEA Grapalat"/>
          <w:sz w:val="20"/>
          <w:szCs w:val="20"/>
        </w:rPr>
        <w:t>դրամը</w:t>
      </w:r>
      <w:r w:rsidRPr="00BE3DCD">
        <w:rPr>
          <w:rFonts w:ascii="GHEA Grapalat" w:hAnsi="GHEA Grapalat"/>
          <w:sz w:val="20"/>
          <w:szCs w:val="20"/>
          <w:lang w:val="af-ZA"/>
        </w:rPr>
        <w:t xml:space="preserve">, </w:t>
      </w:r>
      <w:r w:rsidRPr="00BE3DCD">
        <w:rPr>
          <w:rFonts w:ascii="GHEA Grapalat" w:hAnsi="GHEA Grapalat"/>
          <w:sz w:val="20"/>
          <w:szCs w:val="20"/>
        </w:rPr>
        <w:t>սակայն</w:t>
      </w:r>
      <w:r w:rsidRPr="00BE3DCD">
        <w:rPr>
          <w:rFonts w:ascii="GHEA Grapalat" w:hAnsi="GHEA Grapalat"/>
          <w:sz w:val="20"/>
          <w:szCs w:val="20"/>
          <w:lang w:val="af-ZA"/>
        </w:rPr>
        <w:t xml:space="preserve"> </w:t>
      </w:r>
      <w:r w:rsidRPr="00BE3DCD">
        <w:rPr>
          <w:rFonts w:ascii="GHEA Grapalat" w:hAnsi="GHEA Grapalat"/>
          <w:sz w:val="20"/>
          <w:szCs w:val="20"/>
        </w:rPr>
        <w:t>ըստ</w:t>
      </w:r>
      <w:r w:rsidRPr="00BE3DCD">
        <w:rPr>
          <w:rFonts w:ascii="GHEA Grapalat" w:hAnsi="GHEA Grapalat"/>
          <w:sz w:val="20"/>
          <w:szCs w:val="20"/>
          <w:lang w:val="af-ZA"/>
        </w:rPr>
        <w:t xml:space="preserve"> </w:t>
      </w:r>
      <w:r w:rsidRPr="00BE3DCD">
        <w:rPr>
          <w:rFonts w:ascii="GHEA Grapalat" w:hAnsi="GHEA Grapalat"/>
          <w:sz w:val="20"/>
          <w:szCs w:val="20"/>
        </w:rPr>
        <w:t>առանձին</w:t>
      </w:r>
      <w:r w:rsidRPr="00BE3DCD">
        <w:rPr>
          <w:rFonts w:ascii="GHEA Grapalat" w:hAnsi="GHEA Grapalat"/>
          <w:sz w:val="20"/>
          <w:szCs w:val="20"/>
          <w:lang w:val="af-ZA"/>
        </w:rPr>
        <w:t xml:space="preserve"> </w:t>
      </w:r>
      <w:r w:rsidRPr="00BE3DCD">
        <w:rPr>
          <w:rFonts w:ascii="GHEA Grapalat" w:hAnsi="GHEA Grapalat"/>
          <w:sz w:val="20"/>
          <w:szCs w:val="20"/>
        </w:rPr>
        <w:t>չափաբաժինների</w:t>
      </w:r>
      <w:r w:rsidRPr="00BE3DCD">
        <w:rPr>
          <w:rFonts w:ascii="GHEA Grapalat" w:hAnsi="GHEA Grapalat"/>
          <w:sz w:val="20"/>
          <w:szCs w:val="20"/>
          <w:lang w:val="af-ZA"/>
        </w:rPr>
        <w:t xml:space="preserve"> </w:t>
      </w:r>
      <w:r w:rsidRPr="00BE3DCD">
        <w:rPr>
          <w:rFonts w:ascii="GHEA Grapalat" w:hAnsi="GHEA Grapalat"/>
          <w:sz w:val="20"/>
          <w:szCs w:val="20"/>
        </w:rPr>
        <w:t>ներկայացված</w:t>
      </w:r>
      <w:r w:rsidRPr="00BE3DCD">
        <w:rPr>
          <w:rFonts w:ascii="GHEA Grapalat" w:hAnsi="GHEA Grapalat"/>
          <w:sz w:val="20"/>
          <w:szCs w:val="20"/>
          <w:lang w:val="af-ZA"/>
        </w:rPr>
        <w:t xml:space="preserve"> </w:t>
      </w:r>
      <w:r w:rsidRPr="00BE3DCD">
        <w:rPr>
          <w:rFonts w:ascii="GHEA Grapalat" w:hAnsi="GHEA Grapalat"/>
          <w:sz w:val="20"/>
          <w:szCs w:val="20"/>
        </w:rPr>
        <w:t>գնային</w:t>
      </w:r>
      <w:r w:rsidRPr="00BE3DCD">
        <w:rPr>
          <w:rFonts w:ascii="GHEA Grapalat" w:hAnsi="GHEA Grapalat"/>
          <w:sz w:val="20"/>
          <w:szCs w:val="20"/>
          <w:lang w:val="af-ZA"/>
        </w:rPr>
        <w:t xml:space="preserve"> </w:t>
      </w:r>
      <w:r w:rsidRPr="00BE3DCD">
        <w:rPr>
          <w:rFonts w:ascii="GHEA Grapalat" w:hAnsi="GHEA Grapalat"/>
          <w:sz w:val="20"/>
          <w:szCs w:val="20"/>
        </w:rPr>
        <w:t>առաջարկները</w:t>
      </w:r>
      <w:r w:rsidRPr="00BE3DCD">
        <w:rPr>
          <w:rFonts w:ascii="GHEA Grapalat" w:hAnsi="GHEA Grapalat"/>
          <w:sz w:val="20"/>
          <w:szCs w:val="20"/>
          <w:lang w:val="af-ZA"/>
        </w:rPr>
        <w:t xml:space="preserve"> </w:t>
      </w:r>
      <w:r w:rsidRPr="00BE3DCD">
        <w:rPr>
          <w:rFonts w:ascii="GHEA Grapalat" w:hAnsi="GHEA Grapalat"/>
          <w:sz w:val="20"/>
          <w:szCs w:val="20"/>
        </w:rPr>
        <w:t>չեն</w:t>
      </w:r>
      <w:r w:rsidRPr="00BE3DCD">
        <w:rPr>
          <w:rFonts w:ascii="GHEA Grapalat" w:hAnsi="GHEA Grapalat"/>
          <w:sz w:val="20"/>
          <w:szCs w:val="20"/>
          <w:lang w:val="af-ZA"/>
        </w:rPr>
        <w:t xml:space="preserve"> </w:t>
      </w:r>
      <w:r w:rsidRPr="00BE3DCD">
        <w:rPr>
          <w:rFonts w:ascii="GHEA Grapalat" w:hAnsi="GHEA Grapalat"/>
          <w:sz w:val="20"/>
          <w:szCs w:val="20"/>
        </w:rPr>
        <w:t>գերազանցում</w:t>
      </w:r>
      <w:r w:rsidRPr="00BE3DCD">
        <w:rPr>
          <w:rFonts w:ascii="GHEA Grapalat" w:hAnsi="GHEA Grapalat"/>
          <w:sz w:val="20"/>
          <w:szCs w:val="20"/>
          <w:lang w:val="af-ZA"/>
        </w:rPr>
        <w:t xml:space="preserve"> </w:t>
      </w:r>
      <w:r w:rsidRPr="00BE3DCD">
        <w:rPr>
          <w:rFonts w:ascii="GHEA Grapalat" w:hAnsi="GHEA Grapalat"/>
          <w:sz w:val="20"/>
          <w:szCs w:val="20"/>
        </w:rPr>
        <w:t>այդ</w:t>
      </w:r>
      <w:r w:rsidRPr="00BE3DCD">
        <w:rPr>
          <w:rFonts w:ascii="GHEA Grapalat" w:hAnsi="GHEA Grapalat"/>
          <w:sz w:val="20"/>
          <w:szCs w:val="20"/>
          <w:lang w:val="af-ZA"/>
        </w:rPr>
        <w:t xml:space="preserve"> </w:t>
      </w:r>
      <w:r w:rsidRPr="00BE3DCD">
        <w:rPr>
          <w:rFonts w:ascii="GHEA Grapalat" w:hAnsi="GHEA Grapalat"/>
          <w:sz w:val="20"/>
          <w:szCs w:val="20"/>
        </w:rPr>
        <w:t>չափը</w:t>
      </w:r>
      <w:r w:rsidRPr="00BE3DCD">
        <w:rPr>
          <w:rFonts w:ascii="GHEA Grapalat" w:hAnsi="GHEA Grapalat"/>
          <w:sz w:val="20"/>
          <w:szCs w:val="20"/>
          <w:lang w:val="af-ZA"/>
        </w:rPr>
        <w:t xml:space="preserve">, </w:t>
      </w:r>
      <w:r w:rsidRPr="00BE3DCD">
        <w:rPr>
          <w:rFonts w:ascii="GHEA Grapalat" w:hAnsi="GHEA Grapalat"/>
          <w:sz w:val="20"/>
          <w:szCs w:val="20"/>
        </w:rPr>
        <w:t>ապա</w:t>
      </w:r>
      <w:r w:rsidR="00963E00" w:rsidRPr="00BE3DCD">
        <w:rPr>
          <w:rFonts w:ascii="GHEA Grapalat" w:hAnsi="GHEA Grapalat" w:cs="Arial Armenian"/>
          <w:lang w:val="af-ZA"/>
        </w:rPr>
        <w:t xml:space="preserve"> </w:t>
      </w:r>
      <w:r w:rsidR="00963E00" w:rsidRPr="00BE3DCD">
        <w:rPr>
          <w:rFonts w:ascii="GHEA Grapalat" w:hAnsi="GHEA Grapalat"/>
          <w:sz w:val="20"/>
          <w:szCs w:val="20"/>
        </w:rPr>
        <w:t>հայտի</w:t>
      </w:r>
      <w:r w:rsidR="00963E00" w:rsidRPr="00BE3DCD">
        <w:rPr>
          <w:rFonts w:ascii="GHEA Grapalat" w:hAnsi="GHEA Grapalat"/>
          <w:sz w:val="20"/>
          <w:szCs w:val="20"/>
          <w:lang w:val="af-ZA"/>
        </w:rPr>
        <w:t xml:space="preserve"> </w:t>
      </w:r>
      <w:r w:rsidR="00963E00" w:rsidRPr="00BE3DCD">
        <w:rPr>
          <w:rFonts w:ascii="GHEA Grapalat" w:hAnsi="GHEA Grapalat"/>
          <w:sz w:val="20"/>
          <w:szCs w:val="20"/>
        </w:rPr>
        <w:t>ապահովում</w:t>
      </w:r>
      <w:r w:rsidR="00963E00" w:rsidRPr="00BE3DCD">
        <w:rPr>
          <w:rFonts w:ascii="GHEA Grapalat" w:hAnsi="GHEA Grapalat"/>
          <w:sz w:val="20"/>
          <w:szCs w:val="20"/>
          <w:lang w:val="af-ZA"/>
        </w:rPr>
        <w:t xml:space="preserve"> </w:t>
      </w:r>
      <w:r w:rsidR="00963E00" w:rsidRPr="00BE3DCD">
        <w:rPr>
          <w:rFonts w:ascii="GHEA Grapalat" w:hAnsi="GHEA Grapalat"/>
          <w:sz w:val="20"/>
          <w:szCs w:val="20"/>
        </w:rPr>
        <w:t>չի</w:t>
      </w:r>
      <w:r w:rsidR="00963E00" w:rsidRPr="00BE3DCD">
        <w:rPr>
          <w:rFonts w:ascii="GHEA Grapalat" w:hAnsi="GHEA Grapalat"/>
          <w:sz w:val="20"/>
          <w:szCs w:val="20"/>
          <w:lang w:val="af-ZA"/>
        </w:rPr>
        <w:t xml:space="preserve"> </w:t>
      </w:r>
      <w:r w:rsidR="00963E00" w:rsidRPr="00BE3DCD">
        <w:rPr>
          <w:rFonts w:ascii="GHEA Grapalat" w:hAnsi="GHEA Grapalat"/>
          <w:sz w:val="20"/>
          <w:szCs w:val="20"/>
        </w:rPr>
        <w:t>ներկայացվում</w:t>
      </w:r>
      <w:r w:rsidRPr="00BE3DCD">
        <w:rPr>
          <w:rFonts w:ascii="GHEA Grapalat" w:hAnsi="GHEA Grapalat"/>
          <w:sz w:val="20"/>
          <w:szCs w:val="20"/>
          <w:lang w:val="af-ZA"/>
        </w:rPr>
        <w:t>.</w:t>
      </w:r>
    </w:p>
    <w:p w:rsidR="00597D96" w:rsidRPr="00BE3DCD" w:rsidRDefault="00AA7B72" w:rsidP="00EF3662">
      <w:pPr>
        <w:ind w:firstLine="375"/>
        <w:jc w:val="both"/>
        <w:rPr>
          <w:rFonts w:ascii="GHEA Grapalat" w:hAnsi="GHEA Grapalat"/>
          <w:color w:val="FFFFFF"/>
          <w:sz w:val="20"/>
          <w:szCs w:val="20"/>
          <w:lang w:val="af-ZA"/>
        </w:rPr>
      </w:pPr>
      <w:r w:rsidRPr="00BE3DCD">
        <w:rPr>
          <w:rFonts w:ascii="GHEA Grapalat" w:hAnsi="GHEA Grapalat"/>
          <w:sz w:val="20"/>
          <w:szCs w:val="20"/>
        </w:rPr>
        <w:t>բ</w:t>
      </w:r>
      <w:r w:rsidRPr="00BE3DCD">
        <w:rPr>
          <w:rFonts w:ascii="GHEA Grapalat" w:hAnsi="GHEA Grapalat"/>
          <w:sz w:val="20"/>
          <w:szCs w:val="20"/>
          <w:lang w:val="hy-AM"/>
        </w:rPr>
        <w:t>.</w:t>
      </w:r>
      <w:r w:rsidRPr="00BE3DCD">
        <w:rPr>
          <w:rFonts w:ascii="GHEA Grapalat" w:hAnsi="GHEA Grapalat"/>
          <w:sz w:val="20"/>
          <w:szCs w:val="20"/>
          <w:lang w:val="af-ZA"/>
        </w:rPr>
        <w:t xml:space="preserve"> </w:t>
      </w:r>
      <w:r w:rsidR="00B07942" w:rsidRPr="00BE3DCD">
        <w:rPr>
          <w:rFonts w:ascii="GHEA Grapalat" w:hAnsi="GHEA Grapalat"/>
          <w:sz w:val="20"/>
          <w:szCs w:val="20"/>
        </w:rPr>
        <w:t>Մ</w:t>
      </w:r>
      <w:r w:rsidRPr="00BE3DCD">
        <w:rPr>
          <w:rFonts w:ascii="GHEA Grapalat" w:hAnsi="GHEA Grapalat"/>
          <w:sz w:val="20"/>
          <w:szCs w:val="20"/>
        </w:rPr>
        <w:t>ասնակիցը</w:t>
      </w:r>
      <w:r w:rsidRPr="00BE3DCD">
        <w:rPr>
          <w:rFonts w:ascii="GHEA Grapalat" w:hAnsi="GHEA Grapalat"/>
          <w:sz w:val="20"/>
          <w:szCs w:val="20"/>
          <w:lang w:val="af-ZA"/>
        </w:rPr>
        <w:t xml:space="preserve"> </w:t>
      </w:r>
      <w:r w:rsidRPr="00BE3DCD">
        <w:rPr>
          <w:rFonts w:ascii="GHEA Grapalat" w:hAnsi="GHEA Grapalat"/>
          <w:sz w:val="20"/>
          <w:szCs w:val="20"/>
        </w:rPr>
        <w:t>հրաժարվում</w:t>
      </w:r>
      <w:r w:rsidRPr="00BE3DCD">
        <w:rPr>
          <w:rFonts w:ascii="GHEA Grapalat" w:hAnsi="GHEA Grapalat"/>
          <w:sz w:val="20"/>
          <w:szCs w:val="20"/>
          <w:lang w:val="af-ZA"/>
        </w:rPr>
        <w:t xml:space="preserve"> </w:t>
      </w:r>
      <w:r w:rsidRPr="00BE3DCD">
        <w:rPr>
          <w:rFonts w:ascii="GHEA Grapalat" w:hAnsi="GHEA Grapalat"/>
          <w:sz w:val="20"/>
          <w:szCs w:val="20"/>
        </w:rPr>
        <w:t>է</w:t>
      </w:r>
      <w:r w:rsidRPr="00BE3DCD">
        <w:rPr>
          <w:rFonts w:ascii="GHEA Grapalat" w:hAnsi="GHEA Grapalat"/>
          <w:sz w:val="20"/>
          <w:szCs w:val="20"/>
          <w:lang w:val="af-ZA"/>
        </w:rPr>
        <w:t xml:space="preserve"> </w:t>
      </w:r>
      <w:r w:rsidRPr="00BE3DCD">
        <w:rPr>
          <w:rFonts w:ascii="GHEA Grapalat" w:hAnsi="GHEA Grapalat"/>
          <w:sz w:val="20"/>
          <w:szCs w:val="20"/>
        </w:rPr>
        <w:t>որևէ</w:t>
      </w:r>
      <w:r w:rsidRPr="00BE3DCD">
        <w:rPr>
          <w:rFonts w:ascii="GHEA Grapalat" w:hAnsi="GHEA Grapalat"/>
          <w:sz w:val="20"/>
          <w:szCs w:val="20"/>
          <w:lang w:val="af-ZA"/>
        </w:rPr>
        <w:t xml:space="preserve"> </w:t>
      </w:r>
      <w:r w:rsidRPr="00BE3DCD">
        <w:rPr>
          <w:rFonts w:ascii="GHEA Grapalat" w:hAnsi="GHEA Grapalat"/>
          <w:sz w:val="20"/>
          <w:szCs w:val="20"/>
        </w:rPr>
        <w:t>չափաբաժնից</w:t>
      </w:r>
      <w:r w:rsidRPr="00BE3DCD">
        <w:rPr>
          <w:rFonts w:ascii="GHEA Grapalat" w:hAnsi="GHEA Grapalat"/>
          <w:sz w:val="20"/>
          <w:szCs w:val="20"/>
          <w:lang w:val="af-ZA"/>
        </w:rPr>
        <w:t xml:space="preserve"> </w:t>
      </w:r>
      <w:r w:rsidRPr="00BE3DCD">
        <w:rPr>
          <w:rFonts w:ascii="GHEA Grapalat" w:hAnsi="GHEA Grapalat"/>
          <w:sz w:val="20"/>
          <w:szCs w:val="20"/>
        </w:rPr>
        <w:t>կամ</w:t>
      </w:r>
      <w:r w:rsidRPr="00BE3DCD">
        <w:rPr>
          <w:rFonts w:ascii="GHEA Grapalat" w:hAnsi="GHEA Grapalat"/>
          <w:sz w:val="20"/>
          <w:szCs w:val="20"/>
          <w:lang w:val="af-ZA"/>
        </w:rPr>
        <w:t xml:space="preserve"> </w:t>
      </w:r>
      <w:r w:rsidRPr="00BE3DCD">
        <w:rPr>
          <w:rFonts w:ascii="GHEA Grapalat" w:hAnsi="GHEA Grapalat"/>
          <w:sz w:val="20"/>
          <w:szCs w:val="20"/>
        </w:rPr>
        <w:t>պայմանագիր</w:t>
      </w:r>
      <w:r w:rsidRPr="00BE3DCD">
        <w:rPr>
          <w:rFonts w:ascii="GHEA Grapalat" w:hAnsi="GHEA Grapalat"/>
          <w:sz w:val="20"/>
          <w:szCs w:val="20"/>
          <w:lang w:val="af-ZA"/>
        </w:rPr>
        <w:t xml:space="preserve"> </w:t>
      </w:r>
      <w:r w:rsidRPr="00BE3DCD">
        <w:rPr>
          <w:rFonts w:ascii="GHEA Grapalat" w:hAnsi="GHEA Grapalat"/>
          <w:sz w:val="20"/>
          <w:szCs w:val="20"/>
        </w:rPr>
        <w:t>կնքելուց</w:t>
      </w:r>
      <w:r w:rsidRPr="00BE3DCD">
        <w:rPr>
          <w:rFonts w:ascii="GHEA Grapalat" w:hAnsi="GHEA Grapalat"/>
          <w:sz w:val="20"/>
          <w:szCs w:val="20"/>
          <w:lang w:val="af-ZA"/>
        </w:rPr>
        <w:t xml:space="preserve"> </w:t>
      </w:r>
      <w:r w:rsidRPr="00BE3DCD">
        <w:rPr>
          <w:rFonts w:ascii="GHEA Grapalat" w:hAnsi="GHEA Grapalat"/>
          <w:sz w:val="20"/>
          <w:szCs w:val="20"/>
        </w:rPr>
        <w:t>կամ</w:t>
      </w:r>
      <w:r w:rsidRPr="00BE3DCD">
        <w:rPr>
          <w:rFonts w:ascii="GHEA Grapalat" w:hAnsi="GHEA Grapalat"/>
          <w:sz w:val="20"/>
          <w:szCs w:val="20"/>
          <w:lang w:val="af-ZA"/>
        </w:rPr>
        <w:t xml:space="preserve"> </w:t>
      </w:r>
      <w:r w:rsidRPr="00BE3DCD">
        <w:rPr>
          <w:rFonts w:ascii="GHEA Grapalat" w:hAnsi="GHEA Grapalat"/>
          <w:sz w:val="20"/>
          <w:szCs w:val="20"/>
        </w:rPr>
        <w:t>զրկվում</w:t>
      </w:r>
      <w:r w:rsidRPr="00BE3DCD">
        <w:rPr>
          <w:rFonts w:ascii="GHEA Grapalat" w:hAnsi="GHEA Grapalat"/>
          <w:sz w:val="20"/>
          <w:szCs w:val="20"/>
          <w:lang w:val="af-ZA"/>
        </w:rPr>
        <w:t xml:space="preserve"> </w:t>
      </w:r>
      <w:r w:rsidRPr="00BE3DCD">
        <w:rPr>
          <w:rFonts w:ascii="GHEA Grapalat" w:hAnsi="GHEA Grapalat"/>
          <w:sz w:val="20"/>
          <w:szCs w:val="20"/>
        </w:rPr>
        <w:t>է</w:t>
      </w:r>
      <w:r w:rsidRPr="00BE3DCD">
        <w:rPr>
          <w:rFonts w:ascii="GHEA Grapalat" w:hAnsi="GHEA Grapalat"/>
          <w:sz w:val="20"/>
          <w:szCs w:val="20"/>
          <w:lang w:val="af-ZA"/>
        </w:rPr>
        <w:t xml:space="preserve"> </w:t>
      </w:r>
      <w:r w:rsidRPr="00BE3DCD">
        <w:rPr>
          <w:rFonts w:ascii="GHEA Grapalat" w:hAnsi="GHEA Grapalat"/>
          <w:sz w:val="20"/>
          <w:szCs w:val="20"/>
        </w:rPr>
        <w:t>պայմանագիր</w:t>
      </w:r>
      <w:r w:rsidRPr="00BE3DCD">
        <w:rPr>
          <w:rFonts w:ascii="GHEA Grapalat" w:hAnsi="GHEA Grapalat"/>
          <w:sz w:val="20"/>
          <w:szCs w:val="20"/>
          <w:lang w:val="af-ZA"/>
        </w:rPr>
        <w:t xml:space="preserve"> </w:t>
      </w:r>
      <w:r w:rsidRPr="00BE3DCD">
        <w:rPr>
          <w:rFonts w:ascii="GHEA Grapalat" w:hAnsi="GHEA Grapalat"/>
          <w:sz w:val="20"/>
          <w:szCs w:val="20"/>
        </w:rPr>
        <w:t>կնքելու</w:t>
      </w:r>
      <w:r w:rsidRPr="00BE3DCD">
        <w:rPr>
          <w:rFonts w:ascii="GHEA Grapalat" w:hAnsi="GHEA Grapalat"/>
          <w:sz w:val="20"/>
          <w:szCs w:val="20"/>
          <w:lang w:val="af-ZA"/>
        </w:rPr>
        <w:t xml:space="preserve"> </w:t>
      </w:r>
      <w:r w:rsidRPr="00BE3DCD">
        <w:rPr>
          <w:rFonts w:ascii="GHEA Grapalat" w:hAnsi="GHEA Grapalat"/>
          <w:sz w:val="20"/>
          <w:szCs w:val="20"/>
        </w:rPr>
        <w:t>իրավունքից</w:t>
      </w:r>
      <w:r w:rsidRPr="00BE3DCD">
        <w:rPr>
          <w:rFonts w:ascii="GHEA Grapalat" w:hAnsi="GHEA Grapalat"/>
          <w:sz w:val="20"/>
          <w:szCs w:val="20"/>
          <w:lang w:val="af-ZA"/>
        </w:rPr>
        <w:t xml:space="preserve">, </w:t>
      </w:r>
      <w:r w:rsidRPr="00BE3DCD">
        <w:rPr>
          <w:rFonts w:ascii="GHEA Grapalat" w:hAnsi="GHEA Grapalat"/>
          <w:sz w:val="20"/>
          <w:szCs w:val="20"/>
        </w:rPr>
        <w:t>ապա</w:t>
      </w:r>
      <w:r w:rsidRPr="00BE3DCD">
        <w:rPr>
          <w:rFonts w:ascii="GHEA Grapalat" w:hAnsi="GHEA Grapalat"/>
          <w:sz w:val="20"/>
          <w:szCs w:val="20"/>
          <w:lang w:val="af-ZA"/>
        </w:rPr>
        <w:t xml:space="preserve"> </w:t>
      </w:r>
      <w:r w:rsidRPr="00BE3DCD">
        <w:rPr>
          <w:rFonts w:ascii="GHEA Grapalat" w:hAnsi="GHEA Grapalat"/>
          <w:sz w:val="20"/>
          <w:szCs w:val="20"/>
        </w:rPr>
        <w:t>հայտի</w:t>
      </w:r>
      <w:r w:rsidRPr="00BE3DCD">
        <w:rPr>
          <w:rFonts w:ascii="GHEA Grapalat" w:hAnsi="GHEA Grapalat"/>
          <w:sz w:val="20"/>
          <w:szCs w:val="20"/>
          <w:lang w:val="af-ZA"/>
        </w:rPr>
        <w:t xml:space="preserve"> </w:t>
      </w:r>
      <w:r w:rsidRPr="00BE3DCD">
        <w:rPr>
          <w:rFonts w:ascii="GHEA Grapalat" w:hAnsi="GHEA Grapalat"/>
          <w:sz w:val="20"/>
          <w:szCs w:val="20"/>
        </w:rPr>
        <w:t>ապահովումը</w:t>
      </w:r>
      <w:r w:rsidRPr="00BE3DCD">
        <w:rPr>
          <w:rFonts w:ascii="GHEA Grapalat" w:hAnsi="GHEA Grapalat"/>
          <w:sz w:val="20"/>
          <w:szCs w:val="20"/>
          <w:lang w:val="af-ZA"/>
        </w:rPr>
        <w:t xml:space="preserve"> </w:t>
      </w:r>
      <w:r w:rsidRPr="00BE3DCD">
        <w:rPr>
          <w:rFonts w:ascii="GHEA Grapalat" w:hAnsi="GHEA Grapalat"/>
          <w:sz w:val="20"/>
          <w:szCs w:val="20"/>
        </w:rPr>
        <w:t>վճարվում</w:t>
      </w:r>
      <w:r w:rsidRPr="00BE3DCD">
        <w:rPr>
          <w:rFonts w:ascii="GHEA Grapalat" w:hAnsi="GHEA Grapalat"/>
          <w:sz w:val="20"/>
          <w:szCs w:val="20"/>
          <w:lang w:val="af-ZA"/>
        </w:rPr>
        <w:t xml:space="preserve"> </w:t>
      </w:r>
      <w:r w:rsidRPr="00BE3DCD">
        <w:rPr>
          <w:rFonts w:ascii="GHEA Grapalat" w:hAnsi="GHEA Grapalat"/>
          <w:sz w:val="20"/>
          <w:szCs w:val="20"/>
        </w:rPr>
        <w:t>է</w:t>
      </w:r>
      <w:r w:rsidRPr="00BE3DCD">
        <w:rPr>
          <w:rFonts w:ascii="GHEA Grapalat" w:hAnsi="GHEA Grapalat"/>
          <w:sz w:val="20"/>
          <w:szCs w:val="20"/>
          <w:lang w:val="af-ZA"/>
        </w:rPr>
        <w:t xml:space="preserve"> </w:t>
      </w:r>
      <w:r w:rsidRPr="00BE3DCD">
        <w:rPr>
          <w:rFonts w:ascii="GHEA Grapalat" w:hAnsi="GHEA Grapalat"/>
          <w:sz w:val="20"/>
          <w:szCs w:val="20"/>
        </w:rPr>
        <w:t>միայն</w:t>
      </w:r>
      <w:r w:rsidRPr="00BE3DCD">
        <w:rPr>
          <w:rFonts w:ascii="GHEA Grapalat" w:hAnsi="GHEA Grapalat"/>
          <w:sz w:val="20"/>
          <w:szCs w:val="20"/>
          <w:lang w:val="af-ZA"/>
        </w:rPr>
        <w:t xml:space="preserve"> </w:t>
      </w:r>
      <w:r w:rsidRPr="00BE3DCD">
        <w:rPr>
          <w:rFonts w:ascii="GHEA Grapalat" w:hAnsi="GHEA Grapalat"/>
          <w:sz w:val="20"/>
          <w:szCs w:val="20"/>
        </w:rPr>
        <w:t>այդ</w:t>
      </w:r>
      <w:r w:rsidRPr="00BE3DCD">
        <w:rPr>
          <w:rFonts w:ascii="GHEA Grapalat" w:hAnsi="GHEA Grapalat"/>
          <w:sz w:val="20"/>
          <w:szCs w:val="20"/>
          <w:lang w:val="af-ZA"/>
        </w:rPr>
        <w:t xml:space="preserve"> </w:t>
      </w:r>
      <w:r w:rsidRPr="00BE3DCD">
        <w:rPr>
          <w:rFonts w:ascii="GHEA Grapalat" w:hAnsi="GHEA Grapalat"/>
          <w:sz w:val="20"/>
          <w:szCs w:val="20"/>
        </w:rPr>
        <w:t>չափաբաժնի</w:t>
      </w:r>
      <w:r w:rsidRPr="00BE3DCD">
        <w:rPr>
          <w:rFonts w:ascii="GHEA Grapalat" w:hAnsi="GHEA Grapalat"/>
          <w:sz w:val="20"/>
          <w:szCs w:val="20"/>
          <w:lang w:val="af-ZA"/>
        </w:rPr>
        <w:t xml:space="preserve"> </w:t>
      </w:r>
      <w:r w:rsidRPr="00BE3DCD">
        <w:rPr>
          <w:rFonts w:ascii="GHEA Grapalat" w:hAnsi="GHEA Grapalat"/>
          <w:sz w:val="20"/>
          <w:szCs w:val="20"/>
        </w:rPr>
        <w:t>նկատմամբ</w:t>
      </w:r>
      <w:r w:rsidRPr="00BE3DCD">
        <w:rPr>
          <w:rFonts w:ascii="GHEA Grapalat" w:hAnsi="GHEA Grapalat"/>
          <w:sz w:val="20"/>
          <w:szCs w:val="20"/>
          <w:lang w:val="af-ZA"/>
        </w:rPr>
        <w:t xml:space="preserve"> </w:t>
      </w:r>
      <w:r w:rsidRPr="00BE3DCD">
        <w:rPr>
          <w:rFonts w:ascii="GHEA Grapalat" w:hAnsi="GHEA Grapalat"/>
          <w:sz w:val="20"/>
          <w:szCs w:val="20"/>
        </w:rPr>
        <w:t>հաշվարկված</w:t>
      </w:r>
      <w:r w:rsidRPr="00BE3DCD">
        <w:rPr>
          <w:rFonts w:ascii="GHEA Grapalat" w:hAnsi="GHEA Grapalat"/>
          <w:sz w:val="20"/>
          <w:szCs w:val="20"/>
          <w:lang w:val="af-ZA"/>
        </w:rPr>
        <w:t xml:space="preserve"> </w:t>
      </w:r>
      <w:r w:rsidRPr="00BE3DCD">
        <w:rPr>
          <w:rFonts w:ascii="GHEA Grapalat" w:hAnsi="GHEA Grapalat"/>
          <w:sz w:val="20"/>
          <w:szCs w:val="20"/>
        </w:rPr>
        <w:t>ապահովման</w:t>
      </w:r>
      <w:r w:rsidR="00402941" w:rsidRPr="00BE3DCD">
        <w:rPr>
          <w:rFonts w:ascii="GHEA Grapalat" w:hAnsi="GHEA Grapalat"/>
          <w:sz w:val="20"/>
          <w:szCs w:val="20"/>
          <w:lang w:val="af-ZA"/>
        </w:rPr>
        <w:t xml:space="preserve"> </w:t>
      </w:r>
      <w:r w:rsidR="00402941" w:rsidRPr="00BE3DCD">
        <w:rPr>
          <w:rFonts w:ascii="GHEA Grapalat" w:hAnsi="GHEA Grapalat"/>
          <w:sz w:val="20"/>
          <w:szCs w:val="20"/>
        </w:rPr>
        <w:t>գումարի</w:t>
      </w:r>
      <w:r w:rsidRPr="00BE3DCD">
        <w:rPr>
          <w:rFonts w:ascii="GHEA Grapalat" w:hAnsi="GHEA Grapalat"/>
          <w:sz w:val="20"/>
          <w:szCs w:val="20"/>
          <w:lang w:val="af-ZA"/>
        </w:rPr>
        <w:t xml:space="preserve"> </w:t>
      </w:r>
      <w:r w:rsidRPr="00BE3DCD">
        <w:rPr>
          <w:rFonts w:ascii="GHEA Grapalat" w:hAnsi="GHEA Grapalat"/>
          <w:sz w:val="20"/>
          <w:szCs w:val="20"/>
        </w:rPr>
        <w:t>չափով</w:t>
      </w:r>
      <w:r w:rsidRPr="00BE3DCD">
        <w:rPr>
          <w:rFonts w:ascii="GHEA Grapalat" w:hAnsi="GHEA Grapalat"/>
          <w:sz w:val="20"/>
          <w:szCs w:val="20"/>
          <w:lang w:val="af-ZA"/>
        </w:rPr>
        <w:t>:</w:t>
      </w:r>
      <w:r w:rsidR="006265F4" w:rsidRPr="00BE3DCD">
        <w:rPr>
          <w:rFonts w:ascii="GHEA Grapalat" w:hAnsi="GHEA Grapalat"/>
          <w:sz w:val="20"/>
          <w:szCs w:val="20"/>
          <w:vertAlign w:val="superscript"/>
          <w:lang w:val="af-ZA"/>
        </w:rPr>
        <w:t>9</w:t>
      </w:r>
      <w:r w:rsidR="00A222D7" w:rsidRPr="00BE3DCD">
        <w:rPr>
          <w:rStyle w:val="af6"/>
          <w:rFonts w:ascii="GHEA Grapalat" w:hAnsi="GHEA Grapalat"/>
          <w:color w:val="FFFFFF"/>
          <w:sz w:val="20"/>
          <w:szCs w:val="20"/>
        </w:rPr>
        <w:footnoteReference w:id="2"/>
      </w:r>
    </w:p>
    <w:p w:rsidR="00F20DA5" w:rsidRPr="00BE3DCD" w:rsidRDefault="00283198" w:rsidP="00EF3662">
      <w:pPr>
        <w:ind w:firstLine="567"/>
        <w:jc w:val="both"/>
        <w:rPr>
          <w:rFonts w:ascii="GHEA Grapalat" w:hAnsi="GHEA Grapalat" w:cs="Sylfaen"/>
          <w:sz w:val="20"/>
          <w:lang w:val="af-ZA"/>
        </w:rPr>
      </w:pPr>
      <w:r w:rsidRPr="00BE3DCD">
        <w:rPr>
          <w:rFonts w:ascii="GHEA Grapalat" w:hAnsi="GHEA Grapalat" w:cs="Sylfaen"/>
          <w:sz w:val="20"/>
          <w:lang w:val="af-ZA"/>
        </w:rPr>
        <w:t>7</w:t>
      </w:r>
      <w:r w:rsidR="00096865" w:rsidRPr="00BE3DCD">
        <w:rPr>
          <w:rFonts w:ascii="GHEA Grapalat" w:hAnsi="GHEA Grapalat" w:cs="Sylfaen"/>
          <w:sz w:val="20"/>
          <w:lang w:val="af-ZA"/>
        </w:rPr>
        <w:t>.</w:t>
      </w:r>
      <w:r w:rsidR="009771B9" w:rsidRPr="00BE3DCD">
        <w:rPr>
          <w:rFonts w:ascii="GHEA Grapalat" w:hAnsi="GHEA Grapalat" w:cs="Sylfaen"/>
          <w:sz w:val="20"/>
          <w:lang w:val="af-ZA"/>
        </w:rPr>
        <w:t>3</w:t>
      </w:r>
      <w:r w:rsidR="00096865" w:rsidRPr="00BE3DCD">
        <w:rPr>
          <w:rFonts w:ascii="GHEA Grapalat" w:hAnsi="GHEA Grapalat" w:cs="Sylfaen"/>
          <w:sz w:val="20"/>
          <w:lang w:val="af-ZA"/>
        </w:rPr>
        <w:t xml:space="preserve"> </w:t>
      </w:r>
      <w:r w:rsidR="009771B9" w:rsidRPr="00BE3DCD">
        <w:rPr>
          <w:rFonts w:ascii="GHEA Grapalat" w:hAnsi="GHEA Grapalat" w:cs="Sylfaen"/>
          <w:sz w:val="20"/>
          <w:lang w:val="ru-RU"/>
        </w:rPr>
        <w:t>Մասնակիցը</w:t>
      </w:r>
      <w:r w:rsidR="009771B9" w:rsidRPr="00BE3DCD">
        <w:rPr>
          <w:rFonts w:ascii="GHEA Grapalat" w:hAnsi="GHEA Grapalat" w:cs="Sylfaen"/>
          <w:sz w:val="20"/>
          <w:lang w:val="af-ZA"/>
        </w:rPr>
        <w:t xml:space="preserve"> </w:t>
      </w:r>
      <w:r w:rsidR="009771B9" w:rsidRPr="00BE3DCD">
        <w:rPr>
          <w:rFonts w:ascii="GHEA Grapalat" w:hAnsi="GHEA Grapalat" w:cs="Sylfaen"/>
          <w:sz w:val="20"/>
          <w:lang w:val="ru-RU"/>
        </w:rPr>
        <w:t>վճարում</w:t>
      </w:r>
      <w:r w:rsidR="009771B9" w:rsidRPr="00BE3DCD">
        <w:rPr>
          <w:rFonts w:ascii="GHEA Grapalat" w:hAnsi="GHEA Grapalat" w:cs="Sylfaen"/>
          <w:sz w:val="20"/>
          <w:lang w:val="af-ZA"/>
        </w:rPr>
        <w:t xml:space="preserve"> </w:t>
      </w:r>
      <w:r w:rsidR="009771B9" w:rsidRPr="00BE3DCD">
        <w:rPr>
          <w:rFonts w:ascii="GHEA Grapalat" w:hAnsi="GHEA Grapalat" w:cs="Sylfaen"/>
          <w:sz w:val="20"/>
          <w:lang w:val="ru-RU"/>
        </w:rPr>
        <w:t>է</w:t>
      </w:r>
      <w:r w:rsidR="009771B9" w:rsidRPr="00BE3DCD">
        <w:rPr>
          <w:rFonts w:ascii="GHEA Grapalat" w:hAnsi="GHEA Grapalat" w:cs="Sylfaen"/>
          <w:sz w:val="20"/>
          <w:lang w:val="af-ZA"/>
        </w:rPr>
        <w:t xml:space="preserve"> </w:t>
      </w:r>
      <w:r w:rsidR="009771B9" w:rsidRPr="00BE3DCD">
        <w:rPr>
          <w:rFonts w:ascii="GHEA Grapalat" w:hAnsi="GHEA Grapalat" w:cs="Sylfaen"/>
          <w:sz w:val="20"/>
          <w:lang w:val="ru-RU"/>
        </w:rPr>
        <w:t>հայտի</w:t>
      </w:r>
      <w:r w:rsidR="009771B9" w:rsidRPr="00BE3DCD">
        <w:rPr>
          <w:rFonts w:ascii="GHEA Grapalat" w:hAnsi="GHEA Grapalat" w:cs="Sylfaen"/>
          <w:sz w:val="20"/>
          <w:lang w:val="af-ZA"/>
        </w:rPr>
        <w:t xml:space="preserve"> </w:t>
      </w:r>
      <w:r w:rsidR="009771B9" w:rsidRPr="00BE3DCD">
        <w:rPr>
          <w:rFonts w:ascii="GHEA Grapalat" w:hAnsi="GHEA Grapalat" w:cs="Sylfaen"/>
          <w:sz w:val="20"/>
          <w:lang w:val="ru-RU"/>
        </w:rPr>
        <w:t>ապահովումը</w:t>
      </w:r>
      <w:r w:rsidR="009771B9" w:rsidRPr="00BE3DCD">
        <w:rPr>
          <w:rFonts w:ascii="GHEA Grapalat" w:hAnsi="GHEA Grapalat" w:cs="Sylfaen"/>
          <w:sz w:val="20"/>
          <w:lang w:val="af-ZA"/>
        </w:rPr>
        <w:t xml:space="preserve">, </w:t>
      </w:r>
      <w:r w:rsidR="009771B9" w:rsidRPr="00BE3DCD">
        <w:rPr>
          <w:rFonts w:ascii="GHEA Grapalat" w:hAnsi="GHEA Grapalat" w:cs="Sylfaen"/>
          <w:sz w:val="20"/>
          <w:lang w:val="ru-RU"/>
        </w:rPr>
        <w:t>եթե</w:t>
      </w:r>
      <w:r w:rsidR="009771B9" w:rsidRPr="00BE3DCD">
        <w:rPr>
          <w:rFonts w:ascii="GHEA Grapalat" w:hAnsi="GHEA Grapalat" w:cs="Sylfaen"/>
          <w:sz w:val="20"/>
          <w:lang w:val="af-ZA"/>
        </w:rPr>
        <w:t xml:space="preserve"> </w:t>
      </w:r>
      <w:r w:rsidR="009771B9" w:rsidRPr="00BE3DCD">
        <w:rPr>
          <w:rFonts w:ascii="GHEA Grapalat" w:hAnsi="GHEA Grapalat" w:cs="Sylfaen"/>
          <w:sz w:val="20"/>
          <w:lang w:val="ru-RU"/>
        </w:rPr>
        <w:t>նա</w:t>
      </w:r>
      <w:r w:rsidR="009771B9" w:rsidRPr="00BE3DCD">
        <w:rPr>
          <w:rFonts w:ascii="GHEA Grapalat" w:hAnsi="GHEA Grapalat" w:cs="Sylfaen"/>
          <w:sz w:val="20"/>
          <w:lang w:val="af-ZA"/>
        </w:rPr>
        <w:t>`</w:t>
      </w:r>
    </w:p>
    <w:p w:rsidR="00096865" w:rsidRPr="00BE3DCD" w:rsidRDefault="00096865" w:rsidP="00EF3662">
      <w:pPr>
        <w:ind w:firstLine="567"/>
        <w:jc w:val="both"/>
        <w:rPr>
          <w:rFonts w:ascii="GHEA Grapalat" w:hAnsi="GHEA Grapalat" w:cs="Sylfaen"/>
          <w:sz w:val="20"/>
          <w:lang w:val="af-ZA"/>
        </w:rPr>
      </w:pPr>
      <w:r w:rsidRPr="00BE3DCD">
        <w:rPr>
          <w:rFonts w:ascii="GHEA Grapalat" w:hAnsi="GHEA Grapalat" w:cs="Sylfaen"/>
          <w:sz w:val="20"/>
          <w:lang w:val="af-ZA"/>
        </w:rPr>
        <w:t xml:space="preserve">1) </w:t>
      </w:r>
      <w:r w:rsidRPr="00BE3DCD">
        <w:rPr>
          <w:rFonts w:ascii="GHEA Grapalat" w:hAnsi="GHEA Grapalat" w:cs="Sylfaen"/>
          <w:sz w:val="20"/>
          <w:lang w:val="ru-RU"/>
        </w:rPr>
        <w:t>հայտարարվել</w:t>
      </w:r>
      <w:r w:rsidRPr="00BE3DCD">
        <w:rPr>
          <w:rFonts w:ascii="GHEA Grapalat" w:hAnsi="GHEA Grapalat" w:cs="Sylfaen"/>
          <w:sz w:val="20"/>
          <w:lang w:val="af-ZA"/>
        </w:rPr>
        <w:t xml:space="preserve"> </w:t>
      </w:r>
      <w:r w:rsidRPr="00BE3DCD">
        <w:rPr>
          <w:rFonts w:ascii="GHEA Grapalat" w:hAnsi="GHEA Grapalat" w:cs="Sylfaen"/>
          <w:sz w:val="20"/>
          <w:lang w:val="ru-RU"/>
        </w:rPr>
        <w:t>է</w:t>
      </w:r>
      <w:r w:rsidRPr="00BE3DCD">
        <w:rPr>
          <w:rFonts w:ascii="GHEA Grapalat" w:hAnsi="GHEA Grapalat" w:cs="Sylfaen"/>
          <w:sz w:val="20"/>
          <w:lang w:val="af-ZA"/>
        </w:rPr>
        <w:t xml:space="preserve"> </w:t>
      </w:r>
      <w:r w:rsidRPr="00BE3DCD">
        <w:rPr>
          <w:rFonts w:ascii="GHEA Grapalat" w:hAnsi="GHEA Grapalat" w:cs="Sylfaen"/>
          <w:sz w:val="20"/>
          <w:lang w:val="ru-RU"/>
        </w:rPr>
        <w:t>ընտրված</w:t>
      </w:r>
      <w:r w:rsidRPr="00BE3DCD">
        <w:rPr>
          <w:rFonts w:ascii="GHEA Grapalat" w:hAnsi="GHEA Grapalat" w:cs="Sylfaen"/>
          <w:sz w:val="20"/>
          <w:lang w:val="af-ZA"/>
        </w:rPr>
        <w:t xml:space="preserve"> </w:t>
      </w:r>
      <w:r w:rsidRPr="00BE3DCD">
        <w:rPr>
          <w:rFonts w:ascii="GHEA Grapalat" w:hAnsi="GHEA Grapalat" w:cs="Sylfaen"/>
          <w:sz w:val="20"/>
          <w:lang w:val="ru-RU"/>
        </w:rPr>
        <w:t>մասնակից</w:t>
      </w:r>
      <w:r w:rsidRPr="00BE3DCD">
        <w:rPr>
          <w:rFonts w:ascii="GHEA Grapalat" w:hAnsi="GHEA Grapalat" w:cs="Sylfaen"/>
          <w:sz w:val="20"/>
          <w:lang w:val="af-ZA"/>
        </w:rPr>
        <w:t xml:space="preserve">, </w:t>
      </w:r>
      <w:r w:rsidRPr="00BE3DCD">
        <w:rPr>
          <w:rFonts w:ascii="GHEA Grapalat" w:hAnsi="GHEA Grapalat" w:cs="Sylfaen"/>
          <w:sz w:val="20"/>
          <w:lang w:val="ru-RU"/>
        </w:rPr>
        <w:t>սակայն</w:t>
      </w:r>
      <w:r w:rsidRPr="00BE3DCD">
        <w:rPr>
          <w:rFonts w:ascii="GHEA Grapalat" w:hAnsi="GHEA Grapalat" w:cs="Sylfaen"/>
          <w:sz w:val="20"/>
          <w:lang w:val="af-ZA"/>
        </w:rPr>
        <w:t xml:space="preserve"> </w:t>
      </w:r>
      <w:r w:rsidRPr="00BE3DCD">
        <w:rPr>
          <w:rFonts w:ascii="GHEA Grapalat" w:hAnsi="GHEA Grapalat" w:cs="Sylfaen"/>
          <w:sz w:val="20"/>
          <w:lang w:val="ru-RU"/>
        </w:rPr>
        <w:t>հրաժարվում</w:t>
      </w:r>
      <w:r w:rsidRPr="00BE3DCD">
        <w:rPr>
          <w:rFonts w:ascii="GHEA Grapalat" w:hAnsi="GHEA Grapalat" w:cs="Sylfaen"/>
          <w:sz w:val="20"/>
          <w:lang w:val="af-ZA"/>
        </w:rPr>
        <w:t xml:space="preserve"> </w:t>
      </w:r>
      <w:r w:rsidRPr="00BE3DCD">
        <w:rPr>
          <w:rFonts w:ascii="GHEA Grapalat" w:hAnsi="GHEA Grapalat" w:cs="Sylfaen"/>
          <w:sz w:val="20"/>
          <w:lang w:val="ru-RU"/>
        </w:rPr>
        <w:t>կամ</w:t>
      </w:r>
      <w:r w:rsidRPr="00BE3DCD">
        <w:rPr>
          <w:rFonts w:ascii="GHEA Grapalat" w:hAnsi="GHEA Grapalat" w:cs="Sylfaen"/>
          <w:sz w:val="20"/>
          <w:lang w:val="af-ZA"/>
        </w:rPr>
        <w:t xml:space="preserve"> </w:t>
      </w:r>
      <w:r w:rsidRPr="00BE3DCD">
        <w:rPr>
          <w:rFonts w:ascii="GHEA Grapalat" w:hAnsi="GHEA Grapalat" w:cs="Sylfaen"/>
          <w:sz w:val="20"/>
          <w:lang w:val="ru-RU"/>
        </w:rPr>
        <w:t>զրկվում</w:t>
      </w:r>
      <w:r w:rsidRPr="00BE3DCD">
        <w:rPr>
          <w:rFonts w:ascii="GHEA Grapalat" w:hAnsi="GHEA Grapalat" w:cs="Sylfaen"/>
          <w:sz w:val="20"/>
          <w:lang w:val="af-ZA"/>
        </w:rPr>
        <w:t xml:space="preserve"> </w:t>
      </w:r>
      <w:r w:rsidRPr="00BE3DCD">
        <w:rPr>
          <w:rFonts w:ascii="GHEA Grapalat" w:hAnsi="GHEA Grapalat" w:cs="Sylfaen"/>
          <w:sz w:val="20"/>
          <w:lang w:val="ru-RU"/>
        </w:rPr>
        <w:t>է</w:t>
      </w:r>
      <w:r w:rsidRPr="00BE3DCD">
        <w:rPr>
          <w:rFonts w:ascii="GHEA Grapalat" w:hAnsi="GHEA Grapalat" w:cs="Sylfaen"/>
          <w:sz w:val="20"/>
          <w:lang w:val="af-ZA"/>
        </w:rPr>
        <w:t xml:space="preserve"> </w:t>
      </w:r>
      <w:r w:rsidRPr="00BE3DCD">
        <w:rPr>
          <w:rFonts w:ascii="GHEA Grapalat" w:hAnsi="GHEA Grapalat" w:cs="Sylfaen"/>
          <w:sz w:val="20"/>
          <w:lang w:val="ru-RU"/>
        </w:rPr>
        <w:t>պայմանագիր</w:t>
      </w:r>
      <w:r w:rsidRPr="00BE3DCD">
        <w:rPr>
          <w:rFonts w:ascii="GHEA Grapalat" w:hAnsi="GHEA Grapalat" w:cs="Sylfaen"/>
          <w:sz w:val="20"/>
          <w:lang w:val="af-ZA"/>
        </w:rPr>
        <w:t xml:space="preserve"> </w:t>
      </w:r>
      <w:r w:rsidRPr="00BE3DCD">
        <w:rPr>
          <w:rFonts w:ascii="GHEA Grapalat" w:hAnsi="GHEA Grapalat" w:cs="Sylfaen"/>
          <w:sz w:val="20"/>
          <w:lang w:val="ru-RU"/>
        </w:rPr>
        <w:t>կնքելու</w:t>
      </w:r>
      <w:r w:rsidRPr="00BE3DCD">
        <w:rPr>
          <w:rFonts w:ascii="GHEA Grapalat" w:hAnsi="GHEA Grapalat" w:cs="Sylfaen"/>
          <w:sz w:val="20"/>
          <w:lang w:val="af-ZA"/>
        </w:rPr>
        <w:t xml:space="preserve"> </w:t>
      </w:r>
      <w:r w:rsidRPr="00BE3DCD">
        <w:rPr>
          <w:rFonts w:ascii="GHEA Grapalat" w:hAnsi="GHEA Grapalat" w:cs="Sylfaen"/>
          <w:sz w:val="20"/>
          <w:lang w:val="ru-RU"/>
        </w:rPr>
        <w:t>իրավունքից</w:t>
      </w:r>
      <w:r w:rsidRPr="00BE3DCD">
        <w:rPr>
          <w:rFonts w:ascii="GHEA Grapalat" w:hAnsi="GHEA Grapalat" w:cs="Sylfaen"/>
          <w:sz w:val="20"/>
          <w:lang w:val="af-ZA"/>
        </w:rPr>
        <w:t>.</w:t>
      </w:r>
    </w:p>
    <w:p w:rsidR="00096865" w:rsidRPr="00BE3DCD" w:rsidRDefault="00096865" w:rsidP="00EF3662">
      <w:pPr>
        <w:ind w:firstLine="567"/>
        <w:jc w:val="both"/>
        <w:rPr>
          <w:rFonts w:ascii="GHEA Grapalat" w:hAnsi="GHEA Grapalat" w:cs="Sylfaen"/>
          <w:sz w:val="20"/>
          <w:lang w:val="af-ZA"/>
        </w:rPr>
      </w:pPr>
      <w:r w:rsidRPr="00BE3DCD">
        <w:rPr>
          <w:rFonts w:ascii="GHEA Grapalat" w:hAnsi="GHEA Grapalat" w:cs="Sylfaen"/>
          <w:sz w:val="20"/>
          <w:lang w:val="af-ZA"/>
        </w:rPr>
        <w:t xml:space="preserve">2) </w:t>
      </w:r>
      <w:r w:rsidRPr="00BE3DCD">
        <w:rPr>
          <w:rFonts w:ascii="GHEA Grapalat" w:hAnsi="GHEA Grapalat" w:cs="Sylfaen"/>
          <w:sz w:val="20"/>
          <w:lang w:val="ru-RU"/>
        </w:rPr>
        <w:t>խախտել</w:t>
      </w:r>
      <w:r w:rsidRPr="00BE3DCD">
        <w:rPr>
          <w:rFonts w:ascii="GHEA Grapalat" w:hAnsi="GHEA Grapalat" w:cs="Sylfaen"/>
          <w:sz w:val="20"/>
          <w:lang w:val="af-ZA"/>
        </w:rPr>
        <w:t xml:space="preserve"> </w:t>
      </w:r>
      <w:r w:rsidRPr="00BE3DCD">
        <w:rPr>
          <w:rFonts w:ascii="GHEA Grapalat" w:hAnsi="GHEA Grapalat" w:cs="Sylfaen"/>
          <w:sz w:val="20"/>
          <w:lang w:val="ru-RU"/>
        </w:rPr>
        <w:t>է</w:t>
      </w:r>
      <w:r w:rsidRPr="00BE3DCD">
        <w:rPr>
          <w:rFonts w:ascii="GHEA Grapalat" w:hAnsi="GHEA Grapalat" w:cs="Sylfaen"/>
          <w:sz w:val="20"/>
          <w:lang w:val="af-ZA"/>
        </w:rPr>
        <w:t xml:space="preserve"> </w:t>
      </w:r>
      <w:r w:rsidRPr="00BE3DCD">
        <w:rPr>
          <w:rFonts w:ascii="GHEA Grapalat" w:hAnsi="GHEA Grapalat" w:cs="Sylfaen"/>
          <w:sz w:val="20"/>
          <w:lang w:val="ru-RU"/>
        </w:rPr>
        <w:t>գնման</w:t>
      </w:r>
      <w:r w:rsidRPr="00BE3DCD">
        <w:rPr>
          <w:rFonts w:ascii="GHEA Grapalat" w:hAnsi="GHEA Grapalat" w:cs="Sylfaen"/>
          <w:sz w:val="20"/>
          <w:lang w:val="af-ZA"/>
        </w:rPr>
        <w:t xml:space="preserve"> </w:t>
      </w:r>
      <w:r w:rsidRPr="00BE3DCD">
        <w:rPr>
          <w:rFonts w:ascii="GHEA Grapalat" w:hAnsi="GHEA Grapalat" w:cs="Sylfaen"/>
          <w:sz w:val="20"/>
          <w:lang w:val="ru-RU"/>
        </w:rPr>
        <w:t>գործընթացի</w:t>
      </w:r>
      <w:r w:rsidRPr="00BE3DCD">
        <w:rPr>
          <w:rFonts w:ascii="GHEA Grapalat" w:hAnsi="GHEA Grapalat" w:cs="Sylfaen"/>
          <w:sz w:val="20"/>
          <w:lang w:val="af-ZA"/>
        </w:rPr>
        <w:t xml:space="preserve"> </w:t>
      </w:r>
      <w:r w:rsidRPr="00BE3DCD">
        <w:rPr>
          <w:rFonts w:ascii="GHEA Grapalat" w:hAnsi="GHEA Grapalat" w:cs="Sylfaen"/>
          <w:sz w:val="20"/>
          <w:lang w:val="ru-RU"/>
        </w:rPr>
        <w:t>շրջանակում</w:t>
      </w:r>
      <w:r w:rsidRPr="00BE3DCD">
        <w:rPr>
          <w:rFonts w:ascii="GHEA Grapalat" w:hAnsi="GHEA Grapalat" w:cs="Sylfaen"/>
          <w:sz w:val="20"/>
          <w:lang w:val="af-ZA"/>
        </w:rPr>
        <w:t xml:space="preserve"> </w:t>
      </w:r>
      <w:r w:rsidRPr="00BE3DCD">
        <w:rPr>
          <w:rFonts w:ascii="GHEA Grapalat" w:hAnsi="GHEA Grapalat" w:cs="Sylfaen"/>
          <w:sz w:val="20"/>
          <w:lang w:val="ru-RU"/>
        </w:rPr>
        <w:t>ստանձնած</w:t>
      </w:r>
      <w:r w:rsidRPr="00BE3DCD">
        <w:rPr>
          <w:rFonts w:ascii="GHEA Grapalat" w:hAnsi="GHEA Grapalat" w:cs="Sylfaen"/>
          <w:sz w:val="20"/>
          <w:lang w:val="af-ZA"/>
        </w:rPr>
        <w:t xml:space="preserve"> </w:t>
      </w:r>
      <w:r w:rsidRPr="00BE3DCD">
        <w:rPr>
          <w:rFonts w:ascii="GHEA Grapalat" w:hAnsi="GHEA Grapalat" w:cs="Sylfaen"/>
          <w:sz w:val="20"/>
          <w:lang w:val="ru-RU"/>
        </w:rPr>
        <w:t>պարտավորություն</w:t>
      </w:r>
      <w:r w:rsidRPr="00BE3DCD">
        <w:rPr>
          <w:rFonts w:ascii="GHEA Grapalat" w:hAnsi="GHEA Grapalat" w:cs="Sylfaen"/>
          <w:sz w:val="20"/>
          <w:lang w:val="af-ZA"/>
        </w:rPr>
        <w:t xml:space="preserve">, </w:t>
      </w:r>
      <w:r w:rsidRPr="00BE3DCD">
        <w:rPr>
          <w:rFonts w:ascii="GHEA Grapalat" w:hAnsi="GHEA Grapalat" w:cs="Sylfaen"/>
          <w:sz w:val="20"/>
          <w:lang w:val="ru-RU"/>
        </w:rPr>
        <w:t>որը</w:t>
      </w:r>
      <w:r w:rsidRPr="00BE3DCD">
        <w:rPr>
          <w:rFonts w:ascii="GHEA Grapalat" w:hAnsi="GHEA Grapalat" w:cs="Sylfaen"/>
          <w:sz w:val="20"/>
          <w:lang w:val="af-ZA"/>
        </w:rPr>
        <w:t xml:space="preserve"> </w:t>
      </w:r>
      <w:r w:rsidRPr="00BE3DCD">
        <w:rPr>
          <w:rFonts w:ascii="GHEA Grapalat" w:hAnsi="GHEA Grapalat" w:cs="Sylfaen"/>
          <w:sz w:val="20"/>
          <w:lang w:val="ru-RU"/>
        </w:rPr>
        <w:t>հանգեցրել</w:t>
      </w:r>
      <w:r w:rsidRPr="00BE3DCD">
        <w:rPr>
          <w:rFonts w:ascii="GHEA Grapalat" w:hAnsi="GHEA Grapalat" w:cs="Sylfaen"/>
          <w:sz w:val="20"/>
          <w:lang w:val="af-ZA"/>
        </w:rPr>
        <w:t xml:space="preserve"> </w:t>
      </w:r>
      <w:r w:rsidRPr="00BE3DCD">
        <w:rPr>
          <w:rFonts w:ascii="GHEA Grapalat" w:hAnsi="GHEA Grapalat" w:cs="Sylfaen"/>
          <w:sz w:val="20"/>
          <w:lang w:val="ru-RU"/>
        </w:rPr>
        <w:t>է</w:t>
      </w:r>
      <w:r w:rsidRPr="00BE3DCD">
        <w:rPr>
          <w:rFonts w:ascii="GHEA Grapalat" w:hAnsi="GHEA Grapalat" w:cs="Sylfaen"/>
          <w:sz w:val="20"/>
          <w:lang w:val="af-ZA"/>
        </w:rPr>
        <w:t xml:space="preserve"> </w:t>
      </w:r>
      <w:r w:rsidRPr="00BE3DCD">
        <w:rPr>
          <w:rFonts w:ascii="GHEA Grapalat" w:hAnsi="GHEA Grapalat" w:cs="Sylfaen"/>
          <w:sz w:val="20"/>
          <w:lang w:val="ru-RU"/>
        </w:rPr>
        <w:t>գործընթացին</w:t>
      </w:r>
      <w:r w:rsidRPr="00BE3DCD">
        <w:rPr>
          <w:rFonts w:ascii="GHEA Grapalat" w:hAnsi="GHEA Grapalat" w:cs="Sylfaen"/>
          <w:sz w:val="20"/>
          <w:lang w:val="af-ZA"/>
        </w:rPr>
        <w:t xml:space="preserve"> </w:t>
      </w:r>
      <w:r w:rsidRPr="00BE3DCD">
        <w:rPr>
          <w:rFonts w:ascii="GHEA Grapalat" w:hAnsi="GHEA Grapalat" w:cs="Sylfaen"/>
          <w:sz w:val="20"/>
          <w:lang w:val="ru-RU"/>
        </w:rPr>
        <w:t>տվյալ</w:t>
      </w:r>
      <w:r w:rsidRPr="00BE3DCD">
        <w:rPr>
          <w:rFonts w:ascii="GHEA Grapalat" w:hAnsi="GHEA Grapalat" w:cs="Sylfaen"/>
          <w:sz w:val="20"/>
          <w:lang w:val="af-ZA"/>
        </w:rPr>
        <w:t xml:space="preserve"> </w:t>
      </w:r>
      <w:r w:rsidR="00EB602D" w:rsidRPr="00BE3DCD">
        <w:rPr>
          <w:rFonts w:ascii="GHEA Grapalat" w:hAnsi="GHEA Grapalat" w:cs="Sylfaen"/>
          <w:sz w:val="20"/>
        </w:rPr>
        <w:t>Մ</w:t>
      </w:r>
      <w:r w:rsidRPr="00BE3DCD">
        <w:rPr>
          <w:rFonts w:ascii="GHEA Grapalat" w:hAnsi="GHEA Grapalat" w:cs="Sylfaen"/>
          <w:sz w:val="20"/>
          <w:lang w:val="ru-RU"/>
        </w:rPr>
        <w:t>ասնակցի</w:t>
      </w:r>
      <w:r w:rsidRPr="00BE3DCD">
        <w:rPr>
          <w:rFonts w:ascii="GHEA Grapalat" w:hAnsi="GHEA Grapalat" w:cs="Sylfaen"/>
          <w:sz w:val="20"/>
          <w:lang w:val="af-ZA"/>
        </w:rPr>
        <w:t xml:space="preserve"> </w:t>
      </w:r>
      <w:r w:rsidRPr="00BE3DCD">
        <w:rPr>
          <w:rFonts w:ascii="GHEA Grapalat" w:hAnsi="GHEA Grapalat" w:cs="Sylfaen"/>
          <w:sz w:val="20"/>
          <w:lang w:val="ru-RU"/>
        </w:rPr>
        <w:t>հետագա</w:t>
      </w:r>
      <w:r w:rsidRPr="00BE3DCD">
        <w:rPr>
          <w:rFonts w:ascii="GHEA Grapalat" w:hAnsi="GHEA Grapalat" w:cs="Sylfaen"/>
          <w:sz w:val="20"/>
          <w:lang w:val="af-ZA"/>
        </w:rPr>
        <w:t xml:space="preserve"> </w:t>
      </w:r>
      <w:r w:rsidRPr="00BE3DCD">
        <w:rPr>
          <w:rFonts w:ascii="GHEA Grapalat" w:hAnsi="GHEA Grapalat" w:cs="Sylfaen"/>
          <w:sz w:val="20"/>
          <w:lang w:val="ru-RU"/>
        </w:rPr>
        <w:t>մասնակցության</w:t>
      </w:r>
      <w:r w:rsidRPr="00BE3DCD">
        <w:rPr>
          <w:rFonts w:ascii="GHEA Grapalat" w:hAnsi="GHEA Grapalat" w:cs="Sylfaen"/>
          <w:sz w:val="20"/>
          <w:lang w:val="af-ZA"/>
        </w:rPr>
        <w:t xml:space="preserve"> </w:t>
      </w:r>
      <w:r w:rsidRPr="00BE3DCD">
        <w:rPr>
          <w:rFonts w:ascii="GHEA Grapalat" w:hAnsi="GHEA Grapalat" w:cs="Sylfaen"/>
          <w:sz w:val="20"/>
          <w:lang w:val="ru-RU"/>
        </w:rPr>
        <w:t>դադարեցմանը</w:t>
      </w:r>
      <w:r w:rsidRPr="00BE3DCD">
        <w:rPr>
          <w:rFonts w:ascii="GHEA Grapalat" w:hAnsi="GHEA Grapalat" w:cs="Sylfaen"/>
          <w:sz w:val="20"/>
          <w:lang w:val="af-ZA"/>
        </w:rPr>
        <w:t>.</w:t>
      </w:r>
    </w:p>
    <w:p w:rsidR="00096865" w:rsidRPr="00BE3DCD" w:rsidRDefault="00096865" w:rsidP="00EF3662">
      <w:pPr>
        <w:ind w:firstLine="567"/>
        <w:jc w:val="both"/>
        <w:rPr>
          <w:rFonts w:ascii="GHEA Grapalat" w:hAnsi="GHEA Grapalat" w:cs="Sylfaen"/>
          <w:sz w:val="20"/>
          <w:lang w:val="af-ZA"/>
        </w:rPr>
      </w:pPr>
      <w:r w:rsidRPr="00BE3DCD">
        <w:rPr>
          <w:rFonts w:ascii="GHEA Grapalat" w:hAnsi="GHEA Grapalat" w:cs="Sylfaen"/>
          <w:sz w:val="20"/>
          <w:lang w:val="af-ZA"/>
        </w:rPr>
        <w:t xml:space="preserve">3) </w:t>
      </w:r>
      <w:r w:rsidRPr="00BE3DCD">
        <w:rPr>
          <w:rFonts w:ascii="GHEA Grapalat" w:hAnsi="GHEA Grapalat" w:cs="Sylfaen"/>
          <w:sz w:val="20"/>
          <w:lang w:val="ru-RU"/>
        </w:rPr>
        <w:t>հայտերի</w:t>
      </w:r>
      <w:r w:rsidRPr="00BE3DCD">
        <w:rPr>
          <w:rFonts w:ascii="GHEA Grapalat" w:hAnsi="GHEA Grapalat" w:cs="Sylfaen"/>
          <w:sz w:val="20"/>
          <w:lang w:val="af-ZA"/>
        </w:rPr>
        <w:t xml:space="preserve"> </w:t>
      </w:r>
      <w:r w:rsidRPr="00BE3DCD">
        <w:rPr>
          <w:rFonts w:ascii="GHEA Grapalat" w:hAnsi="GHEA Grapalat" w:cs="Sylfaen"/>
          <w:sz w:val="20"/>
          <w:lang w:val="ru-RU"/>
        </w:rPr>
        <w:t>բացումից</w:t>
      </w:r>
      <w:r w:rsidRPr="00BE3DCD">
        <w:rPr>
          <w:rFonts w:ascii="GHEA Grapalat" w:hAnsi="GHEA Grapalat" w:cs="Sylfaen"/>
          <w:sz w:val="20"/>
          <w:lang w:val="af-ZA"/>
        </w:rPr>
        <w:t xml:space="preserve"> </w:t>
      </w:r>
      <w:r w:rsidRPr="00BE3DCD">
        <w:rPr>
          <w:rFonts w:ascii="GHEA Grapalat" w:hAnsi="GHEA Grapalat" w:cs="Sylfaen"/>
          <w:sz w:val="20"/>
          <w:lang w:val="ru-RU"/>
        </w:rPr>
        <w:t>հետո</w:t>
      </w:r>
      <w:r w:rsidRPr="00BE3DCD">
        <w:rPr>
          <w:rFonts w:ascii="GHEA Grapalat" w:hAnsi="GHEA Grapalat" w:cs="Sylfaen"/>
          <w:sz w:val="20"/>
          <w:lang w:val="af-ZA"/>
        </w:rPr>
        <w:t xml:space="preserve"> </w:t>
      </w:r>
      <w:r w:rsidRPr="00BE3DCD">
        <w:rPr>
          <w:rFonts w:ascii="GHEA Grapalat" w:hAnsi="GHEA Grapalat" w:cs="Sylfaen"/>
          <w:sz w:val="20"/>
          <w:lang w:val="ru-RU"/>
        </w:rPr>
        <w:t>հրաժարվել</w:t>
      </w:r>
      <w:r w:rsidRPr="00BE3DCD">
        <w:rPr>
          <w:rFonts w:ascii="GHEA Grapalat" w:hAnsi="GHEA Grapalat" w:cs="Sylfaen"/>
          <w:sz w:val="20"/>
          <w:lang w:val="af-ZA"/>
        </w:rPr>
        <w:t xml:space="preserve"> </w:t>
      </w:r>
      <w:r w:rsidRPr="00BE3DCD">
        <w:rPr>
          <w:rFonts w:ascii="GHEA Grapalat" w:hAnsi="GHEA Grapalat" w:cs="Sylfaen"/>
          <w:sz w:val="20"/>
          <w:lang w:val="ru-RU"/>
        </w:rPr>
        <w:t>է</w:t>
      </w:r>
      <w:r w:rsidRPr="00BE3DCD">
        <w:rPr>
          <w:rFonts w:ascii="GHEA Grapalat" w:hAnsi="GHEA Grapalat" w:cs="Sylfaen"/>
          <w:sz w:val="20"/>
          <w:lang w:val="af-ZA"/>
        </w:rPr>
        <w:t xml:space="preserve"> </w:t>
      </w:r>
      <w:r w:rsidR="00402941" w:rsidRPr="00BE3DCD">
        <w:rPr>
          <w:rFonts w:ascii="GHEA Grapalat" w:hAnsi="GHEA Grapalat" w:cs="Sylfaen"/>
          <w:sz w:val="20"/>
          <w:lang w:val="af-ZA"/>
        </w:rPr>
        <w:t xml:space="preserve">սույն ընթացակարգի </w:t>
      </w:r>
      <w:r w:rsidRPr="00BE3DCD">
        <w:rPr>
          <w:rFonts w:ascii="GHEA Grapalat" w:hAnsi="GHEA Grapalat" w:cs="Sylfaen"/>
          <w:sz w:val="20"/>
          <w:lang w:val="ru-RU"/>
        </w:rPr>
        <w:t>հետագա</w:t>
      </w:r>
      <w:r w:rsidRPr="00BE3DCD">
        <w:rPr>
          <w:rFonts w:ascii="GHEA Grapalat" w:hAnsi="GHEA Grapalat" w:cs="Sylfaen"/>
          <w:sz w:val="20"/>
          <w:lang w:val="af-ZA"/>
        </w:rPr>
        <w:t xml:space="preserve"> </w:t>
      </w:r>
      <w:r w:rsidRPr="00BE3DCD">
        <w:rPr>
          <w:rFonts w:ascii="GHEA Grapalat" w:hAnsi="GHEA Grapalat" w:cs="Sylfaen"/>
          <w:sz w:val="20"/>
          <w:lang w:val="ru-RU"/>
        </w:rPr>
        <w:t>մասնակցությունից</w:t>
      </w:r>
      <w:r w:rsidR="004D5671" w:rsidRPr="00BE3DCD">
        <w:rPr>
          <w:rFonts w:ascii="GHEA Grapalat" w:hAnsi="GHEA Grapalat" w:cs="Sylfaen"/>
          <w:sz w:val="20"/>
          <w:lang w:val="ru-RU"/>
        </w:rPr>
        <w:t>։</w:t>
      </w:r>
      <w:r w:rsidRPr="00BE3DCD">
        <w:rPr>
          <w:rFonts w:ascii="GHEA Grapalat" w:hAnsi="GHEA Grapalat" w:cs="Sylfaen"/>
          <w:sz w:val="20"/>
          <w:lang w:val="af-ZA"/>
        </w:rPr>
        <w:t xml:space="preserve"> </w:t>
      </w:r>
    </w:p>
    <w:p w:rsidR="00A42E71" w:rsidRPr="00BE3DCD" w:rsidRDefault="00283198" w:rsidP="00EF3662">
      <w:pPr>
        <w:ind w:firstLine="567"/>
        <w:jc w:val="both"/>
        <w:rPr>
          <w:rFonts w:ascii="GHEA Grapalat" w:hAnsi="GHEA Grapalat" w:cs="Sylfaen"/>
          <w:sz w:val="20"/>
          <w:szCs w:val="20"/>
          <w:lang w:val="af-ZA"/>
        </w:rPr>
      </w:pPr>
      <w:r w:rsidRPr="00BE3DCD">
        <w:rPr>
          <w:rFonts w:ascii="GHEA Grapalat" w:hAnsi="GHEA Grapalat"/>
          <w:sz w:val="20"/>
          <w:lang w:val="af-ZA"/>
        </w:rPr>
        <w:t>7</w:t>
      </w:r>
      <w:r w:rsidR="00096865" w:rsidRPr="00BE3DCD">
        <w:rPr>
          <w:rFonts w:ascii="GHEA Grapalat" w:hAnsi="GHEA Grapalat"/>
          <w:sz w:val="20"/>
          <w:lang w:val="af-ZA"/>
        </w:rPr>
        <w:t>.</w:t>
      </w:r>
      <w:r w:rsidR="009771B9" w:rsidRPr="00BE3DCD">
        <w:rPr>
          <w:rFonts w:ascii="GHEA Grapalat" w:hAnsi="GHEA Grapalat"/>
          <w:sz w:val="20"/>
          <w:lang w:val="af-ZA"/>
        </w:rPr>
        <w:t>4</w:t>
      </w:r>
      <w:r w:rsidR="00096865" w:rsidRPr="00BE3DCD">
        <w:rPr>
          <w:rFonts w:ascii="GHEA Grapalat" w:hAnsi="GHEA Grapalat"/>
          <w:sz w:val="20"/>
          <w:lang w:val="af-ZA"/>
        </w:rPr>
        <w:tab/>
      </w:r>
      <w:r w:rsidR="00096865" w:rsidRPr="00BE3DCD">
        <w:rPr>
          <w:rFonts w:ascii="GHEA Grapalat" w:hAnsi="GHEA Grapalat" w:cs="Sylfaen"/>
          <w:sz w:val="20"/>
          <w:lang w:val="ru-RU"/>
        </w:rPr>
        <w:t>Հայտի</w:t>
      </w:r>
      <w:r w:rsidR="00096865" w:rsidRPr="00BE3DCD">
        <w:rPr>
          <w:rFonts w:ascii="GHEA Grapalat" w:hAnsi="GHEA Grapalat" w:cs="Sylfaen"/>
          <w:sz w:val="20"/>
          <w:lang w:val="af-ZA"/>
        </w:rPr>
        <w:t xml:space="preserve"> </w:t>
      </w:r>
      <w:r w:rsidR="00096865" w:rsidRPr="00BE3DCD">
        <w:rPr>
          <w:rFonts w:ascii="GHEA Grapalat" w:hAnsi="GHEA Grapalat" w:cs="Sylfaen"/>
          <w:sz w:val="20"/>
          <w:lang w:val="ru-RU"/>
        </w:rPr>
        <w:t>ապահով</w:t>
      </w:r>
      <w:r w:rsidR="0093460D" w:rsidRPr="00BE3DCD">
        <w:rPr>
          <w:rFonts w:ascii="GHEA Grapalat" w:hAnsi="GHEA Grapalat" w:cs="Sylfaen"/>
          <w:sz w:val="20"/>
        </w:rPr>
        <w:t>ումը</w:t>
      </w:r>
      <w:r w:rsidR="0093460D" w:rsidRPr="00BE3DCD">
        <w:rPr>
          <w:rFonts w:ascii="GHEA Grapalat" w:hAnsi="GHEA Grapalat" w:cs="Sylfaen"/>
          <w:sz w:val="20"/>
          <w:lang w:val="af-ZA"/>
        </w:rPr>
        <w:t xml:space="preserve"> </w:t>
      </w:r>
      <w:r w:rsidR="00E43CEB" w:rsidRPr="00BE3DCD">
        <w:rPr>
          <w:rFonts w:ascii="GHEA Grapalat" w:hAnsi="GHEA Grapalat" w:cs="Sylfaen"/>
          <w:sz w:val="20"/>
        </w:rPr>
        <w:t>պետք</w:t>
      </w:r>
      <w:r w:rsidR="00E43CEB" w:rsidRPr="00BE3DCD">
        <w:rPr>
          <w:rFonts w:ascii="GHEA Grapalat" w:hAnsi="GHEA Grapalat" w:cs="Sylfaen"/>
          <w:sz w:val="20"/>
          <w:lang w:val="af-ZA"/>
        </w:rPr>
        <w:t xml:space="preserve"> </w:t>
      </w:r>
      <w:r w:rsidR="00E43CEB" w:rsidRPr="00BE3DCD">
        <w:rPr>
          <w:rFonts w:ascii="GHEA Grapalat" w:hAnsi="GHEA Grapalat" w:cs="Sylfaen"/>
          <w:sz w:val="20"/>
        </w:rPr>
        <w:t>է</w:t>
      </w:r>
      <w:r w:rsidR="00E43CEB" w:rsidRPr="00BE3DCD">
        <w:rPr>
          <w:rFonts w:ascii="GHEA Grapalat" w:hAnsi="GHEA Grapalat" w:cs="Sylfaen"/>
          <w:sz w:val="20"/>
          <w:lang w:val="af-ZA"/>
        </w:rPr>
        <w:t xml:space="preserve"> </w:t>
      </w:r>
      <w:r w:rsidR="00C23B1B" w:rsidRPr="00BE3DCD">
        <w:rPr>
          <w:rFonts w:ascii="GHEA Grapalat" w:hAnsi="GHEA Grapalat" w:cs="Sylfaen"/>
          <w:sz w:val="20"/>
        </w:rPr>
        <w:t>վավեր</w:t>
      </w:r>
      <w:r w:rsidR="00C23B1B" w:rsidRPr="00BE3DCD">
        <w:rPr>
          <w:rFonts w:ascii="GHEA Grapalat" w:hAnsi="GHEA Grapalat" w:cs="Sylfaen"/>
          <w:sz w:val="20"/>
          <w:lang w:val="af-ZA"/>
        </w:rPr>
        <w:t xml:space="preserve"> </w:t>
      </w:r>
      <w:r w:rsidR="00E43CEB" w:rsidRPr="00BE3DCD">
        <w:rPr>
          <w:rFonts w:ascii="GHEA Grapalat" w:hAnsi="GHEA Grapalat" w:cs="Sylfaen"/>
          <w:sz w:val="20"/>
        </w:rPr>
        <w:t>լինի</w:t>
      </w:r>
      <w:r w:rsidR="00E43CEB" w:rsidRPr="00BE3DCD">
        <w:rPr>
          <w:rFonts w:ascii="GHEA Grapalat" w:hAnsi="GHEA Grapalat" w:cs="Sylfaen"/>
          <w:sz w:val="20"/>
          <w:lang w:val="af-ZA"/>
        </w:rPr>
        <w:t xml:space="preserve"> </w:t>
      </w:r>
      <w:r w:rsidR="00C813A9" w:rsidRPr="00BE3DCD">
        <w:rPr>
          <w:rFonts w:ascii="GHEA Grapalat" w:hAnsi="GHEA Grapalat" w:cs="Sylfaen"/>
          <w:sz w:val="20"/>
        </w:rPr>
        <w:t>հայտը</w:t>
      </w:r>
      <w:r w:rsidR="00C813A9" w:rsidRPr="00BE3DCD">
        <w:rPr>
          <w:rFonts w:ascii="GHEA Grapalat" w:hAnsi="GHEA Grapalat" w:cs="Sylfaen"/>
          <w:sz w:val="20"/>
          <w:lang w:val="af-ZA"/>
        </w:rPr>
        <w:t xml:space="preserve"> </w:t>
      </w:r>
      <w:r w:rsidR="00C813A9" w:rsidRPr="00BE3DCD">
        <w:rPr>
          <w:rFonts w:ascii="GHEA Grapalat" w:hAnsi="GHEA Grapalat" w:cs="Sylfaen"/>
          <w:sz w:val="20"/>
        </w:rPr>
        <w:t>ներկայացվելու</w:t>
      </w:r>
      <w:r w:rsidR="00C813A9" w:rsidRPr="00BE3DCD">
        <w:rPr>
          <w:rFonts w:ascii="GHEA Grapalat" w:hAnsi="GHEA Grapalat" w:cs="Sylfaen"/>
          <w:sz w:val="20"/>
          <w:lang w:val="af-ZA"/>
        </w:rPr>
        <w:t xml:space="preserve"> </w:t>
      </w:r>
      <w:r w:rsidR="00C813A9" w:rsidRPr="00BE3DCD">
        <w:rPr>
          <w:rFonts w:ascii="GHEA Grapalat" w:hAnsi="GHEA Grapalat" w:cs="Sylfaen"/>
          <w:sz w:val="20"/>
        </w:rPr>
        <w:t>օրվանից</w:t>
      </w:r>
      <w:r w:rsidR="00C813A9" w:rsidRPr="00BE3DCD">
        <w:rPr>
          <w:rFonts w:ascii="GHEA Grapalat" w:hAnsi="GHEA Grapalat" w:cs="Sylfaen"/>
          <w:sz w:val="20"/>
          <w:lang w:val="af-ZA"/>
        </w:rPr>
        <w:t xml:space="preserve"> </w:t>
      </w:r>
      <w:r w:rsidR="00C813A9" w:rsidRPr="00BE3DCD">
        <w:rPr>
          <w:rFonts w:ascii="GHEA Grapalat" w:hAnsi="GHEA Grapalat" w:cs="Sylfaen"/>
          <w:sz w:val="20"/>
        </w:rPr>
        <w:t>հաշված</w:t>
      </w:r>
      <w:r w:rsidR="00C813A9" w:rsidRPr="00BE3DCD">
        <w:rPr>
          <w:rFonts w:ascii="GHEA Grapalat" w:hAnsi="GHEA Grapalat" w:cs="Sylfaen"/>
          <w:sz w:val="20"/>
          <w:lang w:val="af-ZA"/>
        </w:rPr>
        <w:t xml:space="preserve"> </w:t>
      </w:r>
      <w:r w:rsidR="00A27FAF" w:rsidRPr="00BE3DCD">
        <w:rPr>
          <w:rFonts w:ascii="GHEA Grapalat" w:hAnsi="GHEA Grapalat" w:cs="Sylfaen"/>
          <w:sz w:val="20"/>
          <w:lang w:val="af-ZA"/>
        </w:rPr>
        <w:t>90</w:t>
      </w:r>
      <w:r w:rsidR="00822942" w:rsidRPr="00BE3DCD">
        <w:rPr>
          <w:rFonts w:ascii="GHEA Grapalat" w:hAnsi="GHEA Grapalat" w:cs="Sylfaen"/>
          <w:sz w:val="20"/>
          <w:lang w:val="hy-AM"/>
        </w:rPr>
        <w:t xml:space="preserve"> </w:t>
      </w:r>
      <w:r w:rsidR="00822942" w:rsidRPr="00BE3DCD">
        <w:rPr>
          <w:rFonts w:ascii="GHEA Grapalat" w:hAnsi="GHEA Grapalat" w:cs="Sylfaen"/>
          <w:sz w:val="20"/>
          <w:lang w:val="af-ZA"/>
        </w:rPr>
        <w:t>(</w:t>
      </w:r>
      <w:r w:rsidR="00822942" w:rsidRPr="00BE3DCD">
        <w:rPr>
          <w:rFonts w:ascii="GHEA Grapalat" w:hAnsi="GHEA Grapalat" w:cs="Sylfaen"/>
          <w:sz w:val="20"/>
          <w:lang w:val="hy-AM"/>
        </w:rPr>
        <w:t>իննսուն</w:t>
      </w:r>
      <w:r w:rsidR="00822942" w:rsidRPr="00BE3DCD">
        <w:rPr>
          <w:rFonts w:ascii="GHEA Grapalat" w:hAnsi="GHEA Grapalat" w:cs="Sylfaen"/>
          <w:sz w:val="20"/>
          <w:lang w:val="af-ZA"/>
        </w:rPr>
        <w:t>)</w:t>
      </w:r>
      <w:r w:rsidR="00C813A9" w:rsidRPr="00BE3DCD">
        <w:rPr>
          <w:rFonts w:ascii="GHEA Grapalat" w:hAnsi="GHEA Grapalat" w:cs="Sylfaen"/>
          <w:sz w:val="20"/>
          <w:lang w:val="af-ZA"/>
        </w:rPr>
        <w:t xml:space="preserve"> </w:t>
      </w:r>
      <w:r w:rsidR="001A4EF7" w:rsidRPr="00BE3DCD">
        <w:rPr>
          <w:rFonts w:ascii="GHEA Grapalat" w:hAnsi="GHEA Grapalat" w:cs="Sylfaen"/>
          <w:sz w:val="20"/>
        </w:rPr>
        <w:t>աշխատանքային</w:t>
      </w:r>
      <w:r w:rsidR="001A4EF7" w:rsidRPr="00BE3DCD">
        <w:rPr>
          <w:rFonts w:ascii="GHEA Grapalat" w:hAnsi="GHEA Grapalat" w:cs="Sylfaen"/>
          <w:sz w:val="20"/>
          <w:lang w:val="af-ZA"/>
        </w:rPr>
        <w:t xml:space="preserve"> </w:t>
      </w:r>
      <w:r w:rsidR="001A4EF7" w:rsidRPr="00BE3DCD">
        <w:rPr>
          <w:rFonts w:ascii="GHEA Grapalat" w:hAnsi="GHEA Grapalat" w:cs="Sylfaen"/>
          <w:sz w:val="20"/>
        </w:rPr>
        <w:t>օր</w:t>
      </w:r>
      <w:r w:rsidR="0093460D" w:rsidRPr="00BE3DCD">
        <w:rPr>
          <w:rFonts w:ascii="GHEA Grapalat" w:hAnsi="GHEA Grapalat"/>
          <w:sz w:val="20"/>
          <w:szCs w:val="20"/>
          <w:lang w:val="af-ZA"/>
        </w:rPr>
        <w:t>:</w:t>
      </w:r>
      <w:r w:rsidR="001A4EF7" w:rsidRPr="00BE3DCD">
        <w:rPr>
          <w:rFonts w:ascii="GHEA Grapalat" w:hAnsi="GHEA Grapalat"/>
          <w:sz w:val="20"/>
          <w:szCs w:val="20"/>
          <w:lang w:val="af-ZA"/>
        </w:rPr>
        <w:t xml:space="preserve"> </w:t>
      </w:r>
      <w:r w:rsidR="00A42E71" w:rsidRPr="00BE3DCD">
        <w:rPr>
          <w:rFonts w:ascii="GHEA Grapalat" w:hAnsi="GHEA Grapalat"/>
          <w:sz w:val="20"/>
          <w:szCs w:val="20"/>
        </w:rPr>
        <w:t>Հայտի</w:t>
      </w:r>
      <w:r w:rsidR="00A42E71" w:rsidRPr="00BE3DCD">
        <w:rPr>
          <w:rFonts w:ascii="GHEA Grapalat" w:hAnsi="GHEA Grapalat"/>
          <w:sz w:val="20"/>
          <w:szCs w:val="20"/>
          <w:lang w:val="af-ZA"/>
        </w:rPr>
        <w:t xml:space="preserve"> </w:t>
      </w:r>
      <w:r w:rsidR="00A42E71" w:rsidRPr="00BE3DCD">
        <w:rPr>
          <w:rFonts w:ascii="GHEA Grapalat" w:hAnsi="GHEA Grapalat"/>
          <w:sz w:val="20"/>
          <w:szCs w:val="20"/>
        </w:rPr>
        <w:t>ապահովումը</w:t>
      </w:r>
      <w:r w:rsidR="00A42E71" w:rsidRPr="00BE3DCD">
        <w:rPr>
          <w:rFonts w:ascii="GHEA Grapalat" w:hAnsi="GHEA Grapalat"/>
          <w:sz w:val="20"/>
          <w:szCs w:val="20"/>
          <w:lang w:val="af-ZA"/>
        </w:rPr>
        <w:t xml:space="preserve"> </w:t>
      </w:r>
      <w:r w:rsidR="00A42E71" w:rsidRPr="00BE3DCD">
        <w:rPr>
          <w:rFonts w:ascii="GHEA Grapalat" w:hAnsi="GHEA Grapalat"/>
          <w:sz w:val="20"/>
          <w:szCs w:val="20"/>
        </w:rPr>
        <w:t>ենթակա</w:t>
      </w:r>
      <w:r w:rsidR="00A42E71" w:rsidRPr="00BE3DCD">
        <w:rPr>
          <w:rFonts w:ascii="GHEA Grapalat" w:hAnsi="GHEA Grapalat"/>
          <w:sz w:val="20"/>
          <w:szCs w:val="20"/>
          <w:lang w:val="af-ZA"/>
        </w:rPr>
        <w:t xml:space="preserve"> </w:t>
      </w:r>
      <w:r w:rsidR="00A42E71" w:rsidRPr="00BE3DCD">
        <w:rPr>
          <w:rFonts w:ascii="GHEA Grapalat" w:hAnsi="GHEA Grapalat"/>
          <w:sz w:val="20"/>
          <w:szCs w:val="20"/>
        </w:rPr>
        <w:t>է</w:t>
      </w:r>
      <w:r w:rsidR="00A42E71" w:rsidRPr="00BE3DCD">
        <w:rPr>
          <w:rFonts w:ascii="GHEA Grapalat" w:hAnsi="GHEA Grapalat"/>
          <w:sz w:val="20"/>
          <w:szCs w:val="20"/>
          <w:lang w:val="af-ZA"/>
        </w:rPr>
        <w:t xml:space="preserve"> </w:t>
      </w:r>
      <w:r w:rsidR="00A42E71" w:rsidRPr="00BE3DCD">
        <w:rPr>
          <w:rFonts w:ascii="GHEA Grapalat" w:hAnsi="GHEA Grapalat"/>
          <w:sz w:val="20"/>
          <w:szCs w:val="20"/>
        </w:rPr>
        <w:t>վերադարձման</w:t>
      </w:r>
      <w:r w:rsidR="00A42E71" w:rsidRPr="00BE3DCD">
        <w:rPr>
          <w:rFonts w:ascii="GHEA Grapalat" w:hAnsi="GHEA Grapalat"/>
          <w:sz w:val="20"/>
          <w:szCs w:val="20"/>
          <w:lang w:val="af-ZA"/>
        </w:rPr>
        <w:t xml:space="preserve"> </w:t>
      </w:r>
      <w:r w:rsidR="00A42E71" w:rsidRPr="00BE3DCD">
        <w:rPr>
          <w:rFonts w:ascii="GHEA Grapalat" w:hAnsi="GHEA Grapalat"/>
          <w:sz w:val="20"/>
          <w:szCs w:val="20"/>
        </w:rPr>
        <w:t>այն</w:t>
      </w:r>
      <w:r w:rsidR="00A42E71" w:rsidRPr="00BE3DCD">
        <w:rPr>
          <w:rFonts w:ascii="GHEA Grapalat" w:hAnsi="GHEA Grapalat"/>
          <w:sz w:val="20"/>
          <w:szCs w:val="20"/>
          <w:lang w:val="af-ZA"/>
        </w:rPr>
        <w:t xml:space="preserve"> </w:t>
      </w:r>
      <w:r w:rsidR="00A42E71" w:rsidRPr="00BE3DCD">
        <w:rPr>
          <w:rFonts w:ascii="GHEA Grapalat" w:hAnsi="GHEA Grapalat"/>
          <w:sz w:val="20"/>
          <w:szCs w:val="20"/>
        </w:rPr>
        <w:t>ներկայացրած</w:t>
      </w:r>
      <w:r w:rsidR="00A42E71" w:rsidRPr="00BE3DCD">
        <w:rPr>
          <w:rFonts w:ascii="GHEA Grapalat" w:hAnsi="GHEA Grapalat"/>
          <w:sz w:val="20"/>
          <w:szCs w:val="20"/>
          <w:lang w:val="af-ZA"/>
        </w:rPr>
        <w:t xml:space="preserve"> </w:t>
      </w:r>
      <w:r w:rsidR="00A42E71" w:rsidRPr="00BE3DCD">
        <w:rPr>
          <w:rFonts w:ascii="GHEA Grapalat" w:hAnsi="GHEA Grapalat"/>
          <w:sz w:val="20"/>
          <w:szCs w:val="20"/>
        </w:rPr>
        <w:t>մասնակցին</w:t>
      </w:r>
      <w:r w:rsidR="00A42E71" w:rsidRPr="00BE3DCD">
        <w:rPr>
          <w:rFonts w:ascii="GHEA Grapalat" w:hAnsi="GHEA Grapalat"/>
          <w:sz w:val="20"/>
          <w:szCs w:val="20"/>
          <w:lang w:val="af-ZA"/>
        </w:rPr>
        <w:t xml:space="preserve">` </w:t>
      </w:r>
      <w:r w:rsidR="00A42E71" w:rsidRPr="00BE3DCD">
        <w:rPr>
          <w:rFonts w:ascii="GHEA Grapalat" w:hAnsi="GHEA Grapalat"/>
          <w:sz w:val="20"/>
          <w:szCs w:val="20"/>
        </w:rPr>
        <w:t>սույն</w:t>
      </w:r>
      <w:r w:rsidR="00A42E71" w:rsidRPr="00BE3DCD">
        <w:rPr>
          <w:rFonts w:ascii="GHEA Grapalat" w:hAnsi="GHEA Grapalat"/>
          <w:sz w:val="20"/>
          <w:szCs w:val="20"/>
          <w:lang w:val="af-ZA"/>
        </w:rPr>
        <w:t xml:space="preserve"> </w:t>
      </w:r>
      <w:r w:rsidR="00A42E71" w:rsidRPr="00BE3DCD">
        <w:rPr>
          <w:rFonts w:ascii="GHEA Grapalat" w:hAnsi="GHEA Grapalat"/>
          <w:sz w:val="20"/>
          <w:szCs w:val="20"/>
        </w:rPr>
        <w:t>ընթացակարգի</w:t>
      </w:r>
      <w:r w:rsidR="00A42E71" w:rsidRPr="00BE3DCD">
        <w:rPr>
          <w:rFonts w:ascii="GHEA Grapalat" w:hAnsi="GHEA Grapalat"/>
          <w:sz w:val="20"/>
          <w:szCs w:val="20"/>
          <w:lang w:val="af-ZA"/>
        </w:rPr>
        <w:t xml:space="preserve"> </w:t>
      </w:r>
      <w:r w:rsidR="00A42E71" w:rsidRPr="00BE3DCD">
        <w:rPr>
          <w:rFonts w:ascii="GHEA Grapalat" w:hAnsi="GHEA Grapalat"/>
          <w:sz w:val="20"/>
          <w:szCs w:val="20"/>
        </w:rPr>
        <w:t>շրջանակում</w:t>
      </w:r>
      <w:r w:rsidR="00A42E71" w:rsidRPr="00BE3DCD">
        <w:rPr>
          <w:rFonts w:ascii="GHEA Grapalat" w:hAnsi="GHEA Grapalat"/>
          <w:sz w:val="20"/>
          <w:szCs w:val="20"/>
          <w:lang w:val="af-ZA"/>
        </w:rPr>
        <w:t xml:space="preserve"> </w:t>
      </w:r>
      <w:r w:rsidR="00A42E71" w:rsidRPr="00BE3DCD">
        <w:rPr>
          <w:rFonts w:ascii="GHEA Grapalat" w:hAnsi="GHEA Grapalat"/>
          <w:sz w:val="20"/>
          <w:szCs w:val="20"/>
        </w:rPr>
        <w:t>պայմանագիրը</w:t>
      </w:r>
      <w:r w:rsidR="00A42E71" w:rsidRPr="00BE3DCD">
        <w:rPr>
          <w:rFonts w:ascii="GHEA Grapalat" w:hAnsi="GHEA Grapalat"/>
          <w:sz w:val="20"/>
          <w:szCs w:val="20"/>
          <w:lang w:val="af-ZA"/>
        </w:rPr>
        <w:t xml:space="preserve"> </w:t>
      </w:r>
      <w:r w:rsidR="00A42E71" w:rsidRPr="00BE3DCD">
        <w:rPr>
          <w:rFonts w:ascii="GHEA Grapalat" w:hAnsi="GHEA Grapalat"/>
          <w:sz w:val="20"/>
          <w:szCs w:val="20"/>
        </w:rPr>
        <w:t>կնքվելուց</w:t>
      </w:r>
      <w:r w:rsidR="00A42E71" w:rsidRPr="00BE3DCD">
        <w:rPr>
          <w:rFonts w:ascii="GHEA Grapalat" w:hAnsi="GHEA Grapalat"/>
          <w:sz w:val="20"/>
          <w:szCs w:val="20"/>
          <w:lang w:val="af-ZA"/>
        </w:rPr>
        <w:t xml:space="preserve"> </w:t>
      </w:r>
      <w:r w:rsidR="00A42E71" w:rsidRPr="00BE3DCD">
        <w:rPr>
          <w:rFonts w:ascii="GHEA Grapalat" w:hAnsi="GHEA Grapalat"/>
          <w:sz w:val="20"/>
          <w:szCs w:val="20"/>
        </w:rPr>
        <w:t>կամ</w:t>
      </w:r>
      <w:r w:rsidR="00A42E71" w:rsidRPr="00BE3DCD">
        <w:rPr>
          <w:rFonts w:ascii="GHEA Grapalat" w:hAnsi="GHEA Grapalat"/>
          <w:sz w:val="20"/>
          <w:szCs w:val="20"/>
          <w:lang w:val="af-ZA"/>
        </w:rPr>
        <w:t xml:space="preserve"> </w:t>
      </w:r>
      <w:r w:rsidR="00A42E71" w:rsidRPr="00BE3DCD">
        <w:rPr>
          <w:rFonts w:ascii="GHEA Grapalat" w:hAnsi="GHEA Grapalat"/>
          <w:sz w:val="20"/>
          <w:szCs w:val="20"/>
        </w:rPr>
        <w:t>սույն</w:t>
      </w:r>
      <w:r w:rsidR="00A42E71" w:rsidRPr="00BE3DCD">
        <w:rPr>
          <w:rFonts w:ascii="GHEA Grapalat" w:hAnsi="GHEA Grapalat"/>
          <w:sz w:val="20"/>
          <w:szCs w:val="20"/>
          <w:lang w:val="af-ZA"/>
        </w:rPr>
        <w:t xml:space="preserve"> </w:t>
      </w:r>
      <w:r w:rsidR="00A42E71" w:rsidRPr="00BE3DCD">
        <w:rPr>
          <w:rFonts w:ascii="GHEA Grapalat" w:hAnsi="GHEA Grapalat"/>
          <w:sz w:val="20"/>
          <w:szCs w:val="20"/>
        </w:rPr>
        <w:t>ընթացակարգը</w:t>
      </w:r>
      <w:r w:rsidR="00A42E71" w:rsidRPr="00BE3DCD">
        <w:rPr>
          <w:rFonts w:ascii="GHEA Grapalat" w:hAnsi="GHEA Grapalat"/>
          <w:sz w:val="20"/>
          <w:szCs w:val="20"/>
          <w:lang w:val="af-ZA"/>
        </w:rPr>
        <w:t xml:space="preserve"> </w:t>
      </w:r>
      <w:r w:rsidR="00A42E71" w:rsidRPr="00BE3DCD">
        <w:rPr>
          <w:rFonts w:ascii="GHEA Grapalat" w:hAnsi="GHEA Grapalat"/>
          <w:sz w:val="20"/>
          <w:szCs w:val="20"/>
        </w:rPr>
        <w:t>չկայացած</w:t>
      </w:r>
      <w:r w:rsidR="00A42E71" w:rsidRPr="00BE3DCD">
        <w:rPr>
          <w:rFonts w:ascii="GHEA Grapalat" w:hAnsi="GHEA Grapalat"/>
          <w:sz w:val="20"/>
          <w:szCs w:val="20"/>
          <w:lang w:val="af-ZA"/>
        </w:rPr>
        <w:t xml:space="preserve"> </w:t>
      </w:r>
      <w:r w:rsidR="00A42E71" w:rsidRPr="00BE3DCD">
        <w:rPr>
          <w:rFonts w:ascii="GHEA Grapalat" w:hAnsi="GHEA Grapalat"/>
          <w:sz w:val="20"/>
          <w:szCs w:val="20"/>
        </w:rPr>
        <w:t>հայտարարվելուց</w:t>
      </w:r>
      <w:r w:rsidR="00A42E71" w:rsidRPr="00BE3DCD">
        <w:rPr>
          <w:rFonts w:ascii="GHEA Grapalat" w:hAnsi="GHEA Grapalat"/>
          <w:sz w:val="20"/>
          <w:szCs w:val="20"/>
          <w:lang w:val="af-ZA"/>
        </w:rPr>
        <w:t xml:space="preserve"> </w:t>
      </w:r>
      <w:r w:rsidR="00A42E71" w:rsidRPr="00BE3DCD">
        <w:rPr>
          <w:rFonts w:ascii="GHEA Grapalat" w:hAnsi="GHEA Grapalat"/>
          <w:sz w:val="20"/>
          <w:szCs w:val="20"/>
        </w:rPr>
        <w:lastRenderedPageBreak/>
        <w:t>հետո</w:t>
      </w:r>
      <w:r w:rsidR="00A42E71" w:rsidRPr="00BE3DCD">
        <w:rPr>
          <w:rFonts w:ascii="GHEA Grapalat" w:hAnsi="GHEA Grapalat"/>
          <w:sz w:val="20"/>
          <w:szCs w:val="20"/>
          <w:lang w:val="af-ZA"/>
        </w:rPr>
        <w:t xml:space="preserve"> </w:t>
      </w:r>
      <w:r w:rsidR="00A42E71" w:rsidRPr="00BE3DCD">
        <w:rPr>
          <w:rFonts w:ascii="GHEA Grapalat" w:hAnsi="GHEA Grapalat"/>
          <w:sz w:val="20"/>
          <w:szCs w:val="20"/>
        </w:rPr>
        <w:t>քսան</w:t>
      </w:r>
      <w:r w:rsidR="00A42E71" w:rsidRPr="00BE3DCD">
        <w:rPr>
          <w:rFonts w:ascii="GHEA Grapalat" w:hAnsi="GHEA Grapalat"/>
          <w:sz w:val="20"/>
          <w:szCs w:val="20"/>
          <w:lang w:val="af-ZA"/>
        </w:rPr>
        <w:t xml:space="preserve"> </w:t>
      </w:r>
      <w:r w:rsidR="00A42E71" w:rsidRPr="00BE3DCD">
        <w:rPr>
          <w:rFonts w:ascii="GHEA Grapalat" w:hAnsi="GHEA Grapalat"/>
          <w:sz w:val="20"/>
          <w:szCs w:val="20"/>
        </w:rPr>
        <w:t>աշխատանքային</w:t>
      </w:r>
      <w:r w:rsidR="00A42E71" w:rsidRPr="00BE3DCD">
        <w:rPr>
          <w:rFonts w:ascii="GHEA Grapalat" w:hAnsi="GHEA Grapalat"/>
          <w:sz w:val="20"/>
          <w:szCs w:val="20"/>
          <w:lang w:val="af-ZA"/>
        </w:rPr>
        <w:t xml:space="preserve"> </w:t>
      </w:r>
      <w:r w:rsidR="00A42E71" w:rsidRPr="00BE3DCD">
        <w:rPr>
          <w:rFonts w:ascii="GHEA Grapalat" w:hAnsi="GHEA Grapalat"/>
          <w:sz w:val="20"/>
          <w:szCs w:val="20"/>
        </w:rPr>
        <w:t>օրվա</w:t>
      </w:r>
      <w:r w:rsidR="00A42E71" w:rsidRPr="00BE3DCD">
        <w:rPr>
          <w:rFonts w:ascii="GHEA Grapalat" w:hAnsi="GHEA Grapalat"/>
          <w:sz w:val="20"/>
          <w:szCs w:val="20"/>
          <w:lang w:val="af-ZA"/>
        </w:rPr>
        <w:t xml:space="preserve"> </w:t>
      </w:r>
      <w:r w:rsidR="00A42E71" w:rsidRPr="00BE3DCD">
        <w:rPr>
          <w:rFonts w:ascii="GHEA Grapalat" w:hAnsi="GHEA Grapalat"/>
          <w:sz w:val="20"/>
          <w:szCs w:val="20"/>
        </w:rPr>
        <w:t>ընթացքում</w:t>
      </w:r>
      <w:r w:rsidR="00A42E71" w:rsidRPr="00BE3DCD">
        <w:rPr>
          <w:rFonts w:ascii="GHEA Grapalat" w:hAnsi="GHEA Grapalat"/>
          <w:sz w:val="20"/>
          <w:szCs w:val="20"/>
          <w:lang w:val="af-ZA"/>
        </w:rPr>
        <w:t xml:space="preserve">, </w:t>
      </w:r>
      <w:r w:rsidR="00A42E71" w:rsidRPr="00BE3DCD">
        <w:rPr>
          <w:rFonts w:ascii="GHEA Grapalat" w:hAnsi="GHEA Grapalat"/>
          <w:sz w:val="20"/>
          <w:szCs w:val="20"/>
        </w:rPr>
        <w:t>բացառությամբ</w:t>
      </w:r>
      <w:r w:rsidR="00A42E71" w:rsidRPr="00BE3DCD">
        <w:rPr>
          <w:rFonts w:ascii="GHEA Grapalat" w:hAnsi="GHEA Grapalat"/>
          <w:sz w:val="20"/>
          <w:szCs w:val="20"/>
          <w:lang w:val="af-ZA"/>
        </w:rPr>
        <w:t xml:space="preserve"> </w:t>
      </w:r>
      <w:r w:rsidR="00A42E71" w:rsidRPr="00BE3DCD">
        <w:rPr>
          <w:rFonts w:ascii="GHEA Grapalat" w:hAnsi="GHEA Grapalat"/>
          <w:sz w:val="20"/>
          <w:szCs w:val="20"/>
        </w:rPr>
        <w:t>սույն</w:t>
      </w:r>
      <w:r w:rsidR="00A42E71" w:rsidRPr="00BE3DCD">
        <w:rPr>
          <w:rFonts w:ascii="GHEA Grapalat" w:hAnsi="GHEA Grapalat"/>
          <w:sz w:val="20"/>
          <w:szCs w:val="20"/>
          <w:lang w:val="af-ZA"/>
        </w:rPr>
        <w:t xml:space="preserve"> </w:t>
      </w:r>
      <w:r w:rsidR="00A42E71" w:rsidRPr="00BE3DCD">
        <w:rPr>
          <w:rFonts w:ascii="GHEA Grapalat" w:hAnsi="GHEA Grapalat"/>
          <w:sz w:val="20"/>
          <w:szCs w:val="20"/>
        </w:rPr>
        <w:t>հրավերի</w:t>
      </w:r>
      <w:r w:rsidR="00A42E71" w:rsidRPr="00BE3DCD">
        <w:rPr>
          <w:rFonts w:ascii="GHEA Grapalat" w:hAnsi="GHEA Grapalat"/>
          <w:sz w:val="20"/>
          <w:szCs w:val="20"/>
          <w:lang w:val="af-ZA"/>
        </w:rPr>
        <w:t xml:space="preserve"> 1-</w:t>
      </w:r>
      <w:r w:rsidR="00A42E71" w:rsidRPr="00BE3DCD">
        <w:rPr>
          <w:rFonts w:ascii="GHEA Grapalat" w:hAnsi="GHEA Grapalat"/>
          <w:sz w:val="20"/>
          <w:szCs w:val="20"/>
        </w:rPr>
        <w:t>ին</w:t>
      </w:r>
      <w:r w:rsidR="00A42E71" w:rsidRPr="00BE3DCD">
        <w:rPr>
          <w:rFonts w:ascii="GHEA Grapalat" w:hAnsi="GHEA Grapalat"/>
          <w:sz w:val="20"/>
          <w:szCs w:val="20"/>
          <w:lang w:val="af-ZA"/>
        </w:rPr>
        <w:t xml:space="preserve"> </w:t>
      </w:r>
      <w:r w:rsidR="00A42E71" w:rsidRPr="00BE3DCD">
        <w:rPr>
          <w:rFonts w:ascii="GHEA Grapalat" w:hAnsi="GHEA Grapalat"/>
          <w:sz w:val="20"/>
          <w:szCs w:val="20"/>
        </w:rPr>
        <w:t>մասի</w:t>
      </w:r>
      <w:r w:rsidR="00A42E71" w:rsidRPr="00BE3DCD">
        <w:rPr>
          <w:rFonts w:ascii="GHEA Grapalat" w:hAnsi="GHEA Grapalat"/>
          <w:sz w:val="20"/>
          <w:szCs w:val="20"/>
          <w:lang w:val="af-ZA"/>
        </w:rPr>
        <w:t xml:space="preserve"> </w:t>
      </w:r>
      <w:r w:rsidRPr="00BE3DCD">
        <w:rPr>
          <w:rFonts w:ascii="GHEA Grapalat" w:hAnsi="GHEA Grapalat"/>
          <w:sz w:val="20"/>
          <w:szCs w:val="20"/>
          <w:lang w:val="af-ZA"/>
        </w:rPr>
        <w:t>7</w:t>
      </w:r>
      <w:r w:rsidR="00A42E71" w:rsidRPr="00BE3DCD">
        <w:rPr>
          <w:rFonts w:ascii="GHEA Grapalat" w:hAnsi="GHEA Grapalat"/>
          <w:sz w:val="20"/>
          <w:szCs w:val="20"/>
          <w:lang w:val="af-ZA"/>
        </w:rPr>
        <w:t xml:space="preserve">.3 </w:t>
      </w:r>
      <w:r w:rsidR="00A42E71" w:rsidRPr="00BE3DCD">
        <w:rPr>
          <w:rFonts w:ascii="GHEA Grapalat" w:hAnsi="GHEA Grapalat"/>
          <w:sz w:val="20"/>
          <w:szCs w:val="20"/>
        </w:rPr>
        <w:t>կետով</w:t>
      </w:r>
      <w:r w:rsidR="00A42E71" w:rsidRPr="00BE3DCD">
        <w:rPr>
          <w:rFonts w:ascii="GHEA Grapalat" w:hAnsi="GHEA Grapalat"/>
          <w:sz w:val="20"/>
          <w:szCs w:val="20"/>
          <w:lang w:val="af-ZA"/>
        </w:rPr>
        <w:t xml:space="preserve"> </w:t>
      </w:r>
      <w:r w:rsidR="00A42E71" w:rsidRPr="00BE3DCD">
        <w:rPr>
          <w:rFonts w:ascii="GHEA Grapalat" w:hAnsi="GHEA Grapalat"/>
          <w:sz w:val="20"/>
          <w:szCs w:val="20"/>
        </w:rPr>
        <w:t>նախատեսված</w:t>
      </w:r>
      <w:r w:rsidR="00A42E71" w:rsidRPr="00BE3DCD">
        <w:rPr>
          <w:rFonts w:ascii="GHEA Grapalat" w:hAnsi="GHEA Grapalat"/>
          <w:sz w:val="20"/>
          <w:szCs w:val="20"/>
          <w:lang w:val="af-ZA"/>
        </w:rPr>
        <w:t xml:space="preserve"> </w:t>
      </w:r>
      <w:r w:rsidR="00A42E71" w:rsidRPr="00BE3DCD">
        <w:rPr>
          <w:rFonts w:ascii="GHEA Grapalat" w:hAnsi="GHEA Grapalat"/>
          <w:sz w:val="20"/>
          <w:szCs w:val="20"/>
        </w:rPr>
        <w:t>դեպքերի</w:t>
      </w:r>
      <w:r w:rsidR="00A42E71" w:rsidRPr="00BE3DCD">
        <w:rPr>
          <w:rFonts w:ascii="GHEA Grapalat" w:hAnsi="GHEA Grapalat"/>
          <w:sz w:val="20"/>
          <w:szCs w:val="20"/>
          <w:lang w:val="af-ZA"/>
        </w:rPr>
        <w:t xml:space="preserve">: </w:t>
      </w:r>
    </w:p>
    <w:p w:rsidR="00096865" w:rsidRPr="00BE3DCD" w:rsidRDefault="00096865" w:rsidP="00EF3662">
      <w:pPr>
        <w:ind w:firstLine="567"/>
        <w:jc w:val="both"/>
        <w:rPr>
          <w:rFonts w:ascii="GHEA Grapalat" w:hAnsi="GHEA Grapalat" w:cs="Sylfaen"/>
          <w:sz w:val="20"/>
          <w:lang w:val="af-ZA"/>
        </w:rPr>
      </w:pPr>
    </w:p>
    <w:p w:rsidR="00096865" w:rsidRPr="00BE3DCD" w:rsidRDefault="00096865" w:rsidP="00EF3662">
      <w:pPr>
        <w:ind w:firstLine="567"/>
        <w:jc w:val="both"/>
        <w:rPr>
          <w:rFonts w:ascii="GHEA Grapalat" w:hAnsi="GHEA Grapalat" w:cs="Sylfaen"/>
          <w:sz w:val="20"/>
          <w:lang w:val="af-ZA"/>
        </w:rPr>
      </w:pPr>
    </w:p>
    <w:p w:rsidR="00807178" w:rsidRPr="00BE3DCD" w:rsidRDefault="00FD2748" w:rsidP="00EF3662">
      <w:pPr>
        <w:ind w:firstLine="567"/>
        <w:jc w:val="center"/>
        <w:rPr>
          <w:rFonts w:ascii="GHEA Grapalat" w:hAnsi="GHEA Grapalat"/>
          <w:b/>
          <w:sz w:val="20"/>
          <w:lang w:val="hy-AM"/>
        </w:rPr>
      </w:pPr>
      <w:r w:rsidRPr="00BE3DCD">
        <w:rPr>
          <w:rFonts w:ascii="GHEA Grapalat" w:hAnsi="GHEA Grapalat"/>
          <w:b/>
          <w:sz w:val="20"/>
          <w:lang w:val="af-ZA"/>
        </w:rPr>
        <w:t>8</w:t>
      </w:r>
      <w:r w:rsidR="008D5016" w:rsidRPr="00BE3DCD">
        <w:rPr>
          <w:rFonts w:ascii="GHEA Grapalat" w:hAnsi="GHEA Grapalat"/>
          <w:b/>
          <w:sz w:val="20"/>
          <w:lang w:val="af-ZA"/>
        </w:rPr>
        <w:t>.  ՀԱՅՏԵՐԻ ԲԱՑՈՒՄԸ</w:t>
      </w:r>
      <w:r w:rsidR="00807178" w:rsidRPr="00BE3DCD">
        <w:rPr>
          <w:rFonts w:ascii="GHEA Grapalat" w:hAnsi="GHEA Grapalat"/>
          <w:b/>
          <w:sz w:val="20"/>
          <w:lang w:val="hy-AM"/>
        </w:rPr>
        <w:t xml:space="preserve">, </w:t>
      </w:r>
      <w:r w:rsidR="00807178" w:rsidRPr="00BE3DCD">
        <w:rPr>
          <w:rFonts w:ascii="GHEA Grapalat" w:hAnsi="GHEA Grapalat"/>
          <w:b/>
          <w:sz w:val="20"/>
          <w:lang w:val="af-ZA"/>
        </w:rPr>
        <w:t xml:space="preserve">ԳՆԱՀԱՏՈՒՄԸ  ԵՎ  </w:t>
      </w:r>
    </w:p>
    <w:p w:rsidR="00096865" w:rsidRPr="00BE3DCD" w:rsidRDefault="00807178" w:rsidP="00EF3662">
      <w:pPr>
        <w:ind w:firstLine="567"/>
        <w:jc w:val="center"/>
        <w:rPr>
          <w:rFonts w:ascii="GHEA Grapalat" w:hAnsi="GHEA Grapalat"/>
          <w:b/>
          <w:sz w:val="20"/>
          <w:lang w:val="af-ZA"/>
        </w:rPr>
      </w:pPr>
      <w:r w:rsidRPr="00BE3DCD">
        <w:rPr>
          <w:rFonts w:ascii="GHEA Grapalat" w:hAnsi="GHEA Grapalat"/>
          <w:b/>
          <w:sz w:val="20"/>
          <w:lang w:val="af-ZA"/>
        </w:rPr>
        <w:t>ԱՐԴՅՈՒՆՔՆԵՐԻ ԱՄՓՈՓՈՒՄԸ</w:t>
      </w:r>
      <w:r w:rsidR="008D5016" w:rsidRPr="00BE3DCD">
        <w:rPr>
          <w:rFonts w:ascii="GHEA Grapalat" w:hAnsi="GHEA Grapalat"/>
          <w:b/>
          <w:sz w:val="20"/>
          <w:lang w:val="af-ZA"/>
        </w:rPr>
        <w:t xml:space="preserve"> </w:t>
      </w:r>
    </w:p>
    <w:p w:rsidR="00096865" w:rsidRPr="00BE3DCD" w:rsidRDefault="00096865" w:rsidP="00EF3662">
      <w:pPr>
        <w:ind w:firstLine="567"/>
        <w:jc w:val="both"/>
        <w:rPr>
          <w:rFonts w:ascii="GHEA Grapalat" w:hAnsi="GHEA Grapalat"/>
          <w:b/>
          <w:sz w:val="20"/>
          <w:lang w:val="af-ZA"/>
        </w:rPr>
      </w:pPr>
    </w:p>
    <w:p w:rsidR="003E5887" w:rsidRPr="00BE3DCD" w:rsidRDefault="00FD2748" w:rsidP="003E5887">
      <w:pPr>
        <w:pStyle w:val="23"/>
        <w:spacing w:line="240" w:lineRule="auto"/>
        <w:ind w:firstLine="567"/>
        <w:rPr>
          <w:rFonts w:ascii="GHEA Grapalat" w:hAnsi="GHEA Grapalat" w:cs="Tahoma"/>
        </w:rPr>
      </w:pPr>
      <w:r w:rsidRPr="00BE3DCD">
        <w:rPr>
          <w:rFonts w:ascii="GHEA Grapalat" w:hAnsi="GHEA Grapalat"/>
        </w:rPr>
        <w:t>8</w:t>
      </w:r>
      <w:r w:rsidR="00096865" w:rsidRPr="00BE3DCD">
        <w:rPr>
          <w:rFonts w:ascii="GHEA Grapalat" w:hAnsi="GHEA Grapalat"/>
        </w:rPr>
        <w:t xml:space="preserve">.1 </w:t>
      </w:r>
      <w:r w:rsidR="002C3CAA" w:rsidRPr="00BE3DCD">
        <w:rPr>
          <w:rFonts w:ascii="GHEA Grapalat" w:hAnsi="GHEA Grapalat" w:cs="Sylfaen"/>
          <w:lang w:val="ru-RU"/>
        </w:rPr>
        <w:t>Հայտերի</w:t>
      </w:r>
      <w:r w:rsidR="002C3CAA" w:rsidRPr="00BE3DCD">
        <w:rPr>
          <w:rFonts w:ascii="GHEA Grapalat" w:hAnsi="GHEA Grapalat" w:cs="Sylfaen"/>
        </w:rPr>
        <w:t xml:space="preserve"> </w:t>
      </w:r>
      <w:r w:rsidR="002C3CAA" w:rsidRPr="00BE3DCD">
        <w:rPr>
          <w:rFonts w:ascii="GHEA Grapalat" w:hAnsi="GHEA Grapalat" w:cs="Sylfaen"/>
          <w:lang w:val="ru-RU"/>
        </w:rPr>
        <w:t>բացումը</w:t>
      </w:r>
      <w:r w:rsidR="002C3CAA" w:rsidRPr="00BE3DCD">
        <w:rPr>
          <w:rFonts w:ascii="GHEA Grapalat" w:hAnsi="GHEA Grapalat" w:cs="Sylfaen"/>
        </w:rPr>
        <w:t xml:space="preserve"> </w:t>
      </w:r>
      <w:r w:rsidR="002C3CAA" w:rsidRPr="00BE3DCD">
        <w:rPr>
          <w:rFonts w:ascii="GHEA Grapalat" w:hAnsi="GHEA Grapalat" w:cs="Sylfaen"/>
          <w:lang w:val="ru-RU"/>
        </w:rPr>
        <w:t>կկատարվի</w:t>
      </w:r>
      <w:r w:rsidR="002C3CAA" w:rsidRPr="00BE3DCD">
        <w:rPr>
          <w:rFonts w:ascii="GHEA Grapalat" w:hAnsi="GHEA Grapalat" w:cs="Sylfaen"/>
        </w:rPr>
        <w:t xml:space="preserve"> </w:t>
      </w:r>
      <w:r w:rsidR="004348F9" w:rsidRPr="00BE3DCD">
        <w:rPr>
          <w:rFonts w:ascii="GHEA Grapalat" w:hAnsi="GHEA Grapalat" w:cs="Sylfaen"/>
        </w:rPr>
        <w:t xml:space="preserve">հանձնաժողովի՝ հայտերի բացման և գնահատման նիստում՝ </w:t>
      </w:r>
      <w:r w:rsidR="004348F9" w:rsidRPr="00BE3DCD">
        <w:rPr>
          <w:rFonts w:ascii="GHEA Grapalat" w:hAnsi="GHEA Grapalat" w:cs="Sylfaen"/>
          <w:szCs w:val="24"/>
          <w:lang w:val="ru-RU"/>
        </w:rPr>
        <w:t>սույն</w:t>
      </w:r>
      <w:r w:rsidR="004348F9" w:rsidRPr="00BE3DCD">
        <w:rPr>
          <w:rFonts w:ascii="GHEA Grapalat" w:hAnsi="GHEA Grapalat" w:cs="Sylfaen"/>
          <w:szCs w:val="24"/>
        </w:rPr>
        <w:t xml:space="preserve"> </w:t>
      </w:r>
      <w:r w:rsidR="004348F9" w:rsidRPr="00BE3DCD">
        <w:rPr>
          <w:rFonts w:ascii="GHEA Grapalat" w:hAnsi="GHEA Grapalat" w:cs="Sylfaen"/>
          <w:szCs w:val="24"/>
          <w:lang w:val="ru-RU"/>
        </w:rPr>
        <w:t>ընթացակարգի</w:t>
      </w:r>
      <w:r w:rsidR="004348F9" w:rsidRPr="00BE3DCD">
        <w:rPr>
          <w:rFonts w:ascii="GHEA Grapalat" w:hAnsi="GHEA Grapalat" w:cs="Sylfaen"/>
          <w:szCs w:val="24"/>
        </w:rPr>
        <w:t xml:space="preserve"> </w:t>
      </w:r>
      <w:r w:rsidR="004348F9" w:rsidRPr="00BE3DCD">
        <w:rPr>
          <w:rFonts w:ascii="GHEA Grapalat" w:hAnsi="GHEA Grapalat" w:cs="Sylfaen"/>
          <w:szCs w:val="24"/>
          <w:lang w:val="ru-RU"/>
        </w:rPr>
        <w:t>հայտարարությունը</w:t>
      </w:r>
      <w:r w:rsidR="004348F9" w:rsidRPr="00BE3DCD">
        <w:rPr>
          <w:rFonts w:ascii="GHEA Grapalat" w:hAnsi="GHEA Grapalat" w:cs="Sylfaen"/>
          <w:szCs w:val="24"/>
        </w:rPr>
        <w:t xml:space="preserve"> </w:t>
      </w:r>
      <w:r w:rsidR="004348F9" w:rsidRPr="00BE3DCD">
        <w:rPr>
          <w:rFonts w:ascii="GHEA Grapalat" w:hAnsi="GHEA Grapalat" w:cs="Sylfaen"/>
          <w:szCs w:val="24"/>
          <w:lang w:val="ru-RU"/>
        </w:rPr>
        <w:t>և</w:t>
      </w:r>
      <w:r w:rsidR="004348F9" w:rsidRPr="00BE3DCD">
        <w:rPr>
          <w:rFonts w:ascii="GHEA Grapalat" w:hAnsi="GHEA Grapalat" w:cs="Sylfaen"/>
          <w:szCs w:val="24"/>
        </w:rPr>
        <w:t xml:space="preserve"> </w:t>
      </w:r>
      <w:r w:rsidR="004348F9" w:rsidRPr="00BE3DCD">
        <w:rPr>
          <w:rFonts w:ascii="GHEA Grapalat" w:hAnsi="GHEA Grapalat" w:cs="Sylfaen"/>
          <w:szCs w:val="24"/>
          <w:lang w:val="ru-RU"/>
        </w:rPr>
        <w:t>հրավերը</w:t>
      </w:r>
      <w:r w:rsidR="004348F9" w:rsidRPr="00BE3DCD">
        <w:rPr>
          <w:rFonts w:ascii="GHEA Grapalat" w:hAnsi="GHEA Grapalat" w:cs="Sylfaen"/>
          <w:szCs w:val="24"/>
        </w:rPr>
        <w:t xml:space="preserve"> </w:t>
      </w:r>
      <w:r w:rsidR="004348F9" w:rsidRPr="00BE3DCD">
        <w:rPr>
          <w:rFonts w:ascii="GHEA Grapalat" w:hAnsi="GHEA Grapalat" w:cs="Sylfaen"/>
          <w:szCs w:val="24"/>
          <w:lang w:val="ru-RU"/>
        </w:rPr>
        <w:t>համակարգում</w:t>
      </w:r>
      <w:r w:rsidR="004348F9" w:rsidRPr="00BE3DCD">
        <w:rPr>
          <w:rFonts w:ascii="GHEA Grapalat" w:hAnsi="GHEA Grapalat" w:cs="Sylfaen"/>
          <w:szCs w:val="24"/>
        </w:rPr>
        <w:t xml:space="preserve"> </w:t>
      </w:r>
      <w:r w:rsidR="004348F9" w:rsidRPr="00BE3DCD">
        <w:rPr>
          <w:rFonts w:ascii="GHEA Grapalat" w:hAnsi="GHEA Grapalat" w:cs="Sylfaen"/>
          <w:szCs w:val="24"/>
          <w:lang w:val="en-US"/>
        </w:rPr>
        <w:t>հ</w:t>
      </w:r>
      <w:r w:rsidR="004348F9" w:rsidRPr="00BE3DCD">
        <w:rPr>
          <w:rFonts w:ascii="GHEA Grapalat" w:hAnsi="GHEA Grapalat" w:cs="Sylfaen"/>
          <w:szCs w:val="24"/>
          <w:lang w:val="ru-RU"/>
        </w:rPr>
        <w:t>րապարակվելու</w:t>
      </w:r>
      <w:r w:rsidR="004348F9" w:rsidRPr="00BE3DCD">
        <w:rPr>
          <w:rFonts w:ascii="GHEA Grapalat" w:hAnsi="GHEA Grapalat" w:cs="Sylfaen"/>
          <w:szCs w:val="24"/>
        </w:rPr>
        <w:t xml:space="preserve"> </w:t>
      </w:r>
      <w:r w:rsidR="004348F9" w:rsidRPr="00BE3DCD">
        <w:rPr>
          <w:rFonts w:ascii="GHEA Grapalat" w:hAnsi="GHEA Grapalat" w:cs="Sylfaen"/>
          <w:szCs w:val="24"/>
          <w:lang w:val="en-US"/>
        </w:rPr>
        <w:t>օրվանից</w:t>
      </w:r>
      <w:r w:rsidR="004348F9" w:rsidRPr="00BE3DCD">
        <w:rPr>
          <w:rFonts w:ascii="GHEA Grapalat" w:hAnsi="GHEA Grapalat" w:cs="Sylfaen"/>
          <w:szCs w:val="24"/>
        </w:rPr>
        <w:t xml:space="preserve"> </w:t>
      </w:r>
      <w:r w:rsidR="004348F9" w:rsidRPr="00BE3DCD">
        <w:rPr>
          <w:rFonts w:ascii="GHEA Grapalat" w:hAnsi="GHEA Grapalat" w:cs="Sylfaen"/>
          <w:szCs w:val="24"/>
          <w:lang w:val="ru-RU"/>
        </w:rPr>
        <w:t>հաշված</w:t>
      </w:r>
      <w:r w:rsidR="004348F9" w:rsidRPr="00BE3DCD">
        <w:rPr>
          <w:rFonts w:ascii="GHEA Grapalat" w:hAnsi="GHEA Grapalat" w:cs="Sylfaen"/>
          <w:szCs w:val="24"/>
        </w:rPr>
        <w:t xml:space="preserve"> </w:t>
      </w:r>
      <w:r w:rsidR="003E5887" w:rsidRPr="00BE3DCD">
        <w:rPr>
          <w:rFonts w:ascii="GHEA Grapalat" w:hAnsi="GHEA Grapalat"/>
        </w:rPr>
        <w:t>7</w:t>
      </w:r>
      <w:r w:rsidR="003E5887" w:rsidRPr="00BE3DCD">
        <w:rPr>
          <w:rFonts w:ascii="GHEA Grapalat" w:hAnsi="GHEA Grapalat"/>
          <w:i/>
        </w:rPr>
        <w:t xml:space="preserve"> </w:t>
      </w:r>
      <w:r w:rsidR="003E5887" w:rsidRPr="00BE3DCD">
        <w:rPr>
          <w:rFonts w:ascii="GHEA Grapalat" w:hAnsi="GHEA Grapalat" w:cs="Sylfaen"/>
          <w:szCs w:val="24"/>
        </w:rPr>
        <w:t>-</w:t>
      </w:r>
      <w:r w:rsidR="003E5887" w:rsidRPr="00BE3DCD">
        <w:rPr>
          <w:rFonts w:ascii="GHEA Grapalat" w:hAnsi="GHEA Grapalat" w:cs="Sylfaen"/>
          <w:szCs w:val="24"/>
          <w:lang w:val="ru-RU"/>
        </w:rPr>
        <w:t>րդ</w:t>
      </w:r>
      <w:r w:rsidR="003E5887" w:rsidRPr="00BE3DCD">
        <w:rPr>
          <w:rFonts w:ascii="GHEA Grapalat" w:hAnsi="GHEA Grapalat" w:cs="Sylfaen"/>
          <w:szCs w:val="24"/>
        </w:rPr>
        <w:t xml:space="preserve"> </w:t>
      </w:r>
      <w:r w:rsidR="003E5887" w:rsidRPr="00BE3DCD">
        <w:rPr>
          <w:rFonts w:ascii="GHEA Grapalat" w:hAnsi="GHEA Grapalat" w:cs="Sylfaen"/>
          <w:szCs w:val="24"/>
          <w:lang w:val="ru-RU"/>
        </w:rPr>
        <w:t>օրվա</w:t>
      </w:r>
      <w:r w:rsidR="003E5887" w:rsidRPr="00BE3DCD">
        <w:rPr>
          <w:rFonts w:ascii="GHEA Grapalat" w:hAnsi="GHEA Grapalat" w:cs="Sylfaen"/>
          <w:szCs w:val="24"/>
        </w:rPr>
        <w:t xml:space="preserve"> </w:t>
      </w:r>
      <w:r w:rsidR="003E5887" w:rsidRPr="00BE3DCD">
        <w:rPr>
          <w:rFonts w:ascii="GHEA Grapalat" w:hAnsi="GHEA Grapalat" w:cs="Sylfaen"/>
          <w:szCs w:val="24"/>
          <w:lang w:val="ru-RU"/>
        </w:rPr>
        <w:t>ժամը</w:t>
      </w:r>
      <w:r w:rsidR="003E5887" w:rsidRPr="00BE3DCD">
        <w:rPr>
          <w:rFonts w:ascii="GHEA Grapalat" w:hAnsi="GHEA Grapalat" w:cs="Sylfaen"/>
          <w:szCs w:val="24"/>
        </w:rPr>
        <w:t xml:space="preserve"> 1</w:t>
      </w:r>
      <w:r w:rsidR="00B65484">
        <w:rPr>
          <w:rFonts w:ascii="GHEA Grapalat" w:hAnsi="GHEA Grapalat" w:cs="Sylfaen"/>
          <w:szCs w:val="24"/>
        </w:rPr>
        <w:t>5</w:t>
      </w:r>
      <w:r w:rsidR="003E5887" w:rsidRPr="00BE3DCD">
        <w:rPr>
          <w:rFonts w:ascii="GHEA Grapalat" w:hAnsi="GHEA Grapalat" w:cs="Sylfaen"/>
          <w:szCs w:val="24"/>
        </w:rPr>
        <w:t>:00 -</w:t>
      </w:r>
      <w:r w:rsidR="003E5887" w:rsidRPr="00BE3DCD">
        <w:rPr>
          <w:rFonts w:ascii="GHEA Grapalat" w:hAnsi="GHEA Grapalat" w:cs="Sylfaen"/>
          <w:szCs w:val="24"/>
          <w:lang w:val="en-US"/>
        </w:rPr>
        <w:t>ի</w:t>
      </w:r>
      <w:r w:rsidR="003E5887" w:rsidRPr="00BE3DCD">
        <w:rPr>
          <w:rFonts w:ascii="GHEA Grapalat" w:hAnsi="GHEA Grapalat" w:cs="Sylfaen"/>
          <w:szCs w:val="24"/>
          <w:lang w:val="ru-RU"/>
        </w:rPr>
        <w:t>ն։</w:t>
      </w:r>
      <w:r w:rsidR="003E5887" w:rsidRPr="00BE3DCD">
        <w:rPr>
          <w:rFonts w:ascii="GHEA Grapalat" w:hAnsi="GHEA Grapalat" w:cs="Sylfaen"/>
          <w:szCs w:val="24"/>
        </w:rPr>
        <w:t xml:space="preserve"> </w:t>
      </w:r>
    </w:p>
    <w:p w:rsidR="004348F9" w:rsidRPr="00BE3DCD" w:rsidRDefault="004348F9" w:rsidP="003E5887">
      <w:pPr>
        <w:pStyle w:val="23"/>
        <w:spacing w:line="240" w:lineRule="auto"/>
        <w:ind w:firstLine="567"/>
        <w:rPr>
          <w:rFonts w:ascii="GHEA Grapalat" w:hAnsi="GHEA Grapalat" w:cs="Sylfaen"/>
        </w:rPr>
      </w:pPr>
      <w:r w:rsidRPr="00BE3DCD">
        <w:rPr>
          <w:rFonts w:ascii="GHEA Grapalat" w:hAnsi="GHEA Grapalat" w:cs="Sylfaen"/>
          <w:lang w:val="ru-RU"/>
        </w:rPr>
        <w:t>Հայտերի</w:t>
      </w:r>
      <w:r w:rsidRPr="00BE3DCD">
        <w:rPr>
          <w:rFonts w:ascii="GHEA Grapalat" w:hAnsi="GHEA Grapalat" w:cs="Sylfaen"/>
        </w:rPr>
        <w:t xml:space="preserve"> </w:t>
      </w:r>
      <w:r w:rsidRPr="00BE3DCD">
        <w:rPr>
          <w:rFonts w:ascii="GHEA Grapalat" w:hAnsi="GHEA Grapalat" w:cs="Sylfaen"/>
          <w:lang w:val="ru-RU"/>
        </w:rPr>
        <w:t>բացման</w:t>
      </w:r>
      <w:r w:rsidRPr="00BE3DCD">
        <w:rPr>
          <w:rFonts w:ascii="GHEA Grapalat" w:hAnsi="GHEA Grapalat" w:cs="Sylfaen"/>
        </w:rPr>
        <w:t xml:space="preserve"> և գնահատման </w:t>
      </w:r>
      <w:r w:rsidRPr="00BE3DCD">
        <w:rPr>
          <w:rFonts w:ascii="GHEA Grapalat" w:hAnsi="GHEA Grapalat" w:cs="Sylfaen"/>
          <w:lang w:val="ru-RU"/>
        </w:rPr>
        <w:t>նիստում</w:t>
      </w:r>
      <w:r w:rsidRPr="00BE3DCD">
        <w:rPr>
          <w:rFonts w:ascii="GHEA Grapalat" w:hAnsi="GHEA Grapalat" w:cs="Sylfaen"/>
        </w:rPr>
        <w:t>՝</w:t>
      </w:r>
    </w:p>
    <w:p w:rsidR="004348F9" w:rsidRPr="00BE3DCD" w:rsidRDefault="004348F9" w:rsidP="004348F9">
      <w:pPr>
        <w:ind w:firstLine="567"/>
        <w:jc w:val="both"/>
        <w:rPr>
          <w:rFonts w:ascii="GHEA Grapalat" w:hAnsi="GHEA Grapalat" w:cs="Sylfaen"/>
          <w:sz w:val="20"/>
          <w:lang w:val="af-ZA"/>
        </w:rPr>
      </w:pPr>
      <w:r w:rsidRPr="00BE3DCD">
        <w:rPr>
          <w:rFonts w:ascii="GHEA Grapalat" w:hAnsi="GHEA Grapalat" w:cs="Sylfaen"/>
          <w:sz w:val="20"/>
          <w:lang w:val="af-ZA"/>
        </w:rPr>
        <w:t xml:space="preserve">1) </w:t>
      </w:r>
      <w:r w:rsidRPr="00BE3DCD">
        <w:rPr>
          <w:rFonts w:ascii="GHEA Grapalat" w:hAnsi="GHEA Grapalat" w:cs="Sylfaen"/>
          <w:sz w:val="20"/>
        </w:rPr>
        <w:t>հանձնաժողովի</w:t>
      </w:r>
      <w:r w:rsidRPr="00BE3DCD">
        <w:rPr>
          <w:rFonts w:ascii="GHEA Grapalat" w:hAnsi="GHEA Grapalat" w:cs="Sylfaen"/>
          <w:sz w:val="20"/>
          <w:lang w:val="af-ZA"/>
        </w:rPr>
        <w:t xml:space="preserve"> </w:t>
      </w:r>
      <w:r w:rsidRPr="00BE3DCD">
        <w:rPr>
          <w:rFonts w:ascii="GHEA Grapalat" w:hAnsi="GHEA Grapalat" w:cs="Sylfaen"/>
          <w:sz w:val="20"/>
        </w:rPr>
        <w:t>նախագահը</w:t>
      </w:r>
      <w:r w:rsidRPr="00BE3DCD">
        <w:rPr>
          <w:rFonts w:ascii="GHEA Grapalat" w:hAnsi="GHEA Grapalat" w:cs="Sylfaen"/>
          <w:sz w:val="20"/>
          <w:lang w:val="af-ZA"/>
        </w:rPr>
        <w:t xml:space="preserve"> (</w:t>
      </w:r>
      <w:r w:rsidRPr="00BE3DCD">
        <w:rPr>
          <w:rFonts w:ascii="GHEA Grapalat" w:hAnsi="GHEA Grapalat" w:cs="Sylfaen"/>
          <w:sz w:val="20"/>
          <w:lang w:val="hy-AM"/>
        </w:rPr>
        <w:t>նիստը</w:t>
      </w:r>
      <w:r w:rsidRPr="00BE3DCD">
        <w:rPr>
          <w:rFonts w:ascii="GHEA Grapalat" w:hAnsi="GHEA Grapalat" w:cs="Sylfaen"/>
          <w:sz w:val="20"/>
          <w:lang w:val="af-ZA"/>
        </w:rPr>
        <w:t xml:space="preserve"> </w:t>
      </w:r>
      <w:r w:rsidRPr="00BE3DCD">
        <w:rPr>
          <w:rFonts w:ascii="GHEA Grapalat" w:hAnsi="GHEA Grapalat" w:cs="Sylfaen"/>
          <w:sz w:val="20"/>
          <w:lang w:val="hy-AM"/>
        </w:rPr>
        <w:t>նախագահողը</w:t>
      </w:r>
      <w:r w:rsidRPr="00BE3DCD">
        <w:rPr>
          <w:rFonts w:ascii="GHEA Grapalat" w:hAnsi="GHEA Grapalat" w:cs="Sylfaen"/>
          <w:sz w:val="20"/>
          <w:lang w:val="af-ZA"/>
        </w:rPr>
        <w:t xml:space="preserve">) </w:t>
      </w:r>
      <w:r w:rsidRPr="00BE3DCD">
        <w:rPr>
          <w:rFonts w:ascii="GHEA Grapalat" w:hAnsi="GHEA Grapalat" w:cs="Sylfaen"/>
          <w:sz w:val="20"/>
          <w:lang w:val="hy-AM"/>
        </w:rPr>
        <w:t>նիստը</w:t>
      </w:r>
      <w:r w:rsidRPr="00BE3DCD">
        <w:rPr>
          <w:rFonts w:ascii="GHEA Grapalat" w:hAnsi="GHEA Grapalat" w:cs="Sylfaen"/>
          <w:sz w:val="20"/>
          <w:lang w:val="af-ZA"/>
        </w:rPr>
        <w:t xml:space="preserve"> </w:t>
      </w:r>
      <w:r w:rsidRPr="00BE3DCD">
        <w:rPr>
          <w:rFonts w:ascii="GHEA Grapalat" w:hAnsi="GHEA Grapalat" w:cs="Sylfaen"/>
          <w:sz w:val="20"/>
          <w:lang w:val="hy-AM"/>
        </w:rPr>
        <w:t>հայտարարում</w:t>
      </w:r>
      <w:r w:rsidRPr="00BE3DCD">
        <w:rPr>
          <w:rFonts w:ascii="GHEA Grapalat" w:hAnsi="GHEA Grapalat" w:cs="Sylfaen"/>
          <w:sz w:val="20"/>
          <w:lang w:val="af-ZA"/>
        </w:rPr>
        <w:t xml:space="preserve"> </w:t>
      </w:r>
      <w:r w:rsidRPr="00BE3DCD">
        <w:rPr>
          <w:rFonts w:ascii="GHEA Grapalat" w:hAnsi="GHEA Grapalat" w:cs="Sylfaen"/>
          <w:sz w:val="20"/>
          <w:lang w:val="hy-AM"/>
        </w:rPr>
        <w:t>է</w:t>
      </w:r>
      <w:r w:rsidRPr="00BE3DCD">
        <w:rPr>
          <w:rFonts w:ascii="GHEA Grapalat" w:hAnsi="GHEA Grapalat" w:cs="Sylfaen"/>
          <w:sz w:val="20"/>
          <w:lang w:val="af-ZA"/>
        </w:rPr>
        <w:t xml:space="preserve"> </w:t>
      </w:r>
      <w:r w:rsidRPr="00BE3DCD">
        <w:rPr>
          <w:rFonts w:ascii="GHEA Grapalat" w:hAnsi="GHEA Grapalat" w:cs="Sylfaen"/>
          <w:sz w:val="20"/>
          <w:lang w:val="hy-AM"/>
        </w:rPr>
        <w:t>բացված</w:t>
      </w:r>
      <w:r w:rsidRPr="00BE3DCD">
        <w:rPr>
          <w:rFonts w:ascii="GHEA Grapalat" w:hAnsi="GHEA Grapalat" w:cs="Sylfaen"/>
          <w:sz w:val="20"/>
          <w:lang w:val="af-ZA"/>
        </w:rPr>
        <w:t xml:space="preserve"> </w:t>
      </w:r>
      <w:r w:rsidRPr="00BE3DCD">
        <w:rPr>
          <w:rFonts w:ascii="GHEA Grapalat" w:hAnsi="GHEA Grapalat" w:cs="Sylfaen"/>
          <w:sz w:val="20"/>
          <w:lang w:val="hy-AM"/>
        </w:rPr>
        <w:t>և</w:t>
      </w:r>
      <w:r w:rsidRPr="00BE3DCD">
        <w:rPr>
          <w:rFonts w:ascii="GHEA Grapalat" w:hAnsi="GHEA Grapalat" w:cs="Sylfaen"/>
          <w:sz w:val="20"/>
          <w:lang w:val="af-ZA"/>
        </w:rPr>
        <w:t xml:space="preserve"> </w:t>
      </w:r>
      <w:r w:rsidRPr="00BE3DCD">
        <w:rPr>
          <w:rFonts w:ascii="GHEA Grapalat" w:hAnsi="GHEA Grapalat" w:cs="Sylfaen"/>
          <w:sz w:val="20"/>
          <w:lang w:val="hy-AM"/>
        </w:rPr>
        <w:t>հրապա</w:t>
      </w:r>
      <w:r w:rsidRPr="00BE3DCD">
        <w:rPr>
          <w:rFonts w:ascii="GHEA Grapalat" w:hAnsi="GHEA Grapalat" w:cs="Sylfaen"/>
          <w:sz w:val="20"/>
          <w:lang w:val="hy-AM"/>
        </w:rPr>
        <w:softHyphen/>
        <w:t>րակում է գնման հայտով սահմանված</w:t>
      </w:r>
      <w:r w:rsidRPr="00BE3DCD">
        <w:rPr>
          <w:rFonts w:ascii="GHEA Grapalat" w:hAnsi="GHEA Grapalat" w:cs="Sylfaen"/>
          <w:sz w:val="20"/>
          <w:lang w:val="af-ZA"/>
        </w:rPr>
        <w:t>`</w:t>
      </w:r>
      <w:r w:rsidRPr="00BE3DCD">
        <w:rPr>
          <w:rFonts w:ascii="GHEA Grapalat" w:hAnsi="GHEA Grapalat" w:cs="Sylfaen"/>
          <w:sz w:val="20"/>
          <w:lang w:val="hy-AM"/>
        </w:rPr>
        <w:t xml:space="preserve"> </w:t>
      </w:r>
      <w:r w:rsidRPr="00BE3DCD">
        <w:rPr>
          <w:rFonts w:ascii="GHEA Grapalat" w:hAnsi="GHEA Grapalat" w:cs="Sylfaen"/>
          <w:sz w:val="20"/>
        </w:rPr>
        <w:t>սույն</w:t>
      </w:r>
      <w:r w:rsidRPr="00BE3DCD">
        <w:rPr>
          <w:rFonts w:ascii="GHEA Grapalat" w:hAnsi="GHEA Grapalat" w:cs="Sylfaen"/>
          <w:sz w:val="20"/>
          <w:lang w:val="af-ZA"/>
        </w:rPr>
        <w:t xml:space="preserve"> </w:t>
      </w:r>
      <w:r w:rsidRPr="00BE3DCD">
        <w:rPr>
          <w:rFonts w:ascii="GHEA Grapalat" w:hAnsi="GHEA Grapalat" w:cs="Sylfaen"/>
          <w:sz w:val="20"/>
        </w:rPr>
        <w:t>ընթացակարգի</w:t>
      </w:r>
      <w:r w:rsidRPr="00BE3DCD">
        <w:rPr>
          <w:rFonts w:ascii="GHEA Grapalat" w:hAnsi="GHEA Grapalat" w:cs="Sylfaen"/>
          <w:sz w:val="20"/>
          <w:lang w:val="af-ZA"/>
        </w:rPr>
        <w:t xml:space="preserve"> </w:t>
      </w:r>
      <w:r w:rsidRPr="00BE3DCD">
        <w:rPr>
          <w:rFonts w:ascii="GHEA Grapalat" w:hAnsi="GHEA Grapalat" w:cs="Sylfaen"/>
          <w:sz w:val="20"/>
        </w:rPr>
        <w:t>շրջանակում</w:t>
      </w:r>
      <w:r w:rsidRPr="00BE3DCD">
        <w:rPr>
          <w:rFonts w:ascii="GHEA Grapalat" w:hAnsi="GHEA Grapalat" w:cs="Sylfaen"/>
          <w:sz w:val="20"/>
          <w:lang w:val="af-ZA"/>
        </w:rPr>
        <w:t xml:space="preserve"> </w:t>
      </w:r>
      <w:r w:rsidRPr="00BE3DCD">
        <w:rPr>
          <w:rFonts w:ascii="GHEA Grapalat" w:hAnsi="GHEA Grapalat" w:cs="Sylfaen"/>
          <w:sz w:val="20"/>
        </w:rPr>
        <w:t>գնվելիք</w:t>
      </w:r>
      <w:r w:rsidRPr="00BE3DCD">
        <w:rPr>
          <w:rFonts w:ascii="GHEA Grapalat" w:hAnsi="GHEA Grapalat" w:cs="Sylfaen"/>
          <w:sz w:val="20"/>
          <w:lang w:val="af-ZA"/>
        </w:rPr>
        <w:t xml:space="preserve"> </w:t>
      </w:r>
      <w:r w:rsidRPr="00BE3DCD">
        <w:rPr>
          <w:rFonts w:ascii="GHEA Grapalat" w:hAnsi="GHEA Grapalat" w:cs="Sylfaen"/>
          <w:sz w:val="20"/>
        </w:rPr>
        <w:t>ապրանքների</w:t>
      </w:r>
      <w:r w:rsidRPr="00BE3DCD">
        <w:rPr>
          <w:rFonts w:ascii="GHEA Grapalat" w:hAnsi="GHEA Grapalat" w:cs="Sylfaen"/>
          <w:sz w:val="20"/>
          <w:lang w:val="af-ZA"/>
        </w:rPr>
        <w:t xml:space="preserve"> </w:t>
      </w:r>
      <w:r w:rsidRPr="00BE3DCD">
        <w:rPr>
          <w:rFonts w:ascii="GHEA Grapalat" w:hAnsi="GHEA Grapalat" w:cs="Sylfaen"/>
          <w:sz w:val="20"/>
          <w:lang w:val="hy-AM"/>
        </w:rPr>
        <w:t>գինը՝</w:t>
      </w:r>
      <w:r w:rsidRPr="00BE3DCD">
        <w:rPr>
          <w:rFonts w:ascii="GHEA Grapalat" w:hAnsi="GHEA Grapalat" w:cs="Sylfaen"/>
          <w:sz w:val="20"/>
          <w:lang w:val="af-ZA"/>
        </w:rPr>
        <w:t xml:space="preserve"> </w:t>
      </w:r>
      <w:r w:rsidRPr="00BE3DCD">
        <w:rPr>
          <w:rFonts w:ascii="GHEA Grapalat" w:hAnsi="GHEA Grapalat" w:cs="Sylfaen"/>
          <w:sz w:val="20"/>
          <w:lang w:val="hy-AM"/>
        </w:rPr>
        <w:t>մեկ</w:t>
      </w:r>
      <w:r w:rsidRPr="00BE3DCD">
        <w:rPr>
          <w:rFonts w:ascii="GHEA Grapalat" w:hAnsi="GHEA Grapalat" w:cs="Sylfaen"/>
          <w:sz w:val="20"/>
          <w:lang w:val="af-ZA"/>
        </w:rPr>
        <w:t xml:space="preserve"> </w:t>
      </w:r>
      <w:r w:rsidRPr="00BE3DCD">
        <w:rPr>
          <w:rFonts w:ascii="GHEA Grapalat" w:hAnsi="GHEA Grapalat" w:cs="Sylfaen"/>
          <w:sz w:val="20"/>
          <w:lang w:val="hy-AM"/>
        </w:rPr>
        <w:t>թվով</w:t>
      </w:r>
      <w:r w:rsidRPr="00BE3DCD">
        <w:rPr>
          <w:rFonts w:ascii="GHEA Grapalat" w:hAnsi="GHEA Grapalat" w:cs="Sylfaen"/>
          <w:sz w:val="20"/>
          <w:lang w:val="af-ZA"/>
        </w:rPr>
        <w:t xml:space="preserve"> </w:t>
      </w:r>
      <w:r w:rsidRPr="00BE3DCD">
        <w:rPr>
          <w:rFonts w:ascii="GHEA Grapalat" w:hAnsi="GHEA Grapalat" w:cs="Sylfaen"/>
          <w:sz w:val="20"/>
          <w:lang w:val="hy-AM"/>
        </w:rPr>
        <w:t>արտահայտված</w:t>
      </w:r>
      <w:r w:rsidRPr="00BE3DCD">
        <w:rPr>
          <w:rFonts w:ascii="GHEA Grapalat" w:hAnsi="GHEA Grapalat" w:cs="Sylfaen"/>
          <w:sz w:val="20"/>
          <w:lang w:val="af-ZA"/>
        </w:rPr>
        <w:t xml:space="preserve">, </w:t>
      </w:r>
      <w:r w:rsidRPr="00BE3DCD">
        <w:rPr>
          <w:rFonts w:ascii="GHEA Grapalat" w:hAnsi="GHEA Grapalat" w:cs="Sylfaen"/>
          <w:sz w:val="20"/>
        </w:rPr>
        <w:t>ինչպես</w:t>
      </w:r>
      <w:r w:rsidRPr="00BE3DCD">
        <w:rPr>
          <w:rFonts w:ascii="GHEA Grapalat" w:hAnsi="GHEA Grapalat" w:cs="Sylfaen"/>
          <w:sz w:val="20"/>
          <w:lang w:val="af-ZA"/>
        </w:rPr>
        <w:t xml:space="preserve"> </w:t>
      </w:r>
      <w:r w:rsidRPr="00BE3DCD">
        <w:rPr>
          <w:rFonts w:ascii="GHEA Grapalat" w:hAnsi="GHEA Grapalat" w:cs="Sylfaen"/>
          <w:sz w:val="20"/>
        </w:rPr>
        <w:t>նաև</w:t>
      </w:r>
      <w:r w:rsidRPr="00BE3DCD">
        <w:rPr>
          <w:rFonts w:ascii="GHEA Grapalat" w:hAnsi="GHEA Grapalat" w:cs="Sylfaen"/>
          <w:sz w:val="20"/>
          <w:lang w:val="af-ZA"/>
        </w:rPr>
        <w:t xml:space="preserve"> </w:t>
      </w:r>
      <w:r w:rsidRPr="00BE3DC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BE3DCD">
        <w:rPr>
          <w:rFonts w:ascii="GHEA Grapalat" w:hAnsi="GHEA Grapalat" w:cs="Sylfaen"/>
          <w:sz w:val="20"/>
          <w:lang w:val="af-ZA"/>
        </w:rPr>
        <w:t>.</w:t>
      </w:r>
    </w:p>
    <w:p w:rsidR="004348F9" w:rsidRPr="00BE3DCD" w:rsidRDefault="004348F9" w:rsidP="004348F9">
      <w:pPr>
        <w:ind w:firstLine="567"/>
        <w:jc w:val="both"/>
        <w:rPr>
          <w:rFonts w:ascii="GHEA Grapalat" w:hAnsi="GHEA Grapalat"/>
          <w:sz w:val="20"/>
          <w:szCs w:val="20"/>
          <w:lang w:val="hy-AM"/>
        </w:rPr>
      </w:pPr>
      <w:r w:rsidRPr="00BE3DCD">
        <w:rPr>
          <w:rFonts w:ascii="GHEA Grapalat" w:hAnsi="GHEA Grapalat"/>
          <w:sz w:val="20"/>
          <w:szCs w:val="20"/>
          <w:lang w:val="hy-AM"/>
        </w:rPr>
        <w:t xml:space="preserve">2) </w:t>
      </w:r>
      <w:r w:rsidRPr="00BE3DCD">
        <w:rPr>
          <w:rFonts w:ascii="GHEA Grapalat" w:hAnsi="GHEA Grapalat" w:cs="Sylfaen"/>
          <w:sz w:val="20"/>
          <w:szCs w:val="20"/>
          <w:lang w:val="hy-AM"/>
        </w:rPr>
        <w:t>սույն</w:t>
      </w:r>
      <w:r w:rsidRPr="00BE3DCD">
        <w:rPr>
          <w:rFonts w:ascii="GHEA Grapalat" w:hAnsi="GHEA Grapalat"/>
          <w:sz w:val="20"/>
          <w:szCs w:val="20"/>
          <w:lang w:val="hy-AM"/>
        </w:rPr>
        <w:t xml:space="preserve"> </w:t>
      </w:r>
      <w:r w:rsidRPr="00BE3DCD">
        <w:rPr>
          <w:rFonts w:ascii="GHEA Grapalat" w:hAnsi="GHEA Grapalat" w:cs="Sylfaen"/>
          <w:sz w:val="20"/>
          <w:szCs w:val="20"/>
          <w:lang w:val="hy-AM"/>
        </w:rPr>
        <w:t>կետի</w:t>
      </w:r>
      <w:r w:rsidRPr="00BE3DCD">
        <w:rPr>
          <w:rFonts w:ascii="GHEA Grapalat" w:hAnsi="GHEA Grapalat"/>
          <w:sz w:val="20"/>
          <w:szCs w:val="20"/>
          <w:lang w:val="hy-AM"/>
        </w:rPr>
        <w:t xml:space="preserve"> 1-</w:t>
      </w:r>
      <w:r w:rsidRPr="00BE3DCD">
        <w:rPr>
          <w:rFonts w:ascii="GHEA Grapalat" w:hAnsi="GHEA Grapalat" w:cs="Sylfaen"/>
          <w:sz w:val="20"/>
          <w:szCs w:val="20"/>
          <w:lang w:val="hy-AM"/>
        </w:rPr>
        <w:t>ին</w:t>
      </w:r>
      <w:r w:rsidRPr="00BE3DCD">
        <w:rPr>
          <w:rFonts w:ascii="GHEA Grapalat" w:hAnsi="GHEA Grapalat"/>
          <w:sz w:val="20"/>
          <w:szCs w:val="20"/>
          <w:lang w:val="hy-AM"/>
        </w:rPr>
        <w:t xml:space="preserve"> </w:t>
      </w:r>
      <w:r w:rsidRPr="00BE3DCD">
        <w:rPr>
          <w:rFonts w:ascii="GHEA Grapalat" w:hAnsi="GHEA Grapalat" w:cs="Sylfaen"/>
          <w:sz w:val="20"/>
          <w:szCs w:val="20"/>
          <w:lang w:val="hy-AM"/>
        </w:rPr>
        <w:t>ենթակետում</w:t>
      </w:r>
      <w:r w:rsidRPr="00BE3DCD">
        <w:rPr>
          <w:rFonts w:ascii="GHEA Grapalat" w:hAnsi="GHEA Grapalat"/>
          <w:sz w:val="20"/>
          <w:szCs w:val="20"/>
          <w:lang w:val="hy-AM"/>
        </w:rPr>
        <w:t xml:space="preserve"> </w:t>
      </w:r>
      <w:r w:rsidRPr="00BE3DCD">
        <w:rPr>
          <w:rFonts w:ascii="GHEA Grapalat" w:hAnsi="GHEA Grapalat" w:cs="Sylfaen"/>
          <w:sz w:val="20"/>
          <w:szCs w:val="20"/>
          <w:lang w:val="hy-AM"/>
        </w:rPr>
        <w:t>նշված</w:t>
      </w:r>
      <w:r w:rsidRPr="00BE3DCD">
        <w:rPr>
          <w:rFonts w:ascii="GHEA Grapalat" w:hAnsi="GHEA Grapalat"/>
          <w:sz w:val="20"/>
          <w:szCs w:val="20"/>
          <w:lang w:val="hy-AM"/>
        </w:rPr>
        <w:t xml:space="preserve"> </w:t>
      </w:r>
      <w:r w:rsidRPr="00BE3DCD">
        <w:rPr>
          <w:rFonts w:ascii="GHEA Grapalat" w:hAnsi="GHEA Grapalat" w:cs="Sylfaen"/>
          <w:sz w:val="20"/>
          <w:szCs w:val="20"/>
          <w:lang w:val="hy-AM"/>
        </w:rPr>
        <w:t>փաստաթղթերը</w:t>
      </w:r>
      <w:r w:rsidRPr="00BE3DCD">
        <w:rPr>
          <w:rFonts w:ascii="GHEA Grapalat" w:hAnsi="GHEA Grapalat"/>
          <w:sz w:val="20"/>
          <w:szCs w:val="20"/>
          <w:lang w:val="hy-AM"/>
        </w:rPr>
        <w:t xml:space="preserve"> </w:t>
      </w:r>
      <w:r w:rsidRPr="00BE3DCD">
        <w:rPr>
          <w:rFonts w:ascii="GHEA Grapalat" w:hAnsi="GHEA Grapalat" w:cs="Sylfaen"/>
          <w:sz w:val="20"/>
          <w:szCs w:val="20"/>
          <w:lang w:val="hy-AM"/>
        </w:rPr>
        <w:t>նախագահին</w:t>
      </w:r>
      <w:r w:rsidRPr="00BE3DCD">
        <w:rPr>
          <w:rFonts w:ascii="GHEA Grapalat" w:hAnsi="GHEA Grapalat"/>
          <w:sz w:val="20"/>
          <w:szCs w:val="20"/>
          <w:lang w:val="hy-AM"/>
        </w:rPr>
        <w:t xml:space="preserve"> (նիստը նախագահողին) </w:t>
      </w:r>
      <w:r w:rsidRPr="00BE3DCD">
        <w:rPr>
          <w:rFonts w:ascii="GHEA Grapalat" w:hAnsi="GHEA Grapalat" w:cs="Sylfaen"/>
          <w:sz w:val="20"/>
          <w:szCs w:val="20"/>
          <w:lang w:val="hy-AM"/>
        </w:rPr>
        <w:t>փոխանցվելուց</w:t>
      </w:r>
      <w:r w:rsidRPr="00BE3DCD">
        <w:rPr>
          <w:rFonts w:ascii="GHEA Grapalat" w:hAnsi="GHEA Grapalat"/>
          <w:sz w:val="20"/>
          <w:szCs w:val="20"/>
          <w:lang w:val="hy-AM"/>
        </w:rPr>
        <w:t xml:space="preserve"> </w:t>
      </w:r>
      <w:r w:rsidRPr="00BE3DCD">
        <w:rPr>
          <w:rFonts w:ascii="GHEA Grapalat" w:hAnsi="GHEA Grapalat" w:cs="Sylfaen"/>
          <w:sz w:val="20"/>
          <w:szCs w:val="20"/>
          <w:lang w:val="hy-AM"/>
        </w:rPr>
        <w:t>հետո</w:t>
      </w:r>
      <w:r w:rsidRPr="00BE3DCD">
        <w:rPr>
          <w:rFonts w:ascii="GHEA Grapalat" w:hAnsi="GHEA Grapalat"/>
          <w:sz w:val="20"/>
          <w:szCs w:val="20"/>
          <w:lang w:val="hy-AM"/>
        </w:rPr>
        <w:t xml:space="preserve"> </w:t>
      </w:r>
      <w:r w:rsidRPr="00BE3DCD">
        <w:rPr>
          <w:rFonts w:ascii="GHEA Grapalat" w:hAnsi="GHEA Grapalat" w:cs="Sylfaen"/>
          <w:sz w:val="20"/>
          <w:szCs w:val="20"/>
          <w:lang w:val="hy-AM"/>
        </w:rPr>
        <w:t>հանձնաժողովը</w:t>
      </w:r>
      <w:r w:rsidRPr="00BE3DCD">
        <w:rPr>
          <w:rFonts w:ascii="GHEA Grapalat" w:hAnsi="GHEA Grapalat"/>
          <w:sz w:val="20"/>
          <w:szCs w:val="20"/>
          <w:lang w:val="hy-AM"/>
        </w:rPr>
        <w:t xml:space="preserve"> </w:t>
      </w:r>
      <w:r w:rsidRPr="00BE3DCD">
        <w:rPr>
          <w:rFonts w:ascii="GHEA Grapalat" w:hAnsi="GHEA Grapalat" w:cs="Sylfaen"/>
          <w:sz w:val="20"/>
          <w:szCs w:val="20"/>
          <w:lang w:val="hy-AM"/>
        </w:rPr>
        <w:t>գնահատում</w:t>
      </w:r>
      <w:r w:rsidRPr="00BE3DCD">
        <w:rPr>
          <w:rFonts w:ascii="GHEA Grapalat" w:hAnsi="GHEA Grapalat"/>
          <w:sz w:val="20"/>
          <w:szCs w:val="20"/>
          <w:lang w:val="hy-AM"/>
        </w:rPr>
        <w:t xml:space="preserve"> </w:t>
      </w:r>
      <w:r w:rsidRPr="00BE3DCD">
        <w:rPr>
          <w:rFonts w:ascii="GHEA Grapalat" w:hAnsi="GHEA Grapalat" w:cs="Sylfaen"/>
          <w:sz w:val="20"/>
          <w:szCs w:val="20"/>
          <w:lang w:val="hy-AM"/>
        </w:rPr>
        <w:t>է</w:t>
      </w:r>
      <w:r w:rsidRPr="00BE3DCD">
        <w:rPr>
          <w:rFonts w:ascii="GHEA Grapalat" w:hAnsi="GHEA Grapalat"/>
          <w:sz w:val="20"/>
          <w:szCs w:val="20"/>
          <w:lang w:val="hy-AM"/>
        </w:rPr>
        <w:t>`</w:t>
      </w:r>
    </w:p>
    <w:p w:rsidR="004348F9" w:rsidRPr="00BE3DCD" w:rsidRDefault="004348F9" w:rsidP="004348F9">
      <w:pPr>
        <w:ind w:firstLine="567"/>
        <w:jc w:val="both"/>
        <w:rPr>
          <w:rFonts w:ascii="GHEA Grapalat" w:hAnsi="GHEA Grapalat"/>
          <w:sz w:val="20"/>
          <w:szCs w:val="20"/>
          <w:lang w:val="hy-AM"/>
        </w:rPr>
      </w:pPr>
      <w:r w:rsidRPr="00BE3DCD">
        <w:rPr>
          <w:rFonts w:ascii="GHEA Grapalat" w:hAnsi="GHEA Grapalat" w:cs="Sylfaen"/>
          <w:sz w:val="20"/>
          <w:szCs w:val="20"/>
          <w:lang w:val="hy-AM"/>
        </w:rPr>
        <w:t>ա</w:t>
      </w:r>
      <w:r w:rsidRPr="00BE3DCD">
        <w:rPr>
          <w:rFonts w:ascii="GHEA Grapalat" w:hAnsi="GHEA Grapalat"/>
          <w:sz w:val="20"/>
          <w:szCs w:val="20"/>
          <w:lang w:val="hy-AM"/>
        </w:rPr>
        <w:t xml:space="preserve">. </w:t>
      </w:r>
      <w:r w:rsidRPr="00BE3DCD">
        <w:rPr>
          <w:rFonts w:ascii="GHEA Grapalat" w:hAnsi="GHEA Grapalat" w:cs="Sylfaen"/>
          <w:sz w:val="20"/>
          <w:szCs w:val="20"/>
          <w:lang w:val="hy-AM"/>
        </w:rPr>
        <w:t>հայտեր</w:t>
      </w:r>
      <w:r w:rsidRPr="00BE3DCD">
        <w:rPr>
          <w:rFonts w:ascii="GHEA Grapalat" w:hAnsi="GHEA Grapalat"/>
          <w:sz w:val="20"/>
          <w:szCs w:val="20"/>
          <w:lang w:val="hy-AM"/>
        </w:rPr>
        <w:t xml:space="preserve"> </w:t>
      </w:r>
      <w:r w:rsidRPr="00BE3DCD">
        <w:rPr>
          <w:rFonts w:ascii="GHEA Grapalat" w:hAnsi="GHEA Grapalat" w:cs="Sylfaen"/>
          <w:sz w:val="20"/>
          <w:szCs w:val="20"/>
          <w:lang w:val="hy-AM"/>
        </w:rPr>
        <w:t>պարունակող</w:t>
      </w:r>
      <w:r w:rsidRPr="00BE3DCD">
        <w:rPr>
          <w:rFonts w:ascii="GHEA Grapalat" w:hAnsi="GHEA Grapalat"/>
          <w:sz w:val="20"/>
          <w:szCs w:val="20"/>
          <w:lang w:val="hy-AM"/>
        </w:rPr>
        <w:t xml:space="preserve"> </w:t>
      </w:r>
      <w:r w:rsidRPr="00BE3DCD">
        <w:rPr>
          <w:rFonts w:ascii="GHEA Grapalat" w:hAnsi="GHEA Grapalat" w:cs="Sylfaen"/>
          <w:sz w:val="20"/>
          <w:szCs w:val="20"/>
          <w:lang w:val="hy-AM"/>
        </w:rPr>
        <w:t>ծրարները</w:t>
      </w:r>
      <w:r w:rsidRPr="00BE3DCD">
        <w:rPr>
          <w:rFonts w:ascii="GHEA Grapalat" w:hAnsi="GHEA Grapalat"/>
          <w:sz w:val="20"/>
          <w:szCs w:val="20"/>
          <w:lang w:val="hy-AM"/>
        </w:rPr>
        <w:t xml:space="preserve"> </w:t>
      </w:r>
      <w:r w:rsidRPr="00BE3DCD">
        <w:rPr>
          <w:rFonts w:ascii="GHEA Grapalat" w:hAnsi="GHEA Grapalat" w:cs="Sylfaen"/>
          <w:sz w:val="20"/>
          <w:szCs w:val="20"/>
          <w:lang w:val="hy-AM"/>
        </w:rPr>
        <w:t>կազմելու</w:t>
      </w:r>
      <w:r w:rsidRPr="00BE3DCD">
        <w:rPr>
          <w:rFonts w:ascii="GHEA Grapalat" w:hAnsi="GHEA Grapalat"/>
          <w:sz w:val="20"/>
          <w:szCs w:val="20"/>
          <w:lang w:val="hy-AM"/>
        </w:rPr>
        <w:t xml:space="preserve"> </w:t>
      </w:r>
      <w:r w:rsidRPr="00BE3DCD">
        <w:rPr>
          <w:rFonts w:ascii="GHEA Grapalat" w:hAnsi="GHEA Grapalat" w:cs="Sylfaen"/>
          <w:sz w:val="20"/>
          <w:szCs w:val="20"/>
          <w:lang w:val="hy-AM"/>
        </w:rPr>
        <w:t>և</w:t>
      </w:r>
      <w:r w:rsidRPr="00BE3DCD">
        <w:rPr>
          <w:rFonts w:ascii="GHEA Grapalat" w:hAnsi="GHEA Grapalat"/>
          <w:sz w:val="20"/>
          <w:szCs w:val="20"/>
          <w:lang w:val="hy-AM"/>
        </w:rPr>
        <w:t xml:space="preserve"> </w:t>
      </w:r>
      <w:r w:rsidRPr="00BE3DCD">
        <w:rPr>
          <w:rFonts w:ascii="GHEA Grapalat" w:hAnsi="GHEA Grapalat" w:cs="Sylfaen"/>
          <w:sz w:val="20"/>
          <w:szCs w:val="20"/>
          <w:lang w:val="hy-AM"/>
        </w:rPr>
        <w:t>ներկայացնելու</w:t>
      </w:r>
      <w:r w:rsidRPr="00BE3DCD">
        <w:rPr>
          <w:rFonts w:ascii="GHEA Grapalat" w:hAnsi="GHEA Grapalat"/>
          <w:sz w:val="20"/>
          <w:szCs w:val="20"/>
          <w:lang w:val="hy-AM"/>
        </w:rPr>
        <w:t xml:space="preserve"> </w:t>
      </w:r>
      <w:r w:rsidRPr="00BE3DCD">
        <w:rPr>
          <w:rFonts w:ascii="GHEA Grapalat" w:hAnsi="GHEA Grapalat" w:cs="Sylfaen"/>
          <w:sz w:val="20"/>
          <w:szCs w:val="20"/>
          <w:lang w:val="hy-AM"/>
        </w:rPr>
        <w:t>համապատասխանությունը</w:t>
      </w:r>
      <w:r w:rsidRPr="00BE3DCD">
        <w:rPr>
          <w:rFonts w:ascii="GHEA Grapalat" w:hAnsi="GHEA Grapalat"/>
          <w:sz w:val="20"/>
          <w:szCs w:val="20"/>
          <w:lang w:val="hy-AM"/>
        </w:rPr>
        <w:t xml:space="preserve"> </w:t>
      </w:r>
      <w:r w:rsidRPr="00BE3DCD">
        <w:rPr>
          <w:rFonts w:ascii="GHEA Grapalat" w:hAnsi="GHEA Grapalat" w:cs="Sylfaen"/>
          <w:sz w:val="20"/>
          <w:szCs w:val="20"/>
          <w:lang w:val="hy-AM"/>
        </w:rPr>
        <w:t>սահմանված</w:t>
      </w:r>
      <w:r w:rsidRPr="00BE3DCD">
        <w:rPr>
          <w:rFonts w:ascii="GHEA Grapalat" w:hAnsi="GHEA Grapalat"/>
          <w:sz w:val="20"/>
          <w:szCs w:val="20"/>
          <w:lang w:val="hy-AM"/>
        </w:rPr>
        <w:t xml:space="preserve"> </w:t>
      </w:r>
      <w:r w:rsidRPr="00BE3DCD">
        <w:rPr>
          <w:rFonts w:ascii="GHEA Grapalat" w:hAnsi="GHEA Grapalat" w:cs="Sylfaen"/>
          <w:sz w:val="20"/>
          <w:szCs w:val="20"/>
          <w:lang w:val="hy-AM"/>
        </w:rPr>
        <w:t>կարգին</w:t>
      </w:r>
      <w:r w:rsidRPr="00BE3DCD">
        <w:rPr>
          <w:rFonts w:ascii="GHEA Grapalat" w:hAnsi="GHEA Grapalat"/>
          <w:sz w:val="20"/>
          <w:szCs w:val="20"/>
          <w:lang w:val="hy-AM"/>
        </w:rPr>
        <w:t xml:space="preserve"> </w:t>
      </w:r>
      <w:r w:rsidRPr="00BE3DCD">
        <w:rPr>
          <w:rFonts w:ascii="GHEA Grapalat" w:hAnsi="GHEA Grapalat" w:cs="Sylfaen"/>
          <w:sz w:val="20"/>
          <w:szCs w:val="20"/>
          <w:lang w:val="hy-AM"/>
        </w:rPr>
        <w:t>և</w:t>
      </w:r>
      <w:r w:rsidRPr="00BE3DCD">
        <w:rPr>
          <w:rFonts w:ascii="GHEA Grapalat" w:hAnsi="GHEA Grapalat"/>
          <w:sz w:val="20"/>
          <w:szCs w:val="20"/>
          <w:lang w:val="hy-AM"/>
        </w:rPr>
        <w:t xml:space="preserve"> </w:t>
      </w:r>
      <w:r w:rsidRPr="00BE3DCD">
        <w:rPr>
          <w:rFonts w:ascii="GHEA Grapalat" w:hAnsi="GHEA Grapalat" w:cs="Sylfaen"/>
          <w:sz w:val="20"/>
          <w:szCs w:val="20"/>
          <w:lang w:val="hy-AM"/>
        </w:rPr>
        <w:t>բացում</w:t>
      </w:r>
      <w:r w:rsidRPr="00BE3DCD">
        <w:rPr>
          <w:rFonts w:ascii="GHEA Grapalat" w:hAnsi="GHEA Grapalat"/>
          <w:sz w:val="20"/>
          <w:szCs w:val="20"/>
          <w:lang w:val="hy-AM"/>
        </w:rPr>
        <w:t xml:space="preserve"> </w:t>
      </w:r>
      <w:r w:rsidRPr="00BE3DCD">
        <w:rPr>
          <w:rFonts w:ascii="GHEA Grapalat" w:hAnsi="GHEA Grapalat" w:cs="Sylfaen"/>
          <w:sz w:val="20"/>
          <w:szCs w:val="20"/>
          <w:lang w:val="hy-AM"/>
        </w:rPr>
        <w:t>համապատասխանող</w:t>
      </w:r>
      <w:r w:rsidRPr="00BE3DCD">
        <w:rPr>
          <w:rFonts w:ascii="GHEA Grapalat" w:hAnsi="GHEA Grapalat"/>
          <w:sz w:val="20"/>
          <w:szCs w:val="20"/>
          <w:lang w:val="hy-AM"/>
        </w:rPr>
        <w:t xml:space="preserve"> </w:t>
      </w:r>
      <w:r w:rsidRPr="00BE3DCD">
        <w:rPr>
          <w:rFonts w:ascii="GHEA Grapalat" w:hAnsi="GHEA Grapalat" w:cs="Sylfaen"/>
          <w:sz w:val="20"/>
          <w:szCs w:val="20"/>
          <w:lang w:val="hy-AM"/>
        </w:rPr>
        <w:t>գնահատված</w:t>
      </w:r>
      <w:r w:rsidRPr="00BE3DCD">
        <w:rPr>
          <w:rFonts w:ascii="GHEA Grapalat" w:hAnsi="GHEA Grapalat"/>
          <w:sz w:val="20"/>
          <w:szCs w:val="20"/>
          <w:lang w:val="hy-AM"/>
        </w:rPr>
        <w:t xml:space="preserve"> </w:t>
      </w:r>
      <w:r w:rsidRPr="00BE3DCD">
        <w:rPr>
          <w:rFonts w:ascii="GHEA Grapalat" w:hAnsi="GHEA Grapalat" w:cs="Sylfaen"/>
          <w:sz w:val="20"/>
          <w:szCs w:val="20"/>
          <w:lang w:val="hy-AM"/>
        </w:rPr>
        <w:t>հայտերը</w:t>
      </w:r>
      <w:r w:rsidRPr="00BE3DCD">
        <w:rPr>
          <w:rFonts w:ascii="GHEA Grapalat" w:hAnsi="GHEA Grapalat"/>
          <w:sz w:val="20"/>
          <w:szCs w:val="20"/>
          <w:lang w:val="hy-AM"/>
        </w:rPr>
        <w:t>,</w:t>
      </w:r>
    </w:p>
    <w:p w:rsidR="004348F9" w:rsidRPr="00BE3DCD" w:rsidRDefault="004348F9" w:rsidP="004348F9">
      <w:pPr>
        <w:ind w:firstLine="567"/>
        <w:jc w:val="both"/>
        <w:rPr>
          <w:rFonts w:ascii="GHEA Grapalat" w:hAnsi="GHEA Grapalat"/>
          <w:sz w:val="20"/>
          <w:szCs w:val="20"/>
          <w:lang w:val="hy-AM"/>
        </w:rPr>
      </w:pPr>
      <w:r w:rsidRPr="00BE3DCD">
        <w:rPr>
          <w:rFonts w:ascii="GHEA Grapalat" w:hAnsi="GHEA Grapalat" w:cs="Sylfaen"/>
          <w:sz w:val="20"/>
          <w:szCs w:val="20"/>
          <w:lang w:val="hy-AM"/>
        </w:rPr>
        <w:t>բ</w:t>
      </w:r>
      <w:r w:rsidRPr="00BE3DCD">
        <w:rPr>
          <w:rFonts w:ascii="GHEA Grapalat" w:hAnsi="GHEA Grapalat"/>
          <w:sz w:val="20"/>
          <w:szCs w:val="20"/>
          <w:lang w:val="hy-AM"/>
        </w:rPr>
        <w:t xml:space="preserve">. </w:t>
      </w:r>
      <w:r w:rsidRPr="00BE3DCD">
        <w:rPr>
          <w:rFonts w:ascii="GHEA Grapalat" w:hAnsi="GHEA Grapalat" w:cs="Sylfaen"/>
          <w:sz w:val="20"/>
          <w:szCs w:val="20"/>
          <w:lang w:val="hy-AM"/>
        </w:rPr>
        <w:t>բացված</w:t>
      </w:r>
      <w:r w:rsidRPr="00BE3DCD">
        <w:rPr>
          <w:rFonts w:ascii="GHEA Grapalat" w:hAnsi="GHEA Grapalat"/>
          <w:sz w:val="20"/>
          <w:szCs w:val="20"/>
          <w:lang w:val="hy-AM"/>
        </w:rPr>
        <w:t xml:space="preserve"> </w:t>
      </w:r>
      <w:r w:rsidRPr="00BE3DCD">
        <w:rPr>
          <w:rFonts w:ascii="GHEA Grapalat" w:hAnsi="GHEA Grapalat" w:cs="Sylfaen"/>
          <w:sz w:val="20"/>
          <w:szCs w:val="20"/>
          <w:lang w:val="hy-AM"/>
        </w:rPr>
        <w:t>յուրաքանչյուր</w:t>
      </w:r>
      <w:r w:rsidRPr="00BE3DCD">
        <w:rPr>
          <w:rFonts w:ascii="GHEA Grapalat" w:hAnsi="GHEA Grapalat"/>
          <w:sz w:val="20"/>
          <w:szCs w:val="20"/>
          <w:lang w:val="hy-AM"/>
        </w:rPr>
        <w:t xml:space="preserve"> </w:t>
      </w:r>
      <w:r w:rsidRPr="00BE3DCD">
        <w:rPr>
          <w:rFonts w:ascii="GHEA Grapalat" w:hAnsi="GHEA Grapalat" w:cs="Sylfaen"/>
          <w:sz w:val="20"/>
          <w:szCs w:val="20"/>
          <w:lang w:val="hy-AM"/>
        </w:rPr>
        <w:t>ծրարում</w:t>
      </w:r>
      <w:r w:rsidRPr="00BE3DCD">
        <w:rPr>
          <w:rFonts w:ascii="GHEA Grapalat" w:hAnsi="GHEA Grapalat"/>
          <w:sz w:val="20"/>
          <w:szCs w:val="20"/>
          <w:lang w:val="hy-AM"/>
        </w:rPr>
        <w:t xml:space="preserve"> </w:t>
      </w:r>
      <w:r w:rsidRPr="00BE3DCD">
        <w:rPr>
          <w:rFonts w:ascii="GHEA Grapalat" w:hAnsi="GHEA Grapalat" w:cs="Sylfaen"/>
          <w:sz w:val="20"/>
          <w:szCs w:val="20"/>
          <w:lang w:val="hy-AM"/>
        </w:rPr>
        <w:t>պահանջվող</w:t>
      </w:r>
      <w:r w:rsidRPr="00BE3DCD">
        <w:rPr>
          <w:rFonts w:ascii="GHEA Grapalat" w:hAnsi="GHEA Grapalat"/>
          <w:sz w:val="20"/>
          <w:szCs w:val="20"/>
          <w:lang w:val="hy-AM"/>
        </w:rPr>
        <w:t xml:space="preserve"> (</w:t>
      </w:r>
      <w:r w:rsidRPr="00BE3DCD">
        <w:rPr>
          <w:rFonts w:ascii="GHEA Grapalat" w:hAnsi="GHEA Grapalat" w:cs="Sylfaen"/>
          <w:sz w:val="20"/>
          <w:szCs w:val="20"/>
          <w:lang w:val="hy-AM"/>
        </w:rPr>
        <w:t>նախատեսված</w:t>
      </w:r>
      <w:r w:rsidRPr="00BE3DCD">
        <w:rPr>
          <w:rFonts w:ascii="GHEA Grapalat" w:hAnsi="GHEA Grapalat"/>
          <w:sz w:val="20"/>
          <w:szCs w:val="20"/>
          <w:lang w:val="hy-AM"/>
        </w:rPr>
        <w:t xml:space="preserve">) </w:t>
      </w:r>
      <w:r w:rsidRPr="00BE3DCD">
        <w:rPr>
          <w:rFonts w:ascii="GHEA Grapalat" w:hAnsi="GHEA Grapalat" w:cs="Sylfaen"/>
          <w:sz w:val="20"/>
          <w:szCs w:val="20"/>
          <w:lang w:val="hy-AM"/>
        </w:rPr>
        <w:t>փաստաթղթերի</w:t>
      </w:r>
      <w:r w:rsidRPr="00BE3DCD">
        <w:rPr>
          <w:rFonts w:ascii="GHEA Grapalat" w:hAnsi="GHEA Grapalat"/>
          <w:sz w:val="20"/>
          <w:szCs w:val="20"/>
          <w:lang w:val="hy-AM"/>
        </w:rPr>
        <w:t xml:space="preserve"> </w:t>
      </w:r>
      <w:r w:rsidRPr="00BE3DCD">
        <w:rPr>
          <w:rFonts w:ascii="GHEA Grapalat" w:hAnsi="GHEA Grapalat" w:cs="Sylfaen"/>
          <w:sz w:val="20"/>
          <w:szCs w:val="20"/>
          <w:lang w:val="hy-AM"/>
        </w:rPr>
        <w:t>առկայությունը</w:t>
      </w:r>
      <w:r w:rsidRPr="00BE3DCD">
        <w:rPr>
          <w:rFonts w:ascii="GHEA Grapalat" w:hAnsi="GHEA Grapalat"/>
          <w:sz w:val="20"/>
          <w:szCs w:val="20"/>
          <w:lang w:val="hy-AM"/>
        </w:rPr>
        <w:t xml:space="preserve"> </w:t>
      </w:r>
      <w:r w:rsidRPr="00BE3DCD">
        <w:rPr>
          <w:rFonts w:ascii="GHEA Grapalat" w:hAnsi="GHEA Grapalat" w:cs="Sylfaen"/>
          <w:sz w:val="20"/>
          <w:szCs w:val="20"/>
          <w:lang w:val="hy-AM"/>
        </w:rPr>
        <w:t>և</w:t>
      </w:r>
      <w:r w:rsidRPr="00BE3DCD">
        <w:rPr>
          <w:rFonts w:ascii="GHEA Grapalat" w:hAnsi="GHEA Grapalat"/>
          <w:sz w:val="20"/>
          <w:szCs w:val="20"/>
          <w:lang w:val="hy-AM"/>
        </w:rPr>
        <w:t xml:space="preserve"> </w:t>
      </w:r>
      <w:r w:rsidRPr="00BE3DCD">
        <w:rPr>
          <w:rFonts w:ascii="GHEA Grapalat" w:hAnsi="GHEA Grapalat" w:cs="Sylfaen"/>
          <w:sz w:val="20"/>
          <w:szCs w:val="20"/>
          <w:lang w:val="hy-AM"/>
        </w:rPr>
        <w:t>դրանց</w:t>
      </w:r>
      <w:r w:rsidRPr="00BE3DCD">
        <w:rPr>
          <w:rFonts w:ascii="GHEA Grapalat" w:hAnsi="GHEA Grapalat"/>
          <w:sz w:val="20"/>
          <w:szCs w:val="20"/>
          <w:lang w:val="hy-AM"/>
        </w:rPr>
        <w:t xml:space="preserve"> </w:t>
      </w:r>
      <w:r w:rsidRPr="00BE3DCD">
        <w:rPr>
          <w:rFonts w:ascii="GHEA Grapalat" w:hAnsi="GHEA Grapalat" w:cs="Sylfaen"/>
          <w:sz w:val="20"/>
          <w:szCs w:val="20"/>
          <w:lang w:val="hy-AM"/>
        </w:rPr>
        <w:t>կազմման</w:t>
      </w:r>
      <w:r w:rsidRPr="00BE3DCD">
        <w:rPr>
          <w:rFonts w:ascii="GHEA Grapalat" w:hAnsi="GHEA Grapalat"/>
          <w:sz w:val="20"/>
          <w:szCs w:val="20"/>
          <w:lang w:val="hy-AM"/>
        </w:rPr>
        <w:t xml:space="preserve"> </w:t>
      </w:r>
      <w:r w:rsidRPr="00BE3DCD">
        <w:rPr>
          <w:rFonts w:ascii="GHEA Grapalat" w:hAnsi="GHEA Grapalat" w:cs="Sylfaen"/>
          <w:sz w:val="20"/>
          <w:szCs w:val="20"/>
          <w:lang w:val="hy-AM"/>
        </w:rPr>
        <w:t>համապատասխանությունը</w:t>
      </w:r>
      <w:r w:rsidRPr="00BE3DCD">
        <w:rPr>
          <w:rFonts w:ascii="GHEA Grapalat" w:hAnsi="GHEA Grapalat"/>
          <w:sz w:val="20"/>
          <w:szCs w:val="20"/>
          <w:lang w:val="hy-AM"/>
        </w:rPr>
        <w:t xml:space="preserve"> </w:t>
      </w:r>
      <w:r w:rsidRPr="00BE3DCD">
        <w:rPr>
          <w:rFonts w:ascii="GHEA Grapalat" w:hAnsi="GHEA Grapalat" w:cs="Sylfaen"/>
          <w:sz w:val="20"/>
          <w:szCs w:val="20"/>
          <w:lang w:val="hy-AM"/>
        </w:rPr>
        <w:t>հրավերով</w:t>
      </w:r>
      <w:r w:rsidRPr="00BE3DCD">
        <w:rPr>
          <w:rFonts w:ascii="GHEA Grapalat" w:hAnsi="GHEA Grapalat"/>
          <w:sz w:val="20"/>
          <w:szCs w:val="20"/>
          <w:lang w:val="hy-AM"/>
        </w:rPr>
        <w:t xml:space="preserve"> </w:t>
      </w:r>
      <w:r w:rsidRPr="00BE3DCD">
        <w:rPr>
          <w:rFonts w:ascii="GHEA Grapalat" w:hAnsi="GHEA Grapalat" w:cs="Sylfaen"/>
          <w:sz w:val="20"/>
          <w:szCs w:val="20"/>
          <w:lang w:val="hy-AM"/>
        </w:rPr>
        <w:t>սահմանված</w:t>
      </w:r>
      <w:r w:rsidRPr="00BE3DCD">
        <w:rPr>
          <w:rFonts w:ascii="GHEA Grapalat" w:hAnsi="GHEA Grapalat"/>
          <w:sz w:val="20"/>
          <w:szCs w:val="20"/>
          <w:lang w:val="hy-AM"/>
        </w:rPr>
        <w:t xml:space="preserve"> </w:t>
      </w:r>
      <w:r w:rsidRPr="00BE3DCD">
        <w:rPr>
          <w:rFonts w:ascii="GHEA Grapalat" w:hAnsi="GHEA Grapalat" w:cs="Sylfaen"/>
          <w:sz w:val="20"/>
          <w:szCs w:val="20"/>
          <w:lang w:val="hy-AM"/>
        </w:rPr>
        <w:t>վավերապայմաններին</w:t>
      </w:r>
      <w:r w:rsidRPr="00BE3DCD">
        <w:rPr>
          <w:rFonts w:ascii="GHEA Grapalat" w:hAnsi="GHEA Grapalat"/>
          <w:sz w:val="20"/>
          <w:szCs w:val="20"/>
          <w:lang w:val="hy-AM"/>
        </w:rPr>
        <w:t>.</w:t>
      </w:r>
    </w:p>
    <w:p w:rsidR="004348F9" w:rsidRPr="00BE3DCD" w:rsidRDefault="004348F9" w:rsidP="004348F9">
      <w:pPr>
        <w:ind w:firstLine="567"/>
        <w:jc w:val="both"/>
        <w:rPr>
          <w:rFonts w:ascii="GHEA Grapalat" w:hAnsi="GHEA Grapalat" w:cs="Sylfaen"/>
          <w:sz w:val="20"/>
          <w:lang w:val="hy-AM"/>
        </w:rPr>
      </w:pPr>
      <w:r w:rsidRPr="00BE3DCD">
        <w:rPr>
          <w:rFonts w:ascii="GHEA Grapalat" w:hAnsi="GHEA Grapalat"/>
          <w:sz w:val="20"/>
          <w:szCs w:val="20"/>
          <w:lang w:val="hy-AM"/>
        </w:rPr>
        <w:t xml:space="preserve">3) </w:t>
      </w:r>
      <w:r w:rsidRPr="00BE3DCD">
        <w:rPr>
          <w:rFonts w:ascii="GHEA Grapalat" w:hAnsi="GHEA Grapalat" w:cs="Sylfaen"/>
          <w:sz w:val="20"/>
          <w:szCs w:val="20"/>
          <w:lang w:val="hy-AM"/>
        </w:rPr>
        <w:t>հանձնաժողովի</w:t>
      </w:r>
      <w:r w:rsidRPr="00BE3DCD">
        <w:rPr>
          <w:rFonts w:ascii="GHEA Grapalat" w:hAnsi="GHEA Grapalat"/>
          <w:sz w:val="20"/>
          <w:szCs w:val="20"/>
          <w:lang w:val="hy-AM"/>
        </w:rPr>
        <w:t xml:space="preserve"> </w:t>
      </w:r>
      <w:r w:rsidRPr="00BE3DCD">
        <w:rPr>
          <w:rFonts w:ascii="GHEA Grapalat" w:hAnsi="GHEA Grapalat" w:cs="Sylfaen"/>
          <w:sz w:val="20"/>
          <w:szCs w:val="20"/>
          <w:lang w:val="hy-AM"/>
        </w:rPr>
        <w:t>նախագահը</w:t>
      </w:r>
      <w:r w:rsidRPr="00BE3DCD">
        <w:rPr>
          <w:rFonts w:ascii="GHEA Grapalat" w:hAnsi="GHEA Grapalat"/>
          <w:sz w:val="20"/>
          <w:szCs w:val="20"/>
          <w:lang w:val="hy-AM"/>
        </w:rPr>
        <w:t xml:space="preserve"> </w:t>
      </w:r>
      <w:r w:rsidRPr="00BE3DCD">
        <w:rPr>
          <w:rFonts w:ascii="GHEA Grapalat" w:hAnsi="GHEA Grapalat" w:cs="Sylfaen"/>
          <w:sz w:val="20"/>
          <w:szCs w:val="20"/>
          <w:lang w:val="hy-AM"/>
        </w:rPr>
        <w:t>հայտարարում</w:t>
      </w:r>
      <w:r w:rsidRPr="00BE3DCD">
        <w:rPr>
          <w:rFonts w:ascii="GHEA Grapalat" w:hAnsi="GHEA Grapalat"/>
          <w:sz w:val="20"/>
          <w:szCs w:val="20"/>
          <w:lang w:val="hy-AM"/>
        </w:rPr>
        <w:t xml:space="preserve"> </w:t>
      </w:r>
      <w:r w:rsidRPr="00BE3DCD">
        <w:rPr>
          <w:rFonts w:ascii="GHEA Grapalat" w:hAnsi="GHEA Grapalat" w:cs="Sylfaen"/>
          <w:sz w:val="20"/>
          <w:szCs w:val="20"/>
          <w:lang w:val="hy-AM"/>
        </w:rPr>
        <w:t>է</w:t>
      </w:r>
      <w:r w:rsidRPr="00BE3DCD">
        <w:rPr>
          <w:rFonts w:ascii="GHEA Grapalat" w:hAnsi="GHEA Grapalat"/>
          <w:sz w:val="20"/>
          <w:szCs w:val="20"/>
          <w:lang w:val="hy-AM"/>
        </w:rPr>
        <w:t xml:space="preserve"> </w:t>
      </w:r>
      <w:r w:rsidRPr="00BE3DCD">
        <w:rPr>
          <w:rFonts w:ascii="GHEA Grapalat" w:hAnsi="GHEA Grapalat" w:cs="Sylfaen"/>
          <w:sz w:val="20"/>
          <w:szCs w:val="20"/>
          <w:lang w:val="hy-AM"/>
        </w:rPr>
        <w:t>հայտեր</w:t>
      </w:r>
      <w:r w:rsidRPr="00BE3DCD">
        <w:rPr>
          <w:rFonts w:ascii="GHEA Grapalat" w:hAnsi="GHEA Grapalat"/>
          <w:sz w:val="20"/>
          <w:szCs w:val="20"/>
          <w:lang w:val="hy-AM"/>
        </w:rPr>
        <w:t xml:space="preserve"> </w:t>
      </w:r>
      <w:r w:rsidRPr="00BE3DCD">
        <w:rPr>
          <w:rFonts w:ascii="GHEA Grapalat" w:hAnsi="GHEA Grapalat" w:cs="Sylfaen"/>
          <w:sz w:val="20"/>
          <w:szCs w:val="20"/>
          <w:lang w:val="hy-AM"/>
        </w:rPr>
        <w:t>ներկայացրած</w:t>
      </w:r>
      <w:r w:rsidRPr="00BE3DCD">
        <w:rPr>
          <w:rFonts w:ascii="GHEA Grapalat" w:hAnsi="GHEA Grapalat"/>
          <w:sz w:val="20"/>
          <w:szCs w:val="20"/>
          <w:lang w:val="hy-AM"/>
        </w:rPr>
        <w:t xml:space="preserve"> </w:t>
      </w:r>
      <w:r w:rsidRPr="00BE3DCD">
        <w:rPr>
          <w:rFonts w:ascii="GHEA Grapalat" w:hAnsi="GHEA Grapalat" w:cs="Sylfaen"/>
          <w:sz w:val="20"/>
          <w:szCs w:val="20"/>
          <w:lang w:val="hy-AM"/>
        </w:rPr>
        <w:t>մասնակիցների</w:t>
      </w:r>
      <w:r w:rsidRPr="00BE3DCD">
        <w:rPr>
          <w:rFonts w:ascii="GHEA Grapalat" w:hAnsi="GHEA Grapalat"/>
          <w:sz w:val="20"/>
          <w:szCs w:val="20"/>
          <w:lang w:val="hy-AM"/>
        </w:rPr>
        <w:t xml:space="preserve"> </w:t>
      </w:r>
      <w:r w:rsidRPr="00BE3DCD">
        <w:rPr>
          <w:rFonts w:ascii="GHEA Grapalat" w:hAnsi="GHEA Grapalat" w:cs="Sylfaen"/>
          <w:sz w:val="20"/>
          <w:szCs w:val="20"/>
          <w:lang w:val="hy-AM"/>
        </w:rPr>
        <w:t>գնային</w:t>
      </w:r>
      <w:r w:rsidRPr="00BE3DCD">
        <w:rPr>
          <w:rFonts w:ascii="GHEA Grapalat" w:hAnsi="GHEA Grapalat"/>
          <w:sz w:val="20"/>
          <w:szCs w:val="20"/>
          <w:lang w:val="hy-AM"/>
        </w:rPr>
        <w:t xml:space="preserve"> </w:t>
      </w:r>
      <w:r w:rsidRPr="00BE3DCD">
        <w:rPr>
          <w:rFonts w:ascii="GHEA Grapalat" w:hAnsi="GHEA Grapalat" w:cs="Sylfaen"/>
          <w:sz w:val="20"/>
          <w:szCs w:val="20"/>
          <w:lang w:val="hy-AM"/>
        </w:rPr>
        <w:t>առաջարկները՝</w:t>
      </w:r>
      <w:r w:rsidRPr="00BE3DCD">
        <w:rPr>
          <w:rFonts w:ascii="GHEA Grapalat" w:hAnsi="GHEA Grapalat"/>
          <w:sz w:val="20"/>
          <w:szCs w:val="20"/>
          <w:lang w:val="hy-AM"/>
        </w:rPr>
        <w:t xml:space="preserve"> </w:t>
      </w:r>
      <w:r w:rsidRPr="00BE3DCD">
        <w:rPr>
          <w:rFonts w:ascii="GHEA Grapalat" w:hAnsi="GHEA Grapalat" w:cs="Sylfaen"/>
          <w:sz w:val="20"/>
          <w:szCs w:val="20"/>
          <w:lang w:val="hy-AM"/>
        </w:rPr>
        <w:t>մեկ</w:t>
      </w:r>
      <w:r w:rsidRPr="00BE3DCD">
        <w:rPr>
          <w:rFonts w:ascii="GHEA Grapalat" w:hAnsi="GHEA Grapalat"/>
          <w:sz w:val="20"/>
          <w:szCs w:val="20"/>
          <w:lang w:val="hy-AM"/>
        </w:rPr>
        <w:t xml:space="preserve"> </w:t>
      </w:r>
      <w:r w:rsidRPr="00BE3DCD">
        <w:rPr>
          <w:rFonts w:ascii="GHEA Grapalat" w:hAnsi="GHEA Grapalat" w:cs="Sylfaen"/>
          <w:sz w:val="20"/>
          <w:szCs w:val="20"/>
          <w:lang w:val="hy-AM"/>
        </w:rPr>
        <w:t>թվով</w:t>
      </w:r>
      <w:r w:rsidRPr="00BE3DCD">
        <w:rPr>
          <w:rFonts w:ascii="GHEA Grapalat" w:hAnsi="GHEA Grapalat"/>
          <w:sz w:val="20"/>
          <w:szCs w:val="20"/>
          <w:lang w:val="hy-AM"/>
        </w:rPr>
        <w:t xml:space="preserve"> </w:t>
      </w:r>
      <w:r w:rsidRPr="00BE3DCD">
        <w:rPr>
          <w:rFonts w:ascii="GHEA Grapalat" w:hAnsi="GHEA Grapalat" w:cs="Sylfaen"/>
          <w:sz w:val="20"/>
          <w:szCs w:val="20"/>
          <w:lang w:val="hy-AM"/>
        </w:rPr>
        <w:t>արտահայտված,</w:t>
      </w:r>
      <w:r w:rsidRPr="00BE3DCD">
        <w:rPr>
          <w:rFonts w:ascii="GHEA Grapalat" w:hAnsi="GHEA Grapalat"/>
          <w:sz w:val="20"/>
          <w:szCs w:val="20"/>
          <w:lang w:val="hy-AM"/>
        </w:rPr>
        <w:t xml:space="preserve"> </w:t>
      </w:r>
      <w:r w:rsidRPr="00BE3DCD">
        <w:rPr>
          <w:rFonts w:ascii="GHEA Grapalat" w:hAnsi="GHEA Grapalat" w:cs="Sylfaen"/>
          <w:sz w:val="20"/>
          <w:szCs w:val="20"/>
          <w:lang w:val="hy-AM"/>
        </w:rPr>
        <w:t>հիմք</w:t>
      </w:r>
      <w:r w:rsidRPr="00BE3DCD">
        <w:rPr>
          <w:rFonts w:ascii="GHEA Grapalat" w:hAnsi="GHEA Grapalat"/>
          <w:sz w:val="20"/>
          <w:szCs w:val="20"/>
          <w:lang w:val="hy-AM"/>
        </w:rPr>
        <w:t xml:space="preserve"> </w:t>
      </w:r>
      <w:r w:rsidRPr="00BE3DCD">
        <w:rPr>
          <w:rFonts w:ascii="GHEA Grapalat" w:hAnsi="GHEA Grapalat" w:cs="Sylfaen"/>
          <w:sz w:val="20"/>
          <w:szCs w:val="20"/>
          <w:lang w:val="hy-AM"/>
        </w:rPr>
        <w:t>ընդունելով</w:t>
      </w:r>
      <w:r w:rsidRPr="00BE3DCD">
        <w:rPr>
          <w:rFonts w:ascii="GHEA Grapalat" w:hAnsi="GHEA Grapalat"/>
          <w:sz w:val="20"/>
          <w:szCs w:val="20"/>
          <w:lang w:val="hy-AM"/>
        </w:rPr>
        <w:t xml:space="preserve"> </w:t>
      </w:r>
      <w:r w:rsidRPr="00BE3DCD">
        <w:rPr>
          <w:rFonts w:ascii="GHEA Grapalat" w:hAnsi="GHEA Grapalat" w:cs="Sylfaen"/>
          <w:sz w:val="20"/>
          <w:szCs w:val="20"/>
          <w:lang w:val="hy-AM"/>
        </w:rPr>
        <w:t>տառերով</w:t>
      </w:r>
      <w:r w:rsidRPr="00BE3DCD">
        <w:rPr>
          <w:rFonts w:ascii="GHEA Grapalat" w:hAnsi="GHEA Grapalat"/>
          <w:sz w:val="20"/>
          <w:szCs w:val="20"/>
          <w:lang w:val="hy-AM"/>
        </w:rPr>
        <w:t xml:space="preserve"> </w:t>
      </w:r>
      <w:r w:rsidRPr="00BE3DCD">
        <w:rPr>
          <w:rFonts w:ascii="GHEA Grapalat" w:hAnsi="GHEA Grapalat" w:cs="Sylfaen"/>
          <w:sz w:val="20"/>
          <w:szCs w:val="20"/>
          <w:lang w:val="hy-AM"/>
        </w:rPr>
        <w:t>գրվածը:</w:t>
      </w:r>
    </w:p>
    <w:p w:rsidR="009A796C" w:rsidRPr="00BE3DCD" w:rsidRDefault="00FD2748" w:rsidP="00EF3662">
      <w:pPr>
        <w:ind w:firstLine="567"/>
        <w:jc w:val="both"/>
        <w:rPr>
          <w:rFonts w:ascii="GHEA Grapalat" w:hAnsi="GHEA Grapalat" w:cs="Sylfaen"/>
          <w:sz w:val="20"/>
          <w:lang w:val="af-ZA"/>
        </w:rPr>
      </w:pPr>
      <w:r w:rsidRPr="00BE3DCD">
        <w:rPr>
          <w:rFonts w:ascii="GHEA Grapalat" w:hAnsi="GHEA Grapalat" w:cs="Sylfaen"/>
          <w:sz w:val="20"/>
          <w:lang w:val="af-ZA"/>
        </w:rPr>
        <w:t>8</w:t>
      </w:r>
      <w:r w:rsidR="00152564" w:rsidRPr="00BE3DCD">
        <w:rPr>
          <w:rFonts w:ascii="GHEA Grapalat" w:hAnsi="GHEA Grapalat" w:cs="Sylfaen"/>
          <w:sz w:val="20"/>
          <w:lang w:val="af-ZA"/>
        </w:rPr>
        <w:t>.</w:t>
      </w:r>
      <w:r w:rsidR="00C029B6" w:rsidRPr="00BE3DCD">
        <w:rPr>
          <w:rFonts w:ascii="GHEA Grapalat" w:hAnsi="GHEA Grapalat" w:cs="Sylfaen"/>
          <w:sz w:val="20"/>
          <w:lang w:val="af-ZA"/>
        </w:rPr>
        <w:t>2</w:t>
      </w:r>
      <w:r w:rsidR="00152564" w:rsidRPr="00BE3DCD">
        <w:rPr>
          <w:rFonts w:ascii="GHEA Grapalat" w:hAnsi="GHEA Grapalat" w:cs="Sylfaen"/>
          <w:sz w:val="20"/>
          <w:lang w:val="af-ZA"/>
        </w:rPr>
        <w:t xml:space="preserve"> </w:t>
      </w:r>
      <w:r w:rsidR="00F61898" w:rsidRPr="00BE3DCD">
        <w:rPr>
          <w:rFonts w:ascii="GHEA Grapalat" w:hAnsi="GHEA Grapalat" w:cs="Sylfaen"/>
          <w:sz w:val="20"/>
          <w:lang w:val="hy-AM"/>
        </w:rPr>
        <w:t>Հայտերը</w:t>
      </w:r>
      <w:r w:rsidR="00F61898" w:rsidRPr="00BE3DCD">
        <w:rPr>
          <w:rFonts w:ascii="GHEA Grapalat" w:hAnsi="GHEA Grapalat" w:cs="Sylfaen"/>
          <w:sz w:val="20"/>
          <w:lang w:val="af-ZA"/>
        </w:rPr>
        <w:t xml:space="preserve"> </w:t>
      </w:r>
      <w:r w:rsidR="00F61898" w:rsidRPr="00BE3DCD">
        <w:rPr>
          <w:rFonts w:ascii="GHEA Grapalat" w:hAnsi="GHEA Grapalat" w:cs="Sylfaen"/>
          <w:sz w:val="20"/>
          <w:lang w:val="hy-AM"/>
        </w:rPr>
        <w:t>գնահատվում</w:t>
      </w:r>
      <w:r w:rsidR="00F61898" w:rsidRPr="00BE3DCD">
        <w:rPr>
          <w:rFonts w:ascii="GHEA Grapalat" w:hAnsi="GHEA Grapalat" w:cs="Sylfaen"/>
          <w:sz w:val="20"/>
          <w:lang w:val="af-ZA"/>
        </w:rPr>
        <w:t xml:space="preserve"> </w:t>
      </w:r>
      <w:r w:rsidR="00F61898" w:rsidRPr="00BE3DCD">
        <w:rPr>
          <w:rFonts w:ascii="GHEA Grapalat" w:hAnsi="GHEA Grapalat" w:cs="Sylfaen"/>
          <w:sz w:val="20"/>
          <w:lang w:val="hy-AM"/>
        </w:rPr>
        <w:t>են</w:t>
      </w:r>
      <w:r w:rsidR="00F61898" w:rsidRPr="00BE3DCD">
        <w:rPr>
          <w:rFonts w:ascii="GHEA Grapalat" w:hAnsi="GHEA Grapalat" w:cs="Sylfaen"/>
          <w:sz w:val="20"/>
          <w:lang w:val="af-ZA"/>
        </w:rPr>
        <w:t xml:space="preserve"> </w:t>
      </w:r>
      <w:r w:rsidR="00F61898" w:rsidRPr="00BE3DCD">
        <w:rPr>
          <w:rFonts w:ascii="GHEA Grapalat" w:hAnsi="GHEA Grapalat" w:cs="Sylfaen"/>
          <w:sz w:val="20"/>
          <w:lang w:val="hy-AM"/>
        </w:rPr>
        <w:t>սույն</w:t>
      </w:r>
      <w:r w:rsidR="00F61898" w:rsidRPr="00BE3DCD">
        <w:rPr>
          <w:rFonts w:ascii="GHEA Grapalat" w:hAnsi="GHEA Grapalat" w:cs="Sylfaen"/>
          <w:sz w:val="20"/>
          <w:lang w:val="af-ZA"/>
        </w:rPr>
        <w:t xml:space="preserve"> </w:t>
      </w:r>
      <w:r w:rsidR="00F61898" w:rsidRPr="00BE3DCD">
        <w:rPr>
          <w:rFonts w:ascii="GHEA Grapalat" w:hAnsi="GHEA Grapalat" w:cs="Sylfaen"/>
          <w:sz w:val="20"/>
          <w:lang w:val="hy-AM"/>
        </w:rPr>
        <w:t>հրավերով</w:t>
      </w:r>
      <w:r w:rsidR="00F61898" w:rsidRPr="00BE3DCD">
        <w:rPr>
          <w:rFonts w:ascii="GHEA Grapalat" w:hAnsi="GHEA Grapalat" w:cs="Sylfaen"/>
          <w:sz w:val="20"/>
          <w:lang w:val="af-ZA"/>
        </w:rPr>
        <w:t xml:space="preserve"> </w:t>
      </w:r>
      <w:r w:rsidR="00F61898" w:rsidRPr="00BE3DCD">
        <w:rPr>
          <w:rFonts w:ascii="GHEA Grapalat" w:hAnsi="GHEA Grapalat" w:cs="Sylfaen"/>
          <w:sz w:val="20"/>
          <w:lang w:val="hy-AM"/>
        </w:rPr>
        <w:t>սահմանված</w:t>
      </w:r>
      <w:r w:rsidR="00F61898" w:rsidRPr="00BE3DCD">
        <w:rPr>
          <w:rFonts w:ascii="GHEA Grapalat" w:hAnsi="GHEA Grapalat" w:cs="Sylfaen"/>
          <w:sz w:val="20"/>
          <w:lang w:val="af-ZA"/>
        </w:rPr>
        <w:t xml:space="preserve"> </w:t>
      </w:r>
      <w:r w:rsidR="00F61898" w:rsidRPr="00BE3DCD">
        <w:rPr>
          <w:rFonts w:ascii="GHEA Grapalat" w:hAnsi="GHEA Grapalat" w:cs="Sylfaen"/>
          <w:sz w:val="20"/>
          <w:lang w:val="hy-AM"/>
        </w:rPr>
        <w:t>կարգով</w:t>
      </w:r>
      <w:r w:rsidR="00152564" w:rsidRPr="00BE3DCD">
        <w:rPr>
          <w:rFonts w:ascii="GHEA Grapalat" w:hAnsi="GHEA Grapalat" w:cs="Sylfaen"/>
          <w:sz w:val="20"/>
          <w:lang w:val="af-ZA"/>
        </w:rPr>
        <w:t>:</w:t>
      </w:r>
      <w:r w:rsidR="00B46279" w:rsidRPr="00BE3DCD">
        <w:rPr>
          <w:rFonts w:ascii="GHEA Grapalat" w:hAnsi="GHEA Grapalat" w:cs="Sylfaen"/>
          <w:sz w:val="20"/>
          <w:lang w:val="af-ZA"/>
        </w:rPr>
        <w:t xml:space="preserve"> </w:t>
      </w:r>
    </w:p>
    <w:p w:rsidR="009A796C" w:rsidRPr="00BE3DCD" w:rsidRDefault="00F7009A" w:rsidP="00F7009A">
      <w:pPr>
        <w:ind w:firstLine="567"/>
        <w:jc w:val="both"/>
        <w:rPr>
          <w:rFonts w:ascii="GHEA Grapalat" w:hAnsi="GHEA Grapalat" w:cs="Sylfaen"/>
          <w:sz w:val="20"/>
          <w:lang w:val="af-ZA"/>
        </w:rPr>
      </w:pPr>
      <w:r w:rsidRPr="00BE3DCD">
        <w:rPr>
          <w:rFonts w:ascii="GHEA Grapalat" w:hAnsi="GHEA Grapalat" w:cs="Sylfaen"/>
          <w:sz w:val="20"/>
        </w:rPr>
        <w:t>Գնման</w:t>
      </w:r>
      <w:r w:rsidRPr="00BE3DCD">
        <w:rPr>
          <w:rFonts w:ascii="GHEA Grapalat" w:hAnsi="GHEA Grapalat" w:cs="Sylfaen"/>
          <w:sz w:val="20"/>
          <w:lang w:val="af-ZA"/>
        </w:rPr>
        <w:t xml:space="preserve"> </w:t>
      </w:r>
      <w:r w:rsidRPr="00BE3DCD">
        <w:rPr>
          <w:rFonts w:ascii="GHEA Grapalat" w:hAnsi="GHEA Grapalat" w:cs="Sylfaen"/>
          <w:sz w:val="20"/>
        </w:rPr>
        <w:t>ընթացակարգի</w:t>
      </w:r>
      <w:r w:rsidRPr="00BE3DCD">
        <w:rPr>
          <w:rFonts w:ascii="GHEA Grapalat" w:hAnsi="GHEA Grapalat" w:cs="Sylfaen"/>
          <w:sz w:val="20"/>
          <w:lang w:val="af-ZA"/>
        </w:rPr>
        <w:t xml:space="preserve"> </w:t>
      </w:r>
      <w:r w:rsidRPr="00BE3DCD">
        <w:rPr>
          <w:rFonts w:ascii="GHEA Grapalat" w:hAnsi="GHEA Grapalat" w:cs="Sylfaen"/>
          <w:sz w:val="20"/>
        </w:rPr>
        <w:t>չափաբաժինների</w:t>
      </w:r>
      <w:r w:rsidRPr="00BE3DCD">
        <w:rPr>
          <w:rFonts w:ascii="GHEA Grapalat" w:hAnsi="GHEA Grapalat" w:cs="Sylfaen"/>
          <w:sz w:val="20"/>
          <w:lang w:val="af-ZA"/>
        </w:rPr>
        <w:t xml:space="preserve"> </w:t>
      </w:r>
      <w:r w:rsidRPr="00BE3DCD">
        <w:rPr>
          <w:rFonts w:ascii="GHEA Grapalat" w:hAnsi="GHEA Grapalat" w:cs="Sylfaen"/>
          <w:sz w:val="20"/>
        </w:rPr>
        <w:t>քանակը</w:t>
      </w:r>
      <w:r w:rsidRPr="00BE3DCD">
        <w:rPr>
          <w:rFonts w:ascii="GHEA Grapalat" w:hAnsi="GHEA Grapalat" w:cs="Sylfaen"/>
          <w:sz w:val="20"/>
          <w:lang w:val="af-ZA"/>
        </w:rPr>
        <w:t xml:space="preserve"> </w:t>
      </w:r>
      <w:r w:rsidRPr="00BE3DCD">
        <w:rPr>
          <w:rFonts w:ascii="GHEA Grapalat" w:hAnsi="GHEA Grapalat" w:cs="Sylfaen"/>
          <w:sz w:val="20"/>
        </w:rPr>
        <w:t>յոթանասունհինգը</w:t>
      </w:r>
      <w:r w:rsidRPr="00BE3DCD">
        <w:rPr>
          <w:rFonts w:ascii="GHEA Grapalat" w:hAnsi="GHEA Grapalat" w:cs="Sylfaen"/>
          <w:sz w:val="20"/>
          <w:lang w:val="af-ZA"/>
        </w:rPr>
        <w:t xml:space="preserve"> </w:t>
      </w:r>
      <w:r w:rsidRPr="00BE3DCD">
        <w:rPr>
          <w:rFonts w:ascii="GHEA Grapalat" w:hAnsi="GHEA Grapalat" w:cs="Sylfaen"/>
          <w:sz w:val="20"/>
        </w:rPr>
        <w:t>չգերազանցելու</w:t>
      </w:r>
      <w:r w:rsidRPr="00BE3DCD">
        <w:rPr>
          <w:rFonts w:ascii="GHEA Grapalat" w:hAnsi="GHEA Grapalat" w:cs="Sylfaen"/>
          <w:sz w:val="20"/>
          <w:lang w:val="af-ZA"/>
        </w:rPr>
        <w:t xml:space="preserve"> </w:t>
      </w:r>
      <w:r w:rsidRPr="00BE3DCD">
        <w:rPr>
          <w:rFonts w:ascii="GHEA Grapalat" w:hAnsi="GHEA Grapalat" w:cs="Sylfaen"/>
          <w:sz w:val="20"/>
        </w:rPr>
        <w:t>դեպքում</w:t>
      </w:r>
      <w:r w:rsidRPr="00BE3DCD">
        <w:rPr>
          <w:rFonts w:ascii="GHEA Grapalat" w:hAnsi="GHEA Grapalat" w:cs="Sylfaen"/>
          <w:sz w:val="20"/>
          <w:lang w:val="af-ZA"/>
        </w:rPr>
        <w:t xml:space="preserve"> </w:t>
      </w:r>
      <w:r w:rsidRPr="00BE3DCD">
        <w:rPr>
          <w:rFonts w:ascii="GHEA Grapalat" w:hAnsi="GHEA Grapalat" w:cs="Sylfaen"/>
          <w:sz w:val="20"/>
        </w:rPr>
        <w:t>հ</w:t>
      </w:r>
      <w:r w:rsidR="009A796C" w:rsidRPr="00BE3DCD">
        <w:rPr>
          <w:rFonts w:ascii="GHEA Grapalat" w:hAnsi="GHEA Grapalat" w:cs="Sylfaen"/>
          <w:sz w:val="20"/>
        </w:rPr>
        <w:t>այտերի</w:t>
      </w:r>
      <w:r w:rsidR="009A796C" w:rsidRPr="00BE3DCD">
        <w:rPr>
          <w:rFonts w:ascii="GHEA Grapalat" w:hAnsi="GHEA Grapalat" w:cs="Sylfaen"/>
          <w:sz w:val="20"/>
          <w:lang w:val="af-ZA"/>
        </w:rPr>
        <w:t xml:space="preserve"> </w:t>
      </w:r>
      <w:r w:rsidR="009A796C" w:rsidRPr="00BE3DCD">
        <w:rPr>
          <w:rFonts w:ascii="GHEA Grapalat" w:hAnsi="GHEA Grapalat" w:cs="Sylfaen"/>
          <w:sz w:val="20"/>
        </w:rPr>
        <w:t>գնահատումն</w:t>
      </w:r>
      <w:r w:rsidR="009A796C" w:rsidRPr="00BE3DCD">
        <w:rPr>
          <w:rFonts w:ascii="GHEA Grapalat" w:hAnsi="GHEA Grapalat" w:cs="Sylfaen"/>
          <w:sz w:val="20"/>
          <w:lang w:val="af-ZA"/>
        </w:rPr>
        <w:t xml:space="preserve"> </w:t>
      </w:r>
      <w:r w:rsidR="009A796C" w:rsidRPr="00BE3DCD">
        <w:rPr>
          <w:rFonts w:ascii="GHEA Grapalat" w:hAnsi="GHEA Grapalat" w:cs="Sylfaen"/>
          <w:sz w:val="20"/>
        </w:rPr>
        <w:t>իրականացվում</w:t>
      </w:r>
      <w:r w:rsidR="009A796C" w:rsidRPr="00BE3DCD">
        <w:rPr>
          <w:rFonts w:ascii="GHEA Grapalat" w:hAnsi="GHEA Grapalat" w:cs="Sylfaen"/>
          <w:sz w:val="20"/>
          <w:lang w:val="af-ZA"/>
        </w:rPr>
        <w:t xml:space="preserve"> </w:t>
      </w:r>
      <w:r w:rsidR="009A796C" w:rsidRPr="00BE3DCD">
        <w:rPr>
          <w:rFonts w:ascii="GHEA Grapalat" w:hAnsi="GHEA Grapalat" w:cs="Sylfaen"/>
          <w:sz w:val="20"/>
        </w:rPr>
        <w:t>է</w:t>
      </w:r>
      <w:r w:rsidR="009A796C" w:rsidRPr="00BE3DCD">
        <w:rPr>
          <w:rFonts w:ascii="GHEA Grapalat" w:hAnsi="GHEA Grapalat" w:cs="Sylfaen"/>
          <w:sz w:val="20"/>
          <w:lang w:val="af-ZA"/>
        </w:rPr>
        <w:t xml:space="preserve"> </w:t>
      </w:r>
      <w:r w:rsidR="009A796C" w:rsidRPr="00BE3DCD">
        <w:rPr>
          <w:rFonts w:ascii="GHEA Grapalat" w:hAnsi="GHEA Grapalat" w:cs="Sylfaen"/>
          <w:sz w:val="20"/>
        </w:rPr>
        <w:t>դրանց</w:t>
      </w:r>
      <w:r w:rsidR="009A796C" w:rsidRPr="00BE3DCD">
        <w:rPr>
          <w:rFonts w:ascii="GHEA Grapalat" w:hAnsi="GHEA Grapalat" w:cs="Sylfaen"/>
          <w:sz w:val="20"/>
          <w:lang w:val="af-ZA"/>
        </w:rPr>
        <w:t xml:space="preserve"> </w:t>
      </w:r>
      <w:r w:rsidR="009A796C" w:rsidRPr="00BE3DCD">
        <w:rPr>
          <w:rFonts w:ascii="GHEA Grapalat" w:hAnsi="GHEA Grapalat" w:cs="Sylfaen"/>
          <w:sz w:val="20"/>
        </w:rPr>
        <w:t>ներկայացման</w:t>
      </w:r>
      <w:r w:rsidR="009A796C" w:rsidRPr="00BE3DCD">
        <w:rPr>
          <w:rFonts w:ascii="GHEA Grapalat" w:hAnsi="GHEA Grapalat" w:cs="Sylfaen"/>
          <w:sz w:val="20"/>
          <w:lang w:val="af-ZA"/>
        </w:rPr>
        <w:t xml:space="preserve"> </w:t>
      </w:r>
      <w:r w:rsidR="009A796C" w:rsidRPr="00BE3DCD">
        <w:rPr>
          <w:rFonts w:ascii="GHEA Grapalat" w:hAnsi="GHEA Grapalat" w:cs="Sylfaen"/>
          <w:sz w:val="20"/>
        </w:rPr>
        <w:t>վերջնաժամկետը</w:t>
      </w:r>
      <w:r w:rsidR="009A796C" w:rsidRPr="00BE3DCD">
        <w:rPr>
          <w:rFonts w:ascii="GHEA Grapalat" w:hAnsi="GHEA Grapalat" w:cs="Sylfaen"/>
          <w:sz w:val="20"/>
          <w:lang w:val="af-ZA"/>
        </w:rPr>
        <w:t xml:space="preserve"> </w:t>
      </w:r>
      <w:r w:rsidR="009A796C" w:rsidRPr="00BE3DCD">
        <w:rPr>
          <w:rFonts w:ascii="GHEA Grapalat" w:hAnsi="GHEA Grapalat" w:cs="Sylfaen"/>
          <w:sz w:val="20"/>
        </w:rPr>
        <w:t>լրանալու</w:t>
      </w:r>
      <w:r w:rsidR="009A796C" w:rsidRPr="00BE3DCD">
        <w:rPr>
          <w:rFonts w:ascii="GHEA Grapalat" w:hAnsi="GHEA Grapalat" w:cs="Sylfaen"/>
          <w:sz w:val="20"/>
          <w:lang w:val="af-ZA"/>
        </w:rPr>
        <w:t xml:space="preserve"> </w:t>
      </w:r>
      <w:r w:rsidR="009A796C" w:rsidRPr="00BE3DCD">
        <w:rPr>
          <w:rFonts w:ascii="GHEA Grapalat" w:hAnsi="GHEA Grapalat" w:cs="Sylfaen"/>
          <w:sz w:val="20"/>
        </w:rPr>
        <w:t>օրվանից</w:t>
      </w:r>
      <w:r w:rsidR="009A796C" w:rsidRPr="00BE3DCD">
        <w:rPr>
          <w:rFonts w:ascii="GHEA Grapalat" w:hAnsi="GHEA Grapalat" w:cs="Sylfaen"/>
          <w:sz w:val="20"/>
          <w:lang w:val="af-ZA"/>
        </w:rPr>
        <w:t xml:space="preserve"> </w:t>
      </w:r>
      <w:r w:rsidR="009A796C" w:rsidRPr="00BE3DCD">
        <w:rPr>
          <w:rFonts w:ascii="GHEA Grapalat" w:hAnsi="GHEA Grapalat" w:cs="Sylfaen"/>
          <w:sz w:val="20"/>
        </w:rPr>
        <w:t>հաշված</w:t>
      </w:r>
      <w:r w:rsidR="00DA10C9" w:rsidRPr="00BE3DCD">
        <w:rPr>
          <w:rFonts w:ascii="GHEA Grapalat" w:hAnsi="GHEA Grapalat" w:cs="Sylfaen"/>
          <w:sz w:val="20"/>
          <w:lang w:val="af-ZA"/>
        </w:rPr>
        <w:t xml:space="preserve"> </w:t>
      </w:r>
      <w:r w:rsidR="009A796C" w:rsidRPr="00BE3DCD">
        <w:rPr>
          <w:rFonts w:ascii="GHEA Grapalat" w:hAnsi="GHEA Grapalat" w:cs="Sylfaen"/>
          <w:sz w:val="20"/>
        </w:rPr>
        <w:t>տաս</w:t>
      </w:r>
      <w:r w:rsidRPr="00BE3DCD">
        <w:rPr>
          <w:rFonts w:ascii="GHEA Grapalat" w:hAnsi="GHEA Grapalat" w:cs="Sylfaen"/>
          <w:sz w:val="20"/>
          <w:lang w:val="af-ZA"/>
        </w:rPr>
        <w:t xml:space="preserve">, </w:t>
      </w:r>
      <w:r w:rsidRPr="00BE3DCD">
        <w:rPr>
          <w:rFonts w:ascii="GHEA Grapalat" w:hAnsi="GHEA Grapalat" w:cs="Sylfaen"/>
          <w:sz w:val="20"/>
        </w:rPr>
        <w:t>իսկ</w:t>
      </w:r>
      <w:r w:rsidRPr="00BE3DCD">
        <w:rPr>
          <w:rFonts w:ascii="GHEA Grapalat" w:hAnsi="GHEA Grapalat" w:cs="Sylfaen"/>
          <w:sz w:val="20"/>
          <w:lang w:val="af-ZA"/>
        </w:rPr>
        <w:t xml:space="preserve"> </w:t>
      </w:r>
      <w:r w:rsidRPr="00BE3DCD">
        <w:rPr>
          <w:rFonts w:ascii="GHEA Grapalat" w:hAnsi="GHEA Grapalat" w:cs="Sylfaen"/>
          <w:sz w:val="20"/>
        </w:rPr>
        <w:t>գերազանցելու</w:t>
      </w:r>
      <w:r w:rsidRPr="00BE3DCD">
        <w:rPr>
          <w:rFonts w:ascii="GHEA Grapalat" w:hAnsi="GHEA Grapalat" w:cs="Sylfaen"/>
          <w:sz w:val="20"/>
          <w:lang w:val="af-ZA"/>
        </w:rPr>
        <w:t xml:space="preserve"> </w:t>
      </w:r>
      <w:r w:rsidRPr="00BE3DCD">
        <w:rPr>
          <w:rFonts w:ascii="GHEA Grapalat" w:hAnsi="GHEA Grapalat" w:cs="Sylfaen"/>
          <w:sz w:val="20"/>
        </w:rPr>
        <w:t>դեպքում՝</w:t>
      </w:r>
      <w:r w:rsidR="009A796C" w:rsidRPr="00BE3DCD">
        <w:rPr>
          <w:rFonts w:ascii="GHEA Grapalat" w:hAnsi="GHEA Grapalat" w:cs="Sylfaen"/>
          <w:sz w:val="20"/>
          <w:lang w:val="af-ZA"/>
        </w:rPr>
        <w:t xml:space="preserve"> </w:t>
      </w:r>
      <w:r w:rsidRPr="00BE3DCD">
        <w:rPr>
          <w:rFonts w:ascii="GHEA Grapalat" w:hAnsi="GHEA Grapalat" w:cs="Sylfaen"/>
          <w:sz w:val="20"/>
          <w:lang w:val="af-ZA"/>
        </w:rPr>
        <w:t xml:space="preserve">տասնհինգ </w:t>
      </w:r>
      <w:r w:rsidR="009A796C" w:rsidRPr="00BE3DCD">
        <w:rPr>
          <w:rFonts w:ascii="GHEA Grapalat" w:hAnsi="GHEA Grapalat" w:cs="Sylfaen"/>
          <w:sz w:val="20"/>
        </w:rPr>
        <w:t>աշխատանքային</w:t>
      </w:r>
      <w:r w:rsidR="009A796C" w:rsidRPr="00BE3DCD">
        <w:rPr>
          <w:rFonts w:ascii="GHEA Grapalat" w:hAnsi="GHEA Grapalat" w:cs="Sylfaen"/>
          <w:sz w:val="20"/>
          <w:lang w:val="af-ZA"/>
        </w:rPr>
        <w:t xml:space="preserve"> </w:t>
      </w:r>
      <w:r w:rsidR="009A796C" w:rsidRPr="00BE3DCD">
        <w:rPr>
          <w:rFonts w:ascii="GHEA Grapalat" w:hAnsi="GHEA Grapalat" w:cs="Sylfaen"/>
          <w:sz w:val="20"/>
        </w:rPr>
        <w:t>օրվա</w:t>
      </w:r>
      <w:r w:rsidR="009A796C" w:rsidRPr="00BE3DCD">
        <w:rPr>
          <w:rFonts w:ascii="GHEA Grapalat" w:hAnsi="GHEA Grapalat" w:cs="Sylfaen"/>
          <w:sz w:val="20"/>
          <w:lang w:val="af-ZA"/>
        </w:rPr>
        <w:t xml:space="preserve"> </w:t>
      </w:r>
      <w:r w:rsidR="009A796C" w:rsidRPr="00BE3DCD">
        <w:rPr>
          <w:rFonts w:ascii="GHEA Grapalat" w:hAnsi="GHEA Grapalat" w:cs="Sylfaen"/>
          <w:sz w:val="20"/>
        </w:rPr>
        <w:t>ընթացքում</w:t>
      </w:r>
      <w:r w:rsidR="009A796C" w:rsidRPr="00BE3DCD">
        <w:rPr>
          <w:rFonts w:ascii="GHEA Grapalat" w:hAnsi="GHEA Grapalat" w:cs="Sylfaen"/>
          <w:sz w:val="20"/>
          <w:lang w:val="af-ZA"/>
        </w:rPr>
        <w:t>:</w:t>
      </w:r>
      <w:r w:rsidR="001E17BA" w:rsidRPr="00BE3DCD">
        <w:rPr>
          <w:rFonts w:ascii="GHEA Grapalat" w:hAnsi="GHEA Grapalat" w:cs="Sylfaen"/>
          <w:sz w:val="20"/>
          <w:lang w:val="af-ZA"/>
        </w:rPr>
        <w:t xml:space="preserve"> </w:t>
      </w:r>
    </w:p>
    <w:p w:rsidR="00ED6836" w:rsidRPr="00BE3DCD" w:rsidRDefault="00745561" w:rsidP="00EF3662">
      <w:pPr>
        <w:ind w:firstLine="567"/>
        <w:jc w:val="both"/>
        <w:rPr>
          <w:rFonts w:ascii="GHEA Grapalat" w:hAnsi="GHEA Grapalat" w:cs="Sylfaen"/>
          <w:sz w:val="20"/>
          <w:lang w:val="af-ZA"/>
        </w:rPr>
      </w:pPr>
      <w:r w:rsidRPr="00BE3DCD">
        <w:rPr>
          <w:rFonts w:ascii="GHEA Grapalat" w:hAnsi="GHEA Grapalat" w:cs="Sylfaen"/>
          <w:sz w:val="20"/>
        </w:rPr>
        <w:t>Բավարար</w:t>
      </w:r>
      <w:r w:rsidRPr="00BE3DCD">
        <w:rPr>
          <w:rFonts w:ascii="GHEA Grapalat" w:hAnsi="GHEA Grapalat" w:cs="Sylfaen"/>
          <w:sz w:val="20"/>
          <w:lang w:val="af-ZA"/>
        </w:rPr>
        <w:t xml:space="preserve"> </w:t>
      </w:r>
      <w:r w:rsidRPr="00BE3DCD">
        <w:rPr>
          <w:rFonts w:ascii="GHEA Grapalat" w:hAnsi="GHEA Grapalat" w:cs="Sylfaen"/>
          <w:sz w:val="20"/>
        </w:rPr>
        <w:t>են</w:t>
      </w:r>
      <w:r w:rsidRPr="00BE3DCD">
        <w:rPr>
          <w:rFonts w:ascii="GHEA Grapalat" w:hAnsi="GHEA Grapalat" w:cs="Sylfaen"/>
          <w:sz w:val="20"/>
          <w:lang w:val="af-ZA"/>
        </w:rPr>
        <w:t xml:space="preserve"> </w:t>
      </w:r>
      <w:r w:rsidRPr="00BE3DCD">
        <w:rPr>
          <w:rFonts w:ascii="GHEA Grapalat" w:hAnsi="GHEA Grapalat" w:cs="Sylfaen"/>
          <w:sz w:val="20"/>
        </w:rPr>
        <w:t>գնահատվում</w:t>
      </w:r>
      <w:r w:rsidRPr="00BE3DCD">
        <w:rPr>
          <w:rFonts w:ascii="GHEA Grapalat" w:hAnsi="GHEA Grapalat" w:cs="Sylfaen"/>
          <w:sz w:val="20"/>
          <w:lang w:val="af-ZA"/>
        </w:rPr>
        <w:t xml:space="preserve"> </w:t>
      </w:r>
      <w:r w:rsidRPr="00BE3DCD">
        <w:rPr>
          <w:rFonts w:ascii="GHEA Grapalat" w:hAnsi="GHEA Grapalat" w:cs="Sylfaen"/>
          <w:sz w:val="20"/>
        </w:rPr>
        <w:t>սույն</w:t>
      </w:r>
      <w:r w:rsidRPr="00BE3DCD">
        <w:rPr>
          <w:rFonts w:ascii="GHEA Grapalat" w:hAnsi="GHEA Grapalat" w:cs="Sylfaen"/>
          <w:sz w:val="20"/>
          <w:lang w:val="af-ZA"/>
        </w:rPr>
        <w:t xml:space="preserve"> </w:t>
      </w:r>
      <w:r w:rsidRPr="00BE3DCD">
        <w:rPr>
          <w:rFonts w:ascii="GHEA Grapalat" w:hAnsi="GHEA Grapalat" w:cs="Sylfaen"/>
          <w:sz w:val="20"/>
        </w:rPr>
        <w:t>հրավերով</w:t>
      </w:r>
      <w:r w:rsidRPr="00BE3DCD">
        <w:rPr>
          <w:rFonts w:ascii="GHEA Grapalat" w:hAnsi="GHEA Grapalat" w:cs="Sylfaen"/>
          <w:sz w:val="20"/>
          <w:lang w:val="af-ZA"/>
        </w:rPr>
        <w:t xml:space="preserve"> </w:t>
      </w:r>
      <w:r w:rsidRPr="00BE3DCD">
        <w:rPr>
          <w:rFonts w:ascii="GHEA Grapalat" w:hAnsi="GHEA Grapalat" w:cs="Sylfaen"/>
          <w:sz w:val="20"/>
        </w:rPr>
        <w:t>նախատեսված</w:t>
      </w:r>
      <w:r w:rsidRPr="00BE3DCD">
        <w:rPr>
          <w:rFonts w:ascii="GHEA Grapalat" w:hAnsi="GHEA Grapalat" w:cs="Sylfaen"/>
          <w:sz w:val="20"/>
          <w:lang w:val="af-ZA"/>
        </w:rPr>
        <w:t xml:space="preserve"> </w:t>
      </w:r>
      <w:r w:rsidRPr="00BE3DCD">
        <w:rPr>
          <w:rFonts w:ascii="GHEA Grapalat" w:hAnsi="GHEA Grapalat" w:cs="Sylfaen"/>
          <w:sz w:val="20"/>
        </w:rPr>
        <w:t>պայմաններին</w:t>
      </w:r>
      <w:r w:rsidRPr="00BE3DCD">
        <w:rPr>
          <w:rFonts w:ascii="GHEA Grapalat" w:hAnsi="GHEA Grapalat" w:cs="Sylfaen"/>
          <w:sz w:val="20"/>
          <w:lang w:val="af-ZA"/>
        </w:rPr>
        <w:t xml:space="preserve"> </w:t>
      </w:r>
      <w:r w:rsidRPr="00BE3DCD">
        <w:rPr>
          <w:rFonts w:ascii="GHEA Grapalat" w:hAnsi="GHEA Grapalat" w:cs="Sylfaen"/>
          <w:sz w:val="20"/>
        </w:rPr>
        <w:t>համապատասխանող</w:t>
      </w:r>
      <w:r w:rsidRPr="00BE3DCD">
        <w:rPr>
          <w:rFonts w:ascii="GHEA Grapalat" w:hAnsi="GHEA Grapalat" w:cs="Sylfaen"/>
          <w:sz w:val="20"/>
          <w:lang w:val="af-ZA"/>
        </w:rPr>
        <w:t xml:space="preserve"> </w:t>
      </w:r>
      <w:r w:rsidRPr="00BE3DCD">
        <w:rPr>
          <w:rFonts w:ascii="GHEA Grapalat" w:hAnsi="GHEA Grapalat" w:cs="Sylfaen"/>
          <w:sz w:val="20"/>
        </w:rPr>
        <w:t>հայտերը</w:t>
      </w:r>
      <w:r w:rsidRPr="00BE3DCD">
        <w:rPr>
          <w:rFonts w:ascii="GHEA Grapalat" w:hAnsi="GHEA Grapalat" w:cs="Sylfaen"/>
          <w:sz w:val="20"/>
          <w:lang w:val="af-ZA"/>
        </w:rPr>
        <w:t xml:space="preserve">, </w:t>
      </w:r>
      <w:r w:rsidRPr="00BE3DCD">
        <w:rPr>
          <w:rFonts w:ascii="GHEA Grapalat" w:hAnsi="GHEA Grapalat" w:cs="Sylfaen"/>
          <w:sz w:val="20"/>
        </w:rPr>
        <w:t>հակառակ</w:t>
      </w:r>
      <w:r w:rsidRPr="00BE3DCD">
        <w:rPr>
          <w:rFonts w:ascii="GHEA Grapalat" w:hAnsi="GHEA Grapalat" w:cs="Sylfaen"/>
          <w:sz w:val="20"/>
          <w:lang w:val="af-ZA"/>
        </w:rPr>
        <w:t xml:space="preserve"> </w:t>
      </w:r>
      <w:r w:rsidRPr="00BE3DCD">
        <w:rPr>
          <w:rFonts w:ascii="GHEA Grapalat" w:hAnsi="GHEA Grapalat" w:cs="Sylfaen"/>
          <w:sz w:val="20"/>
        </w:rPr>
        <w:t>դեպքում</w:t>
      </w:r>
      <w:r w:rsidRPr="00BE3DCD">
        <w:rPr>
          <w:rFonts w:ascii="GHEA Grapalat" w:hAnsi="GHEA Grapalat" w:cs="Sylfaen"/>
          <w:sz w:val="20"/>
          <w:lang w:val="af-ZA"/>
        </w:rPr>
        <w:t xml:space="preserve"> </w:t>
      </w:r>
      <w:r w:rsidRPr="00BE3DCD">
        <w:rPr>
          <w:rFonts w:ascii="GHEA Grapalat" w:hAnsi="GHEA Grapalat" w:cs="Sylfaen"/>
          <w:sz w:val="20"/>
        </w:rPr>
        <w:t>հայտերը</w:t>
      </w:r>
      <w:r w:rsidRPr="00BE3DCD">
        <w:rPr>
          <w:rFonts w:ascii="GHEA Grapalat" w:hAnsi="GHEA Grapalat" w:cs="Sylfaen"/>
          <w:sz w:val="20"/>
          <w:lang w:val="af-ZA"/>
        </w:rPr>
        <w:t xml:space="preserve"> </w:t>
      </w:r>
      <w:r w:rsidRPr="00BE3DCD">
        <w:rPr>
          <w:rFonts w:ascii="GHEA Grapalat" w:hAnsi="GHEA Grapalat" w:cs="Sylfaen"/>
          <w:sz w:val="20"/>
        </w:rPr>
        <w:t>գնահատվում</w:t>
      </w:r>
      <w:r w:rsidRPr="00BE3DCD">
        <w:rPr>
          <w:rFonts w:ascii="GHEA Grapalat" w:hAnsi="GHEA Grapalat" w:cs="Sylfaen"/>
          <w:sz w:val="20"/>
          <w:lang w:val="af-ZA"/>
        </w:rPr>
        <w:t xml:space="preserve"> </w:t>
      </w:r>
      <w:r w:rsidRPr="00BE3DCD">
        <w:rPr>
          <w:rFonts w:ascii="GHEA Grapalat" w:hAnsi="GHEA Grapalat" w:cs="Sylfaen"/>
          <w:sz w:val="20"/>
        </w:rPr>
        <w:t>են</w:t>
      </w:r>
      <w:r w:rsidRPr="00BE3DCD">
        <w:rPr>
          <w:rFonts w:ascii="GHEA Grapalat" w:hAnsi="GHEA Grapalat" w:cs="Sylfaen"/>
          <w:sz w:val="20"/>
          <w:lang w:val="af-ZA"/>
        </w:rPr>
        <w:t xml:space="preserve"> </w:t>
      </w:r>
      <w:r w:rsidRPr="00BE3DCD">
        <w:rPr>
          <w:rFonts w:ascii="GHEA Grapalat" w:hAnsi="GHEA Grapalat" w:cs="Sylfaen"/>
          <w:sz w:val="20"/>
        </w:rPr>
        <w:t>անբավարար</w:t>
      </w:r>
      <w:r w:rsidRPr="00BE3DCD">
        <w:rPr>
          <w:rFonts w:ascii="GHEA Grapalat" w:hAnsi="GHEA Grapalat" w:cs="Sylfaen"/>
          <w:sz w:val="20"/>
          <w:lang w:val="af-ZA"/>
        </w:rPr>
        <w:t xml:space="preserve"> </w:t>
      </w:r>
      <w:r w:rsidRPr="00BE3DCD">
        <w:rPr>
          <w:rFonts w:ascii="GHEA Grapalat" w:hAnsi="GHEA Grapalat" w:cs="Sylfaen"/>
          <w:sz w:val="20"/>
        </w:rPr>
        <w:t>և</w:t>
      </w:r>
      <w:r w:rsidRPr="00BE3DCD">
        <w:rPr>
          <w:rFonts w:ascii="GHEA Grapalat" w:hAnsi="GHEA Grapalat" w:cs="Sylfaen"/>
          <w:sz w:val="20"/>
          <w:lang w:val="af-ZA"/>
        </w:rPr>
        <w:t xml:space="preserve"> </w:t>
      </w:r>
      <w:r w:rsidRPr="00BE3DCD">
        <w:rPr>
          <w:rFonts w:ascii="GHEA Grapalat" w:hAnsi="GHEA Grapalat" w:cs="Sylfaen"/>
          <w:sz w:val="20"/>
        </w:rPr>
        <w:t>մերժվում</w:t>
      </w:r>
      <w:r w:rsidRPr="00BE3DCD">
        <w:rPr>
          <w:rFonts w:ascii="GHEA Grapalat" w:hAnsi="GHEA Grapalat" w:cs="Sylfaen"/>
          <w:sz w:val="20"/>
          <w:lang w:val="af-ZA"/>
        </w:rPr>
        <w:t xml:space="preserve"> </w:t>
      </w:r>
      <w:r w:rsidRPr="00BE3DCD">
        <w:rPr>
          <w:rFonts w:ascii="GHEA Grapalat" w:hAnsi="GHEA Grapalat" w:cs="Sylfaen"/>
          <w:sz w:val="20"/>
        </w:rPr>
        <w:t>են</w:t>
      </w:r>
      <w:r w:rsidR="00F20DA5" w:rsidRPr="00BE3DCD">
        <w:rPr>
          <w:rFonts w:ascii="GHEA Grapalat" w:hAnsi="GHEA Grapalat" w:cs="Sylfaen"/>
          <w:sz w:val="20"/>
          <w:lang w:val="af-ZA"/>
        </w:rPr>
        <w:t>:</w:t>
      </w:r>
      <w:r w:rsidRPr="00BE3DCD">
        <w:rPr>
          <w:rFonts w:ascii="GHEA Grapalat" w:hAnsi="GHEA Grapalat" w:cs="Sylfaen"/>
          <w:sz w:val="20"/>
          <w:lang w:val="af-ZA"/>
        </w:rPr>
        <w:t xml:space="preserve"> </w:t>
      </w:r>
      <w:r w:rsidR="00B46279" w:rsidRPr="00BE3DCD">
        <w:rPr>
          <w:rFonts w:ascii="GHEA Grapalat" w:hAnsi="GHEA Grapalat" w:cs="Sylfaen"/>
          <w:sz w:val="20"/>
        </w:rPr>
        <w:t>Ընդ</w:t>
      </w:r>
      <w:r w:rsidR="00B46279" w:rsidRPr="00BE3DCD">
        <w:rPr>
          <w:rFonts w:ascii="GHEA Grapalat" w:hAnsi="GHEA Grapalat" w:cs="Sylfaen"/>
          <w:sz w:val="20"/>
          <w:lang w:val="af-ZA"/>
        </w:rPr>
        <w:t xml:space="preserve"> որում հայտերի բացման </w:t>
      </w:r>
      <w:r w:rsidR="00F7009A" w:rsidRPr="00BE3DCD">
        <w:rPr>
          <w:rFonts w:ascii="GHEA Grapalat" w:hAnsi="GHEA Grapalat" w:cs="Sylfaen"/>
          <w:sz w:val="20"/>
          <w:lang w:val="af-ZA"/>
        </w:rPr>
        <w:t xml:space="preserve">և գնահատման </w:t>
      </w:r>
      <w:r w:rsidR="00B46279" w:rsidRPr="00BE3DCD">
        <w:rPr>
          <w:rFonts w:ascii="GHEA Grapalat" w:hAnsi="GHEA Grapalat" w:cs="Sylfaen"/>
          <w:sz w:val="20"/>
          <w:lang w:val="af-ZA"/>
        </w:rPr>
        <w:t xml:space="preserve">նիստում հանձնաժողովը մերժում է այն հայտերը, </w:t>
      </w:r>
      <w:r w:rsidR="00B46279" w:rsidRPr="00BE3DCD">
        <w:rPr>
          <w:rFonts w:ascii="GHEA Grapalat" w:hAnsi="GHEA Grapalat" w:cs="Sylfaen"/>
          <w:sz w:val="20"/>
        </w:rPr>
        <w:t>որոնցում</w:t>
      </w:r>
      <w:r w:rsidR="00B46279" w:rsidRPr="00BE3DCD">
        <w:rPr>
          <w:rFonts w:ascii="GHEA Grapalat" w:hAnsi="GHEA Grapalat" w:cs="Sylfaen"/>
          <w:sz w:val="20"/>
          <w:lang w:val="af-ZA"/>
        </w:rPr>
        <w:t xml:space="preserve"> </w:t>
      </w:r>
      <w:r w:rsidR="00ED6836" w:rsidRPr="00BE3DCD">
        <w:rPr>
          <w:rFonts w:ascii="GHEA Grapalat" w:hAnsi="GHEA Grapalat" w:cs="Sylfaen"/>
          <w:sz w:val="20"/>
        </w:rPr>
        <w:t>բացակայում</w:t>
      </w:r>
      <w:r w:rsidR="00ED6836" w:rsidRPr="00BE3DCD">
        <w:rPr>
          <w:rFonts w:ascii="GHEA Grapalat" w:hAnsi="GHEA Grapalat" w:cs="Sylfaen"/>
          <w:sz w:val="20"/>
          <w:lang w:val="af-ZA"/>
        </w:rPr>
        <w:t xml:space="preserve"> </w:t>
      </w:r>
      <w:r w:rsidR="00763EF7" w:rsidRPr="00BE3DCD">
        <w:rPr>
          <w:rFonts w:ascii="GHEA Grapalat" w:hAnsi="GHEA Grapalat" w:cs="Sylfaen"/>
          <w:sz w:val="20"/>
          <w:lang w:val="hy-AM"/>
        </w:rPr>
        <w:t>է</w:t>
      </w:r>
      <w:r w:rsidR="00763EF7" w:rsidRPr="00BE3DCD">
        <w:rPr>
          <w:rFonts w:ascii="GHEA Grapalat" w:hAnsi="GHEA Grapalat" w:cs="Sylfaen"/>
          <w:sz w:val="20"/>
          <w:lang w:val="af-ZA"/>
        </w:rPr>
        <w:t xml:space="preserve"> </w:t>
      </w:r>
      <w:r w:rsidR="00ED6836" w:rsidRPr="00BE3DCD">
        <w:rPr>
          <w:rFonts w:ascii="GHEA Grapalat" w:hAnsi="GHEA Grapalat" w:cs="Sylfaen"/>
          <w:sz w:val="20"/>
        </w:rPr>
        <w:t>գնային</w:t>
      </w:r>
      <w:r w:rsidR="00ED6836" w:rsidRPr="00BE3DCD">
        <w:rPr>
          <w:rFonts w:ascii="GHEA Grapalat" w:hAnsi="GHEA Grapalat" w:cs="Sylfaen"/>
          <w:sz w:val="20"/>
          <w:lang w:val="af-ZA"/>
        </w:rPr>
        <w:t xml:space="preserve"> </w:t>
      </w:r>
      <w:r w:rsidR="00ED6836" w:rsidRPr="00BE3DCD">
        <w:rPr>
          <w:rFonts w:ascii="GHEA Grapalat" w:hAnsi="GHEA Grapalat" w:cs="Sylfaen"/>
          <w:sz w:val="20"/>
        </w:rPr>
        <w:t>առաջարկ</w:t>
      </w:r>
      <w:r w:rsidR="00771A92" w:rsidRPr="00BE3DCD">
        <w:rPr>
          <w:rFonts w:ascii="GHEA Grapalat" w:hAnsi="GHEA Grapalat" w:cs="Sylfaen"/>
          <w:sz w:val="20"/>
        </w:rPr>
        <w:t>ներ</w:t>
      </w:r>
      <w:r w:rsidR="00ED6836" w:rsidRPr="00BE3DCD">
        <w:rPr>
          <w:rFonts w:ascii="GHEA Grapalat" w:hAnsi="GHEA Grapalat" w:cs="Sylfaen"/>
          <w:sz w:val="20"/>
        </w:rPr>
        <w:t>ը</w:t>
      </w:r>
      <w:r w:rsidR="00ED6836" w:rsidRPr="00BE3DCD">
        <w:rPr>
          <w:rFonts w:ascii="GHEA Grapalat" w:hAnsi="GHEA Grapalat" w:cs="Sylfaen"/>
          <w:sz w:val="20"/>
          <w:lang w:val="af-ZA"/>
        </w:rPr>
        <w:t xml:space="preserve"> </w:t>
      </w:r>
      <w:r w:rsidR="00ED6836" w:rsidRPr="00BE3DCD">
        <w:rPr>
          <w:rFonts w:ascii="GHEA Grapalat" w:hAnsi="GHEA Grapalat" w:cs="Sylfaen"/>
          <w:sz w:val="20"/>
        </w:rPr>
        <w:t>կամ</w:t>
      </w:r>
      <w:r w:rsidR="00ED6836" w:rsidRPr="00BE3DCD">
        <w:rPr>
          <w:rFonts w:ascii="GHEA Grapalat" w:hAnsi="GHEA Grapalat" w:cs="Sylfaen"/>
          <w:sz w:val="20"/>
          <w:lang w:val="af-ZA"/>
        </w:rPr>
        <w:t xml:space="preserve"> </w:t>
      </w:r>
      <w:r w:rsidR="00771A92" w:rsidRPr="00BE3DCD">
        <w:rPr>
          <w:rFonts w:ascii="GHEA Grapalat" w:hAnsi="GHEA Grapalat" w:cs="Sylfaen"/>
          <w:sz w:val="20"/>
          <w:lang w:val="af-ZA"/>
        </w:rPr>
        <w:t xml:space="preserve">դրանք </w:t>
      </w:r>
      <w:r w:rsidR="00ED6836" w:rsidRPr="00BE3DCD">
        <w:rPr>
          <w:rFonts w:ascii="GHEA Grapalat" w:hAnsi="GHEA Grapalat" w:cs="Sylfaen"/>
          <w:sz w:val="20"/>
        </w:rPr>
        <w:t>ներկայացված</w:t>
      </w:r>
      <w:r w:rsidR="00ED6836" w:rsidRPr="00BE3DCD">
        <w:rPr>
          <w:rFonts w:ascii="GHEA Grapalat" w:hAnsi="GHEA Grapalat" w:cs="Sylfaen"/>
          <w:sz w:val="20"/>
          <w:lang w:val="af-ZA"/>
        </w:rPr>
        <w:t xml:space="preserve"> </w:t>
      </w:r>
      <w:r w:rsidR="00ED6836" w:rsidRPr="00BE3DCD">
        <w:rPr>
          <w:rFonts w:ascii="GHEA Grapalat" w:hAnsi="GHEA Grapalat" w:cs="Sylfaen"/>
          <w:sz w:val="20"/>
        </w:rPr>
        <w:t>են</w:t>
      </w:r>
      <w:r w:rsidR="00B1695D" w:rsidRPr="00BE3DCD">
        <w:rPr>
          <w:rFonts w:ascii="GHEA Grapalat" w:hAnsi="GHEA Grapalat" w:cs="Sylfaen"/>
          <w:sz w:val="20"/>
          <w:lang w:val="af-ZA"/>
        </w:rPr>
        <w:t xml:space="preserve"> </w:t>
      </w:r>
      <w:r w:rsidR="00ED6836" w:rsidRPr="00BE3DCD">
        <w:rPr>
          <w:rFonts w:ascii="GHEA Grapalat" w:hAnsi="GHEA Grapalat" w:cs="Sylfaen"/>
          <w:sz w:val="20"/>
        </w:rPr>
        <w:t>հրավերի</w:t>
      </w:r>
      <w:r w:rsidR="00ED6836" w:rsidRPr="00BE3DCD">
        <w:rPr>
          <w:rFonts w:ascii="GHEA Grapalat" w:hAnsi="GHEA Grapalat" w:cs="Sylfaen"/>
          <w:sz w:val="20"/>
          <w:lang w:val="af-ZA"/>
        </w:rPr>
        <w:t xml:space="preserve"> </w:t>
      </w:r>
      <w:r w:rsidR="00ED6836" w:rsidRPr="00BE3DCD">
        <w:rPr>
          <w:rFonts w:ascii="GHEA Grapalat" w:hAnsi="GHEA Grapalat" w:cs="Sylfaen"/>
          <w:sz w:val="20"/>
        </w:rPr>
        <w:t>պահանջներին</w:t>
      </w:r>
      <w:r w:rsidR="00ED6836" w:rsidRPr="00BE3DCD">
        <w:rPr>
          <w:rFonts w:ascii="GHEA Grapalat" w:hAnsi="GHEA Grapalat" w:cs="Sylfaen"/>
          <w:sz w:val="20"/>
          <w:lang w:val="af-ZA"/>
        </w:rPr>
        <w:t xml:space="preserve"> </w:t>
      </w:r>
      <w:r w:rsidR="00ED6836" w:rsidRPr="00BE3DCD">
        <w:rPr>
          <w:rFonts w:ascii="GHEA Grapalat" w:hAnsi="GHEA Grapalat" w:cs="Sylfaen"/>
          <w:sz w:val="20"/>
        </w:rPr>
        <w:t>անհամապատասխան</w:t>
      </w:r>
      <w:r w:rsidR="004348F9" w:rsidRPr="00BE3DCD">
        <w:rPr>
          <w:rFonts w:ascii="GHEA Grapalat" w:hAnsi="GHEA Grapalat" w:cs="Sylfaen"/>
          <w:sz w:val="20"/>
          <w:lang w:val="af-ZA"/>
        </w:rPr>
        <w:t>:</w:t>
      </w:r>
    </w:p>
    <w:p w:rsidR="00B514E8" w:rsidRPr="00BE3DCD" w:rsidRDefault="00FD2748" w:rsidP="00EF3662">
      <w:pPr>
        <w:pStyle w:val="23"/>
        <w:spacing w:line="240" w:lineRule="auto"/>
        <w:ind w:firstLine="567"/>
        <w:rPr>
          <w:rFonts w:ascii="GHEA Grapalat" w:hAnsi="GHEA Grapalat" w:cs="Sylfaen"/>
          <w:szCs w:val="24"/>
          <w:lang w:val="hy-AM"/>
        </w:rPr>
      </w:pPr>
      <w:r w:rsidRPr="00BE3DCD">
        <w:rPr>
          <w:rFonts w:ascii="GHEA Grapalat" w:hAnsi="GHEA Grapalat" w:cs="Sylfaen"/>
          <w:szCs w:val="24"/>
        </w:rPr>
        <w:t>8</w:t>
      </w:r>
      <w:r w:rsidR="00096865" w:rsidRPr="00BE3DCD">
        <w:rPr>
          <w:rFonts w:ascii="GHEA Grapalat" w:hAnsi="GHEA Grapalat" w:cs="Sylfaen"/>
          <w:szCs w:val="24"/>
        </w:rPr>
        <w:t>.</w:t>
      </w:r>
      <w:r w:rsidR="004348F9" w:rsidRPr="00BE3DCD">
        <w:rPr>
          <w:rFonts w:ascii="GHEA Grapalat" w:hAnsi="GHEA Grapalat" w:cs="Sylfaen"/>
          <w:szCs w:val="24"/>
        </w:rPr>
        <w:t>3</w:t>
      </w:r>
      <w:r w:rsidR="00D7435F" w:rsidRPr="00BE3DCD">
        <w:rPr>
          <w:rFonts w:ascii="GHEA Grapalat" w:hAnsi="GHEA Grapalat" w:cs="Sylfaen"/>
          <w:szCs w:val="24"/>
        </w:rPr>
        <w:t xml:space="preserve"> </w:t>
      </w:r>
      <w:r w:rsidR="00A85E5D" w:rsidRPr="00BE3DCD">
        <w:rPr>
          <w:rFonts w:ascii="GHEA Grapalat" w:hAnsi="GHEA Grapalat" w:cs="Sylfaen"/>
          <w:szCs w:val="24"/>
          <w:lang w:val="hy-AM"/>
        </w:rPr>
        <w:t>Ընտրված</w:t>
      </w:r>
      <w:r w:rsidR="00B514E8" w:rsidRPr="00BE3DCD">
        <w:rPr>
          <w:rFonts w:ascii="GHEA Grapalat" w:hAnsi="GHEA Grapalat" w:cs="Sylfaen"/>
          <w:szCs w:val="24"/>
        </w:rPr>
        <w:t xml:space="preserve"> </w:t>
      </w:r>
      <w:r w:rsidR="00B514E8" w:rsidRPr="00BE3DCD">
        <w:rPr>
          <w:rFonts w:ascii="GHEA Grapalat" w:hAnsi="GHEA Grapalat" w:cs="Sylfaen"/>
          <w:szCs w:val="24"/>
          <w:lang w:val="ru-RU"/>
        </w:rPr>
        <w:t>մասնակիցը</w:t>
      </w:r>
      <w:r w:rsidR="00B514E8" w:rsidRPr="00BE3DCD">
        <w:rPr>
          <w:rFonts w:ascii="GHEA Grapalat" w:hAnsi="GHEA Grapalat" w:cs="Sylfaen"/>
          <w:szCs w:val="24"/>
        </w:rPr>
        <w:t xml:space="preserve"> </w:t>
      </w:r>
      <w:r w:rsidR="00B514E8" w:rsidRPr="00BE3DCD">
        <w:rPr>
          <w:rFonts w:ascii="GHEA Grapalat" w:hAnsi="GHEA Grapalat" w:cs="Sylfaen"/>
          <w:szCs w:val="24"/>
          <w:lang w:val="ru-RU"/>
        </w:rPr>
        <w:t>որոշվում</w:t>
      </w:r>
      <w:r w:rsidR="00B514E8" w:rsidRPr="00BE3DCD">
        <w:rPr>
          <w:rFonts w:ascii="GHEA Grapalat" w:hAnsi="GHEA Grapalat" w:cs="Sylfaen"/>
          <w:szCs w:val="24"/>
        </w:rPr>
        <w:t xml:space="preserve"> </w:t>
      </w:r>
      <w:r w:rsidR="00B514E8" w:rsidRPr="00BE3DCD">
        <w:rPr>
          <w:rFonts w:ascii="GHEA Grapalat" w:hAnsi="GHEA Grapalat" w:cs="Sylfaen"/>
          <w:szCs w:val="24"/>
          <w:lang w:val="ru-RU"/>
        </w:rPr>
        <w:t>է</w:t>
      </w:r>
      <w:r w:rsidR="00B514E8" w:rsidRPr="00BE3DCD">
        <w:rPr>
          <w:rFonts w:ascii="GHEA Grapalat" w:hAnsi="GHEA Grapalat" w:cs="Sylfaen"/>
          <w:szCs w:val="24"/>
        </w:rPr>
        <w:t xml:space="preserve">` </w:t>
      </w:r>
      <w:r w:rsidR="00B514E8" w:rsidRPr="00BE3DCD">
        <w:rPr>
          <w:rFonts w:ascii="GHEA Grapalat" w:hAnsi="GHEA Grapalat" w:cs="Sylfaen"/>
          <w:szCs w:val="24"/>
          <w:lang w:val="ru-RU"/>
        </w:rPr>
        <w:t>բավարար</w:t>
      </w:r>
      <w:r w:rsidR="00B514E8" w:rsidRPr="00BE3DCD">
        <w:rPr>
          <w:rFonts w:ascii="GHEA Grapalat" w:hAnsi="GHEA Grapalat" w:cs="Sylfaen"/>
          <w:szCs w:val="24"/>
        </w:rPr>
        <w:t xml:space="preserve"> </w:t>
      </w:r>
      <w:r w:rsidR="00B514E8" w:rsidRPr="00BE3DCD">
        <w:rPr>
          <w:rFonts w:ascii="GHEA Grapalat" w:hAnsi="GHEA Grapalat" w:cs="Sylfaen"/>
          <w:szCs w:val="24"/>
          <w:lang w:val="ru-RU"/>
        </w:rPr>
        <w:t>գնահատված</w:t>
      </w:r>
      <w:r w:rsidR="00B514E8" w:rsidRPr="00BE3DCD">
        <w:rPr>
          <w:rFonts w:ascii="GHEA Grapalat" w:hAnsi="GHEA Grapalat" w:cs="Sylfaen"/>
          <w:szCs w:val="24"/>
        </w:rPr>
        <w:t xml:space="preserve"> </w:t>
      </w:r>
      <w:r w:rsidR="00B514E8" w:rsidRPr="00BE3DCD">
        <w:rPr>
          <w:rFonts w:ascii="GHEA Grapalat" w:hAnsi="GHEA Grapalat" w:cs="Sylfaen"/>
          <w:szCs w:val="24"/>
          <w:lang w:val="ru-RU"/>
        </w:rPr>
        <w:t>հայտեր</w:t>
      </w:r>
      <w:r w:rsidR="00B514E8" w:rsidRPr="00BE3DCD">
        <w:rPr>
          <w:rFonts w:ascii="GHEA Grapalat" w:hAnsi="GHEA Grapalat" w:cs="Sylfaen"/>
          <w:szCs w:val="24"/>
        </w:rPr>
        <w:t xml:space="preserve"> </w:t>
      </w:r>
      <w:r w:rsidR="00B514E8" w:rsidRPr="00BE3DCD">
        <w:rPr>
          <w:rFonts w:ascii="GHEA Grapalat" w:hAnsi="GHEA Grapalat" w:cs="Sylfaen"/>
          <w:szCs w:val="24"/>
          <w:lang w:val="ru-RU"/>
        </w:rPr>
        <w:t>ներկայացրած</w:t>
      </w:r>
      <w:r w:rsidR="00B514E8" w:rsidRPr="00BE3DCD">
        <w:rPr>
          <w:rFonts w:ascii="GHEA Grapalat" w:hAnsi="GHEA Grapalat" w:cs="Sylfaen"/>
          <w:szCs w:val="24"/>
        </w:rPr>
        <w:t xml:space="preserve"> </w:t>
      </w:r>
      <w:r w:rsidR="00B514E8" w:rsidRPr="00BE3DCD">
        <w:rPr>
          <w:rFonts w:ascii="GHEA Grapalat" w:hAnsi="GHEA Grapalat" w:cs="Sylfaen"/>
          <w:szCs w:val="24"/>
          <w:lang w:val="ru-RU"/>
        </w:rPr>
        <w:t>մասնակիցների</w:t>
      </w:r>
      <w:r w:rsidR="00B514E8" w:rsidRPr="00BE3DCD">
        <w:rPr>
          <w:rFonts w:ascii="GHEA Grapalat" w:hAnsi="GHEA Grapalat" w:cs="Sylfaen"/>
          <w:szCs w:val="24"/>
        </w:rPr>
        <w:t xml:space="preserve"> </w:t>
      </w:r>
      <w:r w:rsidR="00B514E8" w:rsidRPr="00BE3DCD">
        <w:rPr>
          <w:rFonts w:ascii="GHEA Grapalat" w:hAnsi="GHEA Grapalat" w:cs="Sylfaen"/>
          <w:szCs w:val="24"/>
          <w:lang w:val="ru-RU"/>
        </w:rPr>
        <w:t>թվից</w:t>
      </w:r>
      <w:r w:rsidR="00B514E8" w:rsidRPr="00BE3DCD">
        <w:rPr>
          <w:rFonts w:ascii="GHEA Grapalat" w:hAnsi="GHEA Grapalat" w:cs="Sylfaen"/>
          <w:szCs w:val="24"/>
        </w:rPr>
        <w:t xml:space="preserve">` </w:t>
      </w:r>
      <w:r w:rsidR="00B514E8" w:rsidRPr="00BE3DCD">
        <w:rPr>
          <w:rFonts w:ascii="GHEA Grapalat" w:hAnsi="GHEA Grapalat" w:cs="Sylfaen"/>
          <w:szCs w:val="24"/>
          <w:lang w:val="ru-RU"/>
        </w:rPr>
        <w:t>նվազագույն</w:t>
      </w:r>
      <w:r w:rsidR="00B514E8" w:rsidRPr="00BE3DCD">
        <w:rPr>
          <w:rFonts w:ascii="GHEA Grapalat" w:hAnsi="GHEA Grapalat" w:cs="Sylfaen"/>
          <w:szCs w:val="24"/>
        </w:rPr>
        <w:t xml:space="preserve"> </w:t>
      </w:r>
      <w:r w:rsidR="00B514E8" w:rsidRPr="00BE3DCD">
        <w:rPr>
          <w:rFonts w:ascii="GHEA Grapalat" w:hAnsi="GHEA Grapalat" w:cs="Sylfaen"/>
          <w:szCs w:val="24"/>
          <w:lang w:val="ru-RU"/>
        </w:rPr>
        <w:t>գնային</w:t>
      </w:r>
      <w:r w:rsidR="00B514E8" w:rsidRPr="00BE3DCD">
        <w:rPr>
          <w:rFonts w:ascii="GHEA Grapalat" w:hAnsi="GHEA Grapalat" w:cs="Sylfaen"/>
          <w:szCs w:val="24"/>
        </w:rPr>
        <w:t xml:space="preserve"> </w:t>
      </w:r>
      <w:r w:rsidR="00B514E8" w:rsidRPr="00BE3DCD">
        <w:rPr>
          <w:rFonts w:ascii="GHEA Grapalat" w:hAnsi="GHEA Grapalat" w:cs="Sylfaen"/>
          <w:szCs w:val="24"/>
          <w:lang w:val="ru-RU"/>
        </w:rPr>
        <w:t>առաջարկ</w:t>
      </w:r>
      <w:r w:rsidR="00B514E8" w:rsidRPr="00BE3DCD">
        <w:rPr>
          <w:rFonts w:ascii="GHEA Grapalat" w:hAnsi="GHEA Grapalat" w:cs="Sylfaen"/>
          <w:szCs w:val="24"/>
        </w:rPr>
        <w:t xml:space="preserve"> </w:t>
      </w:r>
      <w:r w:rsidR="00B514E8" w:rsidRPr="00BE3DCD">
        <w:rPr>
          <w:rFonts w:ascii="GHEA Grapalat" w:hAnsi="GHEA Grapalat" w:cs="Sylfaen"/>
          <w:szCs w:val="24"/>
          <w:lang w:val="ru-RU"/>
        </w:rPr>
        <w:t>ներկայացրած</w:t>
      </w:r>
      <w:r w:rsidR="00B514E8" w:rsidRPr="00BE3DCD">
        <w:rPr>
          <w:rFonts w:ascii="GHEA Grapalat" w:hAnsi="GHEA Grapalat" w:cs="Sylfaen"/>
          <w:szCs w:val="24"/>
        </w:rPr>
        <w:t xml:space="preserve"> </w:t>
      </w:r>
      <w:r w:rsidR="00153C87" w:rsidRPr="00BE3DCD">
        <w:rPr>
          <w:rFonts w:ascii="GHEA Grapalat" w:hAnsi="GHEA Grapalat" w:cs="Sylfaen"/>
          <w:szCs w:val="24"/>
          <w:lang w:val="en-US"/>
        </w:rPr>
        <w:t>մ</w:t>
      </w:r>
      <w:r w:rsidR="00153C87" w:rsidRPr="00BE3DCD">
        <w:rPr>
          <w:rFonts w:ascii="GHEA Grapalat" w:hAnsi="GHEA Grapalat" w:cs="Sylfaen"/>
          <w:szCs w:val="24"/>
          <w:lang w:val="ru-RU"/>
        </w:rPr>
        <w:t>ասնակցին</w:t>
      </w:r>
      <w:r w:rsidR="00153C87" w:rsidRPr="00BE3DCD">
        <w:rPr>
          <w:rFonts w:ascii="GHEA Grapalat" w:hAnsi="GHEA Grapalat" w:cs="Sylfaen"/>
          <w:szCs w:val="24"/>
        </w:rPr>
        <w:t xml:space="preserve"> </w:t>
      </w:r>
      <w:r w:rsidR="00B514E8" w:rsidRPr="00BE3DCD">
        <w:rPr>
          <w:rFonts w:ascii="GHEA Grapalat" w:hAnsi="GHEA Grapalat" w:cs="Sylfaen"/>
          <w:szCs w:val="24"/>
          <w:lang w:val="ru-RU"/>
        </w:rPr>
        <w:t>նախապատվություն</w:t>
      </w:r>
      <w:r w:rsidR="00B514E8" w:rsidRPr="00BE3DCD">
        <w:rPr>
          <w:rFonts w:ascii="GHEA Grapalat" w:hAnsi="GHEA Grapalat" w:cs="Sylfaen"/>
          <w:szCs w:val="24"/>
        </w:rPr>
        <w:t xml:space="preserve"> </w:t>
      </w:r>
      <w:r w:rsidR="00B514E8" w:rsidRPr="00BE3DCD">
        <w:rPr>
          <w:rFonts w:ascii="GHEA Grapalat" w:hAnsi="GHEA Grapalat" w:cs="Sylfaen"/>
          <w:szCs w:val="24"/>
          <w:lang w:val="ru-RU"/>
        </w:rPr>
        <w:t>տալու</w:t>
      </w:r>
      <w:r w:rsidR="00B514E8" w:rsidRPr="00BE3DCD">
        <w:rPr>
          <w:rFonts w:ascii="GHEA Grapalat" w:hAnsi="GHEA Grapalat" w:cs="Sylfaen"/>
          <w:szCs w:val="24"/>
        </w:rPr>
        <w:t xml:space="preserve"> </w:t>
      </w:r>
      <w:r w:rsidR="00B514E8" w:rsidRPr="00BE3DCD">
        <w:rPr>
          <w:rFonts w:ascii="GHEA Grapalat" w:hAnsi="GHEA Grapalat" w:cs="Sylfaen"/>
          <w:szCs w:val="24"/>
          <w:lang w:val="ru-RU"/>
        </w:rPr>
        <w:t>սկզբունքով։</w:t>
      </w:r>
      <w:r w:rsidR="00B514E8" w:rsidRPr="00BE3DCD">
        <w:rPr>
          <w:rFonts w:ascii="GHEA Grapalat" w:hAnsi="GHEA Grapalat" w:cs="Sylfaen"/>
          <w:szCs w:val="24"/>
        </w:rPr>
        <w:t xml:space="preserve"> </w:t>
      </w:r>
      <w:r w:rsidR="00B514E8" w:rsidRPr="00BE3DCD">
        <w:rPr>
          <w:rFonts w:ascii="GHEA Grapalat" w:hAnsi="GHEA Grapalat" w:cs="Sylfaen"/>
          <w:szCs w:val="24"/>
          <w:lang w:val="ru-RU"/>
        </w:rPr>
        <w:t>Ընդ</w:t>
      </w:r>
      <w:r w:rsidR="00B514E8" w:rsidRPr="00BE3DCD">
        <w:rPr>
          <w:rFonts w:ascii="GHEA Grapalat" w:hAnsi="GHEA Grapalat" w:cs="Sylfaen"/>
          <w:szCs w:val="24"/>
        </w:rPr>
        <w:t xml:space="preserve"> </w:t>
      </w:r>
      <w:r w:rsidR="00B514E8" w:rsidRPr="00BE3DCD">
        <w:rPr>
          <w:rFonts w:ascii="GHEA Grapalat" w:hAnsi="GHEA Grapalat" w:cs="Sylfaen"/>
          <w:szCs w:val="24"/>
          <w:lang w:val="ru-RU"/>
        </w:rPr>
        <w:t>որում</w:t>
      </w:r>
      <w:r w:rsidR="00B514E8" w:rsidRPr="00BE3DCD">
        <w:rPr>
          <w:rFonts w:ascii="GHEA Grapalat" w:hAnsi="GHEA Grapalat" w:cs="Sylfaen"/>
          <w:szCs w:val="24"/>
        </w:rPr>
        <w:t xml:space="preserve">, </w:t>
      </w:r>
      <w:r w:rsidR="00B514E8" w:rsidRPr="00BE3DCD">
        <w:rPr>
          <w:rFonts w:ascii="GHEA Grapalat" w:hAnsi="GHEA Grapalat" w:cs="Sylfaen"/>
          <w:szCs w:val="24"/>
          <w:lang w:val="ru-RU"/>
        </w:rPr>
        <w:t>հանձնաժողովի</w:t>
      </w:r>
      <w:r w:rsidR="00B514E8" w:rsidRPr="00BE3DCD">
        <w:rPr>
          <w:rFonts w:ascii="GHEA Grapalat" w:hAnsi="GHEA Grapalat" w:cs="Sylfaen"/>
          <w:szCs w:val="24"/>
        </w:rPr>
        <w:t xml:space="preserve"> </w:t>
      </w:r>
      <w:r w:rsidR="00B514E8" w:rsidRPr="00BE3DCD">
        <w:rPr>
          <w:rFonts w:ascii="GHEA Grapalat" w:hAnsi="GHEA Grapalat" w:cs="Sylfaen"/>
          <w:szCs w:val="24"/>
          <w:lang w:val="ru-RU"/>
        </w:rPr>
        <w:t>կողմից</w:t>
      </w:r>
      <w:r w:rsidR="00B514E8" w:rsidRPr="00BE3DCD">
        <w:rPr>
          <w:rFonts w:ascii="GHEA Grapalat" w:hAnsi="GHEA Grapalat" w:cs="Sylfaen"/>
          <w:szCs w:val="24"/>
        </w:rPr>
        <w:t xml:space="preserve"> </w:t>
      </w:r>
      <w:r w:rsidR="00A85E5D" w:rsidRPr="00BE3DCD">
        <w:rPr>
          <w:rFonts w:ascii="GHEA Grapalat" w:hAnsi="GHEA Grapalat" w:cs="Sylfaen"/>
          <w:szCs w:val="24"/>
          <w:lang w:val="hy-AM"/>
        </w:rPr>
        <w:t>ընտրված</w:t>
      </w:r>
      <w:r w:rsidR="00A85E5D" w:rsidRPr="00BE3DCD">
        <w:rPr>
          <w:rFonts w:ascii="GHEA Grapalat" w:hAnsi="GHEA Grapalat" w:cs="Sylfaen"/>
          <w:szCs w:val="24"/>
        </w:rPr>
        <w:t xml:space="preserve"> </w:t>
      </w:r>
      <w:r w:rsidR="00B514E8" w:rsidRPr="00BE3DCD">
        <w:rPr>
          <w:rFonts w:ascii="GHEA Grapalat" w:hAnsi="GHEA Grapalat" w:cs="Sylfaen"/>
          <w:szCs w:val="24"/>
          <w:lang w:val="en-US"/>
        </w:rPr>
        <w:t>և</w:t>
      </w:r>
      <w:r w:rsidR="00B514E8" w:rsidRPr="00BE3DCD">
        <w:rPr>
          <w:rFonts w:ascii="GHEA Grapalat" w:hAnsi="GHEA Grapalat" w:cs="Sylfaen"/>
          <w:szCs w:val="24"/>
        </w:rPr>
        <w:t xml:space="preserve"> </w:t>
      </w:r>
      <w:r w:rsidR="00B514E8" w:rsidRPr="00BE3DCD">
        <w:rPr>
          <w:rFonts w:ascii="GHEA Grapalat" w:hAnsi="GHEA Grapalat" w:cs="Sylfaen"/>
          <w:szCs w:val="24"/>
          <w:lang w:val="en-US"/>
        </w:rPr>
        <w:t>հաջորդաբար</w:t>
      </w:r>
      <w:r w:rsidR="00B514E8" w:rsidRPr="00BE3DCD">
        <w:rPr>
          <w:rFonts w:ascii="GHEA Grapalat" w:hAnsi="GHEA Grapalat" w:cs="Sylfaen"/>
          <w:szCs w:val="24"/>
        </w:rPr>
        <w:t xml:space="preserve"> </w:t>
      </w:r>
      <w:r w:rsidR="00B514E8" w:rsidRPr="00BE3DCD">
        <w:rPr>
          <w:rFonts w:ascii="GHEA Grapalat" w:hAnsi="GHEA Grapalat" w:cs="Sylfaen"/>
          <w:szCs w:val="24"/>
          <w:lang w:val="en-US"/>
        </w:rPr>
        <w:t>տեղեր</w:t>
      </w:r>
      <w:r w:rsidR="00B514E8" w:rsidRPr="00BE3DCD">
        <w:rPr>
          <w:rFonts w:ascii="GHEA Grapalat" w:hAnsi="GHEA Grapalat" w:cs="Sylfaen"/>
          <w:szCs w:val="24"/>
        </w:rPr>
        <w:t xml:space="preserve"> </w:t>
      </w:r>
      <w:r w:rsidR="00B514E8" w:rsidRPr="00BE3DCD">
        <w:rPr>
          <w:rFonts w:ascii="GHEA Grapalat" w:hAnsi="GHEA Grapalat" w:cs="Sylfaen"/>
          <w:szCs w:val="24"/>
          <w:lang w:val="ru-RU"/>
        </w:rPr>
        <w:t>զբաղեցրած</w:t>
      </w:r>
      <w:r w:rsidR="00B514E8" w:rsidRPr="00BE3DCD">
        <w:rPr>
          <w:rFonts w:ascii="GHEA Grapalat" w:hAnsi="GHEA Grapalat" w:cs="Sylfaen"/>
          <w:szCs w:val="24"/>
        </w:rPr>
        <w:t xml:space="preserve"> </w:t>
      </w:r>
      <w:r w:rsidR="00B514E8" w:rsidRPr="00BE3DCD">
        <w:rPr>
          <w:rFonts w:ascii="GHEA Grapalat" w:hAnsi="GHEA Grapalat" w:cs="Sylfaen"/>
          <w:szCs w:val="24"/>
          <w:lang w:val="ru-RU"/>
        </w:rPr>
        <w:t>մասնակիցներին</w:t>
      </w:r>
      <w:r w:rsidR="00B514E8" w:rsidRPr="00BE3DCD">
        <w:rPr>
          <w:rFonts w:ascii="GHEA Grapalat" w:hAnsi="GHEA Grapalat" w:cs="Sylfaen"/>
          <w:szCs w:val="24"/>
        </w:rPr>
        <w:t xml:space="preserve"> </w:t>
      </w:r>
      <w:r w:rsidR="00B514E8" w:rsidRPr="00BE3DCD">
        <w:rPr>
          <w:rFonts w:ascii="GHEA Grapalat" w:hAnsi="GHEA Grapalat" w:cs="Sylfaen"/>
          <w:szCs w:val="24"/>
          <w:lang w:val="ru-RU"/>
        </w:rPr>
        <w:t>որոշելիս</w:t>
      </w:r>
      <w:r w:rsidR="00B514E8" w:rsidRPr="00BE3DCD">
        <w:rPr>
          <w:rFonts w:ascii="GHEA Grapalat" w:hAnsi="GHEA Grapalat" w:cs="Sylfaen"/>
          <w:szCs w:val="24"/>
        </w:rPr>
        <w:t xml:space="preserve"> </w:t>
      </w:r>
      <w:r w:rsidR="00B514E8" w:rsidRPr="00BE3DCD">
        <w:rPr>
          <w:rFonts w:ascii="GHEA Grapalat" w:hAnsi="GHEA Grapalat" w:cs="Sylfaen"/>
          <w:szCs w:val="24"/>
          <w:lang w:val="ru-RU"/>
        </w:rPr>
        <w:t>գնային</w:t>
      </w:r>
      <w:r w:rsidR="00B514E8" w:rsidRPr="00BE3DCD">
        <w:rPr>
          <w:rFonts w:ascii="GHEA Grapalat" w:hAnsi="GHEA Grapalat" w:cs="Sylfaen"/>
          <w:szCs w:val="24"/>
        </w:rPr>
        <w:t xml:space="preserve"> </w:t>
      </w:r>
      <w:r w:rsidR="00B514E8" w:rsidRPr="00BE3DCD">
        <w:rPr>
          <w:rFonts w:ascii="GHEA Grapalat" w:hAnsi="GHEA Grapalat" w:cs="Sylfaen"/>
          <w:szCs w:val="24"/>
          <w:lang w:val="ru-RU"/>
        </w:rPr>
        <w:t>առաջարկների</w:t>
      </w:r>
      <w:r w:rsidR="00B514E8" w:rsidRPr="00BE3DCD">
        <w:rPr>
          <w:rFonts w:ascii="GHEA Grapalat" w:hAnsi="GHEA Grapalat" w:cs="Sylfaen"/>
          <w:szCs w:val="24"/>
        </w:rPr>
        <w:t xml:space="preserve"> գնահատումը և </w:t>
      </w:r>
      <w:r w:rsidR="00B514E8" w:rsidRPr="00BE3DCD">
        <w:rPr>
          <w:rFonts w:ascii="GHEA Grapalat" w:hAnsi="GHEA Grapalat" w:cs="Sylfaen"/>
          <w:szCs w:val="24"/>
          <w:lang w:val="ru-RU"/>
        </w:rPr>
        <w:t>համեմատումն</w:t>
      </w:r>
      <w:r w:rsidR="00B514E8" w:rsidRPr="00BE3DCD">
        <w:rPr>
          <w:rFonts w:ascii="GHEA Grapalat" w:hAnsi="GHEA Grapalat" w:cs="Sylfaen"/>
          <w:szCs w:val="24"/>
        </w:rPr>
        <w:t xml:space="preserve"> </w:t>
      </w:r>
      <w:r w:rsidR="00B514E8" w:rsidRPr="00BE3DCD">
        <w:rPr>
          <w:rFonts w:ascii="GHEA Grapalat" w:hAnsi="GHEA Grapalat" w:cs="Sylfaen"/>
          <w:szCs w:val="24"/>
          <w:lang w:val="ru-RU"/>
        </w:rPr>
        <w:t>իրականացվում</w:t>
      </w:r>
      <w:r w:rsidR="00B514E8" w:rsidRPr="00BE3DCD">
        <w:rPr>
          <w:rFonts w:ascii="GHEA Grapalat" w:hAnsi="GHEA Grapalat" w:cs="Sylfaen"/>
          <w:szCs w:val="24"/>
        </w:rPr>
        <w:t xml:space="preserve"> </w:t>
      </w:r>
      <w:r w:rsidR="00B514E8" w:rsidRPr="00BE3DCD">
        <w:rPr>
          <w:rFonts w:ascii="GHEA Grapalat" w:hAnsi="GHEA Grapalat" w:cs="Sylfaen"/>
          <w:szCs w:val="24"/>
          <w:lang w:val="ru-RU"/>
        </w:rPr>
        <w:t>է</w:t>
      </w:r>
      <w:r w:rsidR="00B514E8" w:rsidRPr="00BE3DCD">
        <w:rPr>
          <w:rFonts w:ascii="GHEA Grapalat" w:hAnsi="GHEA Grapalat" w:cs="Sylfaen"/>
          <w:szCs w:val="24"/>
        </w:rPr>
        <w:t xml:space="preserve"> </w:t>
      </w:r>
      <w:r w:rsidR="00B514E8" w:rsidRPr="00BE3DCD">
        <w:rPr>
          <w:rFonts w:ascii="GHEA Grapalat" w:hAnsi="GHEA Grapalat" w:cs="Sylfaen"/>
          <w:szCs w:val="24"/>
          <w:lang w:val="ru-RU"/>
        </w:rPr>
        <w:t>առանց</w:t>
      </w:r>
      <w:r w:rsidR="00B514E8" w:rsidRPr="00BE3DCD">
        <w:rPr>
          <w:rFonts w:ascii="GHEA Grapalat" w:hAnsi="GHEA Grapalat" w:cs="Sylfaen"/>
          <w:szCs w:val="24"/>
        </w:rPr>
        <w:t xml:space="preserve"> </w:t>
      </w:r>
      <w:r w:rsidR="00B514E8" w:rsidRPr="00BE3DCD">
        <w:rPr>
          <w:rFonts w:ascii="GHEA Grapalat" w:hAnsi="GHEA Grapalat" w:cs="Sylfaen"/>
          <w:szCs w:val="24"/>
          <w:lang w:val="ru-RU"/>
        </w:rPr>
        <w:t>սույն</w:t>
      </w:r>
      <w:r w:rsidR="00B514E8" w:rsidRPr="00BE3DCD">
        <w:rPr>
          <w:rFonts w:ascii="GHEA Grapalat" w:hAnsi="GHEA Grapalat" w:cs="Sylfaen"/>
          <w:szCs w:val="24"/>
        </w:rPr>
        <w:t xml:space="preserve"> </w:t>
      </w:r>
      <w:r w:rsidR="00B514E8" w:rsidRPr="00BE3DCD">
        <w:rPr>
          <w:rFonts w:ascii="GHEA Grapalat" w:hAnsi="GHEA Grapalat" w:cs="Sylfaen"/>
          <w:szCs w:val="24"/>
          <w:lang w:val="ru-RU"/>
        </w:rPr>
        <w:t>հրավերի</w:t>
      </w:r>
      <w:r w:rsidR="00B514E8" w:rsidRPr="00BE3DCD">
        <w:rPr>
          <w:rFonts w:ascii="GHEA Grapalat" w:hAnsi="GHEA Grapalat" w:cs="Sylfaen"/>
          <w:szCs w:val="24"/>
        </w:rPr>
        <w:t xml:space="preserve"> </w:t>
      </w:r>
      <w:r w:rsidR="00AE4008" w:rsidRPr="00BE3DCD">
        <w:rPr>
          <w:rFonts w:ascii="GHEA Grapalat" w:hAnsi="GHEA Grapalat" w:cs="Sylfaen"/>
          <w:szCs w:val="24"/>
        </w:rPr>
        <w:t>1-ին</w:t>
      </w:r>
      <w:r w:rsidR="00B514E8" w:rsidRPr="00BE3DCD">
        <w:rPr>
          <w:rFonts w:ascii="GHEA Grapalat" w:hAnsi="GHEA Grapalat" w:cs="Sylfaen"/>
          <w:szCs w:val="24"/>
        </w:rPr>
        <w:t xml:space="preserve"> </w:t>
      </w:r>
      <w:r w:rsidR="00B514E8" w:rsidRPr="00BE3DCD">
        <w:rPr>
          <w:rFonts w:ascii="GHEA Grapalat" w:hAnsi="GHEA Grapalat" w:cs="Sylfaen"/>
          <w:szCs w:val="24"/>
          <w:lang w:val="ru-RU"/>
        </w:rPr>
        <w:t>մասի</w:t>
      </w:r>
      <w:r w:rsidR="00B514E8" w:rsidRPr="00BE3DCD">
        <w:rPr>
          <w:rFonts w:ascii="GHEA Grapalat" w:hAnsi="GHEA Grapalat" w:cs="Sylfaen"/>
          <w:szCs w:val="24"/>
        </w:rPr>
        <w:t xml:space="preserve"> </w:t>
      </w:r>
      <w:r w:rsidR="00AE4008" w:rsidRPr="00BE3DCD">
        <w:rPr>
          <w:rFonts w:ascii="GHEA Grapalat" w:hAnsi="GHEA Grapalat" w:cs="Sylfaen"/>
          <w:szCs w:val="24"/>
        </w:rPr>
        <w:t>5</w:t>
      </w:r>
      <w:r w:rsidR="00B514E8" w:rsidRPr="00BE3DCD">
        <w:rPr>
          <w:rFonts w:ascii="GHEA Grapalat" w:hAnsi="GHEA Grapalat" w:cs="Sylfaen"/>
          <w:szCs w:val="24"/>
        </w:rPr>
        <w:t>.2</w:t>
      </w:r>
      <w:r w:rsidR="00F20DA5" w:rsidRPr="00BE3DCD">
        <w:rPr>
          <w:rFonts w:ascii="GHEA Grapalat" w:hAnsi="GHEA Grapalat" w:cs="Sylfaen"/>
          <w:szCs w:val="24"/>
        </w:rPr>
        <w:t>-րդ</w:t>
      </w:r>
      <w:r w:rsidR="00B514E8" w:rsidRPr="00BE3DCD">
        <w:rPr>
          <w:rFonts w:ascii="GHEA Grapalat" w:hAnsi="GHEA Grapalat" w:cs="Sylfaen"/>
          <w:szCs w:val="24"/>
        </w:rPr>
        <w:t xml:space="preserve"> </w:t>
      </w:r>
      <w:r w:rsidR="00B514E8" w:rsidRPr="00BE3DCD">
        <w:rPr>
          <w:rFonts w:ascii="GHEA Grapalat" w:hAnsi="GHEA Grapalat" w:cs="Sylfaen"/>
          <w:szCs w:val="24"/>
          <w:lang w:val="ru-RU"/>
        </w:rPr>
        <w:t>կետում</w:t>
      </w:r>
      <w:r w:rsidR="00B514E8" w:rsidRPr="00BE3DCD">
        <w:rPr>
          <w:rFonts w:ascii="GHEA Grapalat" w:hAnsi="GHEA Grapalat" w:cs="Sylfaen"/>
          <w:szCs w:val="24"/>
        </w:rPr>
        <w:t xml:space="preserve"> </w:t>
      </w:r>
      <w:r w:rsidR="00B514E8" w:rsidRPr="00BE3DCD">
        <w:rPr>
          <w:rFonts w:ascii="GHEA Grapalat" w:hAnsi="GHEA Grapalat" w:cs="Sylfaen"/>
          <w:szCs w:val="24"/>
          <w:lang w:val="ru-RU"/>
        </w:rPr>
        <w:t>նշված</w:t>
      </w:r>
      <w:r w:rsidR="00B514E8" w:rsidRPr="00BE3DCD">
        <w:rPr>
          <w:rFonts w:ascii="GHEA Grapalat" w:hAnsi="GHEA Grapalat" w:cs="Sylfaen"/>
          <w:szCs w:val="24"/>
        </w:rPr>
        <w:t xml:space="preserve"> </w:t>
      </w:r>
      <w:r w:rsidR="00B514E8" w:rsidRPr="00BE3DCD">
        <w:rPr>
          <w:rFonts w:ascii="GHEA Grapalat" w:hAnsi="GHEA Grapalat" w:cs="Sylfaen"/>
          <w:szCs w:val="24"/>
          <w:lang w:val="ru-RU"/>
        </w:rPr>
        <w:t>հարկի</w:t>
      </w:r>
      <w:r w:rsidR="00B514E8" w:rsidRPr="00BE3DCD">
        <w:rPr>
          <w:rFonts w:ascii="GHEA Grapalat" w:hAnsi="GHEA Grapalat" w:cs="Sylfaen"/>
          <w:szCs w:val="24"/>
        </w:rPr>
        <w:t xml:space="preserve"> </w:t>
      </w:r>
      <w:r w:rsidR="00B514E8" w:rsidRPr="00BE3DCD">
        <w:rPr>
          <w:rFonts w:ascii="GHEA Grapalat" w:hAnsi="GHEA Grapalat" w:cs="Sylfaen"/>
          <w:szCs w:val="24"/>
          <w:lang w:val="ru-RU"/>
        </w:rPr>
        <w:t>գումարի</w:t>
      </w:r>
      <w:r w:rsidR="00B514E8" w:rsidRPr="00BE3DCD">
        <w:rPr>
          <w:rFonts w:ascii="GHEA Grapalat" w:hAnsi="GHEA Grapalat" w:cs="Sylfaen"/>
          <w:szCs w:val="24"/>
        </w:rPr>
        <w:t xml:space="preserve"> </w:t>
      </w:r>
      <w:r w:rsidR="00B514E8" w:rsidRPr="00BE3DCD">
        <w:rPr>
          <w:rFonts w:ascii="GHEA Grapalat" w:hAnsi="GHEA Grapalat" w:cs="Sylfaen"/>
          <w:szCs w:val="24"/>
          <w:lang w:val="ru-RU"/>
        </w:rPr>
        <w:t>հաշվարկման</w:t>
      </w:r>
      <w:r w:rsidR="00F61898" w:rsidRPr="00BE3DCD">
        <w:rPr>
          <w:rFonts w:ascii="GHEA Grapalat" w:hAnsi="GHEA Grapalat" w:cs="Sylfaen"/>
          <w:lang w:val="hy-AM"/>
        </w:rPr>
        <w:t>:</w:t>
      </w:r>
    </w:p>
    <w:p w:rsidR="00096865" w:rsidRPr="00BE3DCD" w:rsidRDefault="00FD2748" w:rsidP="00EF3662">
      <w:pPr>
        <w:pStyle w:val="a3"/>
        <w:spacing w:line="240" w:lineRule="auto"/>
        <w:ind w:firstLine="567"/>
        <w:rPr>
          <w:rFonts w:ascii="GHEA Grapalat" w:hAnsi="GHEA Grapalat" w:cs="Sylfaen"/>
          <w:i w:val="0"/>
          <w:szCs w:val="24"/>
          <w:lang w:val="af-ZA"/>
        </w:rPr>
      </w:pPr>
      <w:r w:rsidRPr="00BE3DCD">
        <w:rPr>
          <w:rFonts w:ascii="GHEA Grapalat" w:hAnsi="GHEA Grapalat" w:cs="Sylfaen"/>
          <w:i w:val="0"/>
          <w:szCs w:val="24"/>
          <w:lang w:val="af-ZA"/>
        </w:rPr>
        <w:t>8</w:t>
      </w:r>
      <w:r w:rsidR="00096865" w:rsidRPr="00BE3DCD">
        <w:rPr>
          <w:rFonts w:ascii="GHEA Grapalat" w:hAnsi="GHEA Grapalat" w:cs="Sylfaen"/>
          <w:i w:val="0"/>
          <w:szCs w:val="24"/>
          <w:lang w:val="af-ZA"/>
        </w:rPr>
        <w:t>.</w:t>
      </w:r>
      <w:r w:rsidR="004348F9" w:rsidRPr="00BE3DCD">
        <w:rPr>
          <w:rFonts w:ascii="GHEA Grapalat" w:hAnsi="GHEA Grapalat" w:cs="Sylfaen"/>
          <w:i w:val="0"/>
          <w:szCs w:val="24"/>
          <w:lang w:val="af-ZA"/>
        </w:rPr>
        <w:t>4</w:t>
      </w:r>
      <w:r w:rsidR="00D7435F" w:rsidRPr="00BE3DCD">
        <w:rPr>
          <w:rFonts w:ascii="GHEA Grapalat" w:hAnsi="GHEA Grapalat" w:cs="Sylfaen"/>
          <w:i w:val="0"/>
          <w:szCs w:val="24"/>
          <w:lang w:val="af-ZA"/>
        </w:rPr>
        <w:t xml:space="preserve"> </w:t>
      </w:r>
      <w:r w:rsidR="00096865" w:rsidRPr="00BE3DCD">
        <w:rPr>
          <w:rFonts w:ascii="GHEA Grapalat" w:hAnsi="GHEA Grapalat" w:cs="Sylfaen"/>
          <w:i w:val="0"/>
          <w:szCs w:val="24"/>
          <w:lang w:val="hy-AM"/>
        </w:rPr>
        <w:t>Եթե</w:t>
      </w:r>
      <w:r w:rsidR="00096865" w:rsidRPr="00BE3DCD">
        <w:rPr>
          <w:rFonts w:ascii="GHEA Grapalat" w:hAnsi="GHEA Grapalat" w:cs="Sylfaen"/>
          <w:i w:val="0"/>
          <w:szCs w:val="24"/>
          <w:lang w:val="af-ZA"/>
        </w:rPr>
        <w:t xml:space="preserve"> </w:t>
      </w:r>
      <w:r w:rsidR="00096865" w:rsidRPr="00BE3DCD">
        <w:rPr>
          <w:rFonts w:ascii="GHEA Grapalat" w:hAnsi="GHEA Grapalat" w:cs="Sylfaen"/>
          <w:i w:val="0"/>
          <w:szCs w:val="24"/>
          <w:lang w:val="hy-AM"/>
        </w:rPr>
        <w:t>հայտում</w:t>
      </w:r>
      <w:r w:rsidR="00096865" w:rsidRPr="00BE3DCD">
        <w:rPr>
          <w:rFonts w:ascii="GHEA Grapalat" w:hAnsi="GHEA Grapalat" w:cs="Sylfaen"/>
          <w:i w:val="0"/>
          <w:szCs w:val="24"/>
          <w:lang w:val="af-ZA"/>
        </w:rPr>
        <w:t xml:space="preserve"> </w:t>
      </w:r>
      <w:r w:rsidR="00096865" w:rsidRPr="00BE3DCD">
        <w:rPr>
          <w:rFonts w:ascii="GHEA Grapalat" w:hAnsi="GHEA Grapalat" w:cs="Sylfaen"/>
          <w:i w:val="0"/>
          <w:szCs w:val="24"/>
          <w:lang w:val="hy-AM"/>
        </w:rPr>
        <w:t>անհամապատասխանություն</w:t>
      </w:r>
      <w:r w:rsidR="00096865" w:rsidRPr="00BE3DCD">
        <w:rPr>
          <w:rFonts w:ascii="GHEA Grapalat" w:hAnsi="GHEA Grapalat" w:cs="Sylfaen"/>
          <w:i w:val="0"/>
          <w:szCs w:val="24"/>
          <w:lang w:val="af-ZA"/>
        </w:rPr>
        <w:t xml:space="preserve"> </w:t>
      </w:r>
      <w:r w:rsidR="00096865" w:rsidRPr="00BE3DCD">
        <w:rPr>
          <w:rFonts w:ascii="GHEA Grapalat" w:hAnsi="GHEA Grapalat" w:cs="Sylfaen"/>
          <w:i w:val="0"/>
          <w:szCs w:val="24"/>
          <w:lang w:val="hy-AM"/>
        </w:rPr>
        <w:t>է</w:t>
      </w:r>
      <w:r w:rsidR="00096865" w:rsidRPr="00BE3DCD">
        <w:rPr>
          <w:rFonts w:ascii="GHEA Grapalat" w:hAnsi="GHEA Grapalat" w:cs="Sylfaen"/>
          <w:i w:val="0"/>
          <w:szCs w:val="24"/>
          <w:lang w:val="af-ZA"/>
        </w:rPr>
        <w:t xml:space="preserve"> </w:t>
      </w:r>
      <w:r w:rsidR="00096865" w:rsidRPr="00BE3DCD">
        <w:rPr>
          <w:rFonts w:ascii="GHEA Grapalat" w:hAnsi="GHEA Grapalat" w:cs="Sylfaen"/>
          <w:i w:val="0"/>
          <w:szCs w:val="24"/>
          <w:lang w:val="hy-AM"/>
        </w:rPr>
        <w:t>տեղ</w:t>
      </w:r>
      <w:r w:rsidR="00096865" w:rsidRPr="00BE3DCD">
        <w:rPr>
          <w:rFonts w:ascii="GHEA Grapalat" w:hAnsi="GHEA Grapalat" w:cs="Sylfaen"/>
          <w:i w:val="0"/>
          <w:szCs w:val="24"/>
          <w:lang w:val="af-ZA"/>
        </w:rPr>
        <w:t xml:space="preserve"> </w:t>
      </w:r>
      <w:r w:rsidR="00096865" w:rsidRPr="00BE3DCD">
        <w:rPr>
          <w:rFonts w:ascii="GHEA Grapalat" w:hAnsi="GHEA Grapalat" w:cs="Sylfaen"/>
          <w:i w:val="0"/>
          <w:szCs w:val="24"/>
          <w:lang w:val="hy-AM"/>
        </w:rPr>
        <w:t>գտել</w:t>
      </w:r>
      <w:r w:rsidR="00096865" w:rsidRPr="00BE3DCD">
        <w:rPr>
          <w:rFonts w:ascii="GHEA Grapalat" w:hAnsi="GHEA Grapalat" w:cs="Sylfaen"/>
          <w:i w:val="0"/>
          <w:szCs w:val="24"/>
          <w:lang w:val="af-ZA"/>
        </w:rPr>
        <w:t xml:space="preserve"> </w:t>
      </w:r>
      <w:r w:rsidR="00096865" w:rsidRPr="00BE3DCD">
        <w:rPr>
          <w:rFonts w:ascii="GHEA Grapalat" w:hAnsi="GHEA Grapalat" w:cs="Sylfaen"/>
          <w:i w:val="0"/>
          <w:szCs w:val="24"/>
          <w:lang w:val="hy-AM"/>
        </w:rPr>
        <w:t>տառերով</w:t>
      </w:r>
      <w:r w:rsidR="00096865" w:rsidRPr="00BE3DCD">
        <w:rPr>
          <w:rFonts w:ascii="GHEA Grapalat" w:hAnsi="GHEA Grapalat" w:cs="Sylfaen"/>
          <w:i w:val="0"/>
          <w:szCs w:val="24"/>
          <w:lang w:val="af-ZA"/>
        </w:rPr>
        <w:t xml:space="preserve"> </w:t>
      </w:r>
      <w:r w:rsidR="00096865" w:rsidRPr="00BE3DCD">
        <w:rPr>
          <w:rFonts w:ascii="GHEA Grapalat" w:hAnsi="GHEA Grapalat" w:cs="Sylfaen"/>
          <w:i w:val="0"/>
          <w:szCs w:val="24"/>
          <w:lang w:val="hy-AM"/>
        </w:rPr>
        <w:t>և</w:t>
      </w:r>
      <w:r w:rsidR="00096865" w:rsidRPr="00BE3DCD">
        <w:rPr>
          <w:rFonts w:ascii="GHEA Grapalat" w:hAnsi="GHEA Grapalat" w:cs="Sylfaen"/>
          <w:i w:val="0"/>
          <w:szCs w:val="24"/>
          <w:lang w:val="af-ZA"/>
        </w:rPr>
        <w:t xml:space="preserve"> </w:t>
      </w:r>
      <w:r w:rsidR="00096865" w:rsidRPr="00BE3DCD">
        <w:rPr>
          <w:rFonts w:ascii="GHEA Grapalat" w:hAnsi="GHEA Grapalat" w:cs="Sylfaen"/>
          <w:i w:val="0"/>
          <w:szCs w:val="24"/>
          <w:lang w:val="hy-AM"/>
        </w:rPr>
        <w:t>թվերով</w:t>
      </w:r>
      <w:r w:rsidR="00096865" w:rsidRPr="00BE3DCD">
        <w:rPr>
          <w:rFonts w:ascii="GHEA Grapalat" w:hAnsi="GHEA Grapalat" w:cs="Sylfaen"/>
          <w:i w:val="0"/>
          <w:szCs w:val="24"/>
          <w:lang w:val="af-ZA"/>
        </w:rPr>
        <w:t xml:space="preserve"> </w:t>
      </w:r>
      <w:r w:rsidR="00096865" w:rsidRPr="00BE3DCD">
        <w:rPr>
          <w:rFonts w:ascii="GHEA Grapalat" w:hAnsi="GHEA Grapalat" w:cs="Sylfaen"/>
          <w:i w:val="0"/>
          <w:szCs w:val="24"/>
          <w:lang w:val="hy-AM"/>
        </w:rPr>
        <w:t>գրված</w:t>
      </w:r>
      <w:r w:rsidR="00096865" w:rsidRPr="00BE3DCD">
        <w:rPr>
          <w:rFonts w:ascii="GHEA Grapalat" w:hAnsi="GHEA Grapalat" w:cs="Sylfaen"/>
          <w:i w:val="0"/>
          <w:szCs w:val="24"/>
          <w:lang w:val="af-ZA"/>
        </w:rPr>
        <w:t xml:space="preserve"> </w:t>
      </w:r>
      <w:r w:rsidR="00096865" w:rsidRPr="00BE3DCD">
        <w:rPr>
          <w:rFonts w:ascii="GHEA Grapalat" w:hAnsi="GHEA Grapalat" w:cs="Sylfaen"/>
          <w:i w:val="0"/>
          <w:szCs w:val="24"/>
          <w:lang w:val="hy-AM"/>
        </w:rPr>
        <w:t>գումարների</w:t>
      </w:r>
      <w:r w:rsidR="00096865" w:rsidRPr="00BE3DCD">
        <w:rPr>
          <w:rFonts w:ascii="GHEA Grapalat" w:hAnsi="GHEA Grapalat" w:cs="Sylfaen"/>
          <w:i w:val="0"/>
          <w:szCs w:val="24"/>
          <w:lang w:val="af-ZA"/>
        </w:rPr>
        <w:t xml:space="preserve"> </w:t>
      </w:r>
      <w:r w:rsidR="00096865" w:rsidRPr="00BE3DCD">
        <w:rPr>
          <w:rFonts w:ascii="GHEA Grapalat" w:hAnsi="GHEA Grapalat" w:cs="Sylfaen"/>
          <w:i w:val="0"/>
          <w:szCs w:val="24"/>
          <w:lang w:val="hy-AM"/>
        </w:rPr>
        <w:t>միջև</w:t>
      </w:r>
      <w:r w:rsidR="00096865" w:rsidRPr="00BE3DCD">
        <w:rPr>
          <w:rFonts w:ascii="GHEA Grapalat" w:hAnsi="GHEA Grapalat" w:cs="Sylfaen"/>
          <w:i w:val="0"/>
          <w:szCs w:val="24"/>
          <w:lang w:val="af-ZA"/>
        </w:rPr>
        <w:t xml:space="preserve">, </w:t>
      </w:r>
      <w:r w:rsidR="00096865" w:rsidRPr="00BE3DCD">
        <w:rPr>
          <w:rFonts w:ascii="GHEA Grapalat" w:hAnsi="GHEA Grapalat" w:cs="Sylfaen"/>
          <w:i w:val="0"/>
          <w:szCs w:val="24"/>
          <w:lang w:val="hy-AM"/>
        </w:rPr>
        <w:t>ապա</w:t>
      </w:r>
      <w:r w:rsidR="00096865" w:rsidRPr="00BE3DCD">
        <w:rPr>
          <w:rFonts w:ascii="GHEA Grapalat" w:hAnsi="GHEA Grapalat" w:cs="Sylfaen"/>
          <w:i w:val="0"/>
          <w:szCs w:val="24"/>
          <w:lang w:val="af-ZA"/>
        </w:rPr>
        <w:t xml:space="preserve"> </w:t>
      </w:r>
      <w:r w:rsidR="00096865" w:rsidRPr="00BE3DCD">
        <w:rPr>
          <w:rFonts w:ascii="GHEA Grapalat" w:hAnsi="GHEA Grapalat" w:cs="Sylfaen"/>
          <w:i w:val="0"/>
          <w:szCs w:val="24"/>
          <w:lang w:val="hy-AM"/>
        </w:rPr>
        <w:t>հիմք</w:t>
      </w:r>
      <w:r w:rsidR="00096865" w:rsidRPr="00BE3DCD">
        <w:rPr>
          <w:rFonts w:ascii="GHEA Grapalat" w:hAnsi="GHEA Grapalat" w:cs="Sylfaen"/>
          <w:i w:val="0"/>
          <w:szCs w:val="24"/>
          <w:lang w:val="af-ZA"/>
        </w:rPr>
        <w:t xml:space="preserve"> </w:t>
      </w:r>
      <w:r w:rsidR="00096865" w:rsidRPr="00BE3DCD">
        <w:rPr>
          <w:rFonts w:ascii="GHEA Grapalat" w:hAnsi="GHEA Grapalat" w:cs="Sylfaen"/>
          <w:i w:val="0"/>
          <w:szCs w:val="24"/>
          <w:lang w:val="hy-AM"/>
        </w:rPr>
        <w:t>է</w:t>
      </w:r>
      <w:r w:rsidR="00096865" w:rsidRPr="00BE3DCD">
        <w:rPr>
          <w:rFonts w:ascii="GHEA Grapalat" w:hAnsi="GHEA Grapalat" w:cs="Sylfaen"/>
          <w:i w:val="0"/>
          <w:szCs w:val="24"/>
          <w:lang w:val="af-ZA"/>
        </w:rPr>
        <w:t xml:space="preserve"> </w:t>
      </w:r>
      <w:r w:rsidR="00096865" w:rsidRPr="00BE3DCD">
        <w:rPr>
          <w:rFonts w:ascii="GHEA Grapalat" w:hAnsi="GHEA Grapalat" w:cs="Sylfaen"/>
          <w:i w:val="0"/>
          <w:szCs w:val="24"/>
          <w:lang w:val="hy-AM"/>
        </w:rPr>
        <w:t>ընդունվում</w:t>
      </w:r>
      <w:r w:rsidR="00096865" w:rsidRPr="00BE3DCD">
        <w:rPr>
          <w:rFonts w:ascii="GHEA Grapalat" w:hAnsi="GHEA Grapalat" w:cs="Sylfaen"/>
          <w:i w:val="0"/>
          <w:szCs w:val="24"/>
          <w:lang w:val="af-ZA"/>
        </w:rPr>
        <w:t xml:space="preserve"> </w:t>
      </w:r>
      <w:r w:rsidR="00096865" w:rsidRPr="00BE3DCD">
        <w:rPr>
          <w:rFonts w:ascii="GHEA Grapalat" w:hAnsi="GHEA Grapalat" w:cs="Sylfaen"/>
          <w:i w:val="0"/>
          <w:szCs w:val="24"/>
          <w:lang w:val="hy-AM"/>
        </w:rPr>
        <w:t>տառերով</w:t>
      </w:r>
      <w:r w:rsidR="00096865" w:rsidRPr="00BE3DCD">
        <w:rPr>
          <w:rFonts w:ascii="GHEA Grapalat" w:hAnsi="GHEA Grapalat" w:cs="Sylfaen"/>
          <w:i w:val="0"/>
          <w:szCs w:val="24"/>
          <w:lang w:val="af-ZA"/>
        </w:rPr>
        <w:t xml:space="preserve"> </w:t>
      </w:r>
      <w:r w:rsidR="00096865" w:rsidRPr="00BE3DCD">
        <w:rPr>
          <w:rFonts w:ascii="GHEA Grapalat" w:hAnsi="GHEA Grapalat" w:cs="Sylfaen"/>
          <w:i w:val="0"/>
          <w:szCs w:val="24"/>
          <w:lang w:val="hy-AM"/>
        </w:rPr>
        <w:t>գրված</w:t>
      </w:r>
      <w:r w:rsidR="00096865" w:rsidRPr="00BE3DCD">
        <w:rPr>
          <w:rFonts w:ascii="GHEA Grapalat" w:hAnsi="GHEA Grapalat" w:cs="Sylfaen"/>
          <w:i w:val="0"/>
          <w:szCs w:val="24"/>
          <w:lang w:val="af-ZA"/>
        </w:rPr>
        <w:t xml:space="preserve"> </w:t>
      </w:r>
      <w:r w:rsidR="00096865" w:rsidRPr="00BE3DCD">
        <w:rPr>
          <w:rFonts w:ascii="GHEA Grapalat" w:hAnsi="GHEA Grapalat" w:cs="Sylfaen"/>
          <w:i w:val="0"/>
          <w:szCs w:val="24"/>
          <w:lang w:val="hy-AM"/>
        </w:rPr>
        <w:t>գումարը</w:t>
      </w:r>
      <w:r w:rsidR="004D5671" w:rsidRPr="00BE3DCD">
        <w:rPr>
          <w:rFonts w:ascii="GHEA Grapalat" w:hAnsi="GHEA Grapalat" w:cs="Sylfaen"/>
          <w:i w:val="0"/>
          <w:szCs w:val="24"/>
          <w:lang w:val="hy-AM"/>
        </w:rPr>
        <w:t>։</w:t>
      </w:r>
      <w:r w:rsidR="00096865" w:rsidRPr="00BE3DCD">
        <w:rPr>
          <w:rFonts w:ascii="GHEA Grapalat" w:hAnsi="GHEA Grapalat" w:cs="Sylfaen"/>
          <w:i w:val="0"/>
          <w:szCs w:val="24"/>
          <w:lang w:val="af-ZA"/>
        </w:rPr>
        <w:t xml:space="preserve"> </w:t>
      </w:r>
      <w:r w:rsidR="00096865" w:rsidRPr="00BE3DCD">
        <w:rPr>
          <w:rFonts w:ascii="GHEA Grapalat" w:hAnsi="GHEA Grapalat" w:cs="Sylfaen"/>
          <w:i w:val="0"/>
          <w:szCs w:val="24"/>
          <w:lang w:val="ru-RU"/>
        </w:rPr>
        <w:t>Եթե</w:t>
      </w:r>
      <w:r w:rsidR="00096865" w:rsidRPr="00BE3DCD">
        <w:rPr>
          <w:rFonts w:ascii="GHEA Grapalat" w:hAnsi="GHEA Grapalat" w:cs="Sylfaen"/>
          <w:i w:val="0"/>
          <w:szCs w:val="24"/>
          <w:lang w:val="af-ZA"/>
        </w:rPr>
        <w:t xml:space="preserve"> </w:t>
      </w:r>
      <w:r w:rsidR="00096865" w:rsidRPr="00BE3DCD">
        <w:rPr>
          <w:rFonts w:ascii="GHEA Grapalat" w:hAnsi="GHEA Grapalat" w:cs="Sylfaen"/>
          <w:i w:val="0"/>
          <w:szCs w:val="24"/>
          <w:lang w:val="ru-RU"/>
        </w:rPr>
        <w:t>առաջարկվող</w:t>
      </w:r>
      <w:r w:rsidR="00096865" w:rsidRPr="00BE3DCD">
        <w:rPr>
          <w:rFonts w:ascii="GHEA Grapalat" w:hAnsi="GHEA Grapalat" w:cs="Sylfaen"/>
          <w:i w:val="0"/>
          <w:szCs w:val="24"/>
          <w:lang w:val="af-ZA"/>
        </w:rPr>
        <w:t xml:space="preserve"> </w:t>
      </w:r>
      <w:r w:rsidR="00096865" w:rsidRPr="00BE3DCD">
        <w:rPr>
          <w:rFonts w:ascii="GHEA Grapalat" w:hAnsi="GHEA Grapalat" w:cs="Sylfaen"/>
          <w:i w:val="0"/>
          <w:szCs w:val="24"/>
          <w:lang w:val="ru-RU"/>
        </w:rPr>
        <w:t>գները</w:t>
      </w:r>
      <w:r w:rsidR="00096865" w:rsidRPr="00BE3DCD">
        <w:rPr>
          <w:rFonts w:ascii="GHEA Grapalat" w:hAnsi="GHEA Grapalat" w:cs="Sylfaen"/>
          <w:i w:val="0"/>
          <w:szCs w:val="24"/>
          <w:lang w:val="af-ZA"/>
        </w:rPr>
        <w:t xml:space="preserve"> </w:t>
      </w:r>
      <w:r w:rsidR="00096865" w:rsidRPr="00BE3DCD">
        <w:rPr>
          <w:rFonts w:ascii="GHEA Grapalat" w:hAnsi="GHEA Grapalat" w:cs="Sylfaen"/>
          <w:i w:val="0"/>
          <w:szCs w:val="24"/>
          <w:lang w:val="ru-RU"/>
        </w:rPr>
        <w:t>ներկայացված</w:t>
      </w:r>
      <w:r w:rsidR="00096865" w:rsidRPr="00BE3DCD">
        <w:rPr>
          <w:rFonts w:ascii="GHEA Grapalat" w:hAnsi="GHEA Grapalat" w:cs="Sylfaen"/>
          <w:i w:val="0"/>
          <w:szCs w:val="24"/>
          <w:lang w:val="af-ZA"/>
        </w:rPr>
        <w:t xml:space="preserve"> </w:t>
      </w:r>
      <w:r w:rsidR="00096865" w:rsidRPr="00BE3DCD">
        <w:rPr>
          <w:rFonts w:ascii="GHEA Grapalat" w:hAnsi="GHEA Grapalat" w:cs="Sylfaen"/>
          <w:i w:val="0"/>
          <w:szCs w:val="24"/>
          <w:lang w:val="ru-RU"/>
        </w:rPr>
        <w:t>են</w:t>
      </w:r>
      <w:r w:rsidR="00096865" w:rsidRPr="00BE3DCD">
        <w:rPr>
          <w:rFonts w:ascii="GHEA Grapalat" w:hAnsi="GHEA Grapalat" w:cs="Sylfaen"/>
          <w:i w:val="0"/>
          <w:szCs w:val="24"/>
          <w:lang w:val="af-ZA"/>
        </w:rPr>
        <w:t xml:space="preserve"> </w:t>
      </w:r>
      <w:r w:rsidR="00096865" w:rsidRPr="00BE3DCD">
        <w:rPr>
          <w:rFonts w:ascii="GHEA Grapalat" w:hAnsi="GHEA Grapalat" w:cs="Sylfaen"/>
          <w:i w:val="0"/>
          <w:szCs w:val="24"/>
          <w:lang w:val="ru-RU"/>
        </w:rPr>
        <w:t>երկու</w:t>
      </w:r>
      <w:r w:rsidR="00096865" w:rsidRPr="00BE3DCD">
        <w:rPr>
          <w:rFonts w:ascii="GHEA Grapalat" w:hAnsi="GHEA Grapalat" w:cs="Sylfaen"/>
          <w:i w:val="0"/>
          <w:szCs w:val="24"/>
          <w:lang w:val="af-ZA"/>
        </w:rPr>
        <w:t xml:space="preserve"> </w:t>
      </w:r>
      <w:r w:rsidR="00096865" w:rsidRPr="00BE3DCD">
        <w:rPr>
          <w:rFonts w:ascii="GHEA Grapalat" w:hAnsi="GHEA Grapalat" w:cs="Sylfaen"/>
          <w:i w:val="0"/>
          <w:szCs w:val="24"/>
          <w:lang w:val="ru-RU"/>
        </w:rPr>
        <w:t>կամ</w:t>
      </w:r>
      <w:r w:rsidR="00096865" w:rsidRPr="00BE3DCD">
        <w:rPr>
          <w:rFonts w:ascii="GHEA Grapalat" w:hAnsi="GHEA Grapalat" w:cs="Sylfaen"/>
          <w:i w:val="0"/>
          <w:szCs w:val="24"/>
          <w:lang w:val="af-ZA"/>
        </w:rPr>
        <w:t xml:space="preserve"> </w:t>
      </w:r>
      <w:r w:rsidR="00096865" w:rsidRPr="00BE3DCD">
        <w:rPr>
          <w:rFonts w:ascii="GHEA Grapalat" w:hAnsi="GHEA Grapalat" w:cs="Sylfaen"/>
          <w:i w:val="0"/>
          <w:szCs w:val="24"/>
          <w:lang w:val="ru-RU"/>
        </w:rPr>
        <w:t>ավելի</w:t>
      </w:r>
      <w:r w:rsidR="00096865" w:rsidRPr="00BE3DCD">
        <w:rPr>
          <w:rFonts w:ascii="GHEA Grapalat" w:hAnsi="GHEA Grapalat" w:cs="Sylfaen"/>
          <w:i w:val="0"/>
          <w:szCs w:val="24"/>
          <w:lang w:val="af-ZA"/>
        </w:rPr>
        <w:t xml:space="preserve"> </w:t>
      </w:r>
      <w:r w:rsidR="00096865" w:rsidRPr="00BE3DCD">
        <w:rPr>
          <w:rFonts w:ascii="GHEA Grapalat" w:hAnsi="GHEA Grapalat" w:cs="Sylfaen"/>
          <w:i w:val="0"/>
          <w:szCs w:val="24"/>
          <w:lang w:val="ru-RU"/>
        </w:rPr>
        <w:t>արժույթներով</w:t>
      </w:r>
      <w:r w:rsidR="00096865" w:rsidRPr="00BE3DCD">
        <w:rPr>
          <w:rFonts w:ascii="GHEA Grapalat" w:hAnsi="GHEA Grapalat" w:cs="Sylfaen"/>
          <w:i w:val="0"/>
          <w:szCs w:val="24"/>
          <w:lang w:val="af-ZA"/>
        </w:rPr>
        <w:t xml:space="preserve">, </w:t>
      </w:r>
      <w:r w:rsidR="00096865" w:rsidRPr="00BE3DCD">
        <w:rPr>
          <w:rFonts w:ascii="GHEA Grapalat" w:hAnsi="GHEA Grapalat" w:cs="Sylfaen"/>
          <w:i w:val="0"/>
          <w:szCs w:val="24"/>
          <w:lang w:val="ru-RU"/>
        </w:rPr>
        <w:t>ապա</w:t>
      </w:r>
      <w:r w:rsidR="00096865" w:rsidRPr="00BE3DCD">
        <w:rPr>
          <w:rFonts w:ascii="GHEA Grapalat" w:hAnsi="GHEA Grapalat" w:cs="Sylfaen"/>
          <w:i w:val="0"/>
          <w:szCs w:val="24"/>
          <w:lang w:val="af-ZA"/>
        </w:rPr>
        <w:t xml:space="preserve"> </w:t>
      </w:r>
      <w:r w:rsidR="00096865" w:rsidRPr="00BE3DCD">
        <w:rPr>
          <w:rFonts w:ascii="GHEA Grapalat" w:hAnsi="GHEA Grapalat" w:cs="Sylfaen"/>
          <w:i w:val="0"/>
          <w:szCs w:val="24"/>
          <w:lang w:val="ru-RU"/>
        </w:rPr>
        <w:t>դրանք</w:t>
      </w:r>
      <w:r w:rsidR="00096865" w:rsidRPr="00BE3DCD">
        <w:rPr>
          <w:rFonts w:ascii="GHEA Grapalat" w:hAnsi="GHEA Grapalat" w:cs="Sylfaen"/>
          <w:i w:val="0"/>
          <w:szCs w:val="24"/>
          <w:lang w:val="af-ZA"/>
        </w:rPr>
        <w:t xml:space="preserve"> </w:t>
      </w:r>
      <w:r w:rsidR="00096865" w:rsidRPr="00BE3DCD">
        <w:rPr>
          <w:rFonts w:ascii="GHEA Grapalat" w:hAnsi="GHEA Grapalat" w:cs="Sylfaen"/>
          <w:i w:val="0"/>
          <w:szCs w:val="24"/>
          <w:lang w:val="ru-RU"/>
        </w:rPr>
        <w:t>համեմատվում</w:t>
      </w:r>
      <w:r w:rsidR="00096865" w:rsidRPr="00BE3DCD">
        <w:rPr>
          <w:rFonts w:ascii="GHEA Grapalat" w:hAnsi="GHEA Grapalat" w:cs="Sylfaen"/>
          <w:i w:val="0"/>
          <w:szCs w:val="24"/>
          <w:lang w:val="af-ZA"/>
        </w:rPr>
        <w:t xml:space="preserve"> </w:t>
      </w:r>
      <w:r w:rsidR="00096865" w:rsidRPr="00BE3DCD">
        <w:rPr>
          <w:rFonts w:ascii="GHEA Grapalat" w:hAnsi="GHEA Grapalat" w:cs="Sylfaen"/>
          <w:i w:val="0"/>
          <w:szCs w:val="24"/>
          <w:lang w:val="ru-RU"/>
        </w:rPr>
        <w:t>են</w:t>
      </w:r>
      <w:r w:rsidR="00096865" w:rsidRPr="00BE3DCD">
        <w:rPr>
          <w:rFonts w:ascii="GHEA Grapalat" w:hAnsi="GHEA Grapalat" w:cs="Sylfaen"/>
          <w:i w:val="0"/>
          <w:szCs w:val="24"/>
          <w:lang w:val="af-ZA"/>
        </w:rPr>
        <w:t xml:space="preserve"> </w:t>
      </w:r>
      <w:r w:rsidR="00096865" w:rsidRPr="00BE3DCD">
        <w:rPr>
          <w:rFonts w:ascii="GHEA Grapalat" w:hAnsi="GHEA Grapalat" w:cs="Sylfaen"/>
          <w:i w:val="0"/>
          <w:szCs w:val="24"/>
          <w:lang w:val="ru-RU"/>
        </w:rPr>
        <w:t>Հայաստանի</w:t>
      </w:r>
      <w:r w:rsidR="00096865" w:rsidRPr="00BE3DCD">
        <w:rPr>
          <w:rFonts w:ascii="GHEA Grapalat" w:hAnsi="GHEA Grapalat" w:cs="Sylfaen"/>
          <w:i w:val="0"/>
          <w:szCs w:val="24"/>
          <w:lang w:val="af-ZA"/>
        </w:rPr>
        <w:t xml:space="preserve"> </w:t>
      </w:r>
      <w:r w:rsidR="00096865" w:rsidRPr="00BE3DCD">
        <w:rPr>
          <w:rFonts w:ascii="GHEA Grapalat" w:hAnsi="GHEA Grapalat" w:cs="Sylfaen"/>
          <w:i w:val="0"/>
          <w:szCs w:val="24"/>
          <w:lang w:val="ru-RU"/>
        </w:rPr>
        <w:t>Հանրապետության</w:t>
      </w:r>
      <w:r w:rsidR="00096865" w:rsidRPr="00BE3DCD">
        <w:rPr>
          <w:rFonts w:ascii="GHEA Grapalat" w:hAnsi="GHEA Grapalat" w:cs="Sylfaen"/>
          <w:i w:val="0"/>
          <w:szCs w:val="24"/>
          <w:lang w:val="af-ZA"/>
        </w:rPr>
        <w:t xml:space="preserve"> </w:t>
      </w:r>
      <w:r w:rsidR="00096865" w:rsidRPr="00BE3DCD">
        <w:rPr>
          <w:rFonts w:ascii="GHEA Grapalat" w:hAnsi="GHEA Grapalat" w:cs="Sylfaen"/>
          <w:i w:val="0"/>
          <w:szCs w:val="24"/>
          <w:lang w:val="ru-RU"/>
        </w:rPr>
        <w:t>դրամով</w:t>
      </w:r>
      <w:r w:rsidR="00096865" w:rsidRPr="00BE3DCD">
        <w:rPr>
          <w:rFonts w:ascii="GHEA Grapalat" w:hAnsi="GHEA Grapalat" w:cs="Sylfaen"/>
          <w:i w:val="0"/>
          <w:szCs w:val="24"/>
          <w:lang w:val="af-ZA"/>
        </w:rPr>
        <w:t xml:space="preserve">` </w:t>
      </w:r>
      <w:r w:rsidR="003E5887" w:rsidRPr="00BE3DCD">
        <w:rPr>
          <w:rFonts w:ascii="GHEA Grapalat" w:hAnsi="GHEA Grapalat" w:cs="Sylfaen"/>
          <w:i w:val="0"/>
          <w:szCs w:val="24"/>
          <w:lang w:val="hy-AM"/>
        </w:rPr>
        <w:t xml:space="preserve">ՀՀ կետնրոնական բանկի տվյալ օրվա </w:t>
      </w:r>
      <w:r w:rsidR="00096865" w:rsidRPr="00BE3DCD">
        <w:rPr>
          <w:rFonts w:ascii="GHEA Grapalat" w:hAnsi="GHEA Grapalat" w:cs="Sylfaen"/>
          <w:i w:val="0"/>
          <w:szCs w:val="24"/>
          <w:lang w:val="ru-RU"/>
        </w:rPr>
        <w:t>փոխարժեքով</w:t>
      </w:r>
      <w:r w:rsidR="004D5671" w:rsidRPr="00BE3DCD">
        <w:rPr>
          <w:rFonts w:ascii="GHEA Grapalat" w:hAnsi="GHEA Grapalat" w:cs="Sylfaen"/>
          <w:i w:val="0"/>
          <w:szCs w:val="24"/>
          <w:lang w:val="ru-RU"/>
        </w:rPr>
        <w:t>։</w:t>
      </w:r>
      <w:r w:rsidR="00507FEA" w:rsidRPr="00BE3DCD">
        <w:rPr>
          <w:rFonts w:ascii="GHEA Grapalat" w:hAnsi="GHEA Grapalat" w:cs="Sylfaen"/>
          <w:i w:val="0"/>
          <w:szCs w:val="24"/>
          <w:lang w:val="af-ZA"/>
        </w:rPr>
        <w:t xml:space="preserve"> </w:t>
      </w:r>
    </w:p>
    <w:p w:rsidR="00096865" w:rsidRPr="00BE3DCD" w:rsidRDefault="00FD2748" w:rsidP="00EF3662">
      <w:pPr>
        <w:pStyle w:val="a3"/>
        <w:spacing w:line="240" w:lineRule="auto"/>
        <w:ind w:firstLine="567"/>
        <w:rPr>
          <w:rFonts w:ascii="GHEA Grapalat" w:hAnsi="GHEA Grapalat" w:cs="Sylfaen"/>
          <w:i w:val="0"/>
          <w:szCs w:val="24"/>
          <w:lang w:val="af-ZA"/>
        </w:rPr>
      </w:pPr>
      <w:r w:rsidRPr="00BE3DCD">
        <w:rPr>
          <w:rFonts w:ascii="GHEA Grapalat" w:hAnsi="GHEA Grapalat" w:cs="Sylfaen"/>
          <w:i w:val="0"/>
          <w:szCs w:val="24"/>
          <w:lang w:val="af-ZA"/>
        </w:rPr>
        <w:t>8</w:t>
      </w:r>
      <w:r w:rsidR="00096865" w:rsidRPr="00BE3DCD">
        <w:rPr>
          <w:rFonts w:ascii="GHEA Grapalat" w:hAnsi="GHEA Grapalat" w:cs="Sylfaen"/>
          <w:i w:val="0"/>
          <w:szCs w:val="24"/>
          <w:lang w:val="af-ZA"/>
        </w:rPr>
        <w:t>.</w:t>
      </w:r>
      <w:r w:rsidR="004348F9" w:rsidRPr="00BE3DCD">
        <w:rPr>
          <w:rFonts w:ascii="GHEA Grapalat" w:hAnsi="GHEA Grapalat" w:cs="Sylfaen"/>
          <w:i w:val="0"/>
          <w:szCs w:val="24"/>
          <w:lang w:val="af-ZA"/>
        </w:rPr>
        <w:t>5</w:t>
      </w:r>
      <w:r w:rsidR="00D7435F" w:rsidRPr="00BE3DCD">
        <w:rPr>
          <w:rFonts w:ascii="GHEA Grapalat" w:hAnsi="GHEA Grapalat" w:cs="Sylfaen"/>
          <w:i w:val="0"/>
          <w:szCs w:val="24"/>
          <w:lang w:val="af-ZA"/>
        </w:rPr>
        <w:t xml:space="preserve"> </w:t>
      </w:r>
      <w:r w:rsidR="00153C87" w:rsidRPr="00BE3DCD">
        <w:rPr>
          <w:rFonts w:ascii="GHEA Grapalat" w:hAnsi="GHEA Grapalat" w:cs="Sylfaen"/>
          <w:i w:val="0"/>
          <w:szCs w:val="24"/>
          <w:lang w:val="af-ZA"/>
        </w:rPr>
        <w:t>Հ</w:t>
      </w:r>
      <w:r w:rsidR="00096865" w:rsidRPr="00BE3DCD">
        <w:rPr>
          <w:rFonts w:ascii="GHEA Grapalat" w:hAnsi="GHEA Grapalat" w:cs="Sylfaen"/>
          <w:i w:val="0"/>
          <w:szCs w:val="24"/>
          <w:lang w:val="ru-RU"/>
        </w:rPr>
        <w:t>անձնաժողովի</w:t>
      </w:r>
      <w:r w:rsidR="00096865" w:rsidRPr="00BE3DCD">
        <w:rPr>
          <w:rFonts w:ascii="GHEA Grapalat" w:hAnsi="GHEA Grapalat" w:cs="Sylfaen"/>
          <w:i w:val="0"/>
          <w:szCs w:val="24"/>
          <w:lang w:val="af-ZA"/>
        </w:rPr>
        <w:t xml:space="preserve">, </w:t>
      </w:r>
      <w:r w:rsidR="00153C87" w:rsidRPr="00BE3DCD">
        <w:rPr>
          <w:rFonts w:ascii="GHEA Grapalat" w:hAnsi="GHEA Grapalat" w:cs="Sylfaen"/>
          <w:i w:val="0"/>
          <w:szCs w:val="24"/>
          <w:lang w:val="en-US"/>
        </w:rPr>
        <w:t>պ</w:t>
      </w:r>
      <w:r w:rsidR="00153C87" w:rsidRPr="00BE3DCD">
        <w:rPr>
          <w:rFonts w:ascii="GHEA Grapalat" w:hAnsi="GHEA Grapalat" w:cs="Sylfaen"/>
          <w:i w:val="0"/>
          <w:szCs w:val="24"/>
          <w:lang w:val="ru-RU"/>
        </w:rPr>
        <w:t>ատվիրատուի</w:t>
      </w:r>
      <w:r w:rsidR="00153C87" w:rsidRPr="00BE3DCD">
        <w:rPr>
          <w:rFonts w:ascii="GHEA Grapalat" w:hAnsi="GHEA Grapalat" w:cs="Sylfaen"/>
          <w:i w:val="0"/>
          <w:szCs w:val="24"/>
          <w:lang w:val="af-ZA"/>
        </w:rPr>
        <w:t xml:space="preserve"> </w:t>
      </w:r>
      <w:r w:rsidR="00096865" w:rsidRPr="00BE3DCD">
        <w:rPr>
          <w:rFonts w:ascii="GHEA Grapalat" w:hAnsi="GHEA Grapalat" w:cs="Sylfaen"/>
          <w:i w:val="0"/>
          <w:szCs w:val="24"/>
          <w:lang w:val="ru-RU"/>
        </w:rPr>
        <w:t>և</w:t>
      </w:r>
      <w:r w:rsidR="00096865" w:rsidRPr="00BE3DCD">
        <w:rPr>
          <w:rFonts w:ascii="GHEA Grapalat" w:hAnsi="GHEA Grapalat" w:cs="Sylfaen"/>
          <w:i w:val="0"/>
          <w:szCs w:val="24"/>
          <w:lang w:val="af-ZA"/>
        </w:rPr>
        <w:t xml:space="preserve"> </w:t>
      </w:r>
      <w:r w:rsidR="00153C87" w:rsidRPr="00BE3DCD">
        <w:rPr>
          <w:rFonts w:ascii="GHEA Grapalat" w:hAnsi="GHEA Grapalat" w:cs="Sylfaen"/>
          <w:i w:val="0"/>
          <w:szCs w:val="24"/>
          <w:lang w:val="en-US"/>
        </w:rPr>
        <w:t>մ</w:t>
      </w:r>
      <w:r w:rsidR="00153C87" w:rsidRPr="00BE3DCD">
        <w:rPr>
          <w:rFonts w:ascii="GHEA Grapalat" w:hAnsi="GHEA Grapalat" w:cs="Sylfaen"/>
          <w:i w:val="0"/>
          <w:szCs w:val="24"/>
          <w:lang w:val="ru-RU"/>
        </w:rPr>
        <w:t>ասնակիցների</w:t>
      </w:r>
      <w:r w:rsidR="00153C87" w:rsidRPr="00BE3DCD">
        <w:rPr>
          <w:rFonts w:ascii="GHEA Grapalat" w:hAnsi="GHEA Grapalat" w:cs="Sylfaen"/>
          <w:i w:val="0"/>
          <w:szCs w:val="24"/>
          <w:lang w:val="af-ZA"/>
        </w:rPr>
        <w:t xml:space="preserve"> </w:t>
      </w:r>
      <w:r w:rsidR="00096865" w:rsidRPr="00BE3DCD">
        <w:rPr>
          <w:rFonts w:ascii="GHEA Grapalat" w:hAnsi="GHEA Grapalat" w:cs="Sylfaen"/>
          <w:i w:val="0"/>
          <w:szCs w:val="24"/>
          <w:lang w:val="ru-RU"/>
        </w:rPr>
        <w:t>միջև</w:t>
      </w:r>
      <w:r w:rsidR="00096865" w:rsidRPr="00BE3DCD">
        <w:rPr>
          <w:rFonts w:ascii="GHEA Grapalat" w:hAnsi="GHEA Grapalat" w:cs="Sylfaen"/>
          <w:i w:val="0"/>
          <w:szCs w:val="24"/>
          <w:lang w:val="af-ZA"/>
        </w:rPr>
        <w:t xml:space="preserve"> </w:t>
      </w:r>
      <w:r w:rsidR="00096865" w:rsidRPr="00BE3DCD">
        <w:rPr>
          <w:rFonts w:ascii="GHEA Grapalat" w:hAnsi="GHEA Grapalat" w:cs="Sylfaen"/>
          <w:i w:val="0"/>
          <w:szCs w:val="24"/>
          <w:lang w:val="ru-RU"/>
        </w:rPr>
        <w:t>բանակցություններն</w:t>
      </w:r>
      <w:r w:rsidR="00096865" w:rsidRPr="00BE3DCD">
        <w:rPr>
          <w:rFonts w:ascii="GHEA Grapalat" w:hAnsi="GHEA Grapalat" w:cs="Sylfaen"/>
          <w:i w:val="0"/>
          <w:szCs w:val="24"/>
          <w:lang w:val="af-ZA"/>
        </w:rPr>
        <w:t xml:space="preserve"> </w:t>
      </w:r>
      <w:r w:rsidR="00096865" w:rsidRPr="00BE3DCD">
        <w:rPr>
          <w:rFonts w:ascii="GHEA Grapalat" w:hAnsi="GHEA Grapalat" w:cs="Sylfaen"/>
          <w:i w:val="0"/>
          <w:szCs w:val="24"/>
          <w:lang w:val="ru-RU"/>
        </w:rPr>
        <w:t>արգելվում</w:t>
      </w:r>
      <w:r w:rsidR="00096865" w:rsidRPr="00BE3DCD">
        <w:rPr>
          <w:rFonts w:ascii="GHEA Grapalat" w:hAnsi="GHEA Grapalat" w:cs="Sylfaen"/>
          <w:i w:val="0"/>
          <w:szCs w:val="24"/>
          <w:lang w:val="af-ZA"/>
        </w:rPr>
        <w:t xml:space="preserve"> </w:t>
      </w:r>
      <w:r w:rsidR="00096865" w:rsidRPr="00BE3DCD">
        <w:rPr>
          <w:rFonts w:ascii="GHEA Grapalat" w:hAnsi="GHEA Grapalat" w:cs="Sylfaen"/>
          <w:i w:val="0"/>
          <w:szCs w:val="24"/>
          <w:lang w:val="ru-RU"/>
        </w:rPr>
        <w:t>են</w:t>
      </w:r>
      <w:r w:rsidR="00096865" w:rsidRPr="00BE3DCD">
        <w:rPr>
          <w:rFonts w:ascii="GHEA Grapalat" w:hAnsi="GHEA Grapalat" w:cs="Sylfaen"/>
          <w:i w:val="0"/>
          <w:szCs w:val="24"/>
          <w:lang w:val="af-ZA"/>
        </w:rPr>
        <w:t xml:space="preserve">, </w:t>
      </w:r>
      <w:r w:rsidR="00096865" w:rsidRPr="00BE3DCD">
        <w:rPr>
          <w:rFonts w:ascii="GHEA Grapalat" w:hAnsi="GHEA Grapalat" w:cs="Sylfaen"/>
          <w:i w:val="0"/>
          <w:szCs w:val="24"/>
          <w:lang w:val="ru-RU"/>
        </w:rPr>
        <w:t>բացառությամբ</w:t>
      </w:r>
      <w:r w:rsidR="00096865" w:rsidRPr="00BE3DCD">
        <w:rPr>
          <w:rFonts w:ascii="GHEA Grapalat" w:hAnsi="GHEA Grapalat" w:cs="Sylfaen"/>
          <w:i w:val="0"/>
          <w:szCs w:val="24"/>
          <w:lang w:val="af-ZA"/>
        </w:rPr>
        <w:t>`</w:t>
      </w:r>
    </w:p>
    <w:p w:rsidR="00096865" w:rsidRPr="00BE3DCD" w:rsidRDefault="00096865" w:rsidP="00EF3662">
      <w:pPr>
        <w:pStyle w:val="a3"/>
        <w:spacing w:line="240" w:lineRule="auto"/>
        <w:rPr>
          <w:rFonts w:ascii="GHEA Grapalat" w:hAnsi="GHEA Grapalat" w:cs="Sylfaen"/>
          <w:i w:val="0"/>
          <w:szCs w:val="24"/>
          <w:lang w:val="af-ZA"/>
        </w:rPr>
      </w:pPr>
      <w:r w:rsidRPr="00BE3DCD">
        <w:rPr>
          <w:rFonts w:ascii="GHEA Grapalat" w:hAnsi="GHEA Grapalat" w:cs="Sylfaen"/>
          <w:i w:val="0"/>
          <w:szCs w:val="24"/>
          <w:lang w:val="af-ZA"/>
        </w:rPr>
        <w:t xml:space="preserve">1) </w:t>
      </w:r>
      <w:r w:rsidRPr="00BE3DCD">
        <w:rPr>
          <w:rFonts w:ascii="GHEA Grapalat" w:hAnsi="GHEA Grapalat" w:cs="Sylfaen"/>
          <w:i w:val="0"/>
          <w:szCs w:val="24"/>
          <w:lang w:val="ru-RU"/>
        </w:rPr>
        <w:t>երբ</w:t>
      </w:r>
      <w:r w:rsidRPr="00BE3DCD">
        <w:rPr>
          <w:rFonts w:ascii="GHEA Grapalat" w:hAnsi="GHEA Grapalat" w:cs="Sylfaen"/>
          <w:i w:val="0"/>
          <w:szCs w:val="24"/>
          <w:lang w:val="af-ZA"/>
        </w:rPr>
        <w:t xml:space="preserve"> </w:t>
      </w:r>
      <w:r w:rsidRPr="00BE3DCD">
        <w:rPr>
          <w:rFonts w:ascii="GHEA Grapalat" w:hAnsi="GHEA Grapalat" w:cs="Sylfaen"/>
          <w:i w:val="0"/>
          <w:szCs w:val="24"/>
          <w:lang w:val="ru-RU"/>
        </w:rPr>
        <w:t>ընթացակարգին</w:t>
      </w:r>
      <w:r w:rsidRPr="00BE3DCD">
        <w:rPr>
          <w:rFonts w:ascii="GHEA Grapalat" w:hAnsi="GHEA Grapalat" w:cs="Sylfaen"/>
          <w:i w:val="0"/>
          <w:szCs w:val="24"/>
          <w:lang w:val="af-ZA"/>
        </w:rPr>
        <w:t xml:space="preserve"> </w:t>
      </w:r>
      <w:r w:rsidRPr="00BE3DCD">
        <w:rPr>
          <w:rFonts w:ascii="GHEA Grapalat" w:hAnsi="GHEA Grapalat" w:cs="Sylfaen"/>
          <w:i w:val="0"/>
          <w:szCs w:val="24"/>
          <w:lang w:val="ru-RU"/>
        </w:rPr>
        <w:t>մասնակցել</w:t>
      </w:r>
      <w:r w:rsidRPr="00BE3DCD">
        <w:rPr>
          <w:rFonts w:ascii="GHEA Grapalat" w:hAnsi="GHEA Grapalat" w:cs="Sylfaen"/>
          <w:i w:val="0"/>
          <w:szCs w:val="24"/>
          <w:lang w:val="af-ZA"/>
        </w:rPr>
        <w:t xml:space="preserve"> </w:t>
      </w:r>
      <w:r w:rsidRPr="00BE3DCD">
        <w:rPr>
          <w:rFonts w:ascii="GHEA Grapalat" w:hAnsi="GHEA Grapalat" w:cs="Sylfaen"/>
          <w:i w:val="0"/>
          <w:szCs w:val="24"/>
          <w:lang w:val="ru-RU"/>
        </w:rPr>
        <w:t>է</w:t>
      </w:r>
      <w:r w:rsidRPr="00BE3DCD">
        <w:rPr>
          <w:rFonts w:ascii="GHEA Grapalat" w:hAnsi="GHEA Grapalat" w:cs="Sylfaen"/>
          <w:i w:val="0"/>
          <w:szCs w:val="24"/>
          <w:lang w:val="af-ZA"/>
        </w:rPr>
        <w:t xml:space="preserve"> </w:t>
      </w:r>
      <w:r w:rsidRPr="00BE3DCD">
        <w:rPr>
          <w:rFonts w:ascii="GHEA Grapalat" w:hAnsi="GHEA Grapalat" w:cs="Sylfaen"/>
          <w:i w:val="0"/>
          <w:szCs w:val="24"/>
          <w:lang w:val="ru-RU"/>
        </w:rPr>
        <w:t>մեկ</w:t>
      </w:r>
      <w:r w:rsidRPr="00BE3DCD">
        <w:rPr>
          <w:rFonts w:ascii="GHEA Grapalat" w:hAnsi="GHEA Grapalat" w:cs="Sylfaen"/>
          <w:i w:val="0"/>
          <w:szCs w:val="24"/>
          <w:lang w:val="af-ZA"/>
        </w:rPr>
        <w:t xml:space="preserve"> </w:t>
      </w:r>
      <w:r w:rsidR="00153C87" w:rsidRPr="00BE3DCD">
        <w:rPr>
          <w:rFonts w:ascii="GHEA Grapalat" w:hAnsi="GHEA Grapalat" w:cs="Sylfaen"/>
          <w:i w:val="0"/>
          <w:szCs w:val="24"/>
          <w:lang w:val="af-ZA"/>
        </w:rPr>
        <w:t>մ</w:t>
      </w:r>
      <w:r w:rsidR="00153C87" w:rsidRPr="00BE3DCD">
        <w:rPr>
          <w:rFonts w:ascii="GHEA Grapalat" w:hAnsi="GHEA Grapalat" w:cs="Sylfaen"/>
          <w:i w:val="0"/>
          <w:szCs w:val="24"/>
          <w:lang w:val="ru-RU"/>
        </w:rPr>
        <w:t>ասնակից</w:t>
      </w:r>
      <w:r w:rsidRPr="00BE3DCD">
        <w:rPr>
          <w:rFonts w:ascii="GHEA Grapalat" w:hAnsi="GHEA Grapalat" w:cs="Sylfaen"/>
          <w:i w:val="0"/>
          <w:szCs w:val="24"/>
          <w:lang w:val="af-ZA"/>
        </w:rPr>
        <w:t xml:space="preserve">, </w:t>
      </w:r>
      <w:r w:rsidRPr="00BE3DCD">
        <w:rPr>
          <w:rFonts w:ascii="GHEA Grapalat" w:hAnsi="GHEA Grapalat" w:cs="Sylfaen"/>
          <w:i w:val="0"/>
          <w:szCs w:val="24"/>
          <w:lang w:val="ru-RU"/>
        </w:rPr>
        <w:t>որի</w:t>
      </w:r>
      <w:r w:rsidRPr="00BE3DCD">
        <w:rPr>
          <w:rFonts w:ascii="GHEA Grapalat" w:hAnsi="GHEA Grapalat" w:cs="Sylfaen"/>
          <w:i w:val="0"/>
          <w:szCs w:val="24"/>
          <w:lang w:val="af-ZA"/>
        </w:rPr>
        <w:t xml:space="preserve"> </w:t>
      </w:r>
      <w:r w:rsidRPr="00BE3DCD">
        <w:rPr>
          <w:rFonts w:ascii="GHEA Grapalat" w:hAnsi="GHEA Grapalat" w:cs="Sylfaen"/>
          <w:i w:val="0"/>
          <w:szCs w:val="24"/>
          <w:lang w:val="ru-RU"/>
        </w:rPr>
        <w:t>ներկայացրած</w:t>
      </w:r>
      <w:r w:rsidRPr="00BE3DCD">
        <w:rPr>
          <w:rFonts w:ascii="GHEA Grapalat" w:hAnsi="GHEA Grapalat" w:cs="Sylfaen"/>
          <w:i w:val="0"/>
          <w:szCs w:val="24"/>
          <w:lang w:val="af-ZA"/>
        </w:rPr>
        <w:t xml:space="preserve"> </w:t>
      </w:r>
      <w:r w:rsidRPr="00BE3DCD">
        <w:rPr>
          <w:rFonts w:ascii="GHEA Grapalat" w:hAnsi="GHEA Grapalat" w:cs="Sylfaen"/>
          <w:i w:val="0"/>
          <w:szCs w:val="24"/>
          <w:lang w:val="ru-RU"/>
        </w:rPr>
        <w:t>հայտը</w:t>
      </w:r>
      <w:r w:rsidRPr="00BE3DCD">
        <w:rPr>
          <w:rFonts w:ascii="GHEA Grapalat" w:hAnsi="GHEA Grapalat" w:cs="Sylfaen"/>
          <w:i w:val="0"/>
          <w:szCs w:val="24"/>
          <w:lang w:val="af-ZA"/>
        </w:rPr>
        <w:t xml:space="preserve"> </w:t>
      </w:r>
      <w:r w:rsidRPr="00BE3DCD">
        <w:rPr>
          <w:rFonts w:ascii="GHEA Grapalat" w:hAnsi="GHEA Grapalat" w:cs="Sylfaen"/>
          <w:i w:val="0"/>
          <w:szCs w:val="24"/>
          <w:lang w:val="ru-RU"/>
        </w:rPr>
        <w:t>համապատասխանում</w:t>
      </w:r>
      <w:r w:rsidRPr="00BE3DCD">
        <w:rPr>
          <w:rFonts w:ascii="GHEA Grapalat" w:hAnsi="GHEA Grapalat" w:cs="Sylfaen"/>
          <w:i w:val="0"/>
          <w:szCs w:val="24"/>
          <w:lang w:val="af-ZA"/>
        </w:rPr>
        <w:t xml:space="preserve"> </w:t>
      </w:r>
      <w:r w:rsidRPr="00BE3DCD">
        <w:rPr>
          <w:rFonts w:ascii="GHEA Grapalat" w:hAnsi="GHEA Grapalat" w:cs="Sylfaen"/>
          <w:i w:val="0"/>
          <w:szCs w:val="24"/>
          <w:lang w:val="ru-RU"/>
        </w:rPr>
        <w:t>է</w:t>
      </w:r>
      <w:r w:rsidRPr="00BE3DCD">
        <w:rPr>
          <w:rFonts w:ascii="GHEA Grapalat" w:hAnsi="GHEA Grapalat" w:cs="Sylfaen"/>
          <w:i w:val="0"/>
          <w:szCs w:val="24"/>
          <w:lang w:val="af-ZA"/>
        </w:rPr>
        <w:t xml:space="preserve"> </w:t>
      </w:r>
      <w:r w:rsidRPr="00BE3DCD">
        <w:rPr>
          <w:rFonts w:ascii="GHEA Grapalat" w:hAnsi="GHEA Grapalat" w:cs="Sylfaen"/>
          <w:i w:val="0"/>
          <w:szCs w:val="24"/>
          <w:lang w:val="ru-RU"/>
        </w:rPr>
        <w:t>հրավերի</w:t>
      </w:r>
      <w:r w:rsidRPr="00BE3DCD">
        <w:rPr>
          <w:rFonts w:ascii="GHEA Grapalat" w:hAnsi="GHEA Grapalat" w:cs="Sylfaen"/>
          <w:i w:val="0"/>
          <w:szCs w:val="24"/>
          <w:lang w:val="af-ZA"/>
        </w:rPr>
        <w:t xml:space="preserve"> </w:t>
      </w:r>
      <w:r w:rsidRPr="00BE3DCD">
        <w:rPr>
          <w:rFonts w:ascii="GHEA Grapalat" w:hAnsi="GHEA Grapalat" w:cs="Sylfaen"/>
          <w:i w:val="0"/>
          <w:szCs w:val="24"/>
          <w:lang w:val="ru-RU"/>
        </w:rPr>
        <w:t>պահանջներին</w:t>
      </w:r>
      <w:r w:rsidRPr="00BE3DCD">
        <w:rPr>
          <w:rFonts w:ascii="GHEA Grapalat" w:hAnsi="GHEA Grapalat" w:cs="Sylfaen"/>
          <w:i w:val="0"/>
          <w:szCs w:val="24"/>
          <w:lang w:val="af-ZA"/>
        </w:rPr>
        <w:t xml:space="preserve"> </w:t>
      </w:r>
      <w:r w:rsidRPr="00BE3DCD">
        <w:rPr>
          <w:rFonts w:ascii="GHEA Grapalat" w:hAnsi="GHEA Grapalat" w:cs="Sylfaen"/>
          <w:i w:val="0"/>
          <w:szCs w:val="24"/>
          <w:lang w:val="ru-RU"/>
        </w:rPr>
        <w:t>կամ</w:t>
      </w:r>
      <w:r w:rsidRPr="00BE3DCD">
        <w:rPr>
          <w:rFonts w:ascii="GHEA Grapalat" w:hAnsi="GHEA Grapalat" w:cs="Sylfaen"/>
          <w:i w:val="0"/>
          <w:szCs w:val="24"/>
          <w:lang w:val="af-ZA"/>
        </w:rPr>
        <w:t xml:space="preserve"> </w:t>
      </w:r>
      <w:r w:rsidRPr="00BE3DCD">
        <w:rPr>
          <w:rFonts w:ascii="GHEA Grapalat" w:hAnsi="GHEA Grapalat" w:cs="Sylfaen"/>
          <w:i w:val="0"/>
          <w:szCs w:val="24"/>
          <w:lang w:val="ru-RU"/>
        </w:rPr>
        <w:t>հայտերի</w:t>
      </w:r>
      <w:r w:rsidRPr="00BE3DCD">
        <w:rPr>
          <w:rFonts w:ascii="GHEA Grapalat" w:hAnsi="GHEA Grapalat" w:cs="Sylfaen"/>
          <w:i w:val="0"/>
          <w:szCs w:val="24"/>
          <w:lang w:val="af-ZA"/>
        </w:rPr>
        <w:t xml:space="preserve"> </w:t>
      </w:r>
      <w:r w:rsidRPr="00BE3DCD">
        <w:rPr>
          <w:rFonts w:ascii="GHEA Grapalat" w:hAnsi="GHEA Grapalat" w:cs="Sylfaen"/>
          <w:i w:val="0"/>
          <w:szCs w:val="24"/>
          <w:lang w:val="ru-RU"/>
        </w:rPr>
        <w:t>գնահատման</w:t>
      </w:r>
      <w:r w:rsidRPr="00BE3DCD">
        <w:rPr>
          <w:rFonts w:ascii="GHEA Grapalat" w:hAnsi="GHEA Grapalat" w:cs="Sylfaen"/>
          <w:i w:val="0"/>
          <w:szCs w:val="24"/>
          <w:lang w:val="af-ZA"/>
        </w:rPr>
        <w:t xml:space="preserve"> </w:t>
      </w:r>
      <w:r w:rsidRPr="00BE3DCD">
        <w:rPr>
          <w:rFonts w:ascii="GHEA Grapalat" w:hAnsi="GHEA Grapalat" w:cs="Sylfaen"/>
          <w:i w:val="0"/>
          <w:szCs w:val="24"/>
          <w:lang w:val="ru-RU"/>
        </w:rPr>
        <w:t>արդյունքում</w:t>
      </w:r>
      <w:r w:rsidRPr="00BE3DCD">
        <w:rPr>
          <w:rFonts w:ascii="GHEA Grapalat" w:hAnsi="GHEA Grapalat" w:cs="Sylfaen"/>
          <w:i w:val="0"/>
          <w:szCs w:val="24"/>
          <w:lang w:val="af-ZA"/>
        </w:rPr>
        <w:t xml:space="preserve"> </w:t>
      </w:r>
      <w:r w:rsidRPr="00BE3DCD">
        <w:rPr>
          <w:rFonts w:ascii="GHEA Grapalat" w:hAnsi="GHEA Grapalat" w:cs="Sylfaen"/>
          <w:i w:val="0"/>
          <w:szCs w:val="24"/>
          <w:lang w:val="ru-RU"/>
        </w:rPr>
        <w:t>հրավերի</w:t>
      </w:r>
      <w:r w:rsidRPr="00BE3DCD">
        <w:rPr>
          <w:rFonts w:ascii="GHEA Grapalat" w:hAnsi="GHEA Grapalat" w:cs="Sylfaen"/>
          <w:i w:val="0"/>
          <w:szCs w:val="24"/>
          <w:lang w:val="af-ZA"/>
        </w:rPr>
        <w:t xml:space="preserve"> </w:t>
      </w:r>
      <w:r w:rsidRPr="00BE3DCD">
        <w:rPr>
          <w:rFonts w:ascii="GHEA Grapalat" w:hAnsi="GHEA Grapalat" w:cs="Sylfaen"/>
          <w:i w:val="0"/>
          <w:szCs w:val="24"/>
          <w:lang w:val="ru-RU"/>
        </w:rPr>
        <w:t>պահանջներին</w:t>
      </w:r>
      <w:r w:rsidRPr="00BE3DCD">
        <w:rPr>
          <w:rFonts w:ascii="GHEA Grapalat" w:hAnsi="GHEA Grapalat" w:cs="Sylfaen"/>
          <w:i w:val="0"/>
          <w:szCs w:val="24"/>
          <w:lang w:val="af-ZA"/>
        </w:rPr>
        <w:t xml:space="preserve"> </w:t>
      </w:r>
      <w:r w:rsidRPr="00BE3DCD">
        <w:rPr>
          <w:rFonts w:ascii="GHEA Grapalat" w:hAnsi="GHEA Grapalat" w:cs="Sylfaen"/>
          <w:i w:val="0"/>
          <w:szCs w:val="24"/>
          <w:lang w:val="ru-RU"/>
        </w:rPr>
        <w:t>համապատասխան</w:t>
      </w:r>
      <w:r w:rsidRPr="00BE3DCD">
        <w:rPr>
          <w:rFonts w:ascii="GHEA Grapalat" w:hAnsi="GHEA Grapalat" w:cs="Sylfaen"/>
          <w:i w:val="0"/>
          <w:szCs w:val="24"/>
          <w:lang w:val="af-ZA"/>
        </w:rPr>
        <w:t xml:space="preserve"> </w:t>
      </w:r>
      <w:r w:rsidRPr="00BE3DCD">
        <w:rPr>
          <w:rFonts w:ascii="GHEA Grapalat" w:hAnsi="GHEA Grapalat" w:cs="Sylfaen"/>
          <w:i w:val="0"/>
          <w:szCs w:val="24"/>
          <w:lang w:val="ru-RU"/>
        </w:rPr>
        <w:t>է</w:t>
      </w:r>
      <w:r w:rsidRPr="00BE3DCD">
        <w:rPr>
          <w:rFonts w:ascii="GHEA Grapalat" w:hAnsi="GHEA Grapalat" w:cs="Sylfaen"/>
          <w:i w:val="0"/>
          <w:szCs w:val="24"/>
          <w:lang w:val="af-ZA"/>
        </w:rPr>
        <w:t xml:space="preserve"> </w:t>
      </w:r>
      <w:r w:rsidRPr="00BE3DCD">
        <w:rPr>
          <w:rFonts w:ascii="GHEA Grapalat" w:hAnsi="GHEA Grapalat" w:cs="Sylfaen"/>
          <w:i w:val="0"/>
          <w:szCs w:val="24"/>
          <w:lang w:val="ru-RU"/>
        </w:rPr>
        <w:t>գնահատվել</w:t>
      </w:r>
      <w:r w:rsidRPr="00BE3DCD">
        <w:rPr>
          <w:rFonts w:ascii="GHEA Grapalat" w:hAnsi="GHEA Grapalat" w:cs="Sylfaen"/>
          <w:i w:val="0"/>
          <w:szCs w:val="24"/>
          <w:lang w:val="af-ZA"/>
        </w:rPr>
        <w:t xml:space="preserve"> </w:t>
      </w:r>
      <w:r w:rsidRPr="00BE3DCD">
        <w:rPr>
          <w:rFonts w:ascii="GHEA Grapalat" w:hAnsi="GHEA Grapalat" w:cs="Sylfaen"/>
          <w:i w:val="0"/>
          <w:szCs w:val="24"/>
          <w:lang w:val="ru-RU"/>
        </w:rPr>
        <w:t>միայն</w:t>
      </w:r>
      <w:r w:rsidRPr="00BE3DCD">
        <w:rPr>
          <w:rFonts w:ascii="GHEA Grapalat" w:hAnsi="GHEA Grapalat" w:cs="Sylfaen"/>
          <w:i w:val="0"/>
          <w:szCs w:val="24"/>
          <w:lang w:val="af-ZA"/>
        </w:rPr>
        <w:t xml:space="preserve"> </w:t>
      </w:r>
      <w:r w:rsidRPr="00BE3DCD">
        <w:rPr>
          <w:rFonts w:ascii="GHEA Grapalat" w:hAnsi="GHEA Grapalat" w:cs="Sylfaen"/>
          <w:i w:val="0"/>
          <w:szCs w:val="24"/>
          <w:lang w:val="ru-RU"/>
        </w:rPr>
        <w:t>մեկ</w:t>
      </w:r>
      <w:r w:rsidRPr="00BE3DCD">
        <w:rPr>
          <w:rFonts w:ascii="GHEA Grapalat" w:hAnsi="GHEA Grapalat" w:cs="Sylfaen"/>
          <w:i w:val="0"/>
          <w:szCs w:val="24"/>
          <w:lang w:val="af-ZA"/>
        </w:rPr>
        <w:t xml:space="preserve"> </w:t>
      </w:r>
      <w:r w:rsidR="00153C87" w:rsidRPr="00BE3DCD">
        <w:rPr>
          <w:rFonts w:ascii="GHEA Grapalat" w:hAnsi="GHEA Grapalat" w:cs="Sylfaen"/>
          <w:i w:val="0"/>
          <w:szCs w:val="24"/>
          <w:lang w:val="af-ZA"/>
        </w:rPr>
        <w:t>մ</w:t>
      </w:r>
      <w:r w:rsidR="00153C87" w:rsidRPr="00BE3DCD">
        <w:rPr>
          <w:rFonts w:ascii="GHEA Grapalat" w:hAnsi="GHEA Grapalat" w:cs="Sylfaen"/>
          <w:i w:val="0"/>
          <w:szCs w:val="24"/>
          <w:lang w:val="ru-RU"/>
        </w:rPr>
        <w:t>ասնակցի</w:t>
      </w:r>
      <w:r w:rsidR="00153C87" w:rsidRPr="00BE3DCD">
        <w:rPr>
          <w:rFonts w:ascii="GHEA Grapalat" w:hAnsi="GHEA Grapalat" w:cs="Sylfaen"/>
          <w:i w:val="0"/>
          <w:szCs w:val="24"/>
          <w:lang w:val="af-ZA"/>
        </w:rPr>
        <w:t xml:space="preserve"> </w:t>
      </w:r>
      <w:r w:rsidRPr="00BE3DCD">
        <w:rPr>
          <w:rFonts w:ascii="GHEA Grapalat" w:hAnsi="GHEA Grapalat" w:cs="Sylfaen"/>
          <w:i w:val="0"/>
          <w:szCs w:val="24"/>
          <w:lang w:val="ru-RU"/>
        </w:rPr>
        <w:t>հայտ</w:t>
      </w:r>
      <w:r w:rsidR="00940C2A" w:rsidRPr="00BE3DCD">
        <w:rPr>
          <w:rFonts w:ascii="GHEA Grapalat" w:hAnsi="GHEA Grapalat" w:cs="Sylfaen"/>
          <w:i w:val="0"/>
          <w:szCs w:val="24"/>
          <w:lang w:val="af-ZA"/>
        </w:rPr>
        <w:t xml:space="preserve"> </w:t>
      </w:r>
      <w:r w:rsidR="00940C2A" w:rsidRPr="00BE3DCD">
        <w:rPr>
          <w:rFonts w:ascii="GHEA Grapalat" w:hAnsi="GHEA Grapalat" w:cs="Sylfaen"/>
          <w:i w:val="0"/>
          <w:szCs w:val="24"/>
          <w:lang w:val="ru-RU"/>
        </w:rPr>
        <w:t>կամ</w:t>
      </w:r>
      <w:r w:rsidR="00940C2A" w:rsidRPr="00BE3DCD">
        <w:rPr>
          <w:rFonts w:ascii="GHEA Grapalat" w:hAnsi="GHEA Grapalat" w:cs="Sylfaen"/>
          <w:i w:val="0"/>
          <w:szCs w:val="24"/>
          <w:lang w:val="af-ZA"/>
        </w:rPr>
        <w:t xml:space="preserve"> </w:t>
      </w:r>
      <w:r w:rsidR="00940C2A" w:rsidRPr="00BE3DCD">
        <w:rPr>
          <w:rFonts w:ascii="GHEA Grapalat" w:hAnsi="GHEA Grapalat" w:cs="Sylfaen"/>
          <w:i w:val="0"/>
          <w:szCs w:val="24"/>
          <w:lang w:val="ru-RU"/>
        </w:rPr>
        <w:t>առաջարկված</w:t>
      </w:r>
      <w:r w:rsidR="00940C2A" w:rsidRPr="00BE3DCD">
        <w:rPr>
          <w:rFonts w:ascii="GHEA Grapalat" w:hAnsi="GHEA Grapalat" w:cs="Sylfaen"/>
          <w:i w:val="0"/>
          <w:szCs w:val="24"/>
          <w:lang w:val="af-ZA"/>
        </w:rPr>
        <w:t xml:space="preserve"> </w:t>
      </w:r>
      <w:r w:rsidR="00940C2A" w:rsidRPr="00BE3DCD">
        <w:rPr>
          <w:rFonts w:ascii="GHEA Grapalat" w:hAnsi="GHEA Grapalat" w:cs="Sylfaen"/>
          <w:i w:val="0"/>
          <w:szCs w:val="24"/>
          <w:lang w:val="ru-RU"/>
        </w:rPr>
        <w:t>նվազագույն</w:t>
      </w:r>
      <w:r w:rsidR="00940C2A" w:rsidRPr="00BE3DCD">
        <w:rPr>
          <w:rFonts w:ascii="GHEA Grapalat" w:hAnsi="GHEA Grapalat" w:cs="Sylfaen"/>
          <w:i w:val="0"/>
          <w:szCs w:val="24"/>
          <w:lang w:val="af-ZA"/>
        </w:rPr>
        <w:t xml:space="preserve"> </w:t>
      </w:r>
      <w:r w:rsidR="00940C2A" w:rsidRPr="00BE3DCD">
        <w:rPr>
          <w:rFonts w:ascii="GHEA Grapalat" w:hAnsi="GHEA Grapalat" w:cs="Sylfaen"/>
          <w:i w:val="0"/>
          <w:szCs w:val="24"/>
          <w:lang w:val="ru-RU"/>
        </w:rPr>
        <w:t>գների</w:t>
      </w:r>
      <w:r w:rsidR="00940C2A" w:rsidRPr="00BE3DCD">
        <w:rPr>
          <w:rFonts w:ascii="GHEA Grapalat" w:hAnsi="GHEA Grapalat" w:cs="Sylfaen"/>
          <w:i w:val="0"/>
          <w:szCs w:val="24"/>
          <w:lang w:val="af-ZA"/>
        </w:rPr>
        <w:t xml:space="preserve"> </w:t>
      </w:r>
      <w:r w:rsidR="00940C2A" w:rsidRPr="00BE3DCD">
        <w:rPr>
          <w:rFonts w:ascii="GHEA Grapalat" w:hAnsi="GHEA Grapalat" w:cs="Sylfaen"/>
          <w:i w:val="0"/>
          <w:szCs w:val="24"/>
          <w:lang w:val="ru-RU"/>
        </w:rPr>
        <w:t>հավասարության</w:t>
      </w:r>
      <w:r w:rsidR="00940C2A" w:rsidRPr="00BE3DCD">
        <w:rPr>
          <w:rFonts w:ascii="GHEA Grapalat" w:hAnsi="GHEA Grapalat" w:cs="Sylfaen"/>
          <w:i w:val="0"/>
          <w:szCs w:val="24"/>
          <w:lang w:val="af-ZA"/>
        </w:rPr>
        <w:t xml:space="preserve"> </w:t>
      </w:r>
      <w:r w:rsidR="00940C2A" w:rsidRPr="00BE3DCD">
        <w:rPr>
          <w:rFonts w:ascii="GHEA Grapalat" w:hAnsi="GHEA Grapalat" w:cs="Sylfaen"/>
          <w:i w:val="0"/>
          <w:szCs w:val="24"/>
          <w:lang w:val="ru-RU"/>
        </w:rPr>
        <w:t>դեպքում</w:t>
      </w:r>
      <w:r w:rsidR="00940C2A" w:rsidRPr="00BE3DCD">
        <w:rPr>
          <w:rFonts w:ascii="GHEA Grapalat" w:hAnsi="GHEA Grapalat" w:cs="Sylfaen"/>
          <w:i w:val="0"/>
          <w:szCs w:val="24"/>
          <w:lang w:val="af-ZA"/>
        </w:rPr>
        <w:t xml:space="preserve">, </w:t>
      </w:r>
      <w:r w:rsidR="00940C2A" w:rsidRPr="00BE3DCD">
        <w:rPr>
          <w:rFonts w:ascii="GHEA Grapalat" w:hAnsi="GHEA Grapalat" w:cs="Sylfaen"/>
          <w:i w:val="0"/>
          <w:szCs w:val="24"/>
          <w:lang w:val="ru-RU"/>
        </w:rPr>
        <w:t>կամ</w:t>
      </w:r>
      <w:r w:rsidR="00940C2A" w:rsidRPr="00BE3DCD">
        <w:rPr>
          <w:rFonts w:ascii="GHEA Grapalat" w:hAnsi="GHEA Grapalat" w:cs="Sylfaen"/>
          <w:i w:val="0"/>
          <w:szCs w:val="24"/>
          <w:lang w:val="af-ZA"/>
        </w:rPr>
        <w:t xml:space="preserve"> </w:t>
      </w:r>
      <w:r w:rsidR="00940C2A" w:rsidRPr="00BE3DCD">
        <w:rPr>
          <w:rFonts w:ascii="GHEA Grapalat" w:hAnsi="GHEA Grapalat" w:cs="Sylfaen"/>
          <w:i w:val="0"/>
          <w:szCs w:val="24"/>
          <w:lang w:val="ru-RU"/>
        </w:rPr>
        <w:t>եթե</w:t>
      </w:r>
      <w:r w:rsidR="00940C2A" w:rsidRPr="00BE3DCD">
        <w:rPr>
          <w:rFonts w:ascii="GHEA Grapalat" w:hAnsi="GHEA Grapalat" w:cs="Sylfaen"/>
          <w:i w:val="0"/>
          <w:szCs w:val="24"/>
          <w:lang w:val="af-ZA"/>
        </w:rPr>
        <w:t xml:space="preserve"> </w:t>
      </w:r>
      <w:r w:rsidR="00940C2A" w:rsidRPr="00BE3DCD">
        <w:rPr>
          <w:rFonts w:ascii="GHEA Grapalat" w:hAnsi="GHEA Grapalat" w:cs="Sylfaen"/>
          <w:i w:val="0"/>
          <w:szCs w:val="24"/>
          <w:lang w:val="ru-RU"/>
        </w:rPr>
        <w:t>ոչ</w:t>
      </w:r>
      <w:r w:rsidR="00940C2A" w:rsidRPr="00BE3DCD">
        <w:rPr>
          <w:rFonts w:ascii="GHEA Grapalat" w:hAnsi="GHEA Grapalat" w:cs="Sylfaen"/>
          <w:i w:val="0"/>
          <w:szCs w:val="24"/>
          <w:lang w:val="af-ZA"/>
        </w:rPr>
        <w:t xml:space="preserve"> </w:t>
      </w:r>
      <w:r w:rsidR="00940C2A" w:rsidRPr="00BE3DCD">
        <w:rPr>
          <w:rFonts w:ascii="GHEA Grapalat" w:hAnsi="GHEA Grapalat" w:cs="Sylfaen"/>
          <w:i w:val="0"/>
          <w:szCs w:val="24"/>
          <w:lang w:val="ru-RU"/>
        </w:rPr>
        <w:t>գնային</w:t>
      </w:r>
      <w:r w:rsidR="00940C2A" w:rsidRPr="00BE3DCD">
        <w:rPr>
          <w:rFonts w:ascii="GHEA Grapalat" w:hAnsi="GHEA Grapalat" w:cs="Sylfaen"/>
          <w:i w:val="0"/>
          <w:szCs w:val="24"/>
          <w:lang w:val="af-ZA"/>
        </w:rPr>
        <w:t xml:space="preserve"> </w:t>
      </w:r>
      <w:r w:rsidR="00940C2A" w:rsidRPr="00BE3DCD">
        <w:rPr>
          <w:rFonts w:ascii="GHEA Grapalat" w:hAnsi="GHEA Grapalat" w:cs="Sylfaen"/>
          <w:i w:val="0"/>
          <w:szCs w:val="24"/>
          <w:lang w:val="ru-RU"/>
        </w:rPr>
        <w:t>պայմանները</w:t>
      </w:r>
      <w:r w:rsidR="00940C2A" w:rsidRPr="00BE3DCD">
        <w:rPr>
          <w:rFonts w:ascii="GHEA Grapalat" w:hAnsi="GHEA Grapalat" w:cs="Sylfaen"/>
          <w:i w:val="0"/>
          <w:szCs w:val="24"/>
          <w:lang w:val="af-ZA"/>
        </w:rPr>
        <w:t xml:space="preserve"> </w:t>
      </w:r>
      <w:r w:rsidR="00940C2A" w:rsidRPr="00BE3DCD">
        <w:rPr>
          <w:rFonts w:ascii="GHEA Grapalat" w:hAnsi="GHEA Grapalat" w:cs="Sylfaen"/>
          <w:i w:val="0"/>
          <w:szCs w:val="24"/>
          <w:lang w:val="ru-RU"/>
        </w:rPr>
        <w:t>բավարարող</w:t>
      </w:r>
      <w:r w:rsidR="00940C2A" w:rsidRPr="00BE3DCD">
        <w:rPr>
          <w:rFonts w:ascii="GHEA Grapalat" w:hAnsi="GHEA Grapalat" w:cs="Sylfaen"/>
          <w:i w:val="0"/>
          <w:szCs w:val="24"/>
          <w:lang w:val="af-ZA"/>
        </w:rPr>
        <w:t xml:space="preserve"> </w:t>
      </w:r>
      <w:r w:rsidR="00940C2A" w:rsidRPr="00BE3DCD">
        <w:rPr>
          <w:rFonts w:ascii="GHEA Grapalat" w:hAnsi="GHEA Grapalat" w:cs="Sylfaen"/>
          <w:i w:val="0"/>
          <w:szCs w:val="24"/>
          <w:lang w:val="ru-RU"/>
        </w:rPr>
        <w:t>գնահատված</w:t>
      </w:r>
      <w:r w:rsidR="00940C2A" w:rsidRPr="00BE3DCD">
        <w:rPr>
          <w:rFonts w:ascii="GHEA Grapalat" w:hAnsi="GHEA Grapalat" w:cs="Sylfaen"/>
          <w:i w:val="0"/>
          <w:szCs w:val="24"/>
          <w:lang w:val="af-ZA"/>
        </w:rPr>
        <w:t xml:space="preserve"> </w:t>
      </w:r>
      <w:r w:rsidR="00940C2A" w:rsidRPr="00BE3DCD">
        <w:rPr>
          <w:rFonts w:ascii="GHEA Grapalat" w:hAnsi="GHEA Grapalat" w:cs="Sylfaen"/>
          <w:i w:val="0"/>
          <w:szCs w:val="24"/>
          <w:lang w:val="ru-RU"/>
        </w:rPr>
        <w:t>հայտեր</w:t>
      </w:r>
      <w:r w:rsidR="00940C2A" w:rsidRPr="00BE3DCD">
        <w:rPr>
          <w:rFonts w:ascii="GHEA Grapalat" w:hAnsi="GHEA Grapalat" w:cs="Sylfaen"/>
          <w:i w:val="0"/>
          <w:szCs w:val="24"/>
          <w:lang w:val="af-ZA"/>
        </w:rPr>
        <w:t xml:space="preserve"> </w:t>
      </w:r>
      <w:r w:rsidR="00940C2A" w:rsidRPr="00BE3DCD">
        <w:rPr>
          <w:rFonts w:ascii="GHEA Grapalat" w:hAnsi="GHEA Grapalat" w:cs="Sylfaen"/>
          <w:i w:val="0"/>
          <w:szCs w:val="24"/>
          <w:lang w:val="ru-RU"/>
        </w:rPr>
        <w:t>ներկայացրած</w:t>
      </w:r>
      <w:r w:rsidR="00940C2A" w:rsidRPr="00BE3DCD">
        <w:rPr>
          <w:rFonts w:ascii="GHEA Grapalat" w:hAnsi="GHEA Grapalat" w:cs="Sylfaen"/>
          <w:i w:val="0"/>
          <w:szCs w:val="24"/>
          <w:lang w:val="af-ZA"/>
        </w:rPr>
        <w:t xml:space="preserve"> </w:t>
      </w:r>
      <w:r w:rsidR="00940C2A" w:rsidRPr="00BE3DCD">
        <w:rPr>
          <w:rFonts w:ascii="GHEA Grapalat" w:hAnsi="GHEA Grapalat" w:cs="Sylfaen"/>
          <w:i w:val="0"/>
          <w:szCs w:val="24"/>
          <w:lang w:val="ru-RU"/>
        </w:rPr>
        <w:t>բոլոր</w:t>
      </w:r>
      <w:r w:rsidR="00940C2A" w:rsidRPr="00BE3DCD">
        <w:rPr>
          <w:rFonts w:ascii="GHEA Grapalat" w:hAnsi="GHEA Grapalat" w:cs="Sylfaen"/>
          <w:i w:val="0"/>
          <w:szCs w:val="24"/>
          <w:lang w:val="af-ZA"/>
        </w:rPr>
        <w:t xml:space="preserve"> </w:t>
      </w:r>
      <w:r w:rsidR="00940C2A" w:rsidRPr="00BE3DCD">
        <w:rPr>
          <w:rFonts w:ascii="GHEA Grapalat" w:hAnsi="GHEA Grapalat" w:cs="Sylfaen"/>
          <w:i w:val="0"/>
          <w:szCs w:val="24"/>
          <w:lang w:val="ru-RU"/>
        </w:rPr>
        <w:t>մասնակիցների</w:t>
      </w:r>
      <w:r w:rsidR="00940C2A" w:rsidRPr="00BE3DCD">
        <w:rPr>
          <w:rFonts w:ascii="GHEA Grapalat" w:hAnsi="GHEA Grapalat" w:cs="Sylfaen"/>
          <w:i w:val="0"/>
          <w:szCs w:val="24"/>
          <w:lang w:val="af-ZA"/>
        </w:rPr>
        <w:t xml:space="preserve"> </w:t>
      </w:r>
      <w:r w:rsidR="00940C2A" w:rsidRPr="00BE3DCD">
        <w:rPr>
          <w:rFonts w:ascii="GHEA Grapalat" w:hAnsi="GHEA Grapalat" w:cs="Sylfaen"/>
          <w:i w:val="0"/>
          <w:szCs w:val="24"/>
          <w:lang w:val="ru-RU"/>
        </w:rPr>
        <w:t>ներկայացրած</w:t>
      </w:r>
      <w:r w:rsidR="00940C2A" w:rsidRPr="00BE3DCD">
        <w:rPr>
          <w:rFonts w:ascii="GHEA Grapalat" w:hAnsi="GHEA Grapalat" w:cs="Sylfaen"/>
          <w:i w:val="0"/>
          <w:szCs w:val="24"/>
          <w:lang w:val="af-ZA"/>
        </w:rPr>
        <w:t xml:space="preserve"> </w:t>
      </w:r>
      <w:r w:rsidR="00940C2A" w:rsidRPr="00BE3DCD">
        <w:rPr>
          <w:rFonts w:ascii="GHEA Grapalat" w:hAnsi="GHEA Grapalat" w:cs="Sylfaen"/>
          <w:i w:val="0"/>
          <w:szCs w:val="24"/>
          <w:lang w:val="ru-RU"/>
        </w:rPr>
        <w:t>գնային</w:t>
      </w:r>
      <w:r w:rsidR="00940C2A" w:rsidRPr="00BE3DCD">
        <w:rPr>
          <w:rFonts w:ascii="GHEA Grapalat" w:hAnsi="GHEA Grapalat" w:cs="Sylfaen"/>
          <w:i w:val="0"/>
          <w:szCs w:val="24"/>
          <w:lang w:val="af-ZA"/>
        </w:rPr>
        <w:t xml:space="preserve"> </w:t>
      </w:r>
      <w:r w:rsidR="00940C2A" w:rsidRPr="00BE3DCD">
        <w:rPr>
          <w:rFonts w:ascii="GHEA Grapalat" w:hAnsi="GHEA Grapalat" w:cs="Sylfaen"/>
          <w:i w:val="0"/>
          <w:szCs w:val="24"/>
          <w:lang w:val="ru-RU"/>
        </w:rPr>
        <w:t>առաջարկները</w:t>
      </w:r>
      <w:r w:rsidR="00940C2A" w:rsidRPr="00BE3DCD">
        <w:rPr>
          <w:rFonts w:ascii="GHEA Grapalat" w:hAnsi="GHEA Grapalat" w:cs="Sylfaen"/>
          <w:i w:val="0"/>
          <w:szCs w:val="24"/>
          <w:lang w:val="af-ZA"/>
        </w:rPr>
        <w:t xml:space="preserve"> </w:t>
      </w:r>
      <w:r w:rsidR="00940C2A" w:rsidRPr="00BE3DCD">
        <w:rPr>
          <w:rFonts w:ascii="GHEA Grapalat" w:hAnsi="GHEA Grapalat" w:cs="Sylfaen"/>
          <w:i w:val="0"/>
          <w:szCs w:val="24"/>
          <w:lang w:val="ru-RU"/>
        </w:rPr>
        <w:t>գերազանցում</w:t>
      </w:r>
      <w:r w:rsidR="00940C2A" w:rsidRPr="00BE3DCD">
        <w:rPr>
          <w:rFonts w:ascii="GHEA Grapalat" w:hAnsi="GHEA Grapalat" w:cs="Sylfaen"/>
          <w:i w:val="0"/>
          <w:szCs w:val="24"/>
          <w:lang w:val="af-ZA"/>
        </w:rPr>
        <w:t xml:space="preserve"> </w:t>
      </w:r>
      <w:r w:rsidR="00940C2A" w:rsidRPr="00BE3DCD">
        <w:rPr>
          <w:rFonts w:ascii="GHEA Grapalat" w:hAnsi="GHEA Grapalat" w:cs="Sylfaen"/>
          <w:i w:val="0"/>
          <w:szCs w:val="24"/>
          <w:lang w:val="ru-RU"/>
        </w:rPr>
        <w:t>են</w:t>
      </w:r>
      <w:r w:rsidR="00940C2A" w:rsidRPr="00BE3DCD">
        <w:rPr>
          <w:rFonts w:ascii="GHEA Grapalat" w:hAnsi="GHEA Grapalat" w:cs="Sylfaen"/>
          <w:i w:val="0"/>
          <w:szCs w:val="24"/>
          <w:lang w:val="af-ZA"/>
        </w:rPr>
        <w:t xml:space="preserve"> </w:t>
      </w:r>
      <w:r w:rsidR="00940C2A" w:rsidRPr="00BE3DCD">
        <w:rPr>
          <w:rFonts w:ascii="GHEA Grapalat" w:hAnsi="GHEA Grapalat" w:cs="Sylfaen"/>
          <w:i w:val="0"/>
          <w:szCs w:val="24"/>
          <w:lang w:val="ru-RU"/>
        </w:rPr>
        <w:t>այդ</w:t>
      </w:r>
      <w:r w:rsidR="00940C2A" w:rsidRPr="00BE3DCD">
        <w:rPr>
          <w:rFonts w:ascii="GHEA Grapalat" w:hAnsi="GHEA Grapalat" w:cs="Sylfaen"/>
          <w:i w:val="0"/>
          <w:szCs w:val="24"/>
          <w:lang w:val="af-ZA"/>
        </w:rPr>
        <w:t xml:space="preserve"> </w:t>
      </w:r>
      <w:r w:rsidR="00940C2A" w:rsidRPr="00BE3DCD">
        <w:rPr>
          <w:rFonts w:ascii="GHEA Grapalat" w:hAnsi="GHEA Grapalat" w:cs="Sylfaen"/>
          <w:i w:val="0"/>
          <w:szCs w:val="24"/>
          <w:lang w:val="ru-RU"/>
        </w:rPr>
        <w:t>գնումը</w:t>
      </w:r>
      <w:r w:rsidR="00940C2A" w:rsidRPr="00BE3DCD">
        <w:rPr>
          <w:rFonts w:ascii="GHEA Grapalat" w:hAnsi="GHEA Grapalat" w:cs="Sylfaen"/>
          <w:i w:val="0"/>
          <w:szCs w:val="24"/>
          <w:lang w:val="af-ZA"/>
        </w:rPr>
        <w:t xml:space="preserve"> </w:t>
      </w:r>
      <w:r w:rsidR="00940C2A" w:rsidRPr="00BE3DCD">
        <w:rPr>
          <w:rFonts w:ascii="GHEA Grapalat" w:hAnsi="GHEA Grapalat" w:cs="Sylfaen"/>
          <w:i w:val="0"/>
          <w:szCs w:val="24"/>
          <w:lang w:val="ru-RU"/>
        </w:rPr>
        <w:t>կատարելու</w:t>
      </w:r>
      <w:r w:rsidR="00940C2A" w:rsidRPr="00BE3DCD">
        <w:rPr>
          <w:rFonts w:ascii="GHEA Grapalat" w:hAnsi="GHEA Grapalat" w:cs="Sylfaen"/>
          <w:i w:val="0"/>
          <w:szCs w:val="24"/>
          <w:lang w:val="af-ZA"/>
        </w:rPr>
        <w:t xml:space="preserve"> </w:t>
      </w:r>
      <w:r w:rsidR="00940C2A" w:rsidRPr="00BE3DCD">
        <w:rPr>
          <w:rFonts w:ascii="GHEA Grapalat" w:hAnsi="GHEA Grapalat" w:cs="Sylfaen"/>
          <w:i w:val="0"/>
          <w:szCs w:val="24"/>
          <w:lang w:val="ru-RU"/>
        </w:rPr>
        <w:t>համար</w:t>
      </w:r>
      <w:r w:rsidR="00940C2A" w:rsidRPr="00BE3DCD">
        <w:rPr>
          <w:rFonts w:ascii="GHEA Grapalat" w:hAnsi="GHEA Grapalat" w:cs="Sylfaen"/>
          <w:i w:val="0"/>
          <w:szCs w:val="24"/>
          <w:lang w:val="af-ZA"/>
        </w:rPr>
        <w:t xml:space="preserve"> </w:t>
      </w:r>
      <w:r w:rsidR="00940C2A" w:rsidRPr="00BE3DCD">
        <w:rPr>
          <w:rFonts w:ascii="GHEA Grapalat" w:hAnsi="GHEA Grapalat" w:cs="Sylfaen"/>
          <w:i w:val="0"/>
          <w:szCs w:val="24"/>
          <w:lang w:val="ru-RU"/>
        </w:rPr>
        <w:t>նախատեսված</w:t>
      </w:r>
      <w:r w:rsidR="00153C87" w:rsidRPr="00BE3DCD">
        <w:rPr>
          <w:rFonts w:ascii="GHEA Grapalat" w:hAnsi="GHEA Grapalat" w:cs="Sylfaen"/>
          <w:i w:val="0"/>
          <w:szCs w:val="24"/>
          <w:lang w:val="af-ZA"/>
        </w:rPr>
        <w:t xml:space="preserve">` </w:t>
      </w:r>
      <w:r w:rsidR="00153C87" w:rsidRPr="00BE3DCD">
        <w:rPr>
          <w:rFonts w:ascii="GHEA Grapalat" w:hAnsi="GHEA Grapalat" w:cs="Sylfaen"/>
          <w:i w:val="0"/>
          <w:szCs w:val="24"/>
          <w:lang w:val="en-US"/>
        </w:rPr>
        <w:t>սույն</w:t>
      </w:r>
      <w:r w:rsidR="00153C87" w:rsidRPr="00BE3DCD">
        <w:rPr>
          <w:rFonts w:ascii="GHEA Grapalat" w:hAnsi="GHEA Grapalat" w:cs="Sylfaen"/>
          <w:i w:val="0"/>
          <w:szCs w:val="24"/>
          <w:lang w:val="af-ZA"/>
        </w:rPr>
        <w:t xml:space="preserve"> </w:t>
      </w:r>
      <w:r w:rsidR="00153C87" w:rsidRPr="00BE3DCD">
        <w:rPr>
          <w:rFonts w:ascii="GHEA Grapalat" w:hAnsi="GHEA Grapalat" w:cs="Sylfaen"/>
          <w:i w:val="0"/>
          <w:szCs w:val="24"/>
          <w:lang w:val="en-US"/>
        </w:rPr>
        <w:t>հրավերի</w:t>
      </w:r>
      <w:r w:rsidR="00153C87" w:rsidRPr="00BE3DCD">
        <w:rPr>
          <w:rFonts w:ascii="GHEA Grapalat" w:hAnsi="GHEA Grapalat" w:cs="Sylfaen"/>
          <w:i w:val="0"/>
          <w:szCs w:val="24"/>
          <w:lang w:val="af-ZA"/>
        </w:rPr>
        <w:t xml:space="preserve"> 1-</w:t>
      </w:r>
      <w:r w:rsidR="00153C87" w:rsidRPr="00BE3DCD">
        <w:rPr>
          <w:rFonts w:ascii="GHEA Grapalat" w:hAnsi="GHEA Grapalat" w:cs="Sylfaen"/>
          <w:i w:val="0"/>
          <w:szCs w:val="24"/>
          <w:lang w:val="en-US"/>
        </w:rPr>
        <w:t>ին</w:t>
      </w:r>
      <w:r w:rsidR="00153C87" w:rsidRPr="00BE3DCD">
        <w:rPr>
          <w:rFonts w:ascii="GHEA Grapalat" w:hAnsi="GHEA Grapalat" w:cs="Sylfaen"/>
          <w:i w:val="0"/>
          <w:szCs w:val="24"/>
          <w:lang w:val="af-ZA"/>
        </w:rPr>
        <w:t xml:space="preserve"> </w:t>
      </w:r>
      <w:r w:rsidR="00153C87" w:rsidRPr="00BE3DCD">
        <w:rPr>
          <w:rFonts w:ascii="GHEA Grapalat" w:hAnsi="GHEA Grapalat" w:cs="Sylfaen"/>
          <w:i w:val="0"/>
          <w:szCs w:val="24"/>
          <w:lang w:val="en-US"/>
        </w:rPr>
        <w:t>մասի</w:t>
      </w:r>
      <w:r w:rsidR="00153C87" w:rsidRPr="00BE3DCD">
        <w:rPr>
          <w:rFonts w:ascii="GHEA Grapalat" w:hAnsi="GHEA Grapalat" w:cs="Sylfaen"/>
          <w:i w:val="0"/>
          <w:szCs w:val="24"/>
          <w:lang w:val="af-ZA"/>
        </w:rPr>
        <w:t xml:space="preserve"> </w:t>
      </w:r>
      <w:r w:rsidR="00A150A9" w:rsidRPr="00BE3DCD">
        <w:rPr>
          <w:rFonts w:ascii="GHEA Grapalat" w:hAnsi="GHEA Grapalat" w:cs="Sylfaen"/>
          <w:i w:val="0"/>
          <w:szCs w:val="24"/>
          <w:lang w:val="af-ZA"/>
        </w:rPr>
        <w:t>8</w:t>
      </w:r>
      <w:r w:rsidR="00153C87" w:rsidRPr="00BE3DCD">
        <w:rPr>
          <w:rFonts w:ascii="GHEA Grapalat" w:hAnsi="GHEA Grapalat" w:cs="Sylfaen"/>
          <w:i w:val="0"/>
          <w:szCs w:val="24"/>
          <w:lang w:val="af-ZA"/>
        </w:rPr>
        <w:t xml:space="preserve">.1 </w:t>
      </w:r>
      <w:r w:rsidR="00153C87" w:rsidRPr="00BE3DCD">
        <w:rPr>
          <w:rFonts w:ascii="GHEA Grapalat" w:hAnsi="GHEA Grapalat" w:cs="Sylfaen"/>
          <w:i w:val="0"/>
          <w:szCs w:val="24"/>
          <w:lang w:val="en-US"/>
        </w:rPr>
        <w:t>կետի</w:t>
      </w:r>
      <w:r w:rsidR="00153C87" w:rsidRPr="00BE3DCD">
        <w:rPr>
          <w:rFonts w:ascii="GHEA Grapalat" w:hAnsi="GHEA Grapalat" w:cs="Sylfaen"/>
          <w:i w:val="0"/>
          <w:szCs w:val="24"/>
          <w:lang w:val="af-ZA"/>
        </w:rPr>
        <w:t xml:space="preserve"> 2-</w:t>
      </w:r>
      <w:r w:rsidR="00153C87" w:rsidRPr="00BE3DCD">
        <w:rPr>
          <w:rFonts w:ascii="GHEA Grapalat" w:hAnsi="GHEA Grapalat" w:cs="Sylfaen"/>
          <w:i w:val="0"/>
          <w:szCs w:val="24"/>
          <w:lang w:val="en-US"/>
        </w:rPr>
        <w:t>րդ</w:t>
      </w:r>
      <w:r w:rsidR="00153C87" w:rsidRPr="00BE3DCD">
        <w:rPr>
          <w:rFonts w:ascii="GHEA Grapalat" w:hAnsi="GHEA Grapalat" w:cs="Sylfaen"/>
          <w:i w:val="0"/>
          <w:szCs w:val="24"/>
          <w:lang w:val="af-ZA"/>
        </w:rPr>
        <w:t xml:space="preserve"> </w:t>
      </w:r>
      <w:r w:rsidR="00153C87" w:rsidRPr="00BE3DCD">
        <w:rPr>
          <w:rFonts w:ascii="GHEA Grapalat" w:hAnsi="GHEA Grapalat" w:cs="Sylfaen"/>
          <w:i w:val="0"/>
          <w:szCs w:val="24"/>
          <w:lang w:val="en-US"/>
        </w:rPr>
        <w:t>պարբերությամբ</w:t>
      </w:r>
      <w:r w:rsidR="00153C87" w:rsidRPr="00BE3DCD">
        <w:rPr>
          <w:rFonts w:ascii="GHEA Grapalat" w:hAnsi="GHEA Grapalat" w:cs="Sylfaen"/>
          <w:i w:val="0"/>
          <w:szCs w:val="24"/>
          <w:lang w:val="af-ZA"/>
        </w:rPr>
        <w:t xml:space="preserve"> </w:t>
      </w:r>
      <w:r w:rsidR="00153C87" w:rsidRPr="00BE3DCD">
        <w:rPr>
          <w:rFonts w:ascii="GHEA Grapalat" w:hAnsi="GHEA Grapalat" w:cs="Sylfaen"/>
          <w:i w:val="0"/>
          <w:szCs w:val="24"/>
          <w:lang w:val="en-US"/>
        </w:rPr>
        <w:t>նախատեսված</w:t>
      </w:r>
      <w:r w:rsidR="00153C87" w:rsidRPr="00BE3DCD">
        <w:rPr>
          <w:rFonts w:ascii="GHEA Grapalat" w:hAnsi="GHEA Grapalat" w:cs="Sylfaen"/>
          <w:i w:val="0"/>
          <w:szCs w:val="24"/>
          <w:lang w:val="af-ZA"/>
        </w:rPr>
        <w:t xml:space="preserve"> </w:t>
      </w:r>
      <w:r w:rsidR="00940C2A" w:rsidRPr="00BE3DCD">
        <w:rPr>
          <w:rFonts w:ascii="GHEA Grapalat" w:hAnsi="GHEA Grapalat" w:cs="Sylfaen"/>
          <w:i w:val="0"/>
          <w:szCs w:val="24"/>
          <w:lang w:val="ru-RU"/>
        </w:rPr>
        <w:t>ֆինանսական</w:t>
      </w:r>
      <w:r w:rsidR="00940C2A" w:rsidRPr="00BE3DCD">
        <w:rPr>
          <w:rFonts w:ascii="GHEA Grapalat" w:hAnsi="GHEA Grapalat" w:cs="Sylfaen"/>
          <w:i w:val="0"/>
          <w:szCs w:val="24"/>
          <w:lang w:val="af-ZA"/>
        </w:rPr>
        <w:t xml:space="preserve"> </w:t>
      </w:r>
      <w:r w:rsidR="00940C2A" w:rsidRPr="00BE3DCD">
        <w:rPr>
          <w:rFonts w:ascii="GHEA Grapalat" w:hAnsi="GHEA Grapalat" w:cs="Sylfaen"/>
          <w:i w:val="0"/>
          <w:szCs w:val="24"/>
          <w:lang w:val="ru-RU"/>
        </w:rPr>
        <w:t>միջոցները</w:t>
      </w:r>
      <w:r w:rsidR="002D601F" w:rsidRPr="00BE3DCD">
        <w:rPr>
          <w:rFonts w:ascii="GHEA Grapalat" w:hAnsi="GHEA Grapalat" w:cs="Sylfaen"/>
          <w:i w:val="0"/>
          <w:szCs w:val="24"/>
          <w:lang w:val="af-ZA"/>
        </w:rPr>
        <w:t xml:space="preserve"> </w:t>
      </w:r>
      <w:r w:rsidR="002D601F" w:rsidRPr="00BE3DCD">
        <w:rPr>
          <w:rFonts w:ascii="GHEA Grapalat" w:hAnsi="GHEA Grapalat" w:cs="Sylfaen"/>
          <w:i w:val="0"/>
          <w:szCs w:val="24"/>
          <w:lang w:val="ru-RU"/>
        </w:rPr>
        <w:t>կամ</w:t>
      </w:r>
      <w:r w:rsidR="002D601F" w:rsidRPr="00BE3DCD">
        <w:rPr>
          <w:rFonts w:ascii="GHEA Grapalat" w:hAnsi="GHEA Grapalat" w:cs="Sylfaen"/>
          <w:i w:val="0"/>
          <w:szCs w:val="24"/>
          <w:lang w:val="af-ZA"/>
        </w:rPr>
        <w:t xml:space="preserve"> </w:t>
      </w:r>
      <w:r w:rsidR="002D601F" w:rsidRPr="00BE3DCD">
        <w:rPr>
          <w:rFonts w:ascii="GHEA Grapalat" w:hAnsi="GHEA Grapalat" w:cs="Sylfaen"/>
          <w:i w:val="0"/>
          <w:szCs w:val="24"/>
          <w:lang w:val="ru-RU"/>
        </w:rPr>
        <w:t>գնումն</w:t>
      </w:r>
      <w:r w:rsidR="002D601F" w:rsidRPr="00BE3DCD">
        <w:rPr>
          <w:rFonts w:ascii="GHEA Grapalat" w:hAnsi="GHEA Grapalat" w:cs="Sylfaen"/>
          <w:i w:val="0"/>
          <w:szCs w:val="24"/>
          <w:lang w:val="af-ZA"/>
        </w:rPr>
        <w:t xml:space="preserve"> </w:t>
      </w:r>
      <w:r w:rsidR="002D601F" w:rsidRPr="00BE3DCD">
        <w:rPr>
          <w:rFonts w:ascii="GHEA Grapalat" w:hAnsi="GHEA Grapalat" w:cs="Sylfaen"/>
          <w:i w:val="0"/>
          <w:szCs w:val="24"/>
          <w:lang w:val="ru-RU"/>
        </w:rPr>
        <w:t>իրականացվում</w:t>
      </w:r>
      <w:r w:rsidR="002D601F" w:rsidRPr="00BE3DCD">
        <w:rPr>
          <w:rFonts w:ascii="GHEA Grapalat" w:hAnsi="GHEA Grapalat" w:cs="Sylfaen"/>
          <w:i w:val="0"/>
          <w:szCs w:val="24"/>
          <w:lang w:val="af-ZA"/>
        </w:rPr>
        <w:t xml:space="preserve"> </w:t>
      </w:r>
      <w:r w:rsidR="002D601F" w:rsidRPr="00BE3DCD">
        <w:rPr>
          <w:rFonts w:ascii="GHEA Grapalat" w:hAnsi="GHEA Grapalat" w:cs="Sylfaen"/>
          <w:i w:val="0"/>
          <w:szCs w:val="24"/>
          <w:lang w:val="ru-RU"/>
        </w:rPr>
        <w:t>է</w:t>
      </w:r>
      <w:r w:rsidR="002D601F" w:rsidRPr="00BE3DCD">
        <w:rPr>
          <w:rFonts w:ascii="GHEA Grapalat" w:hAnsi="GHEA Grapalat" w:cs="Sylfaen"/>
          <w:i w:val="0"/>
          <w:szCs w:val="24"/>
          <w:lang w:val="af-ZA"/>
        </w:rPr>
        <w:t xml:space="preserve"> </w:t>
      </w:r>
      <w:r w:rsidR="002D601F" w:rsidRPr="00BE3DCD">
        <w:rPr>
          <w:rFonts w:ascii="GHEA Grapalat" w:hAnsi="GHEA Grapalat" w:cs="Sylfaen"/>
          <w:i w:val="0"/>
          <w:szCs w:val="24"/>
          <w:lang w:val="ru-RU"/>
        </w:rPr>
        <w:t>Օրենքի</w:t>
      </w:r>
      <w:r w:rsidR="002D601F" w:rsidRPr="00BE3DCD">
        <w:rPr>
          <w:rFonts w:ascii="GHEA Grapalat" w:hAnsi="GHEA Grapalat" w:cs="Sylfaen"/>
          <w:i w:val="0"/>
          <w:szCs w:val="24"/>
          <w:lang w:val="af-ZA"/>
        </w:rPr>
        <w:t xml:space="preserve"> 15-</w:t>
      </w:r>
      <w:r w:rsidR="002D601F" w:rsidRPr="00BE3DCD">
        <w:rPr>
          <w:rFonts w:ascii="GHEA Grapalat" w:hAnsi="GHEA Grapalat" w:cs="Sylfaen"/>
          <w:i w:val="0"/>
          <w:szCs w:val="24"/>
          <w:lang w:val="ru-RU"/>
        </w:rPr>
        <w:t>րդ</w:t>
      </w:r>
      <w:r w:rsidR="002D601F" w:rsidRPr="00BE3DCD">
        <w:rPr>
          <w:rFonts w:ascii="GHEA Grapalat" w:hAnsi="GHEA Grapalat" w:cs="Sylfaen"/>
          <w:i w:val="0"/>
          <w:szCs w:val="24"/>
          <w:lang w:val="af-ZA"/>
        </w:rPr>
        <w:t xml:space="preserve"> </w:t>
      </w:r>
      <w:r w:rsidR="002D601F" w:rsidRPr="00BE3DCD">
        <w:rPr>
          <w:rFonts w:ascii="GHEA Grapalat" w:hAnsi="GHEA Grapalat" w:cs="Sylfaen"/>
          <w:i w:val="0"/>
          <w:szCs w:val="24"/>
          <w:lang w:val="ru-RU"/>
        </w:rPr>
        <w:t>հոդվածի</w:t>
      </w:r>
      <w:r w:rsidR="002D601F" w:rsidRPr="00BE3DCD">
        <w:rPr>
          <w:rFonts w:ascii="GHEA Grapalat" w:hAnsi="GHEA Grapalat" w:cs="Sylfaen"/>
          <w:i w:val="0"/>
          <w:szCs w:val="24"/>
          <w:lang w:val="af-ZA"/>
        </w:rPr>
        <w:t xml:space="preserve"> 6-</w:t>
      </w:r>
      <w:r w:rsidR="002D601F" w:rsidRPr="00BE3DCD">
        <w:rPr>
          <w:rFonts w:ascii="GHEA Grapalat" w:hAnsi="GHEA Grapalat" w:cs="Sylfaen"/>
          <w:i w:val="0"/>
          <w:szCs w:val="24"/>
          <w:lang w:val="ru-RU"/>
        </w:rPr>
        <w:t>րդ</w:t>
      </w:r>
      <w:r w:rsidR="002D601F" w:rsidRPr="00BE3DCD">
        <w:rPr>
          <w:rFonts w:ascii="GHEA Grapalat" w:hAnsi="GHEA Grapalat" w:cs="Sylfaen"/>
          <w:i w:val="0"/>
          <w:szCs w:val="24"/>
          <w:lang w:val="af-ZA"/>
        </w:rPr>
        <w:t xml:space="preserve"> </w:t>
      </w:r>
      <w:r w:rsidR="002D601F" w:rsidRPr="00BE3DCD">
        <w:rPr>
          <w:rFonts w:ascii="GHEA Grapalat" w:hAnsi="GHEA Grapalat" w:cs="Sylfaen"/>
          <w:i w:val="0"/>
          <w:szCs w:val="24"/>
          <w:lang w:val="ru-RU"/>
        </w:rPr>
        <w:t>մասի</w:t>
      </w:r>
      <w:r w:rsidR="002D601F" w:rsidRPr="00BE3DCD">
        <w:rPr>
          <w:rFonts w:ascii="GHEA Grapalat" w:hAnsi="GHEA Grapalat" w:cs="Sylfaen"/>
          <w:i w:val="0"/>
          <w:szCs w:val="24"/>
          <w:lang w:val="af-ZA"/>
        </w:rPr>
        <w:t xml:space="preserve"> </w:t>
      </w:r>
      <w:r w:rsidR="002D601F" w:rsidRPr="00BE3DCD">
        <w:rPr>
          <w:rFonts w:ascii="GHEA Grapalat" w:hAnsi="GHEA Grapalat" w:cs="Sylfaen"/>
          <w:i w:val="0"/>
          <w:szCs w:val="24"/>
          <w:lang w:val="ru-RU"/>
        </w:rPr>
        <w:t>հիման</w:t>
      </w:r>
      <w:r w:rsidR="002D601F" w:rsidRPr="00BE3DCD">
        <w:rPr>
          <w:rFonts w:ascii="GHEA Grapalat" w:hAnsi="GHEA Grapalat" w:cs="Sylfaen"/>
          <w:i w:val="0"/>
          <w:szCs w:val="24"/>
          <w:lang w:val="af-ZA"/>
        </w:rPr>
        <w:t xml:space="preserve"> </w:t>
      </w:r>
      <w:r w:rsidR="002D601F" w:rsidRPr="00BE3DCD">
        <w:rPr>
          <w:rFonts w:ascii="GHEA Grapalat" w:hAnsi="GHEA Grapalat" w:cs="Sylfaen"/>
          <w:i w:val="0"/>
          <w:szCs w:val="24"/>
          <w:lang w:val="ru-RU"/>
        </w:rPr>
        <w:t>վրա</w:t>
      </w:r>
      <w:r w:rsidR="004D5671" w:rsidRPr="00BE3DCD">
        <w:rPr>
          <w:rFonts w:ascii="GHEA Grapalat" w:hAnsi="GHEA Grapalat" w:cs="Sylfaen"/>
          <w:i w:val="0"/>
          <w:szCs w:val="24"/>
          <w:lang w:val="ru-RU"/>
        </w:rPr>
        <w:t>։</w:t>
      </w:r>
      <w:r w:rsidRPr="00BE3DCD">
        <w:rPr>
          <w:rFonts w:ascii="GHEA Grapalat" w:hAnsi="GHEA Grapalat" w:cs="Sylfaen"/>
          <w:i w:val="0"/>
          <w:szCs w:val="24"/>
          <w:lang w:val="af-ZA"/>
        </w:rPr>
        <w:t xml:space="preserve"> </w:t>
      </w:r>
      <w:r w:rsidRPr="00BE3DCD">
        <w:rPr>
          <w:rFonts w:ascii="GHEA Grapalat" w:hAnsi="GHEA Grapalat" w:cs="Sylfaen"/>
          <w:i w:val="0"/>
          <w:szCs w:val="24"/>
          <w:lang w:val="ru-RU"/>
        </w:rPr>
        <w:t>Սույն</w:t>
      </w:r>
      <w:r w:rsidRPr="00BE3DCD">
        <w:rPr>
          <w:rFonts w:ascii="GHEA Grapalat" w:hAnsi="GHEA Grapalat" w:cs="Sylfaen"/>
          <w:i w:val="0"/>
          <w:szCs w:val="24"/>
          <w:lang w:val="af-ZA"/>
        </w:rPr>
        <w:t xml:space="preserve"> </w:t>
      </w:r>
      <w:r w:rsidRPr="00BE3DCD">
        <w:rPr>
          <w:rFonts w:ascii="GHEA Grapalat" w:hAnsi="GHEA Grapalat" w:cs="Sylfaen"/>
          <w:i w:val="0"/>
          <w:szCs w:val="24"/>
          <w:lang w:val="ru-RU"/>
        </w:rPr>
        <w:t>կետի</w:t>
      </w:r>
      <w:r w:rsidRPr="00BE3DCD">
        <w:rPr>
          <w:rFonts w:ascii="GHEA Grapalat" w:hAnsi="GHEA Grapalat" w:cs="Sylfaen"/>
          <w:i w:val="0"/>
          <w:szCs w:val="24"/>
          <w:lang w:val="af-ZA"/>
        </w:rPr>
        <w:t xml:space="preserve"> </w:t>
      </w:r>
      <w:r w:rsidRPr="00BE3DCD">
        <w:rPr>
          <w:rFonts w:ascii="GHEA Grapalat" w:hAnsi="GHEA Grapalat" w:cs="Sylfaen"/>
          <w:i w:val="0"/>
          <w:szCs w:val="24"/>
          <w:lang w:val="ru-RU"/>
        </w:rPr>
        <w:t>համաձայն</w:t>
      </w:r>
      <w:r w:rsidRPr="00BE3DCD">
        <w:rPr>
          <w:rFonts w:ascii="GHEA Grapalat" w:hAnsi="GHEA Grapalat" w:cs="Sylfaen"/>
          <w:i w:val="0"/>
          <w:szCs w:val="24"/>
          <w:lang w:val="af-ZA"/>
        </w:rPr>
        <w:t xml:space="preserve"> </w:t>
      </w:r>
      <w:r w:rsidRPr="00BE3DCD">
        <w:rPr>
          <w:rFonts w:ascii="GHEA Grapalat" w:hAnsi="GHEA Grapalat" w:cs="Sylfaen"/>
          <w:i w:val="0"/>
          <w:szCs w:val="24"/>
          <w:lang w:val="ru-RU"/>
        </w:rPr>
        <w:t>վարվող</w:t>
      </w:r>
      <w:r w:rsidRPr="00BE3DCD">
        <w:rPr>
          <w:rFonts w:ascii="GHEA Grapalat" w:hAnsi="GHEA Grapalat" w:cs="Sylfaen"/>
          <w:i w:val="0"/>
          <w:szCs w:val="24"/>
          <w:lang w:val="af-ZA"/>
        </w:rPr>
        <w:t xml:space="preserve"> </w:t>
      </w:r>
      <w:r w:rsidRPr="00BE3DCD">
        <w:rPr>
          <w:rFonts w:ascii="GHEA Grapalat" w:hAnsi="GHEA Grapalat" w:cs="Sylfaen"/>
          <w:i w:val="0"/>
          <w:szCs w:val="24"/>
          <w:lang w:val="ru-RU"/>
        </w:rPr>
        <w:t>բանակցությունները</w:t>
      </w:r>
      <w:r w:rsidRPr="00BE3DCD">
        <w:rPr>
          <w:rFonts w:ascii="GHEA Grapalat" w:hAnsi="GHEA Grapalat" w:cs="Sylfaen"/>
          <w:i w:val="0"/>
          <w:szCs w:val="24"/>
          <w:lang w:val="af-ZA"/>
        </w:rPr>
        <w:t xml:space="preserve"> </w:t>
      </w:r>
      <w:r w:rsidRPr="00BE3DCD">
        <w:rPr>
          <w:rFonts w:ascii="GHEA Grapalat" w:hAnsi="GHEA Grapalat" w:cs="Sylfaen"/>
          <w:i w:val="0"/>
          <w:szCs w:val="24"/>
          <w:lang w:val="ru-RU"/>
        </w:rPr>
        <w:t>կարող</w:t>
      </w:r>
      <w:r w:rsidRPr="00BE3DCD">
        <w:rPr>
          <w:rFonts w:ascii="GHEA Grapalat" w:hAnsi="GHEA Grapalat" w:cs="Sylfaen"/>
          <w:i w:val="0"/>
          <w:szCs w:val="24"/>
          <w:lang w:val="af-ZA"/>
        </w:rPr>
        <w:t xml:space="preserve"> </w:t>
      </w:r>
      <w:r w:rsidRPr="00BE3DCD">
        <w:rPr>
          <w:rFonts w:ascii="GHEA Grapalat" w:hAnsi="GHEA Grapalat" w:cs="Sylfaen"/>
          <w:i w:val="0"/>
          <w:szCs w:val="24"/>
          <w:lang w:val="ru-RU"/>
        </w:rPr>
        <w:t>են</w:t>
      </w:r>
      <w:r w:rsidRPr="00BE3DCD">
        <w:rPr>
          <w:rFonts w:ascii="GHEA Grapalat" w:hAnsi="GHEA Grapalat" w:cs="Sylfaen"/>
          <w:i w:val="0"/>
          <w:szCs w:val="24"/>
          <w:lang w:val="af-ZA"/>
        </w:rPr>
        <w:t xml:space="preserve"> </w:t>
      </w:r>
      <w:r w:rsidRPr="00BE3DCD">
        <w:rPr>
          <w:rFonts w:ascii="GHEA Grapalat" w:hAnsi="GHEA Grapalat" w:cs="Sylfaen"/>
          <w:i w:val="0"/>
          <w:szCs w:val="24"/>
          <w:lang w:val="ru-RU"/>
        </w:rPr>
        <w:t>հանգեցնել</w:t>
      </w:r>
      <w:r w:rsidRPr="00BE3DCD">
        <w:rPr>
          <w:rFonts w:ascii="GHEA Grapalat" w:hAnsi="GHEA Grapalat" w:cs="Sylfaen"/>
          <w:i w:val="0"/>
          <w:szCs w:val="24"/>
          <w:lang w:val="af-ZA"/>
        </w:rPr>
        <w:t xml:space="preserve"> </w:t>
      </w:r>
      <w:r w:rsidRPr="00BE3DCD">
        <w:rPr>
          <w:rFonts w:ascii="GHEA Grapalat" w:hAnsi="GHEA Grapalat" w:cs="Sylfaen"/>
          <w:i w:val="0"/>
          <w:szCs w:val="24"/>
          <w:lang w:val="ru-RU"/>
        </w:rPr>
        <w:t>միայն</w:t>
      </w:r>
      <w:r w:rsidRPr="00BE3DCD">
        <w:rPr>
          <w:rFonts w:ascii="GHEA Grapalat" w:hAnsi="GHEA Grapalat" w:cs="Sylfaen"/>
          <w:i w:val="0"/>
          <w:szCs w:val="24"/>
          <w:lang w:val="af-ZA"/>
        </w:rPr>
        <w:t xml:space="preserve"> </w:t>
      </w:r>
      <w:r w:rsidRPr="00BE3DCD">
        <w:rPr>
          <w:rFonts w:ascii="GHEA Grapalat" w:hAnsi="GHEA Grapalat" w:cs="Sylfaen"/>
          <w:i w:val="0"/>
          <w:szCs w:val="24"/>
          <w:lang w:val="ru-RU"/>
        </w:rPr>
        <w:t>առաջարկված</w:t>
      </w:r>
      <w:r w:rsidRPr="00BE3DCD">
        <w:rPr>
          <w:rFonts w:ascii="GHEA Grapalat" w:hAnsi="GHEA Grapalat" w:cs="Sylfaen"/>
          <w:i w:val="0"/>
          <w:szCs w:val="24"/>
          <w:lang w:val="af-ZA"/>
        </w:rPr>
        <w:t xml:space="preserve"> </w:t>
      </w:r>
      <w:r w:rsidRPr="00BE3DCD">
        <w:rPr>
          <w:rFonts w:ascii="GHEA Grapalat" w:hAnsi="GHEA Grapalat" w:cs="Sylfaen"/>
          <w:i w:val="0"/>
          <w:szCs w:val="24"/>
          <w:lang w:val="ru-RU"/>
        </w:rPr>
        <w:t>գնի</w:t>
      </w:r>
      <w:r w:rsidRPr="00BE3DCD">
        <w:rPr>
          <w:rFonts w:ascii="GHEA Grapalat" w:hAnsi="GHEA Grapalat" w:cs="Sylfaen"/>
          <w:i w:val="0"/>
          <w:szCs w:val="24"/>
          <w:lang w:val="af-ZA"/>
        </w:rPr>
        <w:t xml:space="preserve"> </w:t>
      </w:r>
      <w:r w:rsidRPr="00BE3DCD">
        <w:rPr>
          <w:rFonts w:ascii="GHEA Grapalat" w:hAnsi="GHEA Grapalat" w:cs="Sylfaen"/>
          <w:i w:val="0"/>
          <w:szCs w:val="24"/>
          <w:lang w:val="ru-RU"/>
        </w:rPr>
        <w:t>նվազեցմանը</w:t>
      </w:r>
      <w:r w:rsidRPr="00BE3DCD">
        <w:rPr>
          <w:rFonts w:ascii="GHEA Grapalat" w:hAnsi="GHEA Grapalat" w:cs="Sylfaen"/>
          <w:i w:val="0"/>
          <w:szCs w:val="24"/>
          <w:lang w:val="af-ZA"/>
        </w:rPr>
        <w:t xml:space="preserve"> </w:t>
      </w:r>
      <w:r w:rsidRPr="00BE3DCD">
        <w:rPr>
          <w:rFonts w:ascii="GHEA Grapalat" w:hAnsi="GHEA Grapalat" w:cs="Sylfaen"/>
          <w:i w:val="0"/>
          <w:szCs w:val="24"/>
          <w:lang w:val="ru-RU"/>
        </w:rPr>
        <w:t>կամ</w:t>
      </w:r>
      <w:r w:rsidRPr="00BE3DCD">
        <w:rPr>
          <w:rFonts w:ascii="GHEA Grapalat" w:hAnsi="GHEA Grapalat" w:cs="Sylfaen"/>
          <w:i w:val="0"/>
          <w:szCs w:val="24"/>
          <w:lang w:val="af-ZA"/>
        </w:rPr>
        <w:t xml:space="preserve"> </w:t>
      </w:r>
      <w:r w:rsidRPr="00BE3DCD">
        <w:rPr>
          <w:rFonts w:ascii="GHEA Grapalat" w:hAnsi="GHEA Grapalat" w:cs="Sylfaen"/>
          <w:i w:val="0"/>
          <w:szCs w:val="24"/>
          <w:lang w:val="ru-RU"/>
        </w:rPr>
        <w:t>վճարման</w:t>
      </w:r>
      <w:r w:rsidRPr="00BE3DCD">
        <w:rPr>
          <w:rFonts w:ascii="GHEA Grapalat" w:hAnsi="GHEA Grapalat" w:cs="Sylfaen"/>
          <w:i w:val="0"/>
          <w:szCs w:val="24"/>
          <w:lang w:val="af-ZA"/>
        </w:rPr>
        <w:t xml:space="preserve"> </w:t>
      </w:r>
      <w:r w:rsidRPr="00BE3DCD">
        <w:rPr>
          <w:rFonts w:ascii="GHEA Grapalat" w:hAnsi="GHEA Grapalat" w:cs="Sylfaen"/>
          <w:i w:val="0"/>
          <w:szCs w:val="24"/>
          <w:lang w:val="ru-RU"/>
        </w:rPr>
        <w:t>պայմանների</w:t>
      </w:r>
      <w:r w:rsidRPr="00BE3DCD">
        <w:rPr>
          <w:rFonts w:ascii="GHEA Grapalat" w:hAnsi="GHEA Grapalat" w:cs="Sylfaen"/>
          <w:i w:val="0"/>
          <w:szCs w:val="24"/>
          <w:lang w:val="af-ZA"/>
        </w:rPr>
        <w:t xml:space="preserve"> </w:t>
      </w:r>
      <w:r w:rsidRPr="00BE3DCD">
        <w:rPr>
          <w:rFonts w:ascii="GHEA Grapalat" w:hAnsi="GHEA Grapalat" w:cs="Sylfaen"/>
          <w:i w:val="0"/>
          <w:szCs w:val="24"/>
          <w:lang w:val="ru-RU"/>
        </w:rPr>
        <w:t>փոփոխությանը</w:t>
      </w:r>
      <w:r w:rsidR="00940C2A" w:rsidRPr="00BE3DCD">
        <w:rPr>
          <w:rFonts w:ascii="GHEA Grapalat" w:hAnsi="GHEA Grapalat" w:cs="Sylfaen"/>
          <w:i w:val="0"/>
          <w:szCs w:val="24"/>
          <w:lang w:val="af-ZA"/>
        </w:rPr>
        <w:t xml:space="preserve">, </w:t>
      </w:r>
      <w:r w:rsidR="00940C2A" w:rsidRPr="00BE3DCD">
        <w:rPr>
          <w:rFonts w:ascii="GHEA Grapalat" w:hAnsi="GHEA Grapalat" w:cs="Sylfaen"/>
          <w:i w:val="0"/>
          <w:szCs w:val="24"/>
          <w:lang w:val="ru-RU"/>
        </w:rPr>
        <w:t>իսկ</w:t>
      </w:r>
      <w:r w:rsidR="00940C2A" w:rsidRPr="00BE3DCD">
        <w:rPr>
          <w:rFonts w:ascii="GHEA Grapalat" w:hAnsi="GHEA Grapalat" w:cs="Sylfaen"/>
          <w:i w:val="0"/>
          <w:szCs w:val="24"/>
          <w:lang w:val="af-ZA"/>
        </w:rPr>
        <w:t xml:space="preserve"> </w:t>
      </w:r>
      <w:r w:rsidR="00940C2A" w:rsidRPr="00BE3DCD">
        <w:rPr>
          <w:rFonts w:ascii="GHEA Grapalat" w:hAnsi="GHEA Grapalat" w:cs="Sylfaen"/>
          <w:i w:val="0"/>
          <w:szCs w:val="24"/>
          <w:lang w:val="ru-RU"/>
        </w:rPr>
        <w:t>բանակցությունները</w:t>
      </w:r>
      <w:r w:rsidR="00940C2A" w:rsidRPr="00BE3DCD">
        <w:rPr>
          <w:rFonts w:ascii="GHEA Grapalat" w:hAnsi="GHEA Grapalat" w:cs="Sylfaen"/>
          <w:i w:val="0"/>
          <w:szCs w:val="24"/>
          <w:lang w:val="af-ZA"/>
        </w:rPr>
        <w:t xml:space="preserve"> </w:t>
      </w:r>
      <w:r w:rsidR="00940C2A" w:rsidRPr="00BE3DCD">
        <w:rPr>
          <w:rFonts w:ascii="GHEA Grapalat" w:hAnsi="GHEA Grapalat" w:cs="Sylfaen"/>
          <w:i w:val="0"/>
          <w:szCs w:val="24"/>
          <w:lang w:val="ru-RU"/>
        </w:rPr>
        <w:t>վարվում</w:t>
      </w:r>
      <w:r w:rsidR="00940C2A" w:rsidRPr="00BE3DCD">
        <w:rPr>
          <w:rFonts w:ascii="GHEA Grapalat" w:hAnsi="GHEA Grapalat" w:cs="Sylfaen"/>
          <w:i w:val="0"/>
          <w:szCs w:val="24"/>
          <w:lang w:val="af-ZA"/>
        </w:rPr>
        <w:t xml:space="preserve"> </w:t>
      </w:r>
      <w:r w:rsidR="00940C2A" w:rsidRPr="00BE3DCD">
        <w:rPr>
          <w:rFonts w:ascii="GHEA Grapalat" w:hAnsi="GHEA Grapalat" w:cs="Sylfaen"/>
          <w:i w:val="0"/>
          <w:szCs w:val="24"/>
          <w:lang w:val="ru-RU"/>
        </w:rPr>
        <w:t>են</w:t>
      </w:r>
      <w:r w:rsidR="00940C2A" w:rsidRPr="00BE3DCD">
        <w:rPr>
          <w:rFonts w:ascii="GHEA Grapalat" w:hAnsi="GHEA Grapalat" w:cs="Sylfaen"/>
          <w:i w:val="0"/>
          <w:szCs w:val="24"/>
          <w:lang w:val="af-ZA"/>
        </w:rPr>
        <w:t xml:space="preserve"> </w:t>
      </w:r>
      <w:r w:rsidR="00940C2A" w:rsidRPr="00BE3DCD">
        <w:rPr>
          <w:rFonts w:ascii="GHEA Grapalat" w:hAnsi="GHEA Grapalat" w:cs="Sylfaen"/>
          <w:i w:val="0"/>
          <w:szCs w:val="24"/>
          <w:lang w:val="ru-RU"/>
        </w:rPr>
        <w:t>միաժամանակյա</w:t>
      </w:r>
      <w:r w:rsidR="00940C2A" w:rsidRPr="00BE3DCD">
        <w:rPr>
          <w:rFonts w:ascii="GHEA Grapalat" w:hAnsi="GHEA Grapalat" w:cs="Sylfaen"/>
          <w:i w:val="0"/>
          <w:szCs w:val="24"/>
          <w:lang w:val="af-ZA"/>
        </w:rPr>
        <w:t xml:space="preserve">` </w:t>
      </w:r>
      <w:r w:rsidR="00940C2A" w:rsidRPr="00BE3DCD">
        <w:rPr>
          <w:rFonts w:ascii="GHEA Grapalat" w:hAnsi="GHEA Grapalat" w:cs="Sylfaen"/>
          <w:i w:val="0"/>
          <w:szCs w:val="24"/>
          <w:lang w:val="ru-RU"/>
        </w:rPr>
        <w:t>բոլոր</w:t>
      </w:r>
      <w:r w:rsidR="00940C2A" w:rsidRPr="00BE3DCD">
        <w:rPr>
          <w:rFonts w:ascii="GHEA Grapalat" w:hAnsi="GHEA Grapalat" w:cs="Sylfaen"/>
          <w:i w:val="0"/>
          <w:szCs w:val="24"/>
          <w:lang w:val="af-ZA"/>
        </w:rPr>
        <w:t xml:space="preserve"> </w:t>
      </w:r>
      <w:r w:rsidR="00940C2A" w:rsidRPr="00BE3DCD">
        <w:rPr>
          <w:rFonts w:ascii="GHEA Grapalat" w:hAnsi="GHEA Grapalat" w:cs="Sylfaen"/>
          <w:i w:val="0"/>
          <w:szCs w:val="24"/>
          <w:lang w:val="ru-RU"/>
        </w:rPr>
        <w:t>մասնակիցների</w:t>
      </w:r>
      <w:r w:rsidR="00940C2A" w:rsidRPr="00BE3DCD">
        <w:rPr>
          <w:rFonts w:ascii="GHEA Grapalat" w:hAnsi="GHEA Grapalat" w:cs="Sylfaen"/>
          <w:i w:val="0"/>
          <w:szCs w:val="24"/>
          <w:lang w:val="af-ZA"/>
        </w:rPr>
        <w:t xml:space="preserve"> </w:t>
      </w:r>
      <w:r w:rsidR="00940C2A" w:rsidRPr="00BE3DCD">
        <w:rPr>
          <w:rFonts w:ascii="GHEA Grapalat" w:hAnsi="GHEA Grapalat" w:cs="Sylfaen"/>
          <w:i w:val="0"/>
          <w:szCs w:val="24"/>
          <w:lang w:val="ru-RU"/>
        </w:rPr>
        <w:t>հետ</w:t>
      </w:r>
      <w:r w:rsidRPr="00BE3DCD">
        <w:rPr>
          <w:rFonts w:ascii="GHEA Grapalat" w:hAnsi="GHEA Grapalat" w:cs="Sylfaen"/>
          <w:i w:val="0"/>
          <w:szCs w:val="24"/>
          <w:lang w:val="af-ZA"/>
        </w:rPr>
        <w:t>.</w:t>
      </w:r>
    </w:p>
    <w:p w:rsidR="00096865" w:rsidRPr="00BE3DCD" w:rsidDel="00992C40" w:rsidRDefault="00096865" w:rsidP="00EF3662">
      <w:pPr>
        <w:pStyle w:val="23"/>
        <w:spacing w:line="240" w:lineRule="auto"/>
        <w:ind w:firstLine="567"/>
        <w:rPr>
          <w:rFonts w:ascii="GHEA Grapalat" w:hAnsi="GHEA Grapalat" w:cs="Sylfaen"/>
          <w:szCs w:val="24"/>
        </w:rPr>
      </w:pPr>
      <w:r w:rsidRPr="00BE3DCD">
        <w:rPr>
          <w:rFonts w:ascii="GHEA Grapalat" w:hAnsi="GHEA Grapalat" w:cs="Sylfaen"/>
          <w:szCs w:val="24"/>
        </w:rPr>
        <w:t xml:space="preserve">2)  </w:t>
      </w:r>
      <w:r w:rsidRPr="00BE3DCD">
        <w:rPr>
          <w:rFonts w:ascii="GHEA Grapalat" w:hAnsi="GHEA Grapalat" w:cs="Sylfaen"/>
          <w:szCs w:val="24"/>
          <w:lang w:val="ru-RU"/>
        </w:rPr>
        <w:t>Օրենքով</w:t>
      </w:r>
      <w:r w:rsidRPr="00BE3DCD">
        <w:rPr>
          <w:rFonts w:ascii="GHEA Grapalat" w:hAnsi="GHEA Grapalat" w:cs="Sylfaen"/>
          <w:szCs w:val="24"/>
        </w:rPr>
        <w:t xml:space="preserve"> </w:t>
      </w:r>
      <w:r w:rsidRPr="00BE3DCD">
        <w:rPr>
          <w:rFonts w:ascii="GHEA Grapalat" w:hAnsi="GHEA Grapalat" w:cs="Sylfaen"/>
          <w:szCs w:val="24"/>
          <w:lang w:val="ru-RU"/>
        </w:rPr>
        <w:t>նախատեսված</w:t>
      </w:r>
      <w:r w:rsidRPr="00BE3DCD">
        <w:rPr>
          <w:rFonts w:ascii="GHEA Grapalat" w:hAnsi="GHEA Grapalat" w:cs="Sylfaen"/>
          <w:szCs w:val="24"/>
        </w:rPr>
        <w:t xml:space="preserve"> </w:t>
      </w:r>
      <w:r w:rsidRPr="00BE3DCD">
        <w:rPr>
          <w:rFonts w:ascii="GHEA Grapalat" w:hAnsi="GHEA Grapalat" w:cs="Sylfaen"/>
          <w:szCs w:val="24"/>
          <w:lang w:val="ru-RU"/>
        </w:rPr>
        <w:t>այլ</w:t>
      </w:r>
      <w:r w:rsidRPr="00BE3DCD">
        <w:rPr>
          <w:rFonts w:ascii="GHEA Grapalat" w:hAnsi="GHEA Grapalat" w:cs="Sylfaen"/>
          <w:szCs w:val="24"/>
        </w:rPr>
        <w:t xml:space="preserve"> </w:t>
      </w:r>
      <w:r w:rsidRPr="00BE3DCD">
        <w:rPr>
          <w:rFonts w:ascii="GHEA Grapalat" w:hAnsi="GHEA Grapalat" w:cs="Sylfaen"/>
          <w:szCs w:val="24"/>
          <w:lang w:val="ru-RU"/>
        </w:rPr>
        <w:t>դեպքերի</w:t>
      </w:r>
      <w:r w:rsidR="004D5671" w:rsidRPr="00BE3DCD">
        <w:rPr>
          <w:rFonts w:ascii="GHEA Grapalat" w:hAnsi="GHEA Grapalat" w:cs="Sylfaen"/>
          <w:szCs w:val="24"/>
          <w:lang w:val="ru-RU"/>
        </w:rPr>
        <w:t>։</w:t>
      </w:r>
    </w:p>
    <w:p w:rsidR="009B6D58" w:rsidRPr="00BE3DCD" w:rsidRDefault="00FD2748" w:rsidP="00EF3662">
      <w:pPr>
        <w:pStyle w:val="norm"/>
        <w:spacing w:line="240" w:lineRule="auto"/>
        <w:rPr>
          <w:rFonts w:ascii="GHEA Grapalat" w:hAnsi="GHEA Grapalat" w:cs="Sylfaen"/>
          <w:sz w:val="20"/>
          <w:szCs w:val="24"/>
          <w:lang w:val="af-ZA" w:eastAsia="en-US"/>
        </w:rPr>
      </w:pPr>
      <w:r w:rsidRPr="00BE3DCD">
        <w:rPr>
          <w:rFonts w:ascii="GHEA Grapalat" w:hAnsi="GHEA Grapalat"/>
          <w:sz w:val="20"/>
          <w:lang w:val="af-ZA" w:eastAsia="x-none"/>
        </w:rPr>
        <w:t>8</w:t>
      </w:r>
      <w:r w:rsidR="00633389" w:rsidRPr="00BE3DCD">
        <w:rPr>
          <w:rFonts w:ascii="GHEA Grapalat" w:hAnsi="GHEA Grapalat"/>
          <w:sz w:val="20"/>
          <w:lang w:val="af-ZA" w:eastAsia="x-none"/>
        </w:rPr>
        <w:t>.</w:t>
      </w:r>
      <w:r w:rsidR="004348F9" w:rsidRPr="00BE3DCD">
        <w:rPr>
          <w:rFonts w:ascii="GHEA Grapalat" w:hAnsi="GHEA Grapalat"/>
          <w:sz w:val="20"/>
          <w:lang w:val="af-ZA" w:eastAsia="x-none"/>
        </w:rPr>
        <w:t>6</w:t>
      </w:r>
      <w:r w:rsidR="00D7435F" w:rsidRPr="00BE3DCD">
        <w:rPr>
          <w:rFonts w:ascii="GHEA Grapalat" w:hAnsi="GHEA Grapalat"/>
          <w:sz w:val="20"/>
          <w:lang w:val="af-ZA" w:eastAsia="x-none"/>
        </w:rPr>
        <w:t xml:space="preserve"> </w:t>
      </w:r>
      <w:r w:rsidR="00973FB1" w:rsidRPr="00BE3DCD">
        <w:rPr>
          <w:rFonts w:ascii="GHEA Grapalat" w:hAnsi="GHEA Grapalat"/>
          <w:sz w:val="20"/>
          <w:lang w:val="af-ZA" w:eastAsia="x-none"/>
        </w:rPr>
        <w:t>Հ</w:t>
      </w:r>
      <w:r w:rsidR="00973FB1" w:rsidRPr="00BE3DCD">
        <w:rPr>
          <w:rFonts w:ascii="GHEA Grapalat" w:hAnsi="GHEA Grapalat" w:cs="Sylfaen"/>
          <w:sz w:val="20"/>
          <w:szCs w:val="24"/>
          <w:lang w:val="ru-RU" w:eastAsia="en-US"/>
        </w:rPr>
        <w:t>անձնաժողովը</w:t>
      </w:r>
      <w:r w:rsidR="00973FB1" w:rsidRPr="00BE3DCD">
        <w:rPr>
          <w:rFonts w:ascii="GHEA Grapalat" w:hAnsi="GHEA Grapalat" w:cs="Sylfaen"/>
          <w:sz w:val="20"/>
          <w:szCs w:val="24"/>
          <w:lang w:val="af-ZA" w:eastAsia="en-US"/>
        </w:rPr>
        <w:t xml:space="preserve"> </w:t>
      </w:r>
      <w:r w:rsidR="00973FB1" w:rsidRPr="00BE3DCD">
        <w:rPr>
          <w:rFonts w:ascii="GHEA Grapalat" w:hAnsi="GHEA Grapalat" w:cs="Sylfaen"/>
          <w:sz w:val="20"/>
          <w:szCs w:val="24"/>
          <w:lang w:val="ru-RU" w:eastAsia="en-US"/>
        </w:rPr>
        <w:t>հրավերի</w:t>
      </w:r>
      <w:r w:rsidR="00973FB1" w:rsidRPr="00BE3DCD">
        <w:rPr>
          <w:rFonts w:ascii="GHEA Grapalat" w:hAnsi="GHEA Grapalat" w:cs="Sylfaen"/>
          <w:sz w:val="20"/>
          <w:szCs w:val="24"/>
          <w:lang w:val="af-ZA" w:eastAsia="en-US"/>
        </w:rPr>
        <w:t xml:space="preserve"> </w:t>
      </w:r>
      <w:r w:rsidR="00973FB1" w:rsidRPr="00BE3DCD">
        <w:rPr>
          <w:rFonts w:ascii="GHEA Grapalat" w:hAnsi="GHEA Grapalat" w:cs="Sylfaen"/>
          <w:sz w:val="20"/>
          <w:szCs w:val="24"/>
          <w:lang w:val="ru-RU" w:eastAsia="en-US"/>
        </w:rPr>
        <w:t>պահանջների</w:t>
      </w:r>
      <w:r w:rsidR="00973FB1" w:rsidRPr="00BE3DCD">
        <w:rPr>
          <w:rFonts w:ascii="GHEA Grapalat" w:hAnsi="GHEA Grapalat" w:cs="Sylfaen"/>
          <w:sz w:val="20"/>
          <w:szCs w:val="24"/>
          <w:lang w:val="af-ZA" w:eastAsia="en-US"/>
        </w:rPr>
        <w:t xml:space="preserve"> </w:t>
      </w:r>
      <w:r w:rsidR="00973FB1" w:rsidRPr="00BE3DCD">
        <w:rPr>
          <w:rFonts w:ascii="GHEA Grapalat" w:hAnsi="GHEA Grapalat" w:cs="Sylfaen"/>
          <w:sz w:val="20"/>
          <w:szCs w:val="24"/>
          <w:lang w:val="ru-RU" w:eastAsia="en-US"/>
        </w:rPr>
        <w:t>նկատմամբ</w:t>
      </w:r>
      <w:r w:rsidR="00973FB1" w:rsidRPr="00BE3DCD">
        <w:rPr>
          <w:rFonts w:ascii="GHEA Grapalat" w:hAnsi="GHEA Grapalat" w:cs="Sylfaen"/>
          <w:sz w:val="20"/>
          <w:szCs w:val="24"/>
          <w:lang w:val="af-ZA" w:eastAsia="en-US"/>
        </w:rPr>
        <w:t xml:space="preserve"> </w:t>
      </w:r>
      <w:r w:rsidR="00973FB1" w:rsidRPr="00BE3DCD">
        <w:rPr>
          <w:rFonts w:ascii="GHEA Grapalat" w:hAnsi="GHEA Grapalat" w:cs="Sylfaen"/>
          <w:sz w:val="20"/>
          <w:szCs w:val="24"/>
          <w:lang w:val="ru-RU" w:eastAsia="en-US"/>
        </w:rPr>
        <w:t>բավարար</w:t>
      </w:r>
      <w:r w:rsidR="00973FB1" w:rsidRPr="00BE3DCD">
        <w:rPr>
          <w:rFonts w:ascii="GHEA Grapalat" w:hAnsi="GHEA Grapalat" w:cs="Sylfaen"/>
          <w:sz w:val="20"/>
          <w:szCs w:val="24"/>
          <w:lang w:val="af-ZA" w:eastAsia="en-US"/>
        </w:rPr>
        <w:t xml:space="preserve"> </w:t>
      </w:r>
      <w:r w:rsidR="00973FB1" w:rsidRPr="00BE3DCD">
        <w:rPr>
          <w:rFonts w:ascii="GHEA Grapalat" w:hAnsi="GHEA Grapalat" w:cs="Sylfaen"/>
          <w:sz w:val="20"/>
          <w:szCs w:val="24"/>
          <w:lang w:val="ru-RU" w:eastAsia="en-US"/>
        </w:rPr>
        <w:t>գնահատված</w:t>
      </w:r>
      <w:r w:rsidR="00973FB1" w:rsidRPr="00BE3DCD">
        <w:rPr>
          <w:rFonts w:ascii="GHEA Grapalat" w:hAnsi="GHEA Grapalat" w:cs="Sylfaen"/>
          <w:sz w:val="20"/>
          <w:szCs w:val="24"/>
          <w:lang w:val="af-ZA" w:eastAsia="en-US"/>
        </w:rPr>
        <w:t xml:space="preserve"> </w:t>
      </w:r>
      <w:r w:rsidR="00973FB1" w:rsidRPr="00BE3DCD">
        <w:rPr>
          <w:rFonts w:ascii="GHEA Grapalat" w:hAnsi="GHEA Grapalat" w:cs="Sylfaen"/>
          <w:sz w:val="20"/>
          <w:szCs w:val="24"/>
          <w:lang w:val="ru-RU" w:eastAsia="en-US"/>
        </w:rPr>
        <w:t>հայտեր</w:t>
      </w:r>
      <w:r w:rsidR="00973FB1" w:rsidRPr="00BE3DCD">
        <w:rPr>
          <w:rFonts w:ascii="GHEA Grapalat" w:hAnsi="GHEA Grapalat" w:cs="Sylfaen"/>
          <w:sz w:val="20"/>
          <w:szCs w:val="24"/>
          <w:lang w:val="af-ZA" w:eastAsia="en-US"/>
        </w:rPr>
        <w:t xml:space="preserve"> </w:t>
      </w:r>
      <w:r w:rsidR="00973FB1" w:rsidRPr="00BE3DCD">
        <w:rPr>
          <w:rFonts w:ascii="GHEA Grapalat" w:hAnsi="GHEA Grapalat" w:cs="Sylfaen"/>
          <w:sz w:val="20"/>
          <w:szCs w:val="24"/>
          <w:lang w:val="ru-RU" w:eastAsia="en-US"/>
        </w:rPr>
        <w:t>ներկայացրած</w:t>
      </w:r>
      <w:r w:rsidR="00973FB1"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eastAsia="en-US"/>
        </w:rPr>
        <w:t>մ</w:t>
      </w:r>
      <w:r w:rsidR="00973FB1" w:rsidRPr="00BE3DCD">
        <w:rPr>
          <w:rFonts w:ascii="GHEA Grapalat" w:hAnsi="GHEA Grapalat" w:cs="Sylfaen"/>
          <w:sz w:val="20"/>
          <w:szCs w:val="24"/>
          <w:lang w:val="ru-RU" w:eastAsia="en-US"/>
        </w:rPr>
        <w:t>ասնակիցներից</w:t>
      </w:r>
      <w:r w:rsidR="00973FB1" w:rsidRPr="00BE3DCD">
        <w:rPr>
          <w:rFonts w:ascii="GHEA Grapalat" w:hAnsi="GHEA Grapalat" w:cs="Sylfaen"/>
          <w:sz w:val="20"/>
          <w:szCs w:val="24"/>
          <w:lang w:val="af-ZA" w:eastAsia="en-US"/>
        </w:rPr>
        <w:t xml:space="preserve"> </w:t>
      </w:r>
      <w:r w:rsidR="00973FB1" w:rsidRPr="00BE3DCD">
        <w:rPr>
          <w:rFonts w:ascii="GHEA Grapalat" w:hAnsi="GHEA Grapalat" w:cs="Sylfaen"/>
          <w:sz w:val="20"/>
          <w:szCs w:val="24"/>
          <w:lang w:val="ru-RU" w:eastAsia="en-US"/>
        </w:rPr>
        <w:t>որոշում</w:t>
      </w:r>
      <w:r w:rsidR="00973FB1" w:rsidRPr="00BE3DCD">
        <w:rPr>
          <w:rFonts w:ascii="GHEA Grapalat" w:hAnsi="GHEA Grapalat" w:cs="Sylfaen"/>
          <w:sz w:val="20"/>
          <w:szCs w:val="24"/>
          <w:lang w:val="af-ZA" w:eastAsia="en-US"/>
        </w:rPr>
        <w:t xml:space="preserve"> </w:t>
      </w:r>
      <w:r w:rsidR="00973FB1" w:rsidRPr="00BE3DCD">
        <w:rPr>
          <w:rFonts w:ascii="GHEA Grapalat" w:hAnsi="GHEA Grapalat" w:cs="Sylfaen"/>
          <w:sz w:val="20"/>
          <w:szCs w:val="24"/>
          <w:lang w:val="ru-RU" w:eastAsia="en-US"/>
        </w:rPr>
        <w:t>և</w:t>
      </w:r>
      <w:r w:rsidR="00973FB1" w:rsidRPr="00BE3DCD">
        <w:rPr>
          <w:rFonts w:ascii="GHEA Grapalat" w:hAnsi="GHEA Grapalat" w:cs="Sylfaen"/>
          <w:sz w:val="20"/>
          <w:szCs w:val="24"/>
          <w:lang w:val="af-ZA" w:eastAsia="en-US"/>
        </w:rPr>
        <w:t xml:space="preserve"> </w:t>
      </w:r>
      <w:r w:rsidR="00973FB1" w:rsidRPr="00BE3DCD">
        <w:rPr>
          <w:rFonts w:ascii="GHEA Grapalat" w:hAnsi="GHEA Grapalat" w:cs="Sylfaen"/>
          <w:sz w:val="20"/>
          <w:szCs w:val="24"/>
          <w:lang w:val="ru-RU" w:eastAsia="en-US"/>
        </w:rPr>
        <w:t>հայտարարում</w:t>
      </w:r>
      <w:r w:rsidR="00973FB1" w:rsidRPr="00BE3DCD">
        <w:rPr>
          <w:rFonts w:ascii="GHEA Grapalat" w:hAnsi="GHEA Grapalat" w:cs="Sylfaen"/>
          <w:sz w:val="20"/>
          <w:szCs w:val="24"/>
          <w:lang w:val="af-ZA" w:eastAsia="en-US"/>
        </w:rPr>
        <w:t xml:space="preserve"> </w:t>
      </w:r>
      <w:r w:rsidR="00973FB1" w:rsidRPr="00BE3DCD">
        <w:rPr>
          <w:rFonts w:ascii="GHEA Grapalat" w:hAnsi="GHEA Grapalat" w:cs="Sylfaen"/>
          <w:sz w:val="20"/>
          <w:szCs w:val="24"/>
          <w:lang w:val="ru-RU" w:eastAsia="en-US"/>
        </w:rPr>
        <w:t>է</w:t>
      </w:r>
      <w:r w:rsidR="00973FB1" w:rsidRPr="00BE3DCD">
        <w:rPr>
          <w:rFonts w:ascii="GHEA Grapalat" w:hAnsi="GHEA Grapalat" w:cs="Sylfaen"/>
          <w:sz w:val="20"/>
          <w:szCs w:val="24"/>
          <w:lang w:val="af-ZA" w:eastAsia="en-US"/>
        </w:rPr>
        <w:t xml:space="preserve"> </w:t>
      </w:r>
      <w:r w:rsidR="00D32414" w:rsidRPr="00BE3DCD">
        <w:rPr>
          <w:rFonts w:ascii="GHEA Grapalat" w:hAnsi="GHEA Grapalat" w:cs="Sylfaen"/>
          <w:sz w:val="20"/>
          <w:szCs w:val="24"/>
          <w:lang w:val="hy-AM" w:eastAsia="en-US"/>
        </w:rPr>
        <w:t>ընտրված</w:t>
      </w:r>
      <w:r w:rsidR="00D32414" w:rsidRPr="00BE3DCD">
        <w:rPr>
          <w:rFonts w:ascii="GHEA Grapalat" w:hAnsi="GHEA Grapalat" w:cs="Sylfaen"/>
          <w:sz w:val="20"/>
          <w:szCs w:val="24"/>
          <w:lang w:val="af-ZA" w:eastAsia="en-US"/>
        </w:rPr>
        <w:t xml:space="preserve"> </w:t>
      </w:r>
      <w:r w:rsidR="00973FB1" w:rsidRPr="00BE3DCD">
        <w:rPr>
          <w:rFonts w:ascii="GHEA Grapalat" w:hAnsi="GHEA Grapalat" w:cs="Sylfaen"/>
          <w:sz w:val="20"/>
          <w:szCs w:val="24"/>
          <w:lang w:val="ru-RU" w:eastAsia="en-US"/>
        </w:rPr>
        <w:t>և</w:t>
      </w:r>
      <w:r w:rsidR="00973FB1" w:rsidRPr="00BE3DCD">
        <w:rPr>
          <w:rFonts w:ascii="GHEA Grapalat" w:hAnsi="GHEA Grapalat" w:cs="Sylfaen"/>
          <w:sz w:val="20"/>
          <w:szCs w:val="24"/>
          <w:lang w:val="af-ZA" w:eastAsia="en-US"/>
        </w:rPr>
        <w:t xml:space="preserve"> </w:t>
      </w:r>
      <w:r w:rsidR="00973FB1" w:rsidRPr="00BE3DCD">
        <w:rPr>
          <w:rFonts w:ascii="GHEA Grapalat" w:hAnsi="GHEA Grapalat" w:cs="Sylfaen"/>
          <w:sz w:val="20"/>
          <w:szCs w:val="24"/>
          <w:lang w:val="ru-RU" w:eastAsia="en-US"/>
        </w:rPr>
        <w:t>հաջորդաբար</w:t>
      </w:r>
      <w:r w:rsidR="00973FB1" w:rsidRPr="00BE3DCD">
        <w:rPr>
          <w:rFonts w:ascii="GHEA Grapalat" w:hAnsi="GHEA Grapalat" w:cs="Sylfaen"/>
          <w:sz w:val="20"/>
          <w:szCs w:val="24"/>
          <w:lang w:val="af-ZA" w:eastAsia="en-US"/>
        </w:rPr>
        <w:t xml:space="preserve"> </w:t>
      </w:r>
      <w:r w:rsidR="00973FB1" w:rsidRPr="00BE3DCD">
        <w:rPr>
          <w:rFonts w:ascii="GHEA Grapalat" w:hAnsi="GHEA Grapalat" w:cs="Sylfaen"/>
          <w:sz w:val="20"/>
          <w:szCs w:val="24"/>
          <w:lang w:val="ru-RU" w:eastAsia="en-US"/>
        </w:rPr>
        <w:t>տեղեր</w:t>
      </w:r>
      <w:r w:rsidR="00973FB1" w:rsidRPr="00BE3DCD">
        <w:rPr>
          <w:rFonts w:ascii="GHEA Grapalat" w:hAnsi="GHEA Grapalat" w:cs="Sylfaen"/>
          <w:sz w:val="20"/>
          <w:szCs w:val="24"/>
          <w:lang w:val="af-ZA" w:eastAsia="en-US"/>
        </w:rPr>
        <w:t xml:space="preserve"> </w:t>
      </w:r>
      <w:r w:rsidR="00973FB1" w:rsidRPr="00BE3DCD">
        <w:rPr>
          <w:rFonts w:ascii="GHEA Grapalat" w:hAnsi="GHEA Grapalat" w:cs="Sylfaen"/>
          <w:sz w:val="20"/>
          <w:szCs w:val="24"/>
          <w:lang w:val="ru-RU" w:eastAsia="en-US"/>
        </w:rPr>
        <w:t>զբաղեցրած</w:t>
      </w:r>
      <w:r w:rsidR="00973FB1" w:rsidRPr="00BE3DCD">
        <w:rPr>
          <w:rFonts w:ascii="GHEA Grapalat" w:hAnsi="GHEA Grapalat" w:cs="Sylfaen"/>
          <w:sz w:val="20"/>
          <w:szCs w:val="24"/>
          <w:lang w:val="af-ZA" w:eastAsia="en-US"/>
        </w:rPr>
        <w:t xml:space="preserve"> </w:t>
      </w:r>
      <w:r w:rsidR="00973FB1" w:rsidRPr="00BE3DCD">
        <w:rPr>
          <w:rFonts w:ascii="GHEA Grapalat" w:hAnsi="GHEA Grapalat" w:cs="Sylfaen"/>
          <w:sz w:val="20"/>
          <w:szCs w:val="24"/>
          <w:lang w:val="ru-RU" w:eastAsia="en-US"/>
        </w:rPr>
        <w:t>մասնակիցներին</w:t>
      </w:r>
      <w:r w:rsidR="00973FB1" w:rsidRPr="00BE3DCD">
        <w:rPr>
          <w:rFonts w:ascii="GHEA Grapalat" w:hAnsi="GHEA Grapalat" w:cs="Sylfaen"/>
          <w:sz w:val="20"/>
          <w:szCs w:val="24"/>
          <w:lang w:val="af-ZA" w:eastAsia="en-US"/>
        </w:rPr>
        <w:t>:</w:t>
      </w:r>
      <w:r w:rsidR="00D32414" w:rsidRPr="00BE3DCD">
        <w:rPr>
          <w:rFonts w:ascii="GHEA Grapalat" w:hAnsi="GHEA Grapalat" w:cs="Sylfaen"/>
          <w:sz w:val="20"/>
          <w:szCs w:val="24"/>
          <w:lang w:val="af-ZA" w:eastAsia="en-US"/>
        </w:rPr>
        <w:t xml:space="preserve"> </w:t>
      </w:r>
      <w:r w:rsidR="00D32414" w:rsidRPr="00BE3DCD">
        <w:rPr>
          <w:rFonts w:ascii="GHEA Grapalat" w:hAnsi="GHEA Grapalat" w:cs="Sylfaen"/>
          <w:sz w:val="20"/>
          <w:szCs w:val="24"/>
          <w:lang w:val="ru-RU" w:eastAsia="en-US"/>
        </w:rPr>
        <w:t>Ապրանքների</w:t>
      </w:r>
      <w:r w:rsidR="00D32414" w:rsidRPr="00BE3DCD">
        <w:rPr>
          <w:rFonts w:ascii="GHEA Grapalat" w:hAnsi="GHEA Grapalat" w:cs="Sylfaen"/>
          <w:sz w:val="20"/>
          <w:szCs w:val="24"/>
          <w:lang w:val="af-ZA" w:eastAsia="en-US"/>
        </w:rPr>
        <w:t xml:space="preserve"> </w:t>
      </w:r>
      <w:r w:rsidR="00D32414" w:rsidRPr="00BE3DCD">
        <w:rPr>
          <w:rFonts w:ascii="GHEA Grapalat" w:hAnsi="GHEA Grapalat" w:cs="Sylfaen"/>
          <w:sz w:val="20"/>
          <w:szCs w:val="24"/>
          <w:lang w:val="ru-RU" w:eastAsia="en-US"/>
        </w:rPr>
        <w:t>գնման</w:t>
      </w:r>
      <w:r w:rsidR="00D32414" w:rsidRPr="00BE3DCD">
        <w:rPr>
          <w:rFonts w:ascii="GHEA Grapalat" w:hAnsi="GHEA Grapalat" w:cs="Sylfaen"/>
          <w:sz w:val="20"/>
          <w:szCs w:val="24"/>
          <w:lang w:val="af-ZA" w:eastAsia="en-US"/>
        </w:rPr>
        <w:t xml:space="preserve"> </w:t>
      </w:r>
      <w:r w:rsidR="00D32414" w:rsidRPr="00BE3DCD">
        <w:rPr>
          <w:rFonts w:ascii="GHEA Grapalat" w:hAnsi="GHEA Grapalat" w:cs="Sylfaen"/>
          <w:sz w:val="20"/>
          <w:szCs w:val="24"/>
          <w:lang w:val="ru-RU" w:eastAsia="en-US"/>
        </w:rPr>
        <w:t>դեպքում</w:t>
      </w:r>
      <w:r w:rsidR="00D32414" w:rsidRPr="00BE3DCD">
        <w:rPr>
          <w:rFonts w:ascii="GHEA Grapalat" w:hAnsi="GHEA Grapalat" w:cs="Sylfaen"/>
          <w:sz w:val="20"/>
          <w:szCs w:val="24"/>
          <w:lang w:val="af-ZA" w:eastAsia="en-US"/>
        </w:rPr>
        <w:t xml:space="preserve"> </w:t>
      </w:r>
      <w:r w:rsidR="00D32414" w:rsidRPr="00BE3DCD">
        <w:rPr>
          <w:rFonts w:ascii="GHEA Grapalat" w:hAnsi="GHEA Grapalat" w:cs="Sylfaen"/>
          <w:sz w:val="20"/>
          <w:szCs w:val="24"/>
          <w:lang w:val="ru-RU" w:eastAsia="en-US"/>
        </w:rPr>
        <w:t>հանձնաժողովը</w:t>
      </w:r>
      <w:r w:rsidR="00D32414" w:rsidRPr="00BE3DCD">
        <w:rPr>
          <w:rFonts w:ascii="GHEA Grapalat" w:hAnsi="GHEA Grapalat" w:cs="Sylfaen"/>
          <w:sz w:val="20"/>
          <w:szCs w:val="24"/>
          <w:lang w:val="af-ZA" w:eastAsia="en-US"/>
        </w:rPr>
        <w:t xml:space="preserve"> </w:t>
      </w:r>
      <w:r w:rsidR="00D32414" w:rsidRPr="00BE3DCD">
        <w:rPr>
          <w:rFonts w:ascii="GHEA Grapalat" w:hAnsi="GHEA Grapalat" w:cs="Sylfaen"/>
          <w:sz w:val="20"/>
          <w:szCs w:val="24"/>
          <w:lang w:val="ru-RU" w:eastAsia="en-US"/>
        </w:rPr>
        <w:t>գնահատում</w:t>
      </w:r>
      <w:r w:rsidR="00D32414" w:rsidRPr="00BE3DCD">
        <w:rPr>
          <w:rFonts w:ascii="GHEA Grapalat" w:hAnsi="GHEA Grapalat" w:cs="Sylfaen"/>
          <w:sz w:val="20"/>
          <w:szCs w:val="24"/>
          <w:lang w:val="af-ZA" w:eastAsia="en-US"/>
        </w:rPr>
        <w:t xml:space="preserve"> </w:t>
      </w:r>
      <w:r w:rsidR="00D32414" w:rsidRPr="00BE3DCD">
        <w:rPr>
          <w:rFonts w:ascii="GHEA Grapalat" w:hAnsi="GHEA Grapalat" w:cs="Sylfaen"/>
          <w:sz w:val="20"/>
          <w:szCs w:val="24"/>
          <w:lang w:val="ru-RU" w:eastAsia="en-US"/>
        </w:rPr>
        <w:t>է</w:t>
      </w:r>
      <w:r w:rsidR="00D32414" w:rsidRPr="00BE3DCD">
        <w:rPr>
          <w:rFonts w:ascii="GHEA Grapalat" w:hAnsi="GHEA Grapalat" w:cs="Sylfaen"/>
          <w:sz w:val="20"/>
          <w:szCs w:val="24"/>
          <w:lang w:val="af-ZA" w:eastAsia="en-US"/>
        </w:rPr>
        <w:t xml:space="preserve"> </w:t>
      </w:r>
      <w:r w:rsidR="00D32414" w:rsidRPr="00BE3DCD">
        <w:rPr>
          <w:rFonts w:ascii="GHEA Grapalat" w:hAnsi="GHEA Grapalat" w:cs="Sylfaen"/>
          <w:sz w:val="20"/>
          <w:szCs w:val="24"/>
          <w:lang w:val="ru-RU" w:eastAsia="en-US"/>
        </w:rPr>
        <w:t>նաև</w:t>
      </w:r>
      <w:r w:rsidR="00D32414" w:rsidRPr="00BE3DCD">
        <w:rPr>
          <w:rFonts w:ascii="GHEA Grapalat" w:hAnsi="GHEA Grapalat" w:cs="Sylfaen"/>
          <w:sz w:val="20"/>
          <w:szCs w:val="24"/>
          <w:lang w:val="af-ZA" w:eastAsia="en-US"/>
        </w:rPr>
        <w:t xml:space="preserve"> </w:t>
      </w:r>
      <w:r w:rsidR="00D32414" w:rsidRPr="00BE3DCD">
        <w:rPr>
          <w:rFonts w:ascii="GHEA Grapalat" w:hAnsi="GHEA Grapalat" w:cs="Sylfaen"/>
          <w:sz w:val="20"/>
          <w:szCs w:val="24"/>
          <w:lang w:val="ru-RU" w:eastAsia="en-US"/>
        </w:rPr>
        <w:t>ներկայացված</w:t>
      </w:r>
      <w:r w:rsidR="00D32414" w:rsidRPr="00BE3DCD">
        <w:rPr>
          <w:rFonts w:ascii="GHEA Grapalat" w:hAnsi="GHEA Grapalat" w:cs="Sylfaen"/>
          <w:sz w:val="20"/>
          <w:szCs w:val="24"/>
          <w:lang w:val="af-ZA" w:eastAsia="en-US"/>
        </w:rPr>
        <w:t xml:space="preserve"> </w:t>
      </w:r>
      <w:r w:rsidR="00D32414" w:rsidRPr="00BE3DCD">
        <w:rPr>
          <w:rFonts w:ascii="GHEA Grapalat" w:hAnsi="GHEA Grapalat" w:cs="Sylfaen"/>
          <w:sz w:val="20"/>
          <w:szCs w:val="24"/>
          <w:lang w:val="ru-RU" w:eastAsia="en-US"/>
        </w:rPr>
        <w:t>ապրանքի</w:t>
      </w:r>
      <w:r w:rsidR="00D32414" w:rsidRPr="00BE3DCD">
        <w:rPr>
          <w:rFonts w:ascii="GHEA Grapalat" w:hAnsi="GHEA Grapalat" w:cs="Sylfaen"/>
          <w:sz w:val="20"/>
          <w:szCs w:val="24"/>
          <w:lang w:val="af-ZA" w:eastAsia="en-US"/>
        </w:rPr>
        <w:t xml:space="preserve"> </w:t>
      </w:r>
      <w:r w:rsidR="00D32414" w:rsidRPr="00BE3DCD">
        <w:rPr>
          <w:rFonts w:ascii="GHEA Grapalat" w:hAnsi="GHEA Grapalat" w:cs="Sylfaen"/>
          <w:sz w:val="20"/>
          <w:szCs w:val="24"/>
          <w:lang w:val="ru-RU" w:eastAsia="en-US"/>
        </w:rPr>
        <w:lastRenderedPageBreak/>
        <w:t>ամբողջական</w:t>
      </w:r>
      <w:r w:rsidR="00D32414" w:rsidRPr="00BE3DCD">
        <w:rPr>
          <w:rFonts w:ascii="GHEA Grapalat" w:hAnsi="GHEA Grapalat" w:cs="Sylfaen"/>
          <w:sz w:val="20"/>
          <w:szCs w:val="24"/>
          <w:lang w:val="af-ZA" w:eastAsia="en-US"/>
        </w:rPr>
        <w:t xml:space="preserve"> </w:t>
      </w:r>
      <w:r w:rsidR="00D32414" w:rsidRPr="00BE3DCD">
        <w:rPr>
          <w:rFonts w:ascii="GHEA Grapalat" w:hAnsi="GHEA Grapalat" w:cs="Sylfaen"/>
          <w:sz w:val="20"/>
          <w:szCs w:val="24"/>
          <w:lang w:val="ru-RU" w:eastAsia="en-US"/>
        </w:rPr>
        <w:t>նկարագրերի</w:t>
      </w:r>
      <w:r w:rsidR="00D32414" w:rsidRPr="00BE3DCD">
        <w:rPr>
          <w:rFonts w:ascii="GHEA Grapalat" w:hAnsi="GHEA Grapalat" w:cs="Sylfaen"/>
          <w:sz w:val="20"/>
          <w:szCs w:val="24"/>
          <w:lang w:val="af-ZA" w:eastAsia="en-US"/>
        </w:rPr>
        <w:t xml:space="preserve"> </w:t>
      </w:r>
      <w:r w:rsidR="00D32414" w:rsidRPr="00BE3DCD">
        <w:rPr>
          <w:rFonts w:ascii="GHEA Grapalat" w:hAnsi="GHEA Grapalat" w:cs="Sylfaen"/>
          <w:sz w:val="20"/>
          <w:szCs w:val="24"/>
          <w:lang w:val="ru-RU" w:eastAsia="en-US"/>
        </w:rPr>
        <w:t>համապատասխանությունը</w:t>
      </w:r>
      <w:r w:rsidR="00D32414" w:rsidRPr="00BE3DCD">
        <w:rPr>
          <w:rFonts w:ascii="GHEA Grapalat" w:hAnsi="GHEA Grapalat" w:cs="Sylfaen"/>
          <w:sz w:val="20"/>
          <w:szCs w:val="24"/>
          <w:lang w:val="af-ZA" w:eastAsia="en-US"/>
        </w:rPr>
        <w:t xml:space="preserve"> </w:t>
      </w:r>
      <w:r w:rsidR="00D32414" w:rsidRPr="00BE3DCD">
        <w:rPr>
          <w:rFonts w:ascii="GHEA Grapalat" w:hAnsi="GHEA Grapalat" w:cs="Sylfaen"/>
          <w:sz w:val="20"/>
          <w:szCs w:val="24"/>
          <w:lang w:val="ru-RU" w:eastAsia="en-US"/>
        </w:rPr>
        <w:t>հրավերի</w:t>
      </w:r>
      <w:r w:rsidR="00D32414" w:rsidRPr="00BE3DCD">
        <w:rPr>
          <w:rFonts w:ascii="GHEA Grapalat" w:hAnsi="GHEA Grapalat" w:cs="Sylfaen"/>
          <w:sz w:val="20"/>
          <w:szCs w:val="24"/>
          <w:lang w:val="af-ZA" w:eastAsia="en-US"/>
        </w:rPr>
        <w:t xml:space="preserve"> </w:t>
      </w:r>
      <w:r w:rsidR="00D32414" w:rsidRPr="00BE3DCD">
        <w:rPr>
          <w:rFonts w:ascii="GHEA Grapalat" w:hAnsi="GHEA Grapalat" w:cs="Sylfaen"/>
          <w:sz w:val="20"/>
          <w:szCs w:val="24"/>
          <w:lang w:val="ru-RU" w:eastAsia="en-US"/>
        </w:rPr>
        <w:t>պահանջներին</w:t>
      </w:r>
      <w:r w:rsidR="00D32414" w:rsidRPr="00BE3DCD">
        <w:rPr>
          <w:rFonts w:ascii="GHEA Grapalat" w:hAnsi="GHEA Grapalat" w:cs="Sylfaen"/>
          <w:sz w:val="20"/>
          <w:szCs w:val="24"/>
          <w:lang w:val="af-ZA" w:eastAsia="en-US"/>
        </w:rPr>
        <w:t>:</w:t>
      </w:r>
      <w:r w:rsidR="00973FB1" w:rsidRPr="00BE3DCD">
        <w:rPr>
          <w:rFonts w:ascii="GHEA Grapalat" w:hAnsi="GHEA Grapalat" w:cs="Sylfaen"/>
          <w:sz w:val="20"/>
          <w:szCs w:val="24"/>
          <w:lang w:val="af-ZA" w:eastAsia="en-US"/>
        </w:rPr>
        <w:t xml:space="preserve"> </w:t>
      </w:r>
      <w:r w:rsidR="009B6D58" w:rsidRPr="00BE3DCD">
        <w:rPr>
          <w:rFonts w:ascii="GHEA Grapalat" w:hAnsi="GHEA Grapalat" w:cs="Sylfaen"/>
          <w:sz w:val="20"/>
          <w:szCs w:val="24"/>
          <w:lang w:val="ru-RU" w:eastAsia="en-US"/>
        </w:rPr>
        <w:t>Առաջարկված</w:t>
      </w:r>
      <w:r w:rsidR="009B6D58" w:rsidRPr="00BE3DCD">
        <w:rPr>
          <w:rFonts w:ascii="GHEA Grapalat" w:hAnsi="GHEA Grapalat" w:cs="Sylfaen"/>
          <w:sz w:val="20"/>
          <w:szCs w:val="24"/>
          <w:lang w:val="af-ZA" w:eastAsia="en-US"/>
        </w:rPr>
        <w:t xml:space="preserve"> </w:t>
      </w:r>
      <w:r w:rsidR="009B6D58" w:rsidRPr="00BE3DCD">
        <w:rPr>
          <w:rFonts w:ascii="GHEA Grapalat" w:hAnsi="GHEA Grapalat" w:cs="Sylfaen"/>
          <w:sz w:val="20"/>
          <w:szCs w:val="24"/>
          <w:lang w:val="ru-RU" w:eastAsia="en-US"/>
        </w:rPr>
        <w:t>նվազագույն</w:t>
      </w:r>
      <w:r w:rsidR="009B6D58" w:rsidRPr="00BE3DCD">
        <w:rPr>
          <w:rFonts w:ascii="GHEA Grapalat" w:hAnsi="GHEA Grapalat" w:cs="Sylfaen"/>
          <w:sz w:val="20"/>
          <w:szCs w:val="24"/>
          <w:lang w:val="af-ZA" w:eastAsia="en-US"/>
        </w:rPr>
        <w:t xml:space="preserve"> </w:t>
      </w:r>
      <w:r w:rsidR="009B6D58" w:rsidRPr="00BE3DCD">
        <w:rPr>
          <w:rFonts w:ascii="GHEA Grapalat" w:hAnsi="GHEA Grapalat" w:cs="Sylfaen"/>
          <w:sz w:val="20"/>
          <w:szCs w:val="24"/>
          <w:lang w:val="ru-RU" w:eastAsia="en-US"/>
        </w:rPr>
        <w:t>գների</w:t>
      </w:r>
      <w:r w:rsidR="009B6D58" w:rsidRPr="00BE3DCD">
        <w:rPr>
          <w:rFonts w:ascii="GHEA Grapalat" w:hAnsi="GHEA Grapalat" w:cs="Sylfaen"/>
          <w:sz w:val="20"/>
          <w:szCs w:val="24"/>
          <w:lang w:val="af-ZA" w:eastAsia="en-US"/>
        </w:rPr>
        <w:t xml:space="preserve"> </w:t>
      </w:r>
      <w:r w:rsidR="009B6D58" w:rsidRPr="00BE3DCD">
        <w:rPr>
          <w:rFonts w:ascii="GHEA Grapalat" w:hAnsi="GHEA Grapalat" w:cs="Sylfaen"/>
          <w:sz w:val="20"/>
          <w:szCs w:val="24"/>
          <w:lang w:val="ru-RU" w:eastAsia="en-US"/>
        </w:rPr>
        <w:t>հավասարության</w:t>
      </w:r>
      <w:r w:rsidR="009B6D58" w:rsidRPr="00BE3DCD">
        <w:rPr>
          <w:rFonts w:ascii="GHEA Grapalat" w:hAnsi="GHEA Grapalat" w:cs="Sylfaen"/>
          <w:sz w:val="20"/>
          <w:szCs w:val="24"/>
          <w:lang w:val="af-ZA" w:eastAsia="en-US"/>
        </w:rPr>
        <w:t xml:space="preserve"> </w:t>
      </w:r>
      <w:r w:rsidR="009B6D58" w:rsidRPr="00BE3DCD">
        <w:rPr>
          <w:rFonts w:ascii="GHEA Grapalat" w:hAnsi="GHEA Grapalat" w:cs="Sylfaen"/>
          <w:sz w:val="20"/>
          <w:szCs w:val="24"/>
          <w:lang w:val="ru-RU" w:eastAsia="en-US"/>
        </w:rPr>
        <w:t>դեպքում</w:t>
      </w:r>
      <w:r w:rsidR="009B6D58" w:rsidRPr="00BE3DCD">
        <w:rPr>
          <w:rFonts w:ascii="GHEA Grapalat" w:hAnsi="GHEA Grapalat" w:cs="Sylfaen"/>
          <w:sz w:val="20"/>
          <w:szCs w:val="24"/>
          <w:lang w:val="af-ZA" w:eastAsia="en-US"/>
        </w:rPr>
        <w:t xml:space="preserve"> </w:t>
      </w:r>
      <w:r w:rsidR="009B6D58" w:rsidRPr="00BE3DCD">
        <w:rPr>
          <w:rFonts w:ascii="GHEA Grapalat" w:hAnsi="GHEA Grapalat" w:cs="Sylfaen"/>
          <w:sz w:val="20"/>
          <w:szCs w:val="24"/>
          <w:lang w:val="ru-RU" w:eastAsia="en-US"/>
        </w:rPr>
        <w:t>կամ</w:t>
      </w:r>
      <w:r w:rsidR="009B6D58" w:rsidRPr="00BE3DCD">
        <w:rPr>
          <w:rFonts w:ascii="GHEA Grapalat" w:hAnsi="GHEA Grapalat" w:cs="Sylfaen"/>
          <w:sz w:val="20"/>
          <w:szCs w:val="24"/>
          <w:lang w:val="af-ZA" w:eastAsia="en-US"/>
        </w:rPr>
        <w:t xml:space="preserve"> </w:t>
      </w:r>
      <w:r w:rsidR="009B6D58" w:rsidRPr="00BE3DCD">
        <w:rPr>
          <w:rFonts w:ascii="GHEA Grapalat" w:hAnsi="GHEA Grapalat" w:cs="Sylfaen"/>
          <w:sz w:val="20"/>
          <w:szCs w:val="24"/>
          <w:lang w:val="ru-RU" w:eastAsia="en-US"/>
        </w:rPr>
        <w:t>եթե</w:t>
      </w:r>
      <w:r w:rsidR="009B6D58" w:rsidRPr="00BE3DCD">
        <w:rPr>
          <w:rFonts w:ascii="GHEA Grapalat" w:hAnsi="GHEA Grapalat" w:cs="Sylfaen"/>
          <w:sz w:val="20"/>
          <w:szCs w:val="24"/>
          <w:lang w:val="af-ZA" w:eastAsia="en-US"/>
        </w:rPr>
        <w:t xml:space="preserve"> </w:t>
      </w:r>
      <w:r w:rsidR="009B6D58" w:rsidRPr="00BE3DCD">
        <w:rPr>
          <w:rFonts w:ascii="GHEA Grapalat" w:hAnsi="GHEA Grapalat" w:cs="Sylfaen"/>
          <w:sz w:val="20"/>
          <w:szCs w:val="24"/>
          <w:lang w:val="ru-RU" w:eastAsia="en-US"/>
        </w:rPr>
        <w:t>ոչ</w:t>
      </w:r>
      <w:r w:rsidR="009B6D58" w:rsidRPr="00BE3DCD">
        <w:rPr>
          <w:rFonts w:ascii="GHEA Grapalat" w:hAnsi="GHEA Grapalat" w:cs="Sylfaen"/>
          <w:sz w:val="20"/>
          <w:szCs w:val="24"/>
          <w:lang w:val="af-ZA" w:eastAsia="en-US"/>
        </w:rPr>
        <w:t xml:space="preserve"> </w:t>
      </w:r>
      <w:r w:rsidR="009B6D58" w:rsidRPr="00BE3DCD">
        <w:rPr>
          <w:rFonts w:ascii="GHEA Grapalat" w:hAnsi="GHEA Grapalat" w:cs="Sylfaen"/>
          <w:sz w:val="20"/>
          <w:szCs w:val="24"/>
          <w:lang w:val="ru-RU" w:eastAsia="en-US"/>
        </w:rPr>
        <w:t>գնային</w:t>
      </w:r>
      <w:r w:rsidR="009B6D58" w:rsidRPr="00BE3DCD">
        <w:rPr>
          <w:rFonts w:ascii="GHEA Grapalat" w:hAnsi="GHEA Grapalat" w:cs="Sylfaen"/>
          <w:sz w:val="20"/>
          <w:szCs w:val="24"/>
          <w:lang w:val="af-ZA" w:eastAsia="en-US"/>
        </w:rPr>
        <w:t xml:space="preserve"> </w:t>
      </w:r>
      <w:r w:rsidR="009B6D58" w:rsidRPr="00BE3DCD">
        <w:rPr>
          <w:rFonts w:ascii="GHEA Grapalat" w:hAnsi="GHEA Grapalat" w:cs="Sylfaen"/>
          <w:sz w:val="20"/>
          <w:szCs w:val="24"/>
          <w:lang w:val="ru-RU" w:eastAsia="en-US"/>
        </w:rPr>
        <w:t>պայմաններին</w:t>
      </w:r>
      <w:r w:rsidR="009B6D58" w:rsidRPr="00BE3DCD">
        <w:rPr>
          <w:rFonts w:ascii="GHEA Grapalat" w:hAnsi="GHEA Grapalat" w:cs="Sylfaen"/>
          <w:sz w:val="20"/>
          <w:szCs w:val="24"/>
          <w:lang w:val="af-ZA" w:eastAsia="en-US"/>
        </w:rPr>
        <w:t xml:space="preserve"> </w:t>
      </w:r>
      <w:r w:rsidR="009B6D58" w:rsidRPr="00BE3DCD">
        <w:rPr>
          <w:rFonts w:ascii="GHEA Grapalat" w:hAnsi="GHEA Grapalat" w:cs="Sylfaen"/>
          <w:sz w:val="20"/>
          <w:szCs w:val="24"/>
          <w:lang w:val="ru-RU" w:eastAsia="en-US"/>
        </w:rPr>
        <w:t>բավարարող</w:t>
      </w:r>
      <w:r w:rsidR="009B6D58" w:rsidRPr="00BE3DCD">
        <w:rPr>
          <w:rFonts w:ascii="GHEA Grapalat" w:hAnsi="GHEA Grapalat" w:cs="Sylfaen"/>
          <w:sz w:val="20"/>
          <w:szCs w:val="24"/>
          <w:lang w:val="af-ZA" w:eastAsia="en-US"/>
        </w:rPr>
        <w:t xml:space="preserve"> </w:t>
      </w:r>
      <w:r w:rsidR="009B6D58" w:rsidRPr="00BE3DCD">
        <w:rPr>
          <w:rFonts w:ascii="GHEA Grapalat" w:hAnsi="GHEA Grapalat" w:cs="Sylfaen"/>
          <w:sz w:val="20"/>
          <w:szCs w:val="24"/>
          <w:lang w:val="ru-RU" w:eastAsia="en-US"/>
        </w:rPr>
        <w:t>գնահատված</w:t>
      </w:r>
      <w:r w:rsidR="009B6D58" w:rsidRPr="00BE3DCD">
        <w:rPr>
          <w:rFonts w:ascii="GHEA Grapalat" w:hAnsi="GHEA Grapalat" w:cs="Sylfaen"/>
          <w:sz w:val="20"/>
          <w:szCs w:val="24"/>
          <w:lang w:val="af-ZA" w:eastAsia="en-US"/>
        </w:rPr>
        <w:t xml:space="preserve"> </w:t>
      </w:r>
      <w:r w:rsidR="009B6D58" w:rsidRPr="00BE3DCD">
        <w:rPr>
          <w:rFonts w:ascii="GHEA Grapalat" w:hAnsi="GHEA Grapalat" w:cs="Sylfaen"/>
          <w:sz w:val="20"/>
          <w:szCs w:val="24"/>
          <w:lang w:val="ru-RU" w:eastAsia="en-US"/>
        </w:rPr>
        <w:t>հայտեր</w:t>
      </w:r>
      <w:r w:rsidR="009B6D58" w:rsidRPr="00BE3DCD">
        <w:rPr>
          <w:rFonts w:ascii="GHEA Grapalat" w:hAnsi="GHEA Grapalat" w:cs="Sylfaen"/>
          <w:sz w:val="20"/>
          <w:szCs w:val="24"/>
          <w:lang w:val="af-ZA" w:eastAsia="en-US"/>
        </w:rPr>
        <w:t xml:space="preserve"> </w:t>
      </w:r>
      <w:r w:rsidR="009B6D58" w:rsidRPr="00BE3DCD">
        <w:rPr>
          <w:rFonts w:ascii="GHEA Grapalat" w:hAnsi="GHEA Grapalat" w:cs="Sylfaen"/>
          <w:sz w:val="20"/>
          <w:szCs w:val="24"/>
          <w:lang w:val="ru-RU" w:eastAsia="en-US"/>
        </w:rPr>
        <w:t>ներկայացրած</w:t>
      </w:r>
      <w:r w:rsidR="009B6D58" w:rsidRPr="00BE3DCD">
        <w:rPr>
          <w:rFonts w:ascii="GHEA Grapalat" w:hAnsi="GHEA Grapalat" w:cs="Sylfaen"/>
          <w:sz w:val="20"/>
          <w:szCs w:val="24"/>
          <w:lang w:val="af-ZA" w:eastAsia="en-US"/>
        </w:rPr>
        <w:t xml:space="preserve"> </w:t>
      </w:r>
      <w:r w:rsidR="009B6D58" w:rsidRPr="00BE3DCD">
        <w:rPr>
          <w:rFonts w:ascii="GHEA Grapalat" w:hAnsi="GHEA Grapalat" w:cs="Sylfaen"/>
          <w:sz w:val="20"/>
          <w:szCs w:val="24"/>
          <w:lang w:val="ru-RU" w:eastAsia="en-US"/>
        </w:rPr>
        <w:t>բոլոր</w:t>
      </w:r>
      <w:r w:rsidR="009B6D58"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val="af-ZA" w:eastAsia="en-US"/>
        </w:rPr>
        <w:t>մ</w:t>
      </w:r>
      <w:r w:rsidR="009B6D58" w:rsidRPr="00BE3DCD">
        <w:rPr>
          <w:rFonts w:ascii="GHEA Grapalat" w:hAnsi="GHEA Grapalat" w:cs="Sylfaen"/>
          <w:sz w:val="20"/>
          <w:szCs w:val="24"/>
          <w:lang w:val="ru-RU" w:eastAsia="en-US"/>
        </w:rPr>
        <w:t>ասնակիցների</w:t>
      </w:r>
      <w:r w:rsidR="009B6D58" w:rsidRPr="00BE3DCD">
        <w:rPr>
          <w:rFonts w:ascii="GHEA Grapalat" w:hAnsi="GHEA Grapalat" w:cs="Sylfaen"/>
          <w:sz w:val="20"/>
          <w:szCs w:val="24"/>
          <w:lang w:val="af-ZA" w:eastAsia="en-US"/>
        </w:rPr>
        <w:t xml:space="preserve"> </w:t>
      </w:r>
      <w:r w:rsidR="009B6D58" w:rsidRPr="00BE3DCD">
        <w:rPr>
          <w:rFonts w:ascii="GHEA Grapalat" w:hAnsi="GHEA Grapalat" w:cs="Sylfaen"/>
          <w:sz w:val="20"/>
          <w:szCs w:val="24"/>
          <w:lang w:val="ru-RU" w:eastAsia="en-US"/>
        </w:rPr>
        <w:t>ներկայացրած</w:t>
      </w:r>
      <w:r w:rsidR="009B6D58" w:rsidRPr="00BE3DCD">
        <w:rPr>
          <w:rFonts w:ascii="GHEA Grapalat" w:hAnsi="GHEA Grapalat" w:cs="Sylfaen"/>
          <w:sz w:val="20"/>
          <w:szCs w:val="24"/>
          <w:lang w:val="af-ZA" w:eastAsia="en-US"/>
        </w:rPr>
        <w:t xml:space="preserve"> </w:t>
      </w:r>
      <w:r w:rsidR="009B6D58" w:rsidRPr="00BE3DCD">
        <w:rPr>
          <w:rFonts w:ascii="GHEA Grapalat" w:hAnsi="GHEA Grapalat" w:cs="Sylfaen"/>
          <w:sz w:val="20"/>
          <w:szCs w:val="24"/>
          <w:lang w:val="ru-RU" w:eastAsia="en-US"/>
        </w:rPr>
        <w:t>գնային</w:t>
      </w:r>
      <w:r w:rsidR="009B6D58" w:rsidRPr="00BE3DCD">
        <w:rPr>
          <w:rFonts w:ascii="GHEA Grapalat" w:hAnsi="GHEA Grapalat" w:cs="Sylfaen"/>
          <w:sz w:val="20"/>
          <w:szCs w:val="24"/>
          <w:lang w:val="af-ZA" w:eastAsia="en-US"/>
        </w:rPr>
        <w:t xml:space="preserve"> </w:t>
      </w:r>
      <w:r w:rsidR="009B6D58" w:rsidRPr="00BE3DCD">
        <w:rPr>
          <w:rFonts w:ascii="GHEA Grapalat" w:hAnsi="GHEA Grapalat" w:cs="Sylfaen"/>
          <w:sz w:val="20"/>
          <w:szCs w:val="24"/>
          <w:lang w:val="ru-RU" w:eastAsia="en-US"/>
        </w:rPr>
        <w:t>առաջարկները</w:t>
      </w:r>
      <w:r w:rsidR="009B6D58" w:rsidRPr="00BE3DCD">
        <w:rPr>
          <w:rFonts w:ascii="GHEA Grapalat" w:hAnsi="GHEA Grapalat" w:cs="Sylfaen"/>
          <w:sz w:val="20"/>
          <w:szCs w:val="24"/>
          <w:lang w:val="af-ZA" w:eastAsia="en-US"/>
        </w:rPr>
        <w:t xml:space="preserve"> </w:t>
      </w:r>
      <w:r w:rsidR="009B6D58" w:rsidRPr="00BE3DCD">
        <w:rPr>
          <w:rFonts w:ascii="GHEA Grapalat" w:hAnsi="GHEA Grapalat" w:cs="Sylfaen"/>
          <w:sz w:val="20"/>
          <w:szCs w:val="24"/>
          <w:lang w:val="ru-RU" w:eastAsia="en-US"/>
        </w:rPr>
        <w:t>գերազանցում</w:t>
      </w:r>
      <w:r w:rsidR="009B6D58" w:rsidRPr="00BE3DCD">
        <w:rPr>
          <w:rFonts w:ascii="GHEA Grapalat" w:hAnsi="GHEA Grapalat" w:cs="Sylfaen"/>
          <w:sz w:val="20"/>
          <w:szCs w:val="24"/>
          <w:lang w:val="af-ZA" w:eastAsia="en-US"/>
        </w:rPr>
        <w:t xml:space="preserve"> </w:t>
      </w:r>
      <w:r w:rsidR="009B6D58" w:rsidRPr="00BE3DCD">
        <w:rPr>
          <w:rFonts w:ascii="GHEA Grapalat" w:hAnsi="GHEA Grapalat" w:cs="Sylfaen"/>
          <w:sz w:val="20"/>
          <w:szCs w:val="24"/>
          <w:lang w:val="ru-RU" w:eastAsia="en-US"/>
        </w:rPr>
        <w:t>են</w:t>
      </w:r>
      <w:r w:rsidR="009B6D58" w:rsidRPr="00BE3DCD">
        <w:rPr>
          <w:rFonts w:ascii="GHEA Grapalat" w:hAnsi="GHEA Grapalat" w:cs="Sylfaen"/>
          <w:sz w:val="20"/>
          <w:szCs w:val="24"/>
          <w:lang w:val="af-ZA" w:eastAsia="en-US"/>
        </w:rPr>
        <w:t xml:space="preserve"> </w:t>
      </w:r>
      <w:r w:rsidR="00973FB1" w:rsidRPr="00BE3DCD">
        <w:rPr>
          <w:rFonts w:ascii="GHEA Grapalat" w:hAnsi="GHEA Grapalat" w:cs="Sylfaen"/>
          <w:sz w:val="20"/>
          <w:szCs w:val="24"/>
          <w:lang w:val="ru-RU" w:eastAsia="en-US"/>
        </w:rPr>
        <w:t>սույն</w:t>
      </w:r>
      <w:r w:rsidR="00973FB1" w:rsidRPr="00BE3DCD">
        <w:rPr>
          <w:rFonts w:ascii="GHEA Grapalat" w:hAnsi="GHEA Grapalat" w:cs="Sylfaen"/>
          <w:sz w:val="20"/>
          <w:szCs w:val="24"/>
          <w:lang w:val="af-ZA" w:eastAsia="en-US"/>
        </w:rPr>
        <w:t xml:space="preserve"> </w:t>
      </w:r>
      <w:r w:rsidR="00973FB1" w:rsidRPr="00BE3DCD">
        <w:rPr>
          <w:rFonts w:ascii="GHEA Grapalat" w:hAnsi="GHEA Grapalat" w:cs="Sylfaen"/>
          <w:sz w:val="20"/>
          <w:szCs w:val="24"/>
          <w:lang w:val="ru-RU" w:eastAsia="en-US"/>
        </w:rPr>
        <w:t>ընթացակարգի</w:t>
      </w:r>
      <w:r w:rsidR="00973FB1" w:rsidRPr="00BE3DCD">
        <w:rPr>
          <w:rFonts w:ascii="GHEA Grapalat" w:hAnsi="GHEA Grapalat" w:cs="Sylfaen"/>
          <w:sz w:val="20"/>
          <w:szCs w:val="24"/>
          <w:lang w:val="af-ZA" w:eastAsia="en-US"/>
        </w:rPr>
        <w:t xml:space="preserve"> </w:t>
      </w:r>
      <w:r w:rsidR="00973FB1" w:rsidRPr="00BE3DCD">
        <w:rPr>
          <w:rFonts w:ascii="GHEA Grapalat" w:hAnsi="GHEA Grapalat" w:cs="Sylfaen"/>
          <w:sz w:val="20"/>
          <w:szCs w:val="24"/>
          <w:lang w:val="ru-RU" w:eastAsia="en-US"/>
        </w:rPr>
        <w:t>շրջանակում</w:t>
      </w:r>
      <w:r w:rsidR="00973FB1" w:rsidRPr="00BE3DCD">
        <w:rPr>
          <w:rFonts w:ascii="GHEA Grapalat" w:hAnsi="GHEA Grapalat" w:cs="Sylfaen"/>
          <w:sz w:val="20"/>
          <w:szCs w:val="24"/>
          <w:lang w:val="af-ZA" w:eastAsia="en-US"/>
        </w:rPr>
        <w:t xml:space="preserve"> </w:t>
      </w:r>
      <w:r w:rsidR="00973FB1" w:rsidRPr="00BE3DCD">
        <w:rPr>
          <w:rFonts w:ascii="GHEA Grapalat" w:hAnsi="GHEA Grapalat" w:cs="Sylfaen"/>
          <w:sz w:val="20"/>
          <w:szCs w:val="24"/>
          <w:lang w:val="ru-RU" w:eastAsia="en-US"/>
        </w:rPr>
        <w:t>գնվելիք</w:t>
      </w:r>
      <w:r w:rsidR="00973FB1" w:rsidRPr="00BE3DCD">
        <w:rPr>
          <w:rFonts w:ascii="GHEA Grapalat" w:hAnsi="GHEA Grapalat" w:cs="Sylfaen"/>
          <w:sz w:val="20"/>
          <w:szCs w:val="24"/>
          <w:lang w:val="af-ZA" w:eastAsia="en-US"/>
        </w:rPr>
        <w:t xml:space="preserve"> </w:t>
      </w:r>
      <w:r w:rsidR="00973FB1" w:rsidRPr="00BE3DCD">
        <w:rPr>
          <w:rFonts w:ascii="GHEA Grapalat" w:hAnsi="GHEA Grapalat" w:cs="Sylfaen"/>
          <w:sz w:val="20"/>
          <w:szCs w:val="24"/>
          <w:lang w:val="ru-RU" w:eastAsia="en-US"/>
        </w:rPr>
        <w:t>ապրանքների</w:t>
      </w:r>
      <w:r w:rsidR="00973FB1" w:rsidRPr="00BE3DCD">
        <w:rPr>
          <w:rFonts w:ascii="GHEA Grapalat" w:hAnsi="GHEA Grapalat" w:cs="Sylfaen"/>
          <w:sz w:val="20"/>
          <w:szCs w:val="24"/>
          <w:lang w:val="af-ZA" w:eastAsia="en-US"/>
        </w:rPr>
        <w:t xml:space="preserve"> </w:t>
      </w:r>
      <w:r w:rsidR="00973FB1" w:rsidRPr="00BE3DCD">
        <w:rPr>
          <w:rFonts w:ascii="GHEA Grapalat" w:hAnsi="GHEA Grapalat" w:cs="Sylfaen"/>
          <w:sz w:val="20"/>
          <w:szCs w:val="24"/>
          <w:lang w:val="ru-RU" w:eastAsia="en-US"/>
        </w:rPr>
        <w:t>գնման</w:t>
      </w:r>
      <w:r w:rsidR="00973FB1" w:rsidRPr="00BE3DCD">
        <w:rPr>
          <w:rFonts w:ascii="GHEA Grapalat" w:hAnsi="GHEA Grapalat" w:cs="Sylfaen"/>
          <w:sz w:val="20"/>
          <w:szCs w:val="24"/>
          <w:lang w:val="af-ZA" w:eastAsia="en-US"/>
        </w:rPr>
        <w:t xml:space="preserve"> </w:t>
      </w:r>
      <w:r w:rsidR="00973FB1" w:rsidRPr="00BE3DCD">
        <w:rPr>
          <w:rFonts w:ascii="GHEA Grapalat" w:hAnsi="GHEA Grapalat" w:cs="Sylfaen"/>
          <w:sz w:val="20"/>
          <w:szCs w:val="24"/>
          <w:lang w:val="ru-RU" w:eastAsia="en-US"/>
        </w:rPr>
        <w:t>հայտով</w:t>
      </w:r>
      <w:r w:rsidR="00973FB1" w:rsidRPr="00BE3DCD">
        <w:rPr>
          <w:rFonts w:ascii="GHEA Grapalat" w:hAnsi="GHEA Grapalat" w:cs="Sylfaen"/>
          <w:sz w:val="20"/>
          <w:szCs w:val="24"/>
          <w:lang w:val="af-ZA" w:eastAsia="en-US"/>
        </w:rPr>
        <w:t xml:space="preserve"> </w:t>
      </w:r>
      <w:r w:rsidR="00973FB1" w:rsidRPr="00BE3DCD">
        <w:rPr>
          <w:rFonts w:ascii="GHEA Grapalat" w:hAnsi="GHEA Grapalat" w:cs="Sylfaen"/>
          <w:sz w:val="20"/>
          <w:szCs w:val="24"/>
          <w:lang w:val="ru-RU" w:eastAsia="en-US"/>
        </w:rPr>
        <w:t>սահմանված</w:t>
      </w:r>
      <w:r w:rsidR="00973FB1" w:rsidRPr="00BE3DCD">
        <w:rPr>
          <w:rFonts w:ascii="GHEA Grapalat" w:hAnsi="GHEA Grapalat" w:cs="Sylfaen"/>
          <w:sz w:val="20"/>
          <w:szCs w:val="24"/>
          <w:lang w:val="af-ZA" w:eastAsia="en-US"/>
        </w:rPr>
        <w:t xml:space="preserve"> </w:t>
      </w:r>
      <w:r w:rsidR="00973FB1" w:rsidRPr="00BE3DCD">
        <w:rPr>
          <w:rFonts w:ascii="GHEA Grapalat" w:hAnsi="GHEA Grapalat" w:cs="Sylfaen"/>
          <w:sz w:val="20"/>
          <w:szCs w:val="24"/>
          <w:lang w:val="ru-RU" w:eastAsia="en-US"/>
        </w:rPr>
        <w:t>գինը</w:t>
      </w:r>
      <w:r w:rsidR="00FF3E3D" w:rsidRPr="00BE3DCD">
        <w:rPr>
          <w:rFonts w:ascii="GHEA Grapalat" w:hAnsi="GHEA Grapalat" w:cs="Sylfaen"/>
          <w:sz w:val="20"/>
          <w:szCs w:val="24"/>
          <w:lang w:val="af-ZA" w:eastAsia="en-US"/>
        </w:rPr>
        <w:t xml:space="preserve"> </w:t>
      </w:r>
      <w:r w:rsidR="00FF3E3D" w:rsidRPr="00BE3DCD">
        <w:rPr>
          <w:rFonts w:ascii="GHEA Grapalat" w:hAnsi="GHEA Grapalat" w:cs="Sylfaen"/>
          <w:sz w:val="20"/>
          <w:szCs w:val="24"/>
          <w:lang w:val="ru-RU" w:eastAsia="en-US"/>
        </w:rPr>
        <w:t>կամ</w:t>
      </w:r>
      <w:r w:rsidR="00FF3E3D" w:rsidRPr="00BE3DCD">
        <w:rPr>
          <w:rFonts w:ascii="GHEA Grapalat" w:hAnsi="GHEA Grapalat" w:cs="Sylfaen"/>
          <w:sz w:val="20"/>
          <w:szCs w:val="24"/>
          <w:lang w:val="af-ZA" w:eastAsia="en-US"/>
        </w:rPr>
        <w:t xml:space="preserve"> </w:t>
      </w:r>
      <w:r w:rsidR="00FF3E3D" w:rsidRPr="00BE3DCD">
        <w:rPr>
          <w:rFonts w:ascii="GHEA Grapalat" w:hAnsi="GHEA Grapalat" w:cs="Sylfaen"/>
          <w:sz w:val="20"/>
          <w:szCs w:val="24"/>
          <w:lang w:val="ru-RU" w:eastAsia="en-US"/>
        </w:rPr>
        <w:t>գնումն</w:t>
      </w:r>
      <w:r w:rsidR="00FF3E3D" w:rsidRPr="00BE3DCD">
        <w:rPr>
          <w:rFonts w:ascii="GHEA Grapalat" w:hAnsi="GHEA Grapalat" w:cs="Sylfaen"/>
          <w:sz w:val="20"/>
          <w:szCs w:val="24"/>
          <w:lang w:val="af-ZA" w:eastAsia="en-US"/>
        </w:rPr>
        <w:t xml:space="preserve"> </w:t>
      </w:r>
      <w:r w:rsidR="00FF3E3D" w:rsidRPr="00BE3DCD">
        <w:rPr>
          <w:rFonts w:ascii="GHEA Grapalat" w:hAnsi="GHEA Grapalat" w:cs="Sylfaen"/>
          <w:sz w:val="20"/>
          <w:szCs w:val="24"/>
          <w:lang w:val="ru-RU" w:eastAsia="en-US"/>
        </w:rPr>
        <w:t>իրականացվում</w:t>
      </w:r>
      <w:r w:rsidR="00FF3E3D" w:rsidRPr="00BE3DCD">
        <w:rPr>
          <w:rFonts w:ascii="GHEA Grapalat" w:hAnsi="GHEA Grapalat" w:cs="Sylfaen"/>
          <w:sz w:val="20"/>
          <w:szCs w:val="24"/>
          <w:lang w:val="af-ZA" w:eastAsia="en-US"/>
        </w:rPr>
        <w:t xml:space="preserve"> </w:t>
      </w:r>
      <w:r w:rsidR="00FF3E3D" w:rsidRPr="00BE3DCD">
        <w:rPr>
          <w:rFonts w:ascii="GHEA Grapalat" w:hAnsi="GHEA Grapalat" w:cs="Sylfaen"/>
          <w:sz w:val="20"/>
          <w:szCs w:val="24"/>
          <w:lang w:val="ru-RU" w:eastAsia="en-US"/>
        </w:rPr>
        <w:t>է</w:t>
      </w:r>
      <w:r w:rsidR="00FF3E3D" w:rsidRPr="00BE3DCD">
        <w:rPr>
          <w:rFonts w:ascii="GHEA Grapalat" w:hAnsi="GHEA Grapalat" w:cs="Sylfaen"/>
          <w:sz w:val="20"/>
          <w:szCs w:val="24"/>
          <w:lang w:val="af-ZA" w:eastAsia="en-US"/>
        </w:rPr>
        <w:t xml:space="preserve"> </w:t>
      </w:r>
      <w:r w:rsidR="00FF3E3D" w:rsidRPr="00BE3DCD">
        <w:rPr>
          <w:rFonts w:ascii="GHEA Grapalat" w:hAnsi="GHEA Grapalat" w:cs="Sylfaen"/>
          <w:sz w:val="20"/>
          <w:szCs w:val="24"/>
          <w:lang w:val="ru-RU" w:eastAsia="en-US"/>
        </w:rPr>
        <w:t>Օրենքի</w:t>
      </w:r>
      <w:r w:rsidR="00FF3E3D" w:rsidRPr="00BE3DCD">
        <w:rPr>
          <w:rFonts w:ascii="GHEA Grapalat" w:hAnsi="GHEA Grapalat" w:cs="Sylfaen"/>
          <w:sz w:val="20"/>
          <w:szCs w:val="24"/>
          <w:lang w:val="af-ZA" w:eastAsia="en-US"/>
        </w:rPr>
        <w:t xml:space="preserve"> 15-</w:t>
      </w:r>
      <w:r w:rsidR="00FF3E3D" w:rsidRPr="00BE3DCD">
        <w:rPr>
          <w:rFonts w:ascii="GHEA Grapalat" w:hAnsi="GHEA Grapalat" w:cs="Sylfaen"/>
          <w:sz w:val="20"/>
          <w:szCs w:val="24"/>
          <w:lang w:val="ru-RU" w:eastAsia="en-US"/>
        </w:rPr>
        <w:t>րդ</w:t>
      </w:r>
      <w:r w:rsidR="00FF3E3D" w:rsidRPr="00BE3DCD">
        <w:rPr>
          <w:rFonts w:ascii="GHEA Grapalat" w:hAnsi="GHEA Grapalat" w:cs="Sylfaen"/>
          <w:sz w:val="20"/>
          <w:szCs w:val="24"/>
          <w:lang w:val="af-ZA" w:eastAsia="en-US"/>
        </w:rPr>
        <w:t xml:space="preserve"> </w:t>
      </w:r>
      <w:r w:rsidR="00FF3E3D" w:rsidRPr="00BE3DCD">
        <w:rPr>
          <w:rFonts w:ascii="GHEA Grapalat" w:hAnsi="GHEA Grapalat" w:cs="Sylfaen"/>
          <w:sz w:val="20"/>
          <w:szCs w:val="24"/>
          <w:lang w:val="ru-RU" w:eastAsia="en-US"/>
        </w:rPr>
        <w:t>հոդվածի</w:t>
      </w:r>
      <w:r w:rsidR="00FF3E3D" w:rsidRPr="00BE3DCD">
        <w:rPr>
          <w:rFonts w:ascii="GHEA Grapalat" w:hAnsi="GHEA Grapalat" w:cs="Sylfaen"/>
          <w:sz w:val="20"/>
          <w:szCs w:val="24"/>
          <w:lang w:val="af-ZA" w:eastAsia="en-US"/>
        </w:rPr>
        <w:t xml:space="preserve"> 6-</w:t>
      </w:r>
      <w:r w:rsidR="00FF3E3D" w:rsidRPr="00BE3DCD">
        <w:rPr>
          <w:rFonts w:ascii="GHEA Grapalat" w:hAnsi="GHEA Grapalat" w:cs="Sylfaen"/>
          <w:sz w:val="20"/>
          <w:szCs w:val="24"/>
          <w:lang w:val="ru-RU" w:eastAsia="en-US"/>
        </w:rPr>
        <w:t>րդ</w:t>
      </w:r>
      <w:r w:rsidR="00FF3E3D" w:rsidRPr="00BE3DCD">
        <w:rPr>
          <w:rFonts w:ascii="GHEA Grapalat" w:hAnsi="GHEA Grapalat" w:cs="Sylfaen"/>
          <w:sz w:val="20"/>
          <w:szCs w:val="24"/>
          <w:lang w:val="af-ZA" w:eastAsia="en-US"/>
        </w:rPr>
        <w:t xml:space="preserve"> </w:t>
      </w:r>
      <w:r w:rsidR="00FF3E3D" w:rsidRPr="00BE3DCD">
        <w:rPr>
          <w:rFonts w:ascii="GHEA Grapalat" w:hAnsi="GHEA Grapalat" w:cs="Sylfaen"/>
          <w:sz w:val="20"/>
          <w:szCs w:val="24"/>
          <w:lang w:val="ru-RU" w:eastAsia="en-US"/>
        </w:rPr>
        <w:t>մասի</w:t>
      </w:r>
      <w:r w:rsidR="00FF3E3D" w:rsidRPr="00BE3DCD">
        <w:rPr>
          <w:rFonts w:ascii="GHEA Grapalat" w:hAnsi="GHEA Grapalat" w:cs="Sylfaen"/>
          <w:sz w:val="20"/>
          <w:szCs w:val="24"/>
          <w:lang w:val="af-ZA" w:eastAsia="en-US"/>
        </w:rPr>
        <w:t xml:space="preserve"> </w:t>
      </w:r>
      <w:r w:rsidR="00FF3E3D" w:rsidRPr="00BE3DCD">
        <w:rPr>
          <w:rFonts w:ascii="GHEA Grapalat" w:hAnsi="GHEA Grapalat" w:cs="Sylfaen"/>
          <w:sz w:val="20"/>
          <w:szCs w:val="24"/>
          <w:lang w:val="ru-RU" w:eastAsia="en-US"/>
        </w:rPr>
        <w:t>հիման</w:t>
      </w:r>
      <w:r w:rsidR="00FF3E3D" w:rsidRPr="00BE3DCD">
        <w:rPr>
          <w:rFonts w:ascii="GHEA Grapalat" w:hAnsi="GHEA Grapalat" w:cs="Sylfaen"/>
          <w:sz w:val="20"/>
          <w:szCs w:val="24"/>
          <w:lang w:val="af-ZA" w:eastAsia="en-US"/>
        </w:rPr>
        <w:t xml:space="preserve"> </w:t>
      </w:r>
      <w:r w:rsidR="00FF3E3D" w:rsidRPr="00BE3DCD">
        <w:rPr>
          <w:rFonts w:ascii="GHEA Grapalat" w:hAnsi="GHEA Grapalat" w:cs="Sylfaen"/>
          <w:sz w:val="20"/>
          <w:szCs w:val="24"/>
          <w:lang w:val="ru-RU" w:eastAsia="en-US"/>
        </w:rPr>
        <w:t>վրա</w:t>
      </w:r>
      <w:r w:rsidR="009B6D58" w:rsidRPr="00BE3DCD">
        <w:rPr>
          <w:rFonts w:ascii="GHEA Grapalat" w:hAnsi="GHEA Grapalat" w:cs="Sylfaen"/>
          <w:sz w:val="20"/>
          <w:szCs w:val="24"/>
          <w:lang w:val="ru-RU" w:eastAsia="en-US"/>
        </w:rPr>
        <w:t>՝</w:t>
      </w:r>
      <w:r w:rsidR="009B6D58" w:rsidRPr="00BE3DCD">
        <w:rPr>
          <w:rFonts w:ascii="GHEA Grapalat" w:hAnsi="GHEA Grapalat" w:cs="Sylfaen"/>
          <w:sz w:val="20"/>
          <w:szCs w:val="24"/>
          <w:lang w:val="af-ZA" w:eastAsia="en-US"/>
        </w:rPr>
        <w:t xml:space="preserve"> </w:t>
      </w:r>
    </w:p>
    <w:p w:rsidR="009B6D58" w:rsidRPr="00BE3DCD" w:rsidRDefault="009B6D58" w:rsidP="00EF3662">
      <w:pPr>
        <w:pStyle w:val="norm"/>
        <w:spacing w:line="240" w:lineRule="auto"/>
        <w:rPr>
          <w:rFonts w:ascii="GHEA Grapalat" w:hAnsi="GHEA Grapalat" w:cs="Sylfaen"/>
          <w:sz w:val="20"/>
          <w:szCs w:val="24"/>
          <w:lang w:val="af-ZA" w:eastAsia="en-US"/>
        </w:rPr>
      </w:pPr>
      <w:r w:rsidRPr="00BE3DCD">
        <w:rPr>
          <w:rFonts w:ascii="GHEA Grapalat" w:hAnsi="GHEA Grapalat" w:cs="Sylfaen"/>
          <w:sz w:val="20"/>
          <w:szCs w:val="24"/>
          <w:lang w:val="ru-RU" w:eastAsia="en-US"/>
        </w:rPr>
        <w:t>ա</w:t>
      </w:r>
      <w:r w:rsidRPr="00BE3DCD">
        <w:rPr>
          <w:rFonts w:ascii="GHEA Grapalat" w:hAnsi="GHEA Grapalat" w:cs="Sylfaen"/>
          <w:sz w:val="20"/>
          <w:szCs w:val="24"/>
          <w:lang w:val="af-ZA" w:eastAsia="en-US"/>
        </w:rPr>
        <w:t xml:space="preserve">. </w:t>
      </w:r>
      <w:r w:rsidR="00E34189" w:rsidRPr="00BE3DCD">
        <w:rPr>
          <w:rFonts w:ascii="GHEA Grapalat" w:hAnsi="GHEA Grapalat" w:cs="Sylfaen"/>
          <w:sz w:val="20"/>
          <w:szCs w:val="24"/>
          <w:lang w:val="hy-AM" w:eastAsia="en-US"/>
        </w:rPr>
        <w:t>ընտրված</w:t>
      </w:r>
      <w:r w:rsidR="00E34189"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val="ru-RU" w:eastAsia="en-US"/>
        </w:rPr>
        <w:t>և</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val="ru-RU" w:eastAsia="en-US"/>
        </w:rPr>
        <w:t>հաջորդաբար</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val="ru-RU" w:eastAsia="en-US"/>
        </w:rPr>
        <w:t>տեղեր</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val="ru-RU" w:eastAsia="en-US"/>
        </w:rPr>
        <w:t>զբաղեցրած</w:t>
      </w:r>
      <w:r w:rsidRPr="00BE3DCD">
        <w:rPr>
          <w:rFonts w:ascii="GHEA Grapalat" w:hAnsi="GHEA Grapalat" w:cs="Sylfaen"/>
          <w:sz w:val="20"/>
          <w:szCs w:val="24"/>
          <w:lang w:val="af-ZA" w:eastAsia="en-US"/>
        </w:rPr>
        <w:t xml:space="preserve"> </w:t>
      </w:r>
      <w:r w:rsidR="00FD2748" w:rsidRPr="00BE3DCD">
        <w:rPr>
          <w:rFonts w:ascii="GHEA Grapalat" w:hAnsi="GHEA Grapalat" w:cs="Sylfaen"/>
          <w:sz w:val="20"/>
          <w:szCs w:val="24"/>
          <w:lang w:val="af-ZA" w:eastAsia="en-US"/>
        </w:rPr>
        <w:t>մ</w:t>
      </w:r>
      <w:r w:rsidRPr="00BE3DCD">
        <w:rPr>
          <w:rFonts w:ascii="GHEA Grapalat" w:hAnsi="GHEA Grapalat" w:cs="Sylfaen"/>
          <w:sz w:val="20"/>
          <w:szCs w:val="24"/>
          <w:lang w:val="ru-RU" w:eastAsia="en-US"/>
        </w:rPr>
        <w:t>ասնակիցներին</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val="ru-RU" w:eastAsia="en-US"/>
        </w:rPr>
        <w:t>որոշելու</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val="ru-RU" w:eastAsia="en-US"/>
        </w:rPr>
        <w:t>նպատակով</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val="ru-RU" w:eastAsia="en-US"/>
        </w:rPr>
        <w:t>հանձնաժողովի</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val="ru-RU" w:eastAsia="en-US"/>
        </w:rPr>
        <w:t>նիստում</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val="ru-RU" w:eastAsia="en-US"/>
        </w:rPr>
        <w:t>առաջարկված</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val="ru-RU" w:eastAsia="en-US"/>
        </w:rPr>
        <w:t>գների</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val="ru-RU" w:eastAsia="en-US"/>
        </w:rPr>
        <w:t>նվազեցման</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val="ru-RU" w:eastAsia="en-US"/>
        </w:rPr>
        <w:t>նպատակով</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val="ru-RU" w:eastAsia="en-US"/>
        </w:rPr>
        <w:t>ոչ</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val="ru-RU" w:eastAsia="en-US"/>
        </w:rPr>
        <w:t>գնային</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val="ru-RU" w:eastAsia="en-US"/>
        </w:rPr>
        <w:t>պայման</w:t>
      </w:r>
      <w:r w:rsidRPr="00BE3DCD">
        <w:rPr>
          <w:rFonts w:ascii="GHEA Grapalat" w:hAnsi="GHEA Grapalat" w:cs="Sylfaen"/>
          <w:sz w:val="20"/>
          <w:szCs w:val="24"/>
          <w:lang w:val="af-ZA" w:eastAsia="en-US"/>
        </w:rPr>
        <w:softHyphen/>
      </w:r>
      <w:r w:rsidRPr="00BE3DCD">
        <w:rPr>
          <w:rFonts w:ascii="GHEA Grapalat" w:hAnsi="GHEA Grapalat" w:cs="Sylfaen"/>
          <w:sz w:val="20"/>
          <w:szCs w:val="24"/>
          <w:lang w:val="ru-RU" w:eastAsia="en-US"/>
        </w:rPr>
        <w:t>ները</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val="ru-RU" w:eastAsia="en-US"/>
        </w:rPr>
        <w:t>բավարարող</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val="ru-RU" w:eastAsia="en-US"/>
        </w:rPr>
        <w:t>գնահատված</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val="ru-RU" w:eastAsia="en-US"/>
        </w:rPr>
        <w:t>բոլոր</w:t>
      </w:r>
      <w:r w:rsidRPr="00BE3DCD">
        <w:rPr>
          <w:rFonts w:ascii="GHEA Grapalat" w:hAnsi="GHEA Grapalat" w:cs="Sylfaen"/>
          <w:sz w:val="20"/>
          <w:szCs w:val="24"/>
          <w:lang w:val="af-ZA" w:eastAsia="en-US"/>
        </w:rPr>
        <w:t xml:space="preserve"> </w:t>
      </w:r>
      <w:r w:rsidR="00FD2748" w:rsidRPr="00BE3DCD">
        <w:rPr>
          <w:rFonts w:ascii="GHEA Grapalat" w:hAnsi="GHEA Grapalat" w:cs="Sylfaen"/>
          <w:sz w:val="20"/>
          <w:szCs w:val="24"/>
          <w:lang w:val="af-ZA" w:eastAsia="en-US"/>
        </w:rPr>
        <w:t>մ</w:t>
      </w:r>
      <w:r w:rsidRPr="00BE3DCD">
        <w:rPr>
          <w:rFonts w:ascii="GHEA Grapalat" w:hAnsi="GHEA Grapalat" w:cs="Sylfaen"/>
          <w:sz w:val="20"/>
          <w:szCs w:val="24"/>
          <w:lang w:val="ru-RU" w:eastAsia="en-US"/>
        </w:rPr>
        <w:t>ասնակիցների</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val="ru-RU" w:eastAsia="en-US"/>
        </w:rPr>
        <w:t>հետ</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val="ru-RU" w:eastAsia="en-US"/>
        </w:rPr>
        <w:t>վարվում</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val="ru-RU" w:eastAsia="en-US"/>
        </w:rPr>
        <w:t>են</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val="ru-RU" w:eastAsia="en-US"/>
        </w:rPr>
        <w:t>միաժամանակյա</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val="ru-RU" w:eastAsia="en-US"/>
        </w:rPr>
        <w:t>բանակցություններ</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val="ru-RU" w:eastAsia="en-US"/>
        </w:rPr>
        <w:t>եթե</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val="ru-RU" w:eastAsia="en-US"/>
        </w:rPr>
        <w:t>նիստին</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val="ru-RU" w:eastAsia="en-US"/>
        </w:rPr>
        <w:t>ներկա</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val="ru-RU" w:eastAsia="en-US"/>
        </w:rPr>
        <w:t>են</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val="ru-RU" w:eastAsia="en-US"/>
        </w:rPr>
        <w:t>բոլոր</w:t>
      </w:r>
      <w:r w:rsidRPr="00BE3DCD">
        <w:rPr>
          <w:rFonts w:ascii="GHEA Grapalat" w:hAnsi="GHEA Grapalat" w:cs="Sylfaen"/>
          <w:sz w:val="20"/>
          <w:szCs w:val="24"/>
          <w:lang w:val="af-ZA" w:eastAsia="en-US"/>
        </w:rPr>
        <w:t xml:space="preserve"> </w:t>
      </w:r>
      <w:r w:rsidR="00FD2748" w:rsidRPr="00BE3DCD">
        <w:rPr>
          <w:rFonts w:ascii="GHEA Grapalat" w:hAnsi="GHEA Grapalat" w:cs="Sylfaen"/>
          <w:sz w:val="20"/>
          <w:szCs w:val="24"/>
          <w:lang w:val="af-ZA" w:eastAsia="en-US"/>
        </w:rPr>
        <w:t>մ</w:t>
      </w:r>
      <w:r w:rsidRPr="00BE3DCD">
        <w:rPr>
          <w:rFonts w:ascii="GHEA Grapalat" w:hAnsi="GHEA Grapalat" w:cs="Sylfaen"/>
          <w:sz w:val="20"/>
          <w:szCs w:val="24"/>
          <w:lang w:val="ru-RU" w:eastAsia="en-US"/>
        </w:rPr>
        <w:t>ասնակիցները</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val="ru-RU" w:eastAsia="en-US"/>
        </w:rPr>
        <w:t>համապատասխան</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val="ru-RU" w:eastAsia="en-US"/>
        </w:rPr>
        <w:t>լիազորություն</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val="ru-RU" w:eastAsia="en-US"/>
        </w:rPr>
        <w:t>ունեցող</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val="ru-RU" w:eastAsia="en-US"/>
        </w:rPr>
        <w:t>ներկայացուցիչները</w:t>
      </w:r>
      <w:r w:rsidRPr="00BE3DCD">
        <w:rPr>
          <w:rFonts w:ascii="GHEA Grapalat" w:hAnsi="GHEA Grapalat" w:cs="Sylfaen"/>
          <w:sz w:val="20"/>
          <w:szCs w:val="24"/>
          <w:lang w:val="af-ZA" w:eastAsia="en-US"/>
        </w:rPr>
        <w:t>),</w:t>
      </w:r>
    </w:p>
    <w:p w:rsidR="009B6D58" w:rsidRPr="00BE3DCD" w:rsidRDefault="009B6D58" w:rsidP="00EF3662">
      <w:pPr>
        <w:pStyle w:val="norm"/>
        <w:spacing w:line="240" w:lineRule="auto"/>
        <w:rPr>
          <w:rFonts w:ascii="GHEA Grapalat" w:hAnsi="GHEA Grapalat" w:cs="Sylfaen"/>
          <w:sz w:val="20"/>
          <w:szCs w:val="24"/>
          <w:lang w:val="af-ZA" w:eastAsia="en-US"/>
        </w:rPr>
      </w:pPr>
      <w:r w:rsidRPr="00BE3DCD">
        <w:rPr>
          <w:rFonts w:ascii="GHEA Grapalat" w:hAnsi="GHEA Grapalat" w:cs="Sylfaen"/>
          <w:sz w:val="20"/>
          <w:szCs w:val="24"/>
          <w:lang w:val="ru-RU" w:eastAsia="en-US"/>
        </w:rPr>
        <w:t>բ</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val="ru-RU" w:eastAsia="en-US"/>
        </w:rPr>
        <w:t>հակառակ</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val="ru-RU" w:eastAsia="en-US"/>
        </w:rPr>
        <w:t>դեպքում</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val="ru-RU" w:eastAsia="en-US"/>
        </w:rPr>
        <w:t>հանձնաժողովի</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val="ru-RU" w:eastAsia="en-US"/>
        </w:rPr>
        <w:t>նիստը</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val="ru-RU" w:eastAsia="en-US"/>
        </w:rPr>
        <w:t>կասեցվում</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val="ru-RU" w:eastAsia="en-US"/>
        </w:rPr>
        <w:t>է</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val="ru-RU" w:eastAsia="en-US"/>
        </w:rPr>
        <w:t>և</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val="ru-RU" w:eastAsia="en-US"/>
        </w:rPr>
        <w:t>մեկ</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val="ru-RU" w:eastAsia="en-US"/>
        </w:rPr>
        <w:t>աշխատանքային</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val="ru-RU" w:eastAsia="en-US"/>
        </w:rPr>
        <w:t>օրվա</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val="ru-RU" w:eastAsia="en-US"/>
        </w:rPr>
        <w:t>ընթացքում</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val="ru-RU" w:eastAsia="en-US"/>
        </w:rPr>
        <w:t>հանձնաժողովի</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val="ru-RU" w:eastAsia="en-US"/>
        </w:rPr>
        <w:t>քարտուղարը</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val="ru-RU" w:eastAsia="en-US"/>
        </w:rPr>
        <w:t>բավարար</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val="ru-RU" w:eastAsia="en-US"/>
        </w:rPr>
        <w:t>գնահատված</w:t>
      </w:r>
      <w:r w:rsidRPr="00BE3DCD">
        <w:rPr>
          <w:rFonts w:ascii="GHEA Grapalat" w:hAnsi="GHEA Grapalat" w:cs="Sylfaen"/>
          <w:sz w:val="20"/>
          <w:szCs w:val="24"/>
          <w:lang w:val="af-ZA" w:eastAsia="en-US"/>
        </w:rPr>
        <w:t xml:space="preserve"> </w:t>
      </w:r>
      <w:r w:rsidR="00143E8C" w:rsidRPr="00BE3DCD">
        <w:rPr>
          <w:rFonts w:ascii="GHEA Grapalat" w:hAnsi="GHEA Grapalat" w:cs="Sylfaen"/>
          <w:sz w:val="20"/>
          <w:szCs w:val="24"/>
          <w:lang w:val="ru-RU" w:eastAsia="en-US"/>
        </w:rPr>
        <w:t>հայտեր</w:t>
      </w:r>
      <w:r w:rsidR="00143E8C" w:rsidRPr="00BE3DCD">
        <w:rPr>
          <w:rFonts w:ascii="GHEA Grapalat" w:hAnsi="GHEA Grapalat" w:cs="Sylfaen"/>
          <w:sz w:val="20"/>
          <w:szCs w:val="24"/>
          <w:lang w:val="af-ZA" w:eastAsia="en-US"/>
        </w:rPr>
        <w:t xml:space="preserve"> </w:t>
      </w:r>
      <w:r w:rsidR="00143E8C" w:rsidRPr="00BE3DCD">
        <w:rPr>
          <w:rFonts w:ascii="GHEA Grapalat" w:hAnsi="GHEA Grapalat" w:cs="Sylfaen"/>
          <w:sz w:val="20"/>
          <w:szCs w:val="24"/>
          <w:lang w:val="ru-RU" w:eastAsia="en-US"/>
        </w:rPr>
        <w:t>ներկայացրած</w:t>
      </w:r>
      <w:r w:rsidR="00143E8C"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val="ru-RU" w:eastAsia="en-US"/>
        </w:rPr>
        <w:t>բոլոր</w:t>
      </w:r>
      <w:r w:rsidRPr="00BE3DCD">
        <w:rPr>
          <w:rFonts w:ascii="GHEA Grapalat" w:hAnsi="GHEA Grapalat" w:cs="Sylfaen"/>
          <w:sz w:val="20"/>
          <w:szCs w:val="24"/>
          <w:lang w:val="af-ZA" w:eastAsia="en-US"/>
        </w:rPr>
        <w:t xml:space="preserve"> </w:t>
      </w:r>
      <w:r w:rsidR="00143E8C" w:rsidRPr="00BE3DCD">
        <w:rPr>
          <w:rFonts w:ascii="GHEA Grapalat" w:hAnsi="GHEA Grapalat" w:cs="Sylfaen"/>
          <w:sz w:val="20"/>
          <w:szCs w:val="24"/>
          <w:lang w:val="ru-RU" w:eastAsia="en-US"/>
        </w:rPr>
        <w:t>մասնակիցներին</w:t>
      </w:r>
      <w:r w:rsidR="00143E8C" w:rsidRPr="00BE3DCD">
        <w:rPr>
          <w:rFonts w:ascii="GHEA Grapalat" w:hAnsi="GHEA Grapalat" w:cs="Sylfaen"/>
          <w:sz w:val="20"/>
          <w:szCs w:val="24"/>
          <w:lang w:val="af-ZA" w:eastAsia="en-US"/>
        </w:rPr>
        <w:t xml:space="preserve"> </w:t>
      </w:r>
      <w:r w:rsidR="00A232D9" w:rsidRPr="00BE3DCD">
        <w:rPr>
          <w:rFonts w:ascii="GHEA Grapalat" w:hAnsi="GHEA Grapalat" w:cs="Sylfaen"/>
          <w:sz w:val="20"/>
          <w:szCs w:val="24"/>
          <w:lang w:val="af-ZA" w:eastAsia="en-US"/>
        </w:rPr>
        <w:t xml:space="preserve">էլեկտրոնային եղանակով </w:t>
      </w:r>
      <w:r w:rsidRPr="00BE3DCD">
        <w:rPr>
          <w:rFonts w:ascii="GHEA Grapalat" w:hAnsi="GHEA Grapalat" w:cs="Sylfaen"/>
          <w:sz w:val="20"/>
          <w:szCs w:val="24"/>
          <w:lang w:val="ru-RU" w:eastAsia="en-US"/>
        </w:rPr>
        <w:t>միաժամանակ</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val="ru-RU" w:eastAsia="en-US"/>
        </w:rPr>
        <w:t>ծանուցում</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val="ru-RU" w:eastAsia="en-US"/>
        </w:rPr>
        <w:t>է</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val="ru-RU" w:eastAsia="en-US"/>
        </w:rPr>
        <w:t>գների</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val="ru-RU" w:eastAsia="en-US"/>
        </w:rPr>
        <w:t>նվազեցման</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val="ru-RU" w:eastAsia="en-US"/>
        </w:rPr>
        <w:t>շուրջ</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val="ru-RU" w:eastAsia="en-US"/>
        </w:rPr>
        <w:t>միաժամանակյա</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val="ru-RU" w:eastAsia="en-US"/>
        </w:rPr>
        <w:t>բանակցությունների</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val="ru-RU" w:eastAsia="en-US"/>
        </w:rPr>
        <w:t>վարման</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val="ru-RU" w:eastAsia="en-US"/>
        </w:rPr>
        <w:t>օրվա</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val="ru-RU" w:eastAsia="en-US"/>
        </w:rPr>
        <w:t>ժամի</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val="ru-RU" w:eastAsia="en-US"/>
        </w:rPr>
        <w:t>և</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val="ru-RU" w:eastAsia="en-US"/>
        </w:rPr>
        <w:t>վայրի</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val="ru-RU" w:eastAsia="en-US"/>
        </w:rPr>
        <w:t>մասին</w:t>
      </w:r>
      <w:r w:rsidRPr="00BE3DCD">
        <w:rPr>
          <w:rFonts w:ascii="GHEA Grapalat" w:hAnsi="GHEA Grapalat" w:cs="Sylfaen"/>
          <w:sz w:val="20"/>
          <w:szCs w:val="24"/>
          <w:lang w:val="af-ZA" w:eastAsia="en-US"/>
        </w:rPr>
        <w:t>,</w:t>
      </w:r>
    </w:p>
    <w:p w:rsidR="009B6D58" w:rsidRPr="00BE3DCD" w:rsidRDefault="009B6D58" w:rsidP="00EF3662">
      <w:pPr>
        <w:pStyle w:val="norm"/>
        <w:spacing w:line="240" w:lineRule="auto"/>
        <w:rPr>
          <w:rFonts w:ascii="GHEA Grapalat" w:hAnsi="GHEA Grapalat" w:cs="Sylfaen"/>
          <w:color w:val="FF0000"/>
          <w:sz w:val="20"/>
          <w:szCs w:val="24"/>
          <w:lang w:val="af-ZA" w:eastAsia="en-US"/>
        </w:rPr>
      </w:pPr>
      <w:r w:rsidRPr="00BE3DCD">
        <w:rPr>
          <w:rFonts w:ascii="GHEA Grapalat" w:hAnsi="GHEA Grapalat" w:cs="Sylfaen"/>
          <w:sz w:val="20"/>
          <w:szCs w:val="24"/>
          <w:lang w:val="ru-RU" w:eastAsia="en-US"/>
        </w:rPr>
        <w:t>գ</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val="ru-RU" w:eastAsia="en-US"/>
        </w:rPr>
        <w:t>բանակցությունները</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val="ru-RU" w:eastAsia="en-US"/>
        </w:rPr>
        <w:t>վարվում</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val="ru-RU" w:eastAsia="en-US"/>
        </w:rPr>
        <w:t>են</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val="ru-RU" w:eastAsia="en-US"/>
        </w:rPr>
        <w:t>ոչ</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val="ru-RU" w:eastAsia="en-US"/>
        </w:rPr>
        <w:t>շուտ</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val="ru-RU" w:eastAsia="en-US"/>
        </w:rPr>
        <w:t>քան</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val="ru-RU" w:eastAsia="en-US"/>
        </w:rPr>
        <w:t>ծանուցումն</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val="ru-RU" w:eastAsia="en-US"/>
        </w:rPr>
        <w:t>ուղարկվելու</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val="ru-RU" w:eastAsia="en-US"/>
        </w:rPr>
        <w:t>օրվան</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val="ru-RU" w:eastAsia="en-US"/>
        </w:rPr>
        <w:t>հաջորդող</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val="ru-RU" w:eastAsia="en-US"/>
        </w:rPr>
        <w:t>օրվանից</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val="ru-RU" w:eastAsia="en-US"/>
        </w:rPr>
        <w:t>երկրորդ</w:t>
      </w:r>
      <w:r w:rsidRPr="00BE3DCD">
        <w:rPr>
          <w:rFonts w:ascii="GHEA Grapalat" w:hAnsi="GHEA Grapalat" w:cs="Sylfaen"/>
          <w:sz w:val="20"/>
          <w:szCs w:val="24"/>
          <w:lang w:val="af-ZA" w:eastAsia="en-US"/>
        </w:rPr>
        <w:t xml:space="preserve"> </w:t>
      </w:r>
      <w:r w:rsidR="00973FB1" w:rsidRPr="00BE3DCD">
        <w:rPr>
          <w:rFonts w:ascii="GHEA Grapalat" w:hAnsi="GHEA Grapalat" w:cs="Sylfaen"/>
          <w:sz w:val="20"/>
          <w:szCs w:val="24"/>
          <w:lang w:val="af-ZA" w:eastAsia="en-US"/>
        </w:rPr>
        <w:t xml:space="preserve">և ոչ ուշ, քան </w:t>
      </w:r>
      <w:r w:rsidR="008A2FF1" w:rsidRPr="00BE3DCD">
        <w:rPr>
          <w:rFonts w:ascii="GHEA Grapalat" w:hAnsi="GHEA Grapalat" w:cs="Sylfaen"/>
          <w:sz w:val="20"/>
          <w:szCs w:val="24"/>
          <w:lang w:val="hy-AM" w:eastAsia="en-US"/>
        </w:rPr>
        <w:t>հինգերորդ</w:t>
      </w:r>
      <w:r w:rsidR="008A2FF1"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val="ru-RU" w:eastAsia="en-US"/>
        </w:rPr>
        <w:t>աշխատանքային</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val="ru-RU" w:eastAsia="en-US"/>
        </w:rPr>
        <w:t>օրը</w:t>
      </w:r>
      <w:r w:rsidRPr="00BE3DCD">
        <w:rPr>
          <w:rFonts w:ascii="GHEA Grapalat" w:hAnsi="GHEA Grapalat" w:cs="Sylfaen"/>
          <w:sz w:val="20"/>
          <w:szCs w:val="24"/>
          <w:lang w:val="af-ZA" w:eastAsia="en-US"/>
        </w:rPr>
        <w:t xml:space="preserve">, </w:t>
      </w:r>
    </w:p>
    <w:p w:rsidR="009B6D58" w:rsidRPr="00BE3DCD" w:rsidRDefault="009B6D58" w:rsidP="00EF3662">
      <w:pPr>
        <w:pStyle w:val="norm"/>
        <w:spacing w:line="240" w:lineRule="auto"/>
        <w:rPr>
          <w:rFonts w:ascii="GHEA Grapalat" w:hAnsi="GHEA Grapalat" w:cs="Sylfaen"/>
          <w:sz w:val="20"/>
          <w:szCs w:val="24"/>
          <w:lang w:val="af-ZA" w:eastAsia="en-US"/>
        </w:rPr>
      </w:pPr>
      <w:r w:rsidRPr="00BE3DCD">
        <w:rPr>
          <w:rFonts w:ascii="GHEA Grapalat" w:hAnsi="GHEA Grapalat" w:cs="Sylfaen"/>
          <w:sz w:val="20"/>
          <w:szCs w:val="24"/>
          <w:lang w:val="ru-RU" w:eastAsia="en-US"/>
        </w:rPr>
        <w:t>դ</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val="ru-RU" w:eastAsia="en-US"/>
        </w:rPr>
        <w:t>յուրաքանչյուր</w:t>
      </w:r>
      <w:r w:rsidRPr="00BE3DCD">
        <w:rPr>
          <w:rFonts w:ascii="GHEA Grapalat" w:hAnsi="GHEA Grapalat" w:cs="Sylfaen"/>
          <w:sz w:val="20"/>
          <w:szCs w:val="24"/>
          <w:lang w:val="af-ZA" w:eastAsia="en-US"/>
        </w:rPr>
        <w:t xml:space="preserve"> </w:t>
      </w:r>
      <w:r w:rsidR="007210AC" w:rsidRPr="00BE3DCD">
        <w:rPr>
          <w:rFonts w:ascii="GHEA Grapalat" w:hAnsi="GHEA Grapalat" w:cs="Sylfaen"/>
          <w:sz w:val="20"/>
          <w:szCs w:val="24"/>
          <w:lang w:eastAsia="en-US"/>
        </w:rPr>
        <w:t>մ</w:t>
      </w:r>
      <w:r w:rsidR="003B1FC0" w:rsidRPr="00BE3DCD">
        <w:rPr>
          <w:rFonts w:ascii="GHEA Grapalat" w:hAnsi="GHEA Grapalat" w:cs="Sylfaen"/>
          <w:sz w:val="20"/>
          <w:szCs w:val="24"/>
          <w:lang w:eastAsia="en-US"/>
        </w:rPr>
        <w:t>ա</w:t>
      </w:r>
      <w:r w:rsidRPr="00BE3DCD">
        <w:rPr>
          <w:rFonts w:ascii="GHEA Grapalat" w:hAnsi="GHEA Grapalat" w:cs="Sylfaen"/>
          <w:sz w:val="20"/>
          <w:szCs w:val="24"/>
          <w:lang w:val="ru-RU" w:eastAsia="en-US"/>
        </w:rPr>
        <w:t>սնակցի</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val="ru-RU" w:eastAsia="en-US"/>
        </w:rPr>
        <w:t>տվյալ</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val="ru-RU" w:eastAsia="en-US"/>
        </w:rPr>
        <w:t>պահին</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val="ru-RU" w:eastAsia="en-US"/>
        </w:rPr>
        <w:t>ներկայացրած</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val="ru-RU" w:eastAsia="en-US"/>
        </w:rPr>
        <w:t>գնային</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val="ru-RU" w:eastAsia="en-US"/>
        </w:rPr>
        <w:t>առաջարկը</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val="ru-RU" w:eastAsia="en-US"/>
        </w:rPr>
        <w:t>հրապարակվում</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val="ru-RU" w:eastAsia="en-US"/>
        </w:rPr>
        <w:t>է</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val="ru-RU" w:eastAsia="en-US"/>
        </w:rPr>
        <w:t>մյուս</w:t>
      </w:r>
      <w:r w:rsidRPr="00BE3DCD">
        <w:rPr>
          <w:rFonts w:ascii="GHEA Grapalat" w:hAnsi="GHEA Grapalat" w:cs="Sylfaen"/>
          <w:sz w:val="20"/>
          <w:szCs w:val="24"/>
          <w:lang w:val="af-ZA" w:eastAsia="en-US"/>
        </w:rPr>
        <w:t xml:space="preserve"> </w:t>
      </w:r>
      <w:r w:rsidR="007210AC" w:rsidRPr="00BE3DCD">
        <w:rPr>
          <w:rFonts w:ascii="GHEA Grapalat" w:hAnsi="GHEA Grapalat" w:cs="Sylfaen"/>
          <w:sz w:val="20"/>
          <w:szCs w:val="24"/>
          <w:lang w:val="af-ZA" w:eastAsia="en-US"/>
        </w:rPr>
        <w:t>մ</w:t>
      </w:r>
      <w:r w:rsidRPr="00BE3DCD">
        <w:rPr>
          <w:rFonts w:ascii="GHEA Grapalat" w:hAnsi="GHEA Grapalat" w:cs="Sylfaen"/>
          <w:sz w:val="20"/>
          <w:szCs w:val="24"/>
          <w:lang w:val="ru-RU" w:eastAsia="en-US"/>
        </w:rPr>
        <w:t>ասնակիցների</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val="ru-RU" w:eastAsia="en-US"/>
        </w:rPr>
        <w:t>համար</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val="ru-RU" w:eastAsia="en-US"/>
        </w:rPr>
        <w:t>և</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val="ru-RU" w:eastAsia="en-US"/>
        </w:rPr>
        <w:t>մինչև</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val="ru-RU" w:eastAsia="en-US"/>
        </w:rPr>
        <w:t>բանակցությունների</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val="ru-RU" w:eastAsia="en-US"/>
        </w:rPr>
        <w:t>համար</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val="ru-RU" w:eastAsia="en-US"/>
        </w:rPr>
        <w:t>նախատեսված</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val="ru-RU" w:eastAsia="en-US"/>
        </w:rPr>
        <w:t>վերջնաժամկետի</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val="ru-RU" w:eastAsia="en-US"/>
        </w:rPr>
        <w:t>ավարտը</w:t>
      </w:r>
      <w:r w:rsidRPr="00BE3DCD">
        <w:rPr>
          <w:rFonts w:ascii="GHEA Grapalat" w:hAnsi="GHEA Grapalat" w:cs="Sylfaen"/>
          <w:sz w:val="20"/>
          <w:szCs w:val="24"/>
          <w:lang w:val="af-ZA" w:eastAsia="en-US"/>
        </w:rPr>
        <w:t xml:space="preserve"> </w:t>
      </w:r>
      <w:r w:rsidR="007210AC" w:rsidRPr="00BE3DCD">
        <w:rPr>
          <w:rFonts w:ascii="GHEA Grapalat" w:hAnsi="GHEA Grapalat" w:cs="Sylfaen"/>
          <w:sz w:val="20"/>
          <w:szCs w:val="24"/>
          <w:lang w:val="af-ZA" w:eastAsia="en-US"/>
        </w:rPr>
        <w:t>մ</w:t>
      </w:r>
      <w:r w:rsidRPr="00BE3DCD">
        <w:rPr>
          <w:rFonts w:ascii="GHEA Grapalat" w:hAnsi="GHEA Grapalat" w:cs="Sylfaen"/>
          <w:sz w:val="20"/>
          <w:szCs w:val="24"/>
          <w:lang w:val="ru-RU" w:eastAsia="en-US"/>
        </w:rPr>
        <w:t>ասնակիցը</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val="ru-RU" w:eastAsia="en-US"/>
        </w:rPr>
        <w:t>կարող</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val="ru-RU" w:eastAsia="en-US"/>
        </w:rPr>
        <w:t>է</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val="ru-RU" w:eastAsia="en-US"/>
        </w:rPr>
        <w:t>վերանայել</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val="ru-RU" w:eastAsia="en-US"/>
        </w:rPr>
        <w:t>իր</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val="ru-RU" w:eastAsia="en-US"/>
        </w:rPr>
        <w:t>գնային</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val="ru-RU" w:eastAsia="en-US"/>
        </w:rPr>
        <w:t>առաջարկը</w:t>
      </w:r>
      <w:r w:rsidRPr="00BE3DCD">
        <w:rPr>
          <w:rFonts w:ascii="GHEA Grapalat" w:hAnsi="GHEA Grapalat" w:cs="Sylfaen"/>
          <w:sz w:val="20"/>
          <w:szCs w:val="24"/>
          <w:lang w:val="af-ZA" w:eastAsia="en-US"/>
        </w:rPr>
        <w:t>,</w:t>
      </w:r>
    </w:p>
    <w:p w:rsidR="009B6D58" w:rsidRPr="00BE3DCD" w:rsidRDefault="009B6D58" w:rsidP="00EF3662">
      <w:pPr>
        <w:pStyle w:val="norm"/>
        <w:spacing w:line="240" w:lineRule="auto"/>
        <w:rPr>
          <w:rFonts w:ascii="GHEA Grapalat" w:hAnsi="GHEA Grapalat" w:cs="Sylfaen"/>
          <w:sz w:val="20"/>
          <w:szCs w:val="24"/>
          <w:lang w:val="af-ZA" w:eastAsia="en-US"/>
        </w:rPr>
      </w:pPr>
      <w:r w:rsidRPr="00BE3DCD">
        <w:rPr>
          <w:rFonts w:ascii="GHEA Grapalat" w:hAnsi="GHEA Grapalat" w:cs="Sylfaen"/>
          <w:sz w:val="20"/>
          <w:szCs w:val="24"/>
          <w:lang w:val="ru-RU" w:eastAsia="en-US"/>
        </w:rPr>
        <w:t>ե</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val="ru-RU" w:eastAsia="en-US"/>
        </w:rPr>
        <w:t>բանակցությունների</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val="ru-RU" w:eastAsia="en-US"/>
        </w:rPr>
        <w:t>համար</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val="ru-RU" w:eastAsia="en-US"/>
        </w:rPr>
        <w:t>սահմանված</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val="ru-RU" w:eastAsia="en-US"/>
        </w:rPr>
        <w:t>վերջնաժամկետը</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val="ru-RU" w:eastAsia="en-US"/>
        </w:rPr>
        <w:t>լրանալու</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val="ru-RU" w:eastAsia="en-US"/>
        </w:rPr>
        <w:t>պահին</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val="ru-RU" w:eastAsia="en-US"/>
        </w:rPr>
        <w:t>ըստ</w:t>
      </w:r>
      <w:r w:rsidR="00F4506C" w:rsidRPr="00BE3DCD">
        <w:rPr>
          <w:rFonts w:ascii="GHEA Grapalat" w:hAnsi="GHEA Grapalat" w:cs="Sylfaen"/>
          <w:sz w:val="20"/>
          <w:szCs w:val="24"/>
          <w:lang w:val="hy-AM" w:eastAsia="en-US"/>
        </w:rPr>
        <w:t xml:space="preserve"> դրան ներկա</w:t>
      </w:r>
      <w:r w:rsidRPr="00BE3DCD">
        <w:rPr>
          <w:rFonts w:ascii="GHEA Grapalat" w:hAnsi="GHEA Grapalat" w:cs="Sylfaen"/>
          <w:sz w:val="20"/>
          <w:szCs w:val="24"/>
          <w:lang w:val="af-ZA" w:eastAsia="en-US"/>
        </w:rPr>
        <w:t xml:space="preserve"> </w:t>
      </w:r>
      <w:r w:rsidR="007210AC" w:rsidRPr="00BE3DCD">
        <w:rPr>
          <w:rFonts w:ascii="GHEA Grapalat" w:hAnsi="GHEA Grapalat" w:cs="Sylfaen"/>
          <w:sz w:val="20"/>
          <w:szCs w:val="24"/>
          <w:lang w:val="af-ZA" w:eastAsia="en-US"/>
        </w:rPr>
        <w:t>մ</w:t>
      </w:r>
      <w:r w:rsidRPr="00BE3DCD">
        <w:rPr>
          <w:rFonts w:ascii="GHEA Grapalat" w:hAnsi="GHEA Grapalat" w:cs="Sylfaen"/>
          <w:sz w:val="20"/>
          <w:szCs w:val="24"/>
          <w:lang w:val="ru-RU" w:eastAsia="en-US"/>
        </w:rPr>
        <w:t>ասնակիցների</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val="ru-RU" w:eastAsia="en-US"/>
        </w:rPr>
        <w:t>ներկայացրած</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val="ru-RU" w:eastAsia="en-US"/>
        </w:rPr>
        <w:t>գների</w:t>
      </w:r>
      <w:r w:rsidRPr="00BE3DCD">
        <w:rPr>
          <w:rFonts w:ascii="GHEA Grapalat" w:hAnsi="GHEA Grapalat" w:cs="Sylfaen"/>
          <w:sz w:val="20"/>
          <w:szCs w:val="24"/>
          <w:lang w:val="af-ZA" w:eastAsia="en-US"/>
        </w:rPr>
        <w:t xml:space="preserve">, </w:t>
      </w:r>
      <w:r w:rsidR="00A11BD0" w:rsidRPr="00BE3DCD">
        <w:rPr>
          <w:rFonts w:ascii="GHEA Grapalat" w:hAnsi="GHEA Grapalat" w:cs="Sylfaen"/>
          <w:sz w:val="20"/>
          <w:szCs w:val="24"/>
          <w:lang w:val="hy-AM" w:eastAsia="en-US"/>
        </w:rPr>
        <w:t>որոնք չեն</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val="ru-RU" w:eastAsia="en-US"/>
        </w:rPr>
        <w:t>գերազանցում</w:t>
      </w:r>
      <w:r w:rsidR="00AA7B72" w:rsidRPr="00BE3DCD">
        <w:rPr>
          <w:rFonts w:ascii="GHEA Grapalat" w:hAnsi="GHEA Grapalat" w:cs="Sylfaen"/>
          <w:sz w:val="20"/>
          <w:szCs w:val="24"/>
          <w:lang w:val="hy-AM" w:eastAsia="en-US"/>
        </w:rPr>
        <w:t xml:space="preserve"> գնման հայտով սահմանված գինը</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val="ru-RU" w:eastAsia="en-US"/>
        </w:rPr>
        <w:t>որոշվում</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val="ru-RU" w:eastAsia="en-US"/>
        </w:rPr>
        <w:t>և</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val="ru-RU" w:eastAsia="en-US"/>
        </w:rPr>
        <w:t>հայտարարվում</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val="ru-RU" w:eastAsia="en-US"/>
        </w:rPr>
        <w:t>են</w:t>
      </w:r>
      <w:r w:rsidRPr="00BE3DCD">
        <w:rPr>
          <w:rFonts w:ascii="GHEA Grapalat" w:hAnsi="GHEA Grapalat" w:cs="Sylfaen"/>
          <w:sz w:val="20"/>
          <w:szCs w:val="24"/>
          <w:lang w:val="af-ZA" w:eastAsia="en-US"/>
        </w:rPr>
        <w:t xml:space="preserve"> </w:t>
      </w:r>
      <w:r w:rsidR="00AA7B72" w:rsidRPr="00BE3DCD">
        <w:rPr>
          <w:rFonts w:ascii="GHEA Grapalat" w:hAnsi="GHEA Grapalat" w:cs="Sylfaen"/>
          <w:sz w:val="20"/>
          <w:szCs w:val="24"/>
          <w:lang w:val="hy-AM" w:eastAsia="en-US"/>
        </w:rPr>
        <w:t>ընտրված</w:t>
      </w:r>
      <w:r w:rsidR="00AA7B72"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val="ru-RU" w:eastAsia="en-US"/>
        </w:rPr>
        <w:t>և</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val="ru-RU" w:eastAsia="en-US"/>
        </w:rPr>
        <w:t>հաջորդաբար</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val="ru-RU" w:eastAsia="en-US"/>
        </w:rPr>
        <w:t>տեղերը</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val="ru-RU" w:eastAsia="en-US"/>
        </w:rPr>
        <w:t>զբաղեցրած</w:t>
      </w:r>
      <w:r w:rsidRPr="00BE3DCD">
        <w:rPr>
          <w:rFonts w:ascii="GHEA Grapalat" w:hAnsi="GHEA Grapalat" w:cs="Sylfaen"/>
          <w:sz w:val="20"/>
          <w:szCs w:val="24"/>
          <w:lang w:val="af-ZA" w:eastAsia="en-US"/>
        </w:rPr>
        <w:t xml:space="preserve"> </w:t>
      </w:r>
      <w:r w:rsidR="007210AC" w:rsidRPr="00BE3DCD">
        <w:rPr>
          <w:rFonts w:ascii="GHEA Grapalat" w:hAnsi="GHEA Grapalat" w:cs="Sylfaen"/>
          <w:sz w:val="20"/>
          <w:szCs w:val="24"/>
          <w:lang w:val="af-ZA" w:eastAsia="en-US"/>
        </w:rPr>
        <w:t>մ</w:t>
      </w:r>
      <w:r w:rsidRPr="00BE3DCD">
        <w:rPr>
          <w:rFonts w:ascii="GHEA Grapalat" w:hAnsi="GHEA Grapalat" w:cs="Sylfaen"/>
          <w:sz w:val="20"/>
          <w:szCs w:val="24"/>
          <w:lang w:val="ru-RU" w:eastAsia="en-US"/>
        </w:rPr>
        <w:t>ասնակիցները</w:t>
      </w:r>
      <w:r w:rsidRPr="00BE3DCD">
        <w:rPr>
          <w:rFonts w:ascii="GHEA Grapalat" w:hAnsi="GHEA Grapalat" w:cs="Sylfaen"/>
          <w:sz w:val="20"/>
          <w:szCs w:val="24"/>
          <w:lang w:val="af-ZA" w:eastAsia="en-US"/>
        </w:rPr>
        <w:t>,</w:t>
      </w:r>
    </w:p>
    <w:p w:rsidR="00387F66" w:rsidRPr="00BE3DCD" w:rsidRDefault="009B6D58" w:rsidP="00616808">
      <w:pPr>
        <w:shd w:val="clear" w:color="auto" w:fill="FFFFFF"/>
        <w:ind w:firstLine="375"/>
        <w:jc w:val="both"/>
        <w:rPr>
          <w:rFonts w:ascii="GHEA Grapalat" w:hAnsi="GHEA Grapalat" w:cs="Sylfaen"/>
          <w:sz w:val="20"/>
          <w:lang w:val="hy-AM"/>
        </w:rPr>
      </w:pPr>
      <w:r w:rsidRPr="00BE3DCD">
        <w:rPr>
          <w:rFonts w:ascii="GHEA Grapalat" w:hAnsi="GHEA Grapalat" w:cs="Sylfaen"/>
          <w:sz w:val="20"/>
          <w:lang w:val="ru-RU"/>
        </w:rPr>
        <w:t>զ</w:t>
      </w:r>
      <w:r w:rsidRPr="00BE3DCD">
        <w:rPr>
          <w:rFonts w:ascii="GHEA Grapalat" w:hAnsi="GHEA Grapalat" w:cs="Sylfaen"/>
          <w:sz w:val="20"/>
          <w:lang w:val="af-ZA"/>
        </w:rPr>
        <w:t xml:space="preserve">. </w:t>
      </w:r>
      <w:r w:rsidRPr="00BE3DCD">
        <w:rPr>
          <w:rFonts w:ascii="GHEA Grapalat" w:hAnsi="GHEA Grapalat" w:cs="Sylfaen"/>
          <w:sz w:val="20"/>
          <w:lang w:val="ru-RU"/>
        </w:rPr>
        <w:t>բանակցությունների</w:t>
      </w:r>
      <w:r w:rsidRPr="00BE3DCD">
        <w:rPr>
          <w:rFonts w:ascii="GHEA Grapalat" w:hAnsi="GHEA Grapalat" w:cs="Sylfaen"/>
          <w:sz w:val="20"/>
          <w:lang w:val="af-ZA"/>
        </w:rPr>
        <w:t xml:space="preserve"> </w:t>
      </w:r>
      <w:r w:rsidRPr="00BE3DCD">
        <w:rPr>
          <w:rFonts w:ascii="GHEA Grapalat" w:hAnsi="GHEA Grapalat" w:cs="Sylfaen"/>
          <w:sz w:val="20"/>
          <w:lang w:val="ru-RU"/>
        </w:rPr>
        <w:t>համար</w:t>
      </w:r>
      <w:r w:rsidRPr="00BE3DCD">
        <w:rPr>
          <w:rFonts w:ascii="GHEA Grapalat" w:hAnsi="GHEA Grapalat" w:cs="Sylfaen"/>
          <w:sz w:val="20"/>
          <w:lang w:val="af-ZA"/>
        </w:rPr>
        <w:t xml:space="preserve"> </w:t>
      </w:r>
      <w:r w:rsidRPr="00BE3DCD">
        <w:rPr>
          <w:rFonts w:ascii="GHEA Grapalat" w:hAnsi="GHEA Grapalat" w:cs="Sylfaen"/>
          <w:sz w:val="20"/>
          <w:lang w:val="ru-RU"/>
        </w:rPr>
        <w:t>սահմանված</w:t>
      </w:r>
      <w:r w:rsidRPr="00BE3DCD">
        <w:rPr>
          <w:rFonts w:ascii="GHEA Grapalat" w:hAnsi="GHEA Grapalat" w:cs="Sylfaen"/>
          <w:sz w:val="20"/>
          <w:lang w:val="af-ZA"/>
        </w:rPr>
        <w:t xml:space="preserve"> </w:t>
      </w:r>
      <w:r w:rsidRPr="00BE3DCD">
        <w:rPr>
          <w:rFonts w:ascii="GHEA Grapalat" w:hAnsi="GHEA Grapalat" w:cs="Sylfaen"/>
          <w:sz w:val="20"/>
          <w:lang w:val="ru-RU"/>
        </w:rPr>
        <w:t>վերջնաժամկետը</w:t>
      </w:r>
      <w:r w:rsidRPr="00BE3DCD">
        <w:rPr>
          <w:rFonts w:ascii="GHEA Grapalat" w:hAnsi="GHEA Grapalat" w:cs="Sylfaen"/>
          <w:sz w:val="20"/>
          <w:lang w:val="af-ZA"/>
        </w:rPr>
        <w:t xml:space="preserve"> </w:t>
      </w:r>
      <w:r w:rsidRPr="00BE3DCD">
        <w:rPr>
          <w:rFonts w:ascii="GHEA Grapalat" w:hAnsi="GHEA Grapalat" w:cs="Sylfaen"/>
          <w:sz w:val="20"/>
          <w:lang w:val="ru-RU"/>
        </w:rPr>
        <w:t>լրանալու</w:t>
      </w:r>
      <w:r w:rsidRPr="00BE3DCD">
        <w:rPr>
          <w:rFonts w:ascii="GHEA Grapalat" w:hAnsi="GHEA Grapalat" w:cs="Sylfaen"/>
          <w:sz w:val="20"/>
          <w:lang w:val="af-ZA"/>
        </w:rPr>
        <w:t xml:space="preserve"> </w:t>
      </w:r>
      <w:r w:rsidRPr="00BE3DCD">
        <w:rPr>
          <w:rFonts w:ascii="GHEA Grapalat" w:hAnsi="GHEA Grapalat" w:cs="Sylfaen"/>
          <w:sz w:val="20"/>
          <w:lang w:val="ru-RU"/>
        </w:rPr>
        <w:t>պահին</w:t>
      </w:r>
      <w:r w:rsidRPr="00BE3DCD">
        <w:rPr>
          <w:rFonts w:ascii="GHEA Grapalat" w:hAnsi="GHEA Grapalat" w:cs="Sylfaen"/>
          <w:sz w:val="20"/>
          <w:lang w:val="af-ZA"/>
        </w:rPr>
        <w:t xml:space="preserve">, </w:t>
      </w:r>
      <w:r w:rsidRPr="00BE3DCD">
        <w:rPr>
          <w:rFonts w:ascii="GHEA Grapalat" w:hAnsi="GHEA Grapalat" w:cs="Sylfaen"/>
          <w:sz w:val="20"/>
          <w:lang w:val="ru-RU"/>
        </w:rPr>
        <w:t>եթե</w:t>
      </w:r>
      <w:r w:rsidRPr="00BE3DCD">
        <w:rPr>
          <w:rFonts w:ascii="GHEA Grapalat" w:hAnsi="GHEA Grapalat" w:cs="Sylfaen"/>
          <w:sz w:val="20"/>
          <w:lang w:val="af-ZA"/>
        </w:rPr>
        <w:t xml:space="preserve"> </w:t>
      </w:r>
      <w:r w:rsidR="00387F66" w:rsidRPr="00BE3DCD">
        <w:rPr>
          <w:rFonts w:ascii="GHEA Grapalat" w:hAnsi="GHEA Grapalat" w:cs="Sylfaen"/>
          <w:sz w:val="20"/>
          <w:lang w:val="hy-AM"/>
        </w:rPr>
        <w:t xml:space="preserve">դրան ներկա </w:t>
      </w:r>
      <w:r w:rsidR="007210AC" w:rsidRPr="00BE3DCD">
        <w:rPr>
          <w:rFonts w:ascii="GHEA Grapalat" w:hAnsi="GHEA Grapalat" w:cs="Sylfaen"/>
          <w:sz w:val="20"/>
          <w:lang w:val="af-ZA"/>
        </w:rPr>
        <w:t>մ</w:t>
      </w:r>
      <w:r w:rsidRPr="00BE3DCD">
        <w:rPr>
          <w:rFonts w:ascii="GHEA Grapalat" w:hAnsi="GHEA Grapalat" w:cs="Sylfaen"/>
          <w:sz w:val="20"/>
          <w:lang w:val="ru-RU"/>
        </w:rPr>
        <w:t>ասնակիցների</w:t>
      </w:r>
      <w:r w:rsidRPr="00BE3DCD">
        <w:rPr>
          <w:rFonts w:ascii="GHEA Grapalat" w:hAnsi="GHEA Grapalat" w:cs="Sylfaen"/>
          <w:sz w:val="20"/>
          <w:lang w:val="af-ZA"/>
        </w:rPr>
        <w:t xml:space="preserve"> </w:t>
      </w:r>
      <w:r w:rsidRPr="00BE3DCD">
        <w:rPr>
          <w:rFonts w:ascii="GHEA Grapalat" w:hAnsi="GHEA Grapalat" w:cs="Sylfaen"/>
          <w:sz w:val="20"/>
          <w:lang w:val="ru-RU"/>
        </w:rPr>
        <w:t>ներկայացրած</w:t>
      </w:r>
      <w:r w:rsidRPr="00BE3DCD">
        <w:rPr>
          <w:rFonts w:ascii="GHEA Grapalat" w:hAnsi="GHEA Grapalat" w:cs="Sylfaen"/>
          <w:sz w:val="20"/>
          <w:lang w:val="af-ZA"/>
        </w:rPr>
        <w:t xml:space="preserve"> </w:t>
      </w:r>
      <w:r w:rsidRPr="00BE3DCD">
        <w:rPr>
          <w:rFonts w:ascii="GHEA Grapalat" w:hAnsi="GHEA Grapalat" w:cs="Sylfaen"/>
          <w:sz w:val="20"/>
          <w:lang w:val="ru-RU"/>
        </w:rPr>
        <w:t>գները</w:t>
      </w:r>
      <w:r w:rsidRPr="00BE3DCD">
        <w:rPr>
          <w:rFonts w:ascii="GHEA Grapalat" w:hAnsi="GHEA Grapalat" w:cs="Sylfaen"/>
          <w:sz w:val="20"/>
          <w:lang w:val="af-ZA"/>
        </w:rPr>
        <w:t xml:space="preserve"> </w:t>
      </w:r>
      <w:r w:rsidRPr="00BE3DCD">
        <w:rPr>
          <w:rFonts w:ascii="GHEA Grapalat" w:hAnsi="GHEA Grapalat" w:cs="Sylfaen"/>
          <w:sz w:val="20"/>
          <w:lang w:val="ru-RU"/>
        </w:rPr>
        <w:t>գերազանցում</w:t>
      </w:r>
      <w:r w:rsidRPr="00BE3DCD">
        <w:rPr>
          <w:rFonts w:ascii="GHEA Grapalat" w:hAnsi="GHEA Grapalat" w:cs="Sylfaen"/>
          <w:sz w:val="20"/>
          <w:lang w:val="af-ZA"/>
        </w:rPr>
        <w:t xml:space="preserve"> </w:t>
      </w:r>
      <w:r w:rsidRPr="00BE3DCD">
        <w:rPr>
          <w:rFonts w:ascii="GHEA Grapalat" w:hAnsi="GHEA Grapalat" w:cs="Sylfaen"/>
          <w:sz w:val="20"/>
          <w:lang w:val="ru-RU"/>
        </w:rPr>
        <w:t>են</w:t>
      </w:r>
      <w:r w:rsidRPr="00BE3DCD">
        <w:rPr>
          <w:rFonts w:ascii="GHEA Grapalat" w:hAnsi="GHEA Grapalat" w:cs="Sylfaen"/>
          <w:sz w:val="20"/>
          <w:lang w:val="af-ZA"/>
        </w:rPr>
        <w:t xml:space="preserve"> </w:t>
      </w:r>
      <w:r w:rsidR="00973FB1" w:rsidRPr="00BE3DCD">
        <w:rPr>
          <w:rFonts w:ascii="GHEA Grapalat" w:hAnsi="GHEA Grapalat" w:cs="Sylfaen"/>
          <w:sz w:val="20"/>
          <w:lang w:val="ru-RU"/>
        </w:rPr>
        <w:t>գնման</w:t>
      </w:r>
      <w:r w:rsidR="00973FB1" w:rsidRPr="00BE3DCD">
        <w:rPr>
          <w:rFonts w:ascii="GHEA Grapalat" w:hAnsi="GHEA Grapalat" w:cs="Sylfaen"/>
          <w:sz w:val="20"/>
          <w:lang w:val="af-ZA"/>
        </w:rPr>
        <w:t xml:space="preserve"> </w:t>
      </w:r>
      <w:r w:rsidR="00973FB1" w:rsidRPr="00BE3DCD">
        <w:rPr>
          <w:rFonts w:ascii="GHEA Grapalat" w:hAnsi="GHEA Grapalat" w:cs="Sylfaen"/>
          <w:sz w:val="20"/>
          <w:lang w:val="ru-RU"/>
        </w:rPr>
        <w:t>հայտով</w:t>
      </w:r>
      <w:r w:rsidR="00973FB1" w:rsidRPr="00BE3DCD">
        <w:rPr>
          <w:rFonts w:ascii="GHEA Grapalat" w:hAnsi="GHEA Grapalat" w:cs="Sylfaen"/>
          <w:sz w:val="20"/>
          <w:lang w:val="af-ZA"/>
        </w:rPr>
        <w:t xml:space="preserve"> </w:t>
      </w:r>
      <w:r w:rsidR="00973FB1" w:rsidRPr="00BE3DCD">
        <w:rPr>
          <w:rFonts w:ascii="GHEA Grapalat" w:hAnsi="GHEA Grapalat" w:cs="Sylfaen"/>
          <w:sz w:val="20"/>
          <w:lang w:val="ru-RU"/>
        </w:rPr>
        <w:t>սահմանված</w:t>
      </w:r>
      <w:r w:rsidR="00973FB1" w:rsidRPr="00BE3DCD">
        <w:rPr>
          <w:rFonts w:ascii="GHEA Grapalat" w:hAnsi="GHEA Grapalat" w:cs="Sylfaen"/>
          <w:sz w:val="20"/>
          <w:lang w:val="af-ZA"/>
        </w:rPr>
        <w:t xml:space="preserve"> </w:t>
      </w:r>
      <w:r w:rsidR="00973FB1" w:rsidRPr="00BE3DCD">
        <w:rPr>
          <w:rFonts w:ascii="GHEA Grapalat" w:hAnsi="GHEA Grapalat" w:cs="Sylfaen"/>
          <w:sz w:val="20"/>
          <w:lang w:val="ru-RU"/>
        </w:rPr>
        <w:t>գինը</w:t>
      </w:r>
      <w:r w:rsidR="00387F66" w:rsidRPr="00BE3DCD">
        <w:rPr>
          <w:rFonts w:ascii="GHEA Grapalat" w:hAnsi="GHEA Grapalat" w:cs="Sylfaen"/>
          <w:sz w:val="20"/>
          <w:lang w:val="hy-AM"/>
        </w:rPr>
        <w:t>, ապա գնահատող հանձնաժողովը կարող է բանակցությունների արդյունքում ցածր գնային առաջարկ ներկայացրած մասնակցին հայտարարել ընտրված մասնակից՝ պայմանով, որ՝</w:t>
      </w:r>
    </w:p>
    <w:p w:rsidR="00387F66" w:rsidRPr="00BE3DCD" w:rsidRDefault="00387F66" w:rsidP="00616808">
      <w:pPr>
        <w:shd w:val="clear" w:color="auto" w:fill="FFFFFF"/>
        <w:ind w:firstLine="375"/>
        <w:jc w:val="both"/>
        <w:rPr>
          <w:rFonts w:ascii="GHEA Grapalat" w:hAnsi="GHEA Grapalat" w:cs="Sylfaen"/>
          <w:sz w:val="20"/>
          <w:lang w:val="hy-AM"/>
        </w:rPr>
      </w:pPr>
      <w:r w:rsidRPr="00BE3DCD">
        <w:rPr>
          <w:rFonts w:ascii="GHEA Grapalat" w:hAnsi="GHEA Grapalat" w:cs="Sylfaen"/>
          <w:sz w:val="20"/>
          <w:lang w:val="hy-AM"/>
        </w:rPr>
        <w:t>- միևնույն գնման առարկայի բնութագրերով տվյալ օրացուցային տարում արդեն իսկ կազմակերպվել է առնվազն մեկ գնման մրցակցային ընթացակարգ, որը չկայացած է հայտարարվել մասնակիցների ներկայացրած գները գնման հայտով սահմանված գինը գերազանցելու հիմքով պայմանավորված.</w:t>
      </w:r>
    </w:p>
    <w:p w:rsidR="00387F66" w:rsidRPr="00BE3DCD" w:rsidRDefault="00387F66" w:rsidP="00616808">
      <w:pPr>
        <w:shd w:val="clear" w:color="auto" w:fill="FFFFFF"/>
        <w:ind w:firstLine="375"/>
        <w:jc w:val="both"/>
        <w:rPr>
          <w:rFonts w:ascii="GHEA Grapalat" w:hAnsi="GHEA Grapalat" w:cs="Sylfaen"/>
          <w:sz w:val="20"/>
          <w:lang w:val="hy-AM"/>
        </w:rPr>
      </w:pPr>
      <w:r w:rsidRPr="00BE3DCD">
        <w:rPr>
          <w:rFonts w:ascii="GHEA Grapalat" w:hAnsi="GHEA Grapalat" w:cs="Sylfaen"/>
          <w:sz w:val="20"/>
          <w:lang w:val="hy-AM"/>
        </w:rPr>
        <w:t>- ընտրված մասնակցի հետ կնքվող պայմանագրով նախատեսված կողմերի իրավունքներն ու պարտականությունները ուժի մեջ են մտնում գնման հայտով սահմանված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երեք աշխատանքային օրվա ընթացքում՝  ապրանքի մատակարարման</w:t>
      </w:r>
      <w:r w:rsidR="00AF0728" w:rsidRPr="00BE3DCD">
        <w:rPr>
          <w:rFonts w:ascii="GHEA Grapalat" w:hAnsi="GHEA Grapalat" w:cs="Sylfaen"/>
          <w:sz w:val="20"/>
          <w:lang w:val="hy-AM"/>
        </w:rPr>
        <w:t xml:space="preserve"> </w:t>
      </w:r>
      <w:r w:rsidRPr="00BE3DCD">
        <w:rPr>
          <w:rFonts w:ascii="GHEA Grapalat" w:hAnsi="GHEA Grapalat" w:cs="Sylfaen"/>
          <w:sz w:val="20"/>
          <w:lang w:val="hy-AM"/>
        </w:rPr>
        <w:t>ժամկետները երկարաձգելով պայմանագրի կնքման օրվանից մինչև համաձայնագրի կնքման օրը ընկած ժամանակահատվածով: Սույն պարբերության համաձայն կնքված պայմանագիրը լուծվում է, եթե կնքելուն հաջորդող երեսուն օրացուցային օրվա ընթացքում լրացուցիչ ֆինանսական միջոցներ չեն նախատեսվում.</w:t>
      </w:r>
    </w:p>
    <w:p w:rsidR="00436F47" w:rsidRPr="00BE3DCD" w:rsidRDefault="00704862" w:rsidP="00EF3662">
      <w:pPr>
        <w:ind w:firstLine="708"/>
        <w:jc w:val="both"/>
        <w:rPr>
          <w:rFonts w:ascii="GHEA Grapalat" w:hAnsi="GHEA Grapalat" w:cs="Sylfaen"/>
          <w:sz w:val="20"/>
          <w:lang w:val="hy-AM"/>
        </w:rPr>
      </w:pPr>
      <w:r w:rsidRPr="00BE3DCD">
        <w:rPr>
          <w:rFonts w:ascii="GHEA Grapalat" w:hAnsi="GHEA Grapalat" w:cs="Sylfaen"/>
          <w:sz w:val="20"/>
          <w:lang w:val="hy-AM"/>
        </w:rPr>
        <w:t xml:space="preserve">է. բանակցությունների համար սահմանված վերջնաժամկետը լրանալու պահին, եթե դրան ներկա մասնակիցների ներկայացրած գները գերազանցում են գնման հայտով սահմանված գինը, </w:t>
      </w:r>
      <w:r w:rsidR="00973FB1" w:rsidRPr="00BE3DCD">
        <w:rPr>
          <w:rFonts w:ascii="GHEA Grapalat" w:hAnsi="GHEA Grapalat" w:cs="Sylfaen"/>
          <w:sz w:val="20"/>
          <w:lang w:val="hy-AM"/>
        </w:rPr>
        <w:t>կամ</w:t>
      </w:r>
      <w:r w:rsidR="00973FB1" w:rsidRPr="00BE3DCD">
        <w:rPr>
          <w:rFonts w:ascii="GHEA Grapalat" w:hAnsi="GHEA Grapalat" w:cs="Sylfaen"/>
          <w:sz w:val="20"/>
          <w:lang w:val="af-ZA"/>
        </w:rPr>
        <w:t xml:space="preserve"> </w:t>
      </w:r>
      <w:r w:rsidR="00973FB1" w:rsidRPr="00BE3DCD">
        <w:rPr>
          <w:rFonts w:ascii="GHEA Grapalat" w:hAnsi="GHEA Grapalat" w:cs="Sylfaen"/>
          <w:sz w:val="20"/>
          <w:lang w:val="hy-AM"/>
        </w:rPr>
        <w:t>նվազագույն</w:t>
      </w:r>
      <w:r w:rsidR="00973FB1" w:rsidRPr="00BE3DCD">
        <w:rPr>
          <w:rFonts w:ascii="GHEA Grapalat" w:hAnsi="GHEA Grapalat" w:cs="Sylfaen"/>
          <w:sz w:val="20"/>
          <w:lang w:val="af-ZA"/>
        </w:rPr>
        <w:t xml:space="preserve"> </w:t>
      </w:r>
      <w:r w:rsidR="00973FB1" w:rsidRPr="00BE3DCD">
        <w:rPr>
          <w:rFonts w:ascii="GHEA Grapalat" w:hAnsi="GHEA Grapalat" w:cs="Sylfaen"/>
          <w:sz w:val="20"/>
          <w:lang w:val="hy-AM"/>
        </w:rPr>
        <w:t>գները</w:t>
      </w:r>
      <w:r w:rsidR="00973FB1" w:rsidRPr="00BE3DCD">
        <w:rPr>
          <w:rFonts w:ascii="GHEA Grapalat" w:hAnsi="GHEA Grapalat" w:cs="Sylfaen"/>
          <w:sz w:val="20"/>
          <w:lang w:val="af-ZA"/>
        </w:rPr>
        <w:t xml:space="preserve"> </w:t>
      </w:r>
      <w:r w:rsidR="00973FB1" w:rsidRPr="00BE3DCD">
        <w:rPr>
          <w:rFonts w:ascii="GHEA Grapalat" w:hAnsi="GHEA Grapalat" w:cs="Sylfaen"/>
          <w:sz w:val="20"/>
          <w:lang w:val="hy-AM"/>
        </w:rPr>
        <w:t>հավասար</w:t>
      </w:r>
      <w:r w:rsidR="00973FB1" w:rsidRPr="00BE3DCD">
        <w:rPr>
          <w:rFonts w:ascii="GHEA Grapalat" w:hAnsi="GHEA Grapalat" w:cs="Sylfaen"/>
          <w:sz w:val="20"/>
          <w:lang w:val="af-ZA"/>
        </w:rPr>
        <w:t xml:space="preserve"> </w:t>
      </w:r>
      <w:r w:rsidR="00973FB1" w:rsidRPr="00BE3DCD">
        <w:rPr>
          <w:rFonts w:ascii="GHEA Grapalat" w:hAnsi="GHEA Grapalat" w:cs="Sylfaen"/>
          <w:sz w:val="20"/>
          <w:lang w:val="hy-AM"/>
        </w:rPr>
        <w:t>են</w:t>
      </w:r>
      <w:r w:rsidR="00973FB1" w:rsidRPr="00BE3DCD">
        <w:rPr>
          <w:rFonts w:ascii="GHEA Grapalat" w:hAnsi="GHEA Grapalat" w:cs="Sylfaen"/>
          <w:sz w:val="20"/>
          <w:lang w:val="af-ZA"/>
        </w:rPr>
        <w:t>,</w:t>
      </w:r>
      <w:r w:rsidR="009B6D58" w:rsidRPr="00BE3DCD">
        <w:rPr>
          <w:rFonts w:ascii="GHEA Grapalat" w:hAnsi="GHEA Grapalat" w:cs="Sylfaen"/>
          <w:sz w:val="20"/>
          <w:lang w:val="af-ZA"/>
        </w:rPr>
        <w:t xml:space="preserve"> </w:t>
      </w:r>
      <w:r w:rsidR="009B6D58" w:rsidRPr="00BE3DCD">
        <w:rPr>
          <w:rFonts w:ascii="GHEA Grapalat" w:hAnsi="GHEA Grapalat" w:cs="Sylfaen"/>
          <w:sz w:val="20"/>
          <w:lang w:val="hy-AM"/>
        </w:rPr>
        <w:t>գնման</w:t>
      </w:r>
      <w:r w:rsidR="009B6D58" w:rsidRPr="00BE3DCD">
        <w:rPr>
          <w:rFonts w:ascii="GHEA Grapalat" w:hAnsi="GHEA Grapalat" w:cs="Sylfaen"/>
          <w:sz w:val="20"/>
          <w:lang w:val="af-ZA"/>
        </w:rPr>
        <w:t xml:space="preserve"> </w:t>
      </w:r>
      <w:r w:rsidR="009B6D58" w:rsidRPr="00BE3DCD">
        <w:rPr>
          <w:rFonts w:ascii="GHEA Grapalat" w:hAnsi="GHEA Grapalat" w:cs="Sylfaen"/>
          <w:sz w:val="20"/>
          <w:lang w:val="hy-AM"/>
        </w:rPr>
        <w:t>ընթացակարգը</w:t>
      </w:r>
      <w:r w:rsidR="009B6D58" w:rsidRPr="00BE3DCD">
        <w:rPr>
          <w:rFonts w:ascii="GHEA Grapalat" w:hAnsi="GHEA Grapalat" w:cs="Sylfaen"/>
          <w:sz w:val="20"/>
          <w:lang w:val="af-ZA"/>
        </w:rPr>
        <w:t xml:space="preserve"> </w:t>
      </w:r>
      <w:r w:rsidR="005A3DC6" w:rsidRPr="00BE3DCD">
        <w:rPr>
          <w:rFonts w:ascii="GHEA Grapalat" w:hAnsi="GHEA Grapalat" w:cs="Sylfaen"/>
          <w:sz w:val="20"/>
          <w:lang w:val="hy-AM"/>
        </w:rPr>
        <w:t>Օ</w:t>
      </w:r>
      <w:r w:rsidR="00973FB1" w:rsidRPr="00BE3DCD">
        <w:rPr>
          <w:rFonts w:ascii="GHEA Grapalat" w:hAnsi="GHEA Grapalat" w:cs="Sylfaen"/>
          <w:sz w:val="20"/>
          <w:lang w:val="hy-AM"/>
        </w:rPr>
        <w:t>րենքի</w:t>
      </w:r>
      <w:r w:rsidR="00973FB1" w:rsidRPr="00BE3DCD">
        <w:rPr>
          <w:rFonts w:ascii="GHEA Grapalat" w:hAnsi="GHEA Grapalat" w:cs="Sylfaen"/>
          <w:sz w:val="20"/>
          <w:lang w:val="af-ZA"/>
        </w:rPr>
        <w:t xml:space="preserve"> 37-</w:t>
      </w:r>
      <w:r w:rsidR="00973FB1" w:rsidRPr="00BE3DCD">
        <w:rPr>
          <w:rFonts w:ascii="GHEA Grapalat" w:hAnsi="GHEA Grapalat" w:cs="Sylfaen"/>
          <w:sz w:val="20"/>
          <w:lang w:val="hy-AM"/>
        </w:rPr>
        <w:t>րդ</w:t>
      </w:r>
      <w:r w:rsidR="00973FB1" w:rsidRPr="00BE3DCD">
        <w:rPr>
          <w:rFonts w:ascii="GHEA Grapalat" w:hAnsi="GHEA Grapalat" w:cs="Sylfaen"/>
          <w:sz w:val="20"/>
          <w:lang w:val="af-ZA"/>
        </w:rPr>
        <w:t xml:space="preserve"> </w:t>
      </w:r>
      <w:r w:rsidR="00973FB1" w:rsidRPr="00BE3DCD">
        <w:rPr>
          <w:rFonts w:ascii="GHEA Grapalat" w:hAnsi="GHEA Grapalat" w:cs="Sylfaen"/>
          <w:sz w:val="20"/>
          <w:lang w:val="hy-AM"/>
        </w:rPr>
        <w:t>հոդվածի</w:t>
      </w:r>
      <w:r w:rsidR="00973FB1" w:rsidRPr="00BE3DCD">
        <w:rPr>
          <w:rFonts w:ascii="GHEA Grapalat" w:hAnsi="GHEA Grapalat" w:cs="Sylfaen"/>
          <w:sz w:val="20"/>
          <w:lang w:val="af-ZA"/>
        </w:rPr>
        <w:t xml:space="preserve"> 1-</w:t>
      </w:r>
      <w:r w:rsidR="00973FB1" w:rsidRPr="00BE3DCD">
        <w:rPr>
          <w:rFonts w:ascii="GHEA Grapalat" w:hAnsi="GHEA Grapalat" w:cs="Sylfaen"/>
          <w:sz w:val="20"/>
          <w:lang w:val="hy-AM"/>
        </w:rPr>
        <w:t>ին</w:t>
      </w:r>
      <w:r w:rsidR="00973FB1" w:rsidRPr="00BE3DCD">
        <w:rPr>
          <w:rFonts w:ascii="GHEA Grapalat" w:hAnsi="GHEA Grapalat" w:cs="Sylfaen"/>
          <w:sz w:val="20"/>
          <w:lang w:val="af-ZA"/>
        </w:rPr>
        <w:t xml:space="preserve"> </w:t>
      </w:r>
      <w:r w:rsidR="00973FB1" w:rsidRPr="00BE3DCD">
        <w:rPr>
          <w:rFonts w:ascii="GHEA Grapalat" w:hAnsi="GHEA Grapalat" w:cs="Sylfaen"/>
          <w:sz w:val="20"/>
          <w:lang w:val="hy-AM"/>
        </w:rPr>
        <w:t>մասի</w:t>
      </w:r>
      <w:r w:rsidR="00973FB1" w:rsidRPr="00BE3DCD">
        <w:rPr>
          <w:rFonts w:ascii="GHEA Grapalat" w:hAnsi="GHEA Grapalat" w:cs="Sylfaen"/>
          <w:sz w:val="20"/>
          <w:lang w:val="af-ZA"/>
        </w:rPr>
        <w:t xml:space="preserve"> 1-</w:t>
      </w:r>
      <w:r w:rsidR="00973FB1" w:rsidRPr="00BE3DCD">
        <w:rPr>
          <w:rFonts w:ascii="GHEA Grapalat" w:hAnsi="GHEA Grapalat" w:cs="Sylfaen"/>
          <w:sz w:val="20"/>
          <w:lang w:val="hy-AM"/>
        </w:rPr>
        <w:t>ին</w:t>
      </w:r>
      <w:r w:rsidR="00973FB1" w:rsidRPr="00BE3DCD">
        <w:rPr>
          <w:rFonts w:ascii="GHEA Grapalat" w:hAnsi="GHEA Grapalat" w:cs="Sylfaen"/>
          <w:sz w:val="20"/>
          <w:lang w:val="af-ZA"/>
        </w:rPr>
        <w:t xml:space="preserve"> </w:t>
      </w:r>
      <w:r w:rsidR="00973FB1" w:rsidRPr="00BE3DCD">
        <w:rPr>
          <w:rFonts w:ascii="GHEA Grapalat" w:hAnsi="GHEA Grapalat" w:cs="Sylfaen"/>
          <w:sz w:val="20"/>
          <w:lang w:val="hy-AM"/>
        </w:rPr>
        <w:t>կետի</w:t>
      </w:r>
      <w:r w:rsidR="00973FB1" w:rsidRPr="00BE3DCD">
        <w:rPr>
          <w:rFonts w:ascii="GHEA Grapalat" w:hAnsi="GHEA Grapalat" w:cs="Sylfaen"/>
          <w:sz w:val="20"/>
          <w:lang w:val="af-ZA"/>
        </w:rPr>
        <w:t xml:space="preserve"> </w:t>
      </w:r>
      <w:r w:rsidR="00973FB1" w:rsidRPr="00BE3DCD">
        <w:rPr>
          <w:rFonts w:ascii="GHEA Grapalat" w:hAnsi="GHEA Grapalat" w:cs="Sylfaen"/>
          <w:sz w:val="20"/>
          <w:lang w:val="hy-AM"/>
        </w:rPr>
        <w:t>հիման</w:t>
      </w:r>
      <w:r w:rsidR="00973FB1" w:rsidRPr="00BE3DCD">
        <w:rPr>
          <w:rFonts w:ascii="GHEA Grapalat" w:hAnsi="GHEA Grapalat" w:cs="Sylfaen"/>
          <w:sz w:val="20"/>
          <w:lang w:val="af-ZA"/>
        </w:rPr>
        <w:t xml:space="preserve"> </w:t>
      </w:r>
      <w:r w:rsidR="00973FB1" w:rsidRPr="00BE3DCD">
        <w:rPr>
          <w:rFonts w:ascii="GHEA Grapalat" w:hAnsi="GHEA Grapalat" w:cs="Sylfaen"/>
          <w:sz w:val="20"/>
          <w:lang w:val="hy-AM"/>
        </w:rPr>
        <w:t>վրա</w:t>
      </w:r>
      <w:r w:rsidR="00973FB1" w:rsidRPr="00BE3DCD">
        <w:rPr>
          <w:rFonts w:ascii="GHEA Grapalat" w:hAnsi="GHEA Grapalat" w:cs="Sylfaen"/>
          <w:sz w:val="20"/>
          <w:lang w:val="af-ZA"/>
        </w:rPr>
        <w:t xml:space="preserve"> </w:t>
      </w:r>
      <w:r w:rsidR="009B6D58" w:rsidRPr="00BE3DCD">
        <w:rPr>
          <w:rFonts w:ascii="GHEA Grapalat" w:hAnsi="GHEA Grapalat" w:cs="Sylfaen"/>
          <w:sz w:val="20"/>
          <w:lang w:val="hy-AM"/>
        </w:rPr>
        <w:t>հայտարարվում</w:t>
      </w:r>
      <w:r w:rsidR="009B6D58" w:rsidRPr="00BE3DCD">
        <w:rPr>
          <w:rFonts w:ascii="GHEA Grapalat" w:hAnsi="GHEA Grapalat" w:cs="Sylfaen"/>
          <w:sz w:val="20"/>
          <w:lang w:val="af-ZA"/>
        </w:rPr>
        <w:t xml:space="preserve"> </w:t>
      </w:r>
      <w:r w:rsidR="009B6D58" w:rsidRPr="00BE3DCD">
        <w:rPr>
          <w:rFonts w:ascii="GHEA Grapalat" w:hAnsi="GHEA Grapalat" w:cs="Sylfaen"/>
          <w:sz w:val="20"/>
          <w:lang w:val="hy-AM"/>
        </w:rPr>
        <w:t>է</w:t>
      </w:r>
      <w:r w:rsidR="009B6D58" w:rsidRPr="00BE3DCD">
        <w:rPr>
          <w:rFonts w:ascii="GHEA Grapalat" w:hAnsi="GHEA Grapalat" w:cs="Sylfaen"/>
          <w:sz w:val="20"/>
          <w:lang w:val="af-ZA"/>
        </w:rPr>
        <w:t xml:space="preserve"> </w:t>
      </w:r>
      <w:r w:rsidR="009B6D58" w:rsidRPr="00BE3DCD">
        <w:rPr>
          <w:rFonts w:ascii="GHEA Grapalat" w:hAnsi="GHEA Grapalat" w:cs="Sylfaen"/>
          <w:sz w:val="20"/>
          <w:lang w:val="hy-AM"/>
        </w:rPr>
        <w:t>չկայացած</w:t>
      </w:r>
      <w:r w:rsidR="003D1FE3" w:rsidRPr="00BE3DCD">
        <w:rPr>
          <w:rFonts w:ascii="GHEA Grapalat" w:hAnsi="GHEA Grapalat" w:cs="Sylfaen"/>
          <w:sz w:val="20"/>
          <w:lang w:val="hy-AM"/>
        </w:rPr>
        <w:t>, բացառությամբ սույն ենթակետի «զ» պարբերությամբ նախատեսված դեպքի:</w:t>
      </w:r>
    </w:p>
    <w:p w:rsidR="00B514E8" w:rsidRPr="00BE3DCD" w:rsidRDefault="00FD2748" w:rsidP="00EF3662">
      <w:pPr>
        <w:ind w:firstLine="708"/>
        <w:jc w:val="both"/>
        <w:rPr>
          <w:rFonts w:ascii="GHEA Grapalat" w:hAnsi="GHEA Grapalat"/>
          <w:sz w:val="20"/>
          <w:szCs w:val="20"/>
          <w:lang w:val="hy-AM" w:eastAsia="x-none"/>
        </w:rPr>
      </w:pPr>
      <w:r w:rsidRPr="00BE3DCD">
        <w:rPr>
          <w:rFonts w:ascii="GHEA Grapalat" w:hAnsi="GHEA Grapalat"/>
          <w:sz w:val="20"/>
          <w:szCs w:val="20"/>
          <w:lang w:val="af-ZA" w:eastAsia="x-none"/>
        </w:rPr>
        <w:t>8</w:t>
      </w:r>
      <w:r w:rsidR="00C82BD2" w:rsidRPr="00BE3DCD">
        <w:rPr>
          <w:rFonts w:ascii="GHEA Grapalat" w:hAnsi="GHEA Grapalat"/>
          <w:sz w:val="20"/>
          <w:szCs w:val="20"/>
          <w:lang w:val="af-ZA" w:eastAsia="x-none"/>
        </w:rPr>
        <w:t>.</w:t>
      </w:r>
      <w:r w:rsidR="004348F9" w:rsidRPr="00BE3DCD">
        <w:rPr>
          <w:rFonts w:ascii="GHEA Grapalat" w:hAnsi="GHEA Grapalat"/>
          <w:sz w:val="20"/>
          <w:szCs w:val="20"/>
          <w:lang w:val="af-ZA" w:eastAsia="x-none"/>
        </w:rPr>
        <w:t>7</w:t>
      </w:r>
      <w:r w:rsidR="00E24EBF" w:rsidRPr="00BE3DCD">
        <w:rPr>
          <w:rFonts w:ascii="GHEA Grapalat" w:hAnsi="GHEA Grapalat"/>
          <w:sz w:val="20"/>
          <w:szCs w:val="20"/>
          <w:lang w:val="af-ZA" w:eastAsia="x-none"/>
        </w:rPr>
        <w:t xml:space="preserve"> </w:t>
      </w:r>
      <w:r w:rsidR="00753C9B" w:rsidRPr="00BE3DCD">
        <w:rPr>
          <w:rFonts w:ascii="GHEA Grapalat" w:hAnsi="GHEA Grapalat"/>
          <w:sz w:val="20"/>
          <w:szCs w:val="20"/>
          <w:lang w:val="af-ZA" w:eastAsia="x-none"/>
        </w:rPr>
        <w:t>Պ</w:t>
      </w:r>
      <w:r w:rsidR="00B514E8" w:rsidRPr="00BE3DCD">
        <w:rPr>
          <w:rFonts w:ascii="GHEA Grapalat" w:hAnsi="GHEA Grapalat"/>
          <w:sz w:val="20"/>
          <w:szCs w:val="20"/>
          <w:lang w:val="af-ZA" w:eastAsia="x-none"/>
        </w:rPr>
        <w:t xml:space="preserve">ահանջի դեպքում </w:t>
      </w:r>
      <w:r w:rsidR="00AD522C" w:rsidRPr="00BE3DCD">
        <w:rPr>
          <w:rFonts w:ascii="GHEA Grapalat" w:hAnsi="GHEA Grapalat"/>
          <w:sz w:val="20"/>
          <w:szCs w:val="20"/>
          <w:lang w:val="af-ZA" w:eastAsia="x-none"/>
        </w:rPr>
        <w:t xml:space="preserve">որևէ </w:t>
      </w:r>
      <w:r w:rsidR="007210AC" w:rsidRPr="00BE3DCD">
        <w:rPr>
          <w:rFonts w:ascii="GHEA Grapalat" w:hAnsi="GHEA Grapalat"/>
          <w:sz w:val="20"/>
          <w:szCs w:val="20"/>
          <w:lang w:val="af-ZA" w:eastAsia="x-none"/>
        </w:rPr>
        <w:t>մ</w:t>
      </w:r>
      <w:r w:rsidR="00B514E8" w:rsidRPr="00BE3DCD">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BE3DCD">
        <w:rPr>
          <w:rFonts w:ascii="GHEA Grapalat" w:hAnsi="GHEA Grapalat"/>
          <w:sz w:val="20"/>
          <w:szCs w:val="20"/>
          <w:lang w:val="af-ZA" w:eastAsia="x-none"/>
        </w:rPr>
        <w:t xml:space="preserve">այլ </w:t>
      </w:r>
      <w:r w:rsidR="007B36E4" w:rsidRPr="00BE3DCD">
        <w:rPr>
          <w:rFonts w:ascii="GHEA Grapalat" w:hAnsi="GHEA Grapalat"/>
          <w:sz w:val="20"/>
          <w:szCs w:val="20"/>
          <w:lang w:val="af-ZA" w:eastAsia="x-none"/>
        </w:rPr>
        <w:t>մ</w:t>
      </w:r>
      <w:r w:rsidR="00B514E8" w:rsidRPr="00BE3DCD">
        <w:rPr>
          <w:rFonts w:ascii="GHEA Grapalat" w:hAnsi="GHEA Grapalat"/>
          <w:sz w:val="20"/>
          <w:szCs w:val="20"/>
          <w:lang w:val="af-ZA" w:eastAsia="x-none"/>
        </w:rPr>
        <w:t>ասնակցին:</w:t>
      </w:r>
      <w:r w:rsidR="007B6811" w:rsidRPr="00BE3DCD">
        <w:rPr>
          <w:rFonts w:ascii="GHEA Grapalat" w:hAnsi="GHEA Grapalat"/>
          <w:sz w:val="20"/>
          <w:szCs w:val="20"/>
          <w:lang w:val="hy-AM" w:eastAsia="x-none"/>
        </w:rPr>
        <w:t xml:space="preserve"> </w:t>
      </w:r>
      <w:r w:rsidR="007B6811" w:rsidRPr="00BE3DCD">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BE3DCD">
        <w:rPr>
          <w:rFonts w:ascii="GHEA Grapalat" w:hAnsi="GHEA Grapalat"/>
          <w:sz w:val="20"/>
          <w:szCs w:val="20"/>
          <w:lang w:val="hy-AM" w:eastAsia="x-none"/>
        </w:rPr>
        <w:t xml:space="preserve">հայտում ներառված </w:t>
      </w:r>
      <w:r w:rsidR="007B6811" w:rsidRPr="00BE3DCD">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BE3DCD">
        <w:rPr>
          <w:rFonts w:ascii="GHEA Grapalat" w:hAnsi="GHEA Grapalat"/>
          <w:sz w:val="20"/>
          <w:szCs w:val="20"/>
          <w:lang w:val="af-ZA" w:eastAsia="x-none"/>
        </w:rPr>
        <w:t xml:space="preserve">հանձնաժողովի </w:t>
      </w:r>
      <w:r w:rsidR="007B6811" w:rsidRPr="00BE3DCD">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BE3DCD">
        <w:rPr>
          <w:rFonts w:ascii="GHEA Grapalat" w:hAnsi="GHEA Grapalat"/>
          <w:sz w:val="20"/>
          <w:szCs w:val="20"/>
          <w:lang w:val="hy-AM" w:eastAsia="x-none"/>
        </w:rPr>
        <w:t>:</w:t>
      </w:r>
    </w:p>
    <w:p w:rsidR="00116E47" w:rsidRPr="00BE3DCD" w:rsidRDefault="00A150A9" w:rsidP="00EF3662">
      <w:pPr>
        <w:pStyle w:val="norm"/>
        <w:spacing w:line="240" w:lineRule="auto"/>
        <w:rPr>
          <w:rFonts w:ascii="GHEA Grapalat" w:hAnsi="GHEA Grapalat" w:cs="Sylfaen"/>
          <w:sz w:val="20"/>
          <w:szCs w:val="24"/>
          <w:lang w:val="af-ZA" w:eastAsia="en-US"/>
        </w:rPr>
      </w:pPr>
      <w:r w:rsidRPr="00BE3DCD">
        <w:rPr>
          <w:rFonts w:ascii="GHEA Grapalat" w:hAnsi="GHEA Grapalat"/>
          <w:sz w:val="20"/>
          <w:lang w:val="af-ZA" w:eastAsia="x-none"/>
        </w:rPr>
        <w:t>8</w:t>
      </w:r>
      <w:r w:rsidR="002B121D" w:rsidRPr="00BE3DCD">
        <w:rPr>
          <w:rFonts w:ascii="GHEA Grapalat" w:hAnsi="GHEA Grapalat"/>
          <w:sz w:val="20"/>
          <w:lang w:val="af-ZA" w:eastAsia="x-none"/>
        </w:rPr>
        <w:t>.</w:t>
      </w:r>
      <w:r w:rsidR="004348F9" w:rsidRPr="00BE3DCD">
        <w:rPr>
          <w:rFonts w:ascii="GHEA Grapalat" w:hAnsi="GHEA Grapalat"/>
          <w:sz w:val="20"/>
          <w:lang w:val="af-ZA" w:eastAsia="x-none"/>
        </w:rPr>
        <w:t>8</w:t>
      </w:r>
      <w:r w:rsidR="002B121D" w:rsidRPr="00BE3DCD">
        <w:rPr>
          <w:rFonts w:ascii="GHEA Grapalat" w:hAnsi="GHEA Grapalat"/>
          <w:sz w:val="20"/>
          <w:lang w:val="af-ZA" w:eastAsia="x-none"/>
        </w:rPr>
        <w:t xml:space="preserve"> Եթե հայտերի բացման</w:t>
      </w:r>
      <w:r w:rsidR="00DE1C00" w:rsidRPr="00BE3DCD">
        <w:rPr>
          <w:rFonts w:ascii="GHEA Grapalat" w:hAnsi="GHEA Grapalat"/>
          <w:sz w:val="20"/>
          <w:lang w:val="hy-AM" w:eastAsia="x-none"/>
        </w:rPr>
        <w:t xml:space="preserve"> և գնահատման</w:t>
      </w:r>
      <w:r w:rsidR="002B121D" w:rsidRPr="00BE3DCD">
        <w:rPr>
          <w:rFonts w:ascii="GHEA Grapalat" w:hAnsi="GHEA Grapalat"/>
          <w:sz w:val="20"/>
          <w:lang w:val="af-ZA" w:eastAsia="x-none"/>
        </w:rPr>
        <w:t xml:space="preserve"> նիստի ընթացքում</w:t>
      </w:r>
      <w:r w:rsidR="002B121D" w:rsidRPr="00BE3DCD">
        <w:rPr>
          <w:rFonts w:ascii="GHEA Grapalat" w:hAnsi="GHEA Grapalat" w:cs="Sylfaen"/>
          <w:sz w:val="20"/>
          <w:szCs w:val="24"/>
          <w:lang w:val="af-ZA" w:eastAsia="en-US"/>
        </w:rPr>
        <w:t xml:space="preserve"> </w:t>
      </w:r>
      <w:r w:rsidR="002B121D" w:rsidRPr="00BE3DCD">
        <w:rPr>
          <w:rFonts w:ascii="GHEA Grapalat" w:hAnsi="GHEA Grapalat" w:cs="Sylfaen"/>
          <w:sz w:val="20"/>
          <w:szCs w:val="24"/>
          <w:lang w:val="hy-AM" w:eastAsia="en-US"/>
        </w:rPr>
        <w:t>իրականացված</w:t>
      </w:r>
      <w:r w:rsidR="002B121D" w:rsidRPr="00BE3DCD">
        <w:rPr>
          <w:rFonts w:ascii="GHEA Grapalat" w:hAnsi="GHEA Grapalat" w:cs="Sylfaen"/>
          <w:sz w:val="20"/>
          <w:szCs w:val="24"/>
          <w:lang w:val="af-ZA" w:eastAsia="en-US"/>
        </w:rPr>
        <w:t xml:space="preserve"> </w:t>
      </w:r>
      <w:r w:rsidR="002B121D" w:rsidRPr="00BE3DCD">
        <w:rPr>
          <w:rFonts w:ascii="GHEA Grapalat" w:hAnsi="GHEA Grapalat" w:cs="Sylfaen"/>
          <w:sz w:val="20"/>
          <w:szCs w:val="24"/>
          <w:lang w:val="hy-AM" w:eastAsia="en-US"/>
        </w:rPr>
        <w:t>գնահատման</w:t>
      </w:r>
      <w:r w:rsidR="002B121D" w:rsidRPr="00BE3DCD">
        <w:rPr>
          <w:rFonts w:ascii="GHEA Grapalat" w:hAnsi="GHEA Grapalat" w:cs="Sylfaen"/>
          <w:sz w:val="20"/>
          <w:szCs w:val="24"/>
          <w:lang w:val="af-ZA" w:eastAsia="en-US"/>
        </w:rPr>
        <w:t xml:space="preserve"> </w:t>
      </w:r>
      <w:r w:rsidR="002B121D" w:rsidRPr="00BE3DCD">
        <w:rPr>
          <w:rFonts w:ascii="GHEA Grapalat" w:hAnsi="GHEA Grapalat" w:cs="Sylfaen"/>
          <w:sz w:val="20"/>
          <w:szCs w:val="24"/>
          <w:lang w:val="hy-AM" w:eastAsia="en-US"/>
        </w:rPr>
        <w:t>արդյուն</w:t>
      </w:r>
      <w:r w:rsidR="002B121D" w:rsidRPr="00BE3DCD">
        <w:rPr>
          <w:rFonts w:ascii="GHEA Grapalat" w:hAnsi="GHEA Grapalat" w:cs="Sylfaen"/>
          <w:sz w:val="20"/>
          <w:szCs w:val="24"/>
          <w:lang w:val="af-ZA" w:eastAsia="en-US"/>
        </w:rPr>
        <w:softHyphen/>
      </w:r>
      <w:r w:rsidR="002B121D" w:rsidRPr="00BE3DCD">
        <w:rPr>
          <w:rFonts w:ascii="GHEA Grapalat" w:hAnsi="GHEA Grapalat" w:cs="Sylfaen"/>
          <w:sz w:val="20"/>
          <w:szCs w:val="24"/>
          <w:lang w:val="hy-AM" w:eastAsia="en-US"/>
        </w:rPr>
        <w:t>քում</w:t>
      </w:r>
      <w:r w:rsidR="002B121D" w:rsidRPr="00BE3DCD">
        <w:rPr>
          <w:rFonts w:ascii="GHEA Grapalat" w:hAnsi="GHEA Grapalat" w:cs="Sylfaen"/>
          <w:sz w:val="20"/>
          <w:szCs w:val="24"/>
          <w:lang w:val="af-ZA" w:eastAsia="en-US"/>
        </w:rPr>
        <w:t xml:space="preserve"> </w:t>
      </w:r>
      <w:r w:rsidR="007210AC" w:rsidRPr="00BE3DCD">
        <w:rPr>
          <w:rFonts w:ascii="GHEA Grapalat" w:hAnsi="GHEA Grapalat" w:cs="Sylfaen"/>
          <w:sz w:val="20"/>
          <w:szCs w:val="24"/>
          <w:lang w:val="af-ZA" w:eastAsia="en-US"/>
        </w:rPr>
        <w:t>մ</w:t>
      </w:r>
      <w:r w:rsidR="00A24827" w:rsidRPr="00BE3DCD">
        <w:rPr>
          <w:rFonts w:ascii="GHEA Grapalat" w:hAnsi="GHEA Grapalat" w:cs="Sylfaen"/>
          <w:sz w:val="20"/>
          <w:szCs w:val="24"/>
          <w:lang w:val="af-ZA" w:eastAsia="en-US"/>
        </w:rPr>
        <w:t xml:space="preserve">ասնակցի </w:t>
      </w:r>
      <w:r w:rsidR="002B121D" w:rsidRPr="00BE3DCD">
        <w:rPr>
          <w:rFonts w:ascii="GHEA Grapalat" w:hAnsi="GHEA Grapalat" w:cs="Sylfaen"/>
          <w:sz w:val="20"/>
          <w:szCs w:val="24"/>
          <w:lang w:val="hy-AM" w:eastAsia="en-US"/>
        </w:rPr>
        <w:t>հայտում</w:t>
      </w:r>
      <w:r w:rsidR="002B121D" w:rsidRPr="00BE3DCD">
        <w:rPr>
          <w:rFonts w:ascii="GHEA Grapalat" w:hAnsi="GHEA Grapalat" w:cs="Sylfaen"/>
          <w:sz w:val="20"/>
          <w:szCs w:val="24"/>
          <w:lang w:val="af-ZA" w:eastAsia="en-US"/>
        </w:rPr>
        <w:t xml:space="preserve"> </w:t>
      </w:r>
      <w:r w:rsidR="002B121D" w:rsidRPr="00BE3DCD">
        <w:rPr>
          <w:rFonts w:ascii="GHEA Grapalat" w:hAnsi="GHEA Grapalat" w:cs="Sylfaen"/>
          <w:sz w:val="20"/>
          <w:szCs w:val="24"/>
          <w:lang w:val="hy-AM" w:eastAsia="en-US"/>
        </w:rPr>
        <w:t>արձանագրվում</w:t>
      </w:r>
      <w:r w:rsidR="002B121D" w:rsidRPr="00BE3DCD">
        <w:rPr>
          <w:rFonts w:ascii="GHEA Grapalat" w:hAnsi="GHEA Grapalat" w:cs="Sylfaen"/>
          <w:sz w:val="20"/>
          <w:szCs w:val="24"/>
          <w:lang w:val="af-ZA" w:eastAsia="en-US"/>
        </w:rPr>
        <w:t xml:space="preserve"> </w:t>
      </w:r>
      <w:r w:rsidR="002B121D" w:rsidRPr="00BE3DCD">
        <w:rPr>
          <w:rFonts w:ascii="GHEA Grapalat" w:hAnsi="GHEA Grapalat" w:cs="Sylfaen"/>
          <w:sz w:val="20"/>
          <w:szCs w:val="24"/>
          <w:lang w:val="hy-AM" w:eastAsia="en-US"/>
        </w:rPr>
        <w:t>են</w:t>
      </w:r>
      <w:r w:rsidR="002B121D" w:rsidRPr="00BE3DCD">
        <w:rPr>
          <w:rFonts w:ascii="GHEA Grapalat" w:hAnsi="GHEA Grapalat" w:cs="Sylfaen"/>
          <w:sz w:val="20"/>
          <w:szCs w:val="24"/>
          <w:lang w:val="af-ZA" w:eastAsia="en-US"/>
        </w:rPr>
        <w:t xml:space="preserve"> </w:t>
      </w:r>
      <w:r w:rsidR="002B121D" w:rsidRPr="00BE3DCD">
        <w:rPr>
          <w:rFonts w:ascii="GHEA Grapalat" w:hAnsi="GHEA Grapalat" w:cs="Sylfaen"/>
          <w:sz w:val="20"/>
          <w:szCs w:val="24"/>
          <w:lang w:val="hy-AM" w:eastAsia="en-US"/>
        </w:rPr>
        <w:t>անհամապատասխանություններ՝</w:t>
      </w:r>
      <w:r w:rsidR="002B121D" w:rsidRPr="00BE3DCD">
        <w:rPr>
          <w:rFonts w:ascii="GHEA Grapalat" w:hAnsi="GHEA Grapalat" w:cs="Sylfaen"/>
          <w:sz w:val="20"/>
          <w:szCs w:val="24"/>
          <w:lang w:val="af-ZA" w:eastAsia="en-US"/>
        </w:rPr>
        <w:t xml:space="preserve"> </w:t>
      </w:r>
      <w:r w:rsidR="002B121D" w:rsidRPr="00BE3DCD">
        <w:rPr>
          <w:rFonts w:ascii="GHEA Grapalat" w:hAnsi="GHEA Grapalat" w:cs="Sylfaen"/>
          <w:sz w:val="20"/>
          <w:szCs w:val="24"/>
          <w:lang w:val="hy-AM" w:eastAsia="en-US"/>
        </w:rPr>
        <w:t>հրավերի</w:t>
      </w:r>
      <w:r w:rsidR="002B121D" w:rsidRPr="00BE3DCD">
        <w:rPr>
          <w:rFonts w:ascii="GHEA Grapalat" w:hAnsi="GHEA Grapalat" w:cs="Sylfaen"/>
          <w:sz w:val="20"/>
          <w:szCs w:val="24"/>
          <w:lang w:val="af-ZA" w:eastAsia="en-US"/>
        </w:rPr>
        <w:t xml:space="preserve"> </w:t>
      </w:r>
      <w:r w:rsidR="002B121D" w:rsidRPr="00BE3DCD">
        <w:rPr>
          <w:rFonts w:ascii="GHEA Grapalat" w:hAnsi="GHEA Grapalat" w:cs="Sylfaen"/>
          <w:sz w:val="20"/>
          <w:szCs w:val="24"/>
          <w:lang w:val="hy-AM" w:eastAsia="en-US"/>
        </w:rPr>
        <w:t>պահանջների</w:t>
      </w:r>
      <w:r w:rsidR="002B121D" w:rsidRPr="00BE3DCD">
        <w:rPr>
          <w:rFonts w:ascii="GHEA Grapalat" w:hAnsi="GHEA Grapalat" w:cs="Sylfaen"/>
          <w:sz w:val="20"/>
          <w:szCs w:val="24"/>
          <w:lang w:val="af-ZA" w:eastAsia="en-US"/>
        </w:rPr>
        <w:t xml:space="preserve"> </w:t>
      </w:r>
      <w:r w:rsidR="002B121D" w:rsidRPr="00BE3DCD">
        <w:rPr>
          <w:rFonts w:ascii="GHEA Grapalat" w:hAnsi="GHEA Grapalat" w:cs="Sylfaen"/>
          <w:sz w:val="20"/>
          <w:szCs w:val="24"/>
          <w:lang w:val="hy-AM" w:eastAsia="en-US"/>
        </w:rPr>
        <w:t>նկատմամբ</w:t>
      </w:r>
      <w:r w:rsidR="004348F9" w:rsidRPr="00BE3DCD">
        <w:rPr>
          <w:rFonts w:ascii="GHEA Grapalat" w:hAnsi="GHEA Grapalat" w:cs="Sylfaen"/>
          <w:sz w:val="20"/>
          <w:szCs w:val="24"/>
          <w:lang w:val="hy-AM" w:eastAsia="en-US"/>
        </w:rPr>
        <w:t>,</w:t>
      </w:r>
      <w:r w:rsidR="002B121D" w:rsidRPr="00BE3DCD">
        <w:rPr>
          <w:rFonts w:ascii="GHEA Grapalat" w:hAnsi="GHEA Grapalat" w:cs="Sylfaen"/>
          <w:sz w:val="20"/>
          <w:szCs w:val="24"/>
          <w:lang w:val="hy-AM" w:eastAsia="en-US"/>
        </w:rPr>
        <w:t>ապա</w:t>
      </w:r>
      <w:r w:rsidR="002B121D" w:rsidRPr="00BE3DCD">
        <w:rPr>
          <w:rFonts w:ascii="GHEA Grapalat" w:hAnsi="GHEA Grapalat" w:cs="Sylfaen"/>
          <w:sz w:val="20"/>
          <w:szCs w:val="24"/>
          <w:lang w:val="af-ZA" w:eastAsia="en-US"/>
        </w:rPr>
        <w:t xml:space="preserve"> </w:t>
      </w:r>
      <w:r w:rsidR="002B121D" w:rsidRPr="00BE3DCD">
        <w:rPr>
          <w:rFonts w:ascii="GHEA Grapalat" w:hAnsi="GHEA Grapalat" w:cs="Sylfaen"/>
          <w:sz w:val="20"/>
          <w:szCs w:val="24"/>
          <w:lang w:val="hy-AM" w:eastAsia="en-US"/>
        </w:rPr>
        <w:t>հանձնաժողովը</w:t>
      </w:r>
      <w:r w:rsidR="002B121D" w:rsidRPr="00BE3DCD">
        <w:rPr>
          <w:rFonts w:ascii="GHEA Grapalat" w:hAnsi="GHEA Grapalat" w:cs="Sylfaen"/>
          <w:sz w:val="20"/>
          <w:szCs w:val="24"/>
          <w:lang w:val="af-ZA" w:eastAsia="en-US"/>
        </w:rPr>
        <w:t xml:space="preserve"> </w:t>
      </w:r>
      <w:r w:rsidR="002B121D" w:rsidRPr="00BE3DCD">
        <w:rPr>
          <w:rFonts w:ascii="GHEA Grapalat" w:hAnsi="GHEA Grapalat" w:cs="Sylfaen"/>
          <w:sz w:val="20"/>
          <w:szCs w:val="24"/>
          <w:lang w:val="hy-AM" w:eastAsia="en-US"/>
        </w:rPr>
        <w:t>մեկ</w:t>
      </w:r>
      <w:r w:rsidR="002B121D" w:rsidRPr="00BE3DCD">
        <w:rPr>
          <w:rFonts w:ascii="GHEA Grapalat" w:hAnsi="GHEA Grapalat" w:cs="Sylfaen"/>
          <w:sz w:val="20"/>
          <w:szCs w:val="24"/>
          <w:lang w:val="af-ZA" w:eastAsia="en-US"/>
        </w:rPr>
        <w:t xml:space="preserve"> </w:t>
      </w:r>
      <w:r w:rsidR="002B121D" w:rsidRPr="00BE3DCD">
        <w:rPr>
          <w:rFonts w:ascii="GHEA Grapalat" w:hAnsi="GHEA Grapalat" w:cs="Sylfaen"/>
          <w:sz w:val="20"/>
          <w:szCs w:val="24"/>
          <w:lang w:val="hy-AM" w:eastAsia="en-US"/>
        </w:rPr>
        <w:t>աշխատանքային</w:t>
      </w:r>
      <w:r w:rsidR="002B121D" w:rsidRPr="00BE3DCD">
        <w:rPr>
          <w:rFonts w:ascii="GHEA Grapalat" w:hAnsi="GHEA Grapalat" w:cs="Sylfaen"/>
          <w:sz w:val="20"/>
          <w:szCs w:val="24"/>
          <w:lang w:val="af-ZA" w:eastAsia="en-US"/>
        </w:rPr>
        <w:t xml:space="preserve"> </w:t>
      </w:r>
      <w:r w:rsidR="002B121D" w:rsidRPr="00BE3DCD">
        <w:rPr>
          <w:rFonts w:ascii="GHEA Grapalat" w:hAnsi="GHEA Grapalat" w:cs="Sylfaen"/>
          <w:sz w:val="20"/>
          <w:szCs w:val="24"/>
          <w:lang w:val="hy-AM" w:eastAsia="en-US"/>
        </w:rPr>
        <w:t>օրով</w:t>
      </w:r>
      <w:r w:rsidR="002B121D" w:rsidRPr="00BE3DCD">
        <w:rPr>
          <w:rFonts w:ascii="GHEA Grapalat" w:hAnsi="GHEA Grapalat" w:cs="Sylfaen"/>
          <w:sz w:val="20"/>
          <w:szCs w:val="24"/>
          <w:lang w:val="af-ZA" w:eastAsia="en-US"/>
        </w:rPr>
        <w:t xml:space="preserve"> </w:t>
      </w:r>
      <w:r w:rsidR="002B121D" w:rsidRPr="00BE3DCD">
        <w:rPr>
          <w:rFonts w:ascii="GHEA Grapalat" w:hAnsi="GHEA Grapalat" w:cs="Sylfaen"/>
          <w:sz w:val="20"/>
          <w:szCs w:val="24"/>
          <w:lang w:val="hy-AM" w:eastAsia="en-US"/>
        </w:rPr>
        <w:t>կասեցնում</w:t>
      </w:r>
      <w:r w:rsidR="002B121D" w:rsidRPr="00BE3DCD">
        <w:rPr>
          <w:rFonts w:ascii="GHEA Grapalat" w:hAnsi="GHEA Grapalat" w:cs="Sylfaen"/>
          <w:sz w:val="20"/>
          <w:szCs w:val="24"/>
          <w:lang w:val="af-ZA" w:eastAsia="en-US"/>
        </w:rPr>
        <w:t xml:space="preserve"> </w:t>
      </w:r>
      <w:r w:rsidR="002B121D" w:rsidRPr="00BE3DCD">
        <w:rPr>
          <w:rFonts w:ascii="GHEA Grapalat" w:hAnsi="GHEA Grapalat" w:cs="Sylfaen"/>
          <w:sz w:val="20"/>
          <w:szCs w:val="24"/>
          <w:lang w:val="hy-AM" w:eastAsia="en-US"/>
        </w:rPr>
        <w:t>է</w:t>
      </w:r>
      <w:r w:rsidR="002B121D" w:rsidRPr="00BE3DCD">
        <w:rPr>
          <w:rFonts w:ascii="GHEA Grapalat" w:hAnsi="GHEA Grapalat" w:cs="Sylfaen"/>
          <w:sz w:val="20"/>
          <w:szCs w:val="24"/>
          <w:lang w:val="af-ZA" w:eastAsia="en-US"/>
        </w:rPr>
        <w:t xml:space="preserve"> </w:t>
      </w:r>
      <w:r w:rsidR="002B121D" w:rsidRPr="00BE3DCD">
        <w:rPr>
          <w:rFonts w:ascii="GHEA Grapalat" w:hAnsi="GHEA Grapalat" w:cs="Sylfaen"/>
          <w:sz w:val="20"/>
          <w:szCs w:val="24"/>
          <w:lang w:val="hy-AM" w:eastAsia="en-US"/>
        </w:rPr>
        <w:t>նիստը</w:t>
      </w:r>
      <w:r w:rsidR="002B121D" w:rsidRPr="00BE3DCD">
        <w:rPr>
          <w:rFonts w:ascii="GHEA Grapalat" w:hAnsi="GHEA Grapalat" w:cs="Sylfaen"/>
          <w:sz w:val="20"/>
          <w:szCs w:val="24"/>
          <w:lang w:val="af-ZA" w:eastAsia="en-US"/>
        </w:rPr>
        <w:t xml:space="preserve">, </w:t>
      </w:r>
      <w:r w:rsidR="002B121D" w:rsidRPr="00BE3DCD">
        <w:rPr>
          <w:rFonts w:ascii="GHEA Grapalat" w:hAnsi="GHEA Grapalat" w:cs="Sylfaen"/>
          <w:sz w:val="20"/>
          <w:szCs w:val="24"/>
          <w:lang w:val="hy-AM" w:eastAsia="en-US"/>
        </w:rPr>
        <w:t>իսկ</w:t>
      </w:r>
      <w:r w:rsidR="002B121D" w:rsidRPr="00BE3DCD">
        <w:rPr>
          <w:rFonts w:ascii="GHEA Grapalat" w:hAnsi="GHEA Grapalat" w:cs="Sylfaen"/>
          <w:sz w:val="20"/>
          <w:szCs w:val="24"/>
          <w:lang w:val="af-ZA" w:eastAsia="en-US"/>
        </w:rPr>
        <w:t xml:space="preserve"> </w:t>
      </w:r>
      <w:r w:rsidR="002B121D" w:rsidRPr="00BE3DCD">
        <w:rPr>
          <w:rFonts w:ascii="GHEA Grapalat" w:hAnsi="GHEA Grapalat" w:cs="Sylfaen"/>
          <w:sz w:val="20"/>
          <w:szCs w:val="24"/>
          <w:lang w:val="hy-AM" w:eastAsia="en-US"/>
        </w:rPr>
        <w:t>հանձնաժողովի</w:t>
      </w:r>
      <w:r w:rsidR="002B121D" w:rsidRPr="00BE3DCD">
        <w:rPr>
          <w:rFonts w:ascii="GHEA Grapalat" w:hAnsi="GHEA Grapalat" w:cs="Sylfaen"/>
          <w:sz w:val="20"/>
          <w:szCs w:val="24"/>
          <w:lang w:val="af-ZA" w:eastAsia="en-US"/>
        </w:rPr>
        <w:t xml:space="preserve"> </w:t>
      </w:r>
      <w:r w:rsidR="002B121D" w:rsidRPr="00BE3DCD">
        <w:rPr>
          <w:rFonts w:ascii="GHEA Grapalat" w:hAnsi="GHEA Grapalat" w:cs="Sylfaen"/>
          <w:sz w:val="20"/>
          <w:szCs w:val="24"/>
          <w:lang w:val="hy-AM" w:eastAsia="en-US"/>
        </w:rPr>
        <w:t>քարտուղարը</w:t>
      </w:r>
      <w:r w:rsidR="002B121D" w:rsidRPr="00BE3DCD">
        <w:rPr>
          <w:rFonts w:ascii="GHEA Grapalat" w:hAnsi="GHEA Grapalat" w:cs="Sylfaen"/>
          <w:sz w:val="20"/>
          <w:szCs w:val="24"/>
          <w:lang w:val="af-ZA" w:eastAsia="en-US"/>
        </w:rPr>
        <w:t xml:space="preserve"> </w:t>
      </w:r>
      <w:r w:rsidR="002B121D" w:rsidRPr="00BE3DCD">
        <w:rPr>
          <w:rFonts w:ascii="GHEA Grapalat" w:hAnsi="GHEA Grapalat" w:cs="Sylfaen"/>
          <w:sz w:val="20"/>
          <w:szCs w:val="24"/>
          <w:lang w:val="hy-AM" w:eastAsia="en-US"/>
        </w:rPr>
        <w:t>նույն</w:t>
      </w:r>
      <w:r w:rsidR="002B121D" w:rsidRPr="00BE3DCD">
        <w:rPr>
          <w:rFonts w:ascii="GHEA Grapalat" w:hAnsi="GHEA Grapalat" w:cs="Sylfaen"/>
          <w:sz w:val="20"/>
          <w:szCs w:val="24"/>
          <w:lang w:val="af-ZA" w:eastAsia="en-US"/>
        </w:rPr>
        <w:t xml:space="preserve"> </w:t>
      </w:r>
      <w:r w:rsidR="002B121D" w:rsidRPr="00BE3DCD">
        <w:rPr>
          <w:rFonts w:ascii="GHEA Grapalat" w:hAnsi="GHEA Grapalat" w:cs="Sylfaen"/>
          <w:sz w:val="20"/>
          <w:szCs w:val="24"/>
          <w:lang w:val="hy-AM" w:eastAsia="en-US"/>
        </w:rPr>
        <w:t>օրը</w:t>
      </w:r>
      <w:r w:rsidR="002B121D" w:rsidRPr="00BE3DCD">
        <w:rPr>
          <w:rFonts w:ascii="GHEA Grapalat" w:hAnsi="GHEA Grapalat" w:cs="Sylfaen"/>
          <w:sz w:val="20"/>
          <w:szCs w:val="24"/>
          <w:lang w:val="af-ZA" w:eastAsia="en-US"/>
        </w:rPr>
        <w:t xml:space="preserve"> </w:t>
      </w:r>
      <w:r w:rsidR="002B121D" w:rsidRPr="00BE3DCD">
        <w:rPr>
          <w:rFonts w:ascii="GHEA Grapalat" w:hAnsi="GHEA Grapalat" w:cs="Sylfaen"/>
          <w:sz w:val="20"/>
          <w:szCs w:val="24"/>
          <w:lang w:val="hy-AM" w:eastAsia="en-US"/>
        </w:rPr>
        <w:t>դրա</w:t>
      </w:r>
      <w:r w:rsidR="002B121D" w:rsidRPr="00BE3DCD">
        <w:rPr>
          <w:rFonts w:ascii="GHEA Grapalat" w:hAnsi="GHEA Grapalat" w:cs="Sylfaen"/>
          <w:sz w:val="20"/>
          <w:szCs w:val="24"/>
          <w:lang w:val="af-ZA" w:eastAsia="en-US"/>
        </w:rPr>
        <w:t xml:space="preserve"> </w:t>
      </w:r>
      <w:r w:rsidR="002B121D" w:rsidRPr="00BE3DCD">
        <w:rPr>
          <w:rFonts w:ascii="GHEA Grapalat" w:hAnsi="GHEA Grapalat" w:cs="Sylfaen"/>
          <w:sz w:val="20"/>
          <w:szCs w:val="24"/>
          <w:lang w:val="hy-AM" w:eastAsia="en-US"/>
        </w:rPr>
        <w:t>մասին</w:t>
      </w:r>
      <w:r w:rsidR="002B121D" w:rsidRPr="00BE3DCD">
        <w:rPr>
          <w:rFonts w:ascii="GHEA Grapalat" w:hAnsi="GHEA Grapalat" w:cs="Sylfaen"/>
          <w:sz w:val="20"/>
          <w:szCs w:val="24"/>
          <w:lang w:val="af-ZA" w:eastAsia="en-US"/>
        </w:rPr>
        <w:t xml:space="preserve"> </w:t>
      </w:r>
      <w:r w:rsidR="004348F9" w:rsidRPr="00BE3DCD">
        <w:rPr>
          <w:rFonts w:ascii="GHEA Grapalat" w:hAnsi="GHEA Grapalat" w:cs="Sylfaen"/>
          <w:sz w:val="20"/>
          <w:szCs w:val="24"/>
          <w:lang w:val="af-ZA" w:eastAsia="en-US"/>
        </w:rPr>
        <w:t xml:space="preserve">էլեկտրոնային եղանակով </w:t>
      </w:r>
      <w:r w:rsidR="002B121D" w:rsidRPr="00BE3DCD">
        <w:rPr>
          <w:rFonts w:ascii="GHEA Grapalat" w:hAnsi="GHEA Grapalat" w:cs="Sylfaen"/>
          <w:sz w:val="20"/>
          <w:szCs w:val="24"/>
          <w:lang w:val="hy-AM" w:eastAsia="en-US"/>
        </w:rPr>
        <w:t>տեղեկացնում</w:t>
      </w:r>
      <w:r w:rsidR="002B121D" w:rsidRPr="00BE3DCD">
        <w:rPr>
          <w:rFonts w:ascii="GHEA Grapalat" w:hAnsi="GHEA Grapalat" w:cs="Sylfaen"/>
          <w:sz w:val="20"/>
          <w:szCs w:val="24"/>
          <w:lang w:val="af-ZA" w:eastAsia="en-US"/>
        </w:rPr>
        <w:t xml:space="preserve"> </w:t>
      </w:r>
      <w:r w:rsidR="002B121D" w:rsidRPr="00BE3DCD">
        <w:rPr>
          <w:rFonts w:ascii="GHEA Grapalat" w:hAnsi="GHEA Grapalat" w:cs="Sylfaen"/>
          <w:sz w:val="20"/>
          <w:szCs w:val="24"/>
          <w:lang w:val="hy-AM" w:eastAsia="en-US"/>
        </w:rPr>
        <w:t>է</w:t>
      </w:r>
      <w:r w:rsidR="002B121D" w:rsidRPr="00BE3DCD">
        <w:rPr>
          <w:rFonts w:ascii="GHEA Grapalat" w:hAnsi="GHEA Grapalat" w:cs="Sylfaen"/>
          <w:sz w:val="20"/>
          <w:szCs w:val="24"/>
          <w:lang w:val="af-ZA" w:eastAsia="en-US"/>
        </w:rPr>
        <w:t xml:space="preserve"> </w:t>
      </w:r>
      <w:r w:rsidR="007210AC" w:rsidRPr="00BE3DCD">
        <w:rPr>
          <w:rFonts w:ascii="GHEA Grapalat" w:hAnsi="GHEA Grapalat" w:cs="Sylfaen"/>
          <w:sz w:val="20"/>
          <w:szCs w:val="24"/>
          <w:lang w:val="af-ZA" w:eastAsia="en-US"/>
        </w:rPr>
        <w:t>մ</w:t>
      </w:r>
      <w:r w:rsidR="002B121D" w:rsidRPr="00BE3DCD">
        <w:rPr>
          <w:rFonts w:ascii="GHEA Grapalat" w:hAnsi="GHEA Grapalat" w:cs="Sylfaen"/>
          <w:sz w:val="20"/>
          <w:szCs w:val="24"/>
          <w:lang w:val="hy-AM" w:eastAsia="en-US"/>
        </w:rPr>
        <w:t>ասնակցին՝</w:t>
      </w:r>
      <w:r w:rsidR="002B121D" w:rsidRPr="00BE3DCD">
        <w:rPr>
          <w:rFonts w:ascii="GHEA Grapalat" w:hAnsi="GHEA Grapalat" w:cs="Sylfaen"/>
          <w:sz w:val="20"/>
          <w:szCs w:val="24"/>
          <w:lang w:val="af-ZA" w:eastAsia="en-US"/>
        </w:rPr>
        <w:t xml:space="preserve"> </w:t>
      </w:r>
      <w:r w:rsidR="002B121D" w:rsidRPr="00BE3DCD">
        <w:rPr>
          <w:rFonts w:ascii="GHEA Grapalat" w:hAnsi="GHEA Grapalat" w:cs="Sylfaen"/>
          <w:sz w:val="20"/>
          <w:szCs w:val="24"/>
          <w:lang w:val="hy-AM" w:eastAsia="en-US"/>
        </w:rPr>
        <w:t>առաջարկելով</w:t>
      </w:r>
      <w:r w:rsidR="002B121D" w:rsidRPr="00BE3DCD">
        <w:rPr>
          <w:rFonts w:ascii="GHEA Grapalat" w:hAnsi="GHEA Grapalat" w:cs="Sylfaen"/>
          <w:sz w:val="20"/>
          <w:szCs w:val="24"/>
          <w:lang w:val="af-ZA" w:eastAsia="en-US"/>
        </w:rPr>
        <w:t xml:space="preserve"> </w:t>
      </w:r>
      <w:r w:rsidR="002B121D" w:rsidRPr="00BE3DCD">
        <w:rPr>
          <w:rFonts w:ascii="GHEA Grapalat" w:hAnsi="GHEA Grapalat" w:cs="Sylfaen"/>
          <w:sz w:val="20"/>
          <w:szCs w:val="24"/>
          <w:lang w:val="hy-AM" w:eastAsia="en-US"/>
        </w:rPr>
        <w:t>մինչև</w:t>
      </w:r>
      <w:r w:rsidR="002B121D" w:rsidRPr="00BE3DCD">
        <w:rPr>
          <w:rFonts w:ascii="GHEA Grapalat" w:hAnsi="GHEA Grapalat" w:cs="Sylfaen"/>
          <w:sz w:val="20"/>
          <w:szCs w:val="24"/>
          <w:lang w:val="af-ZA" w:eastAsia="en-US"/>
        </w:rPr>
        <w:t xml:space="preserve"> </w:t>
      </w:r>
      <w:r w:rsidR="002B121D" w:rsidRPr="00BE3DCD">
        <w:rPr>
          <w:rFonts w:ascii="GHEA Grapalat" w:hAnsi="GHEA Grapalat" w:cs="Sylfaen"/>
          <w:sz w:val="20"/>
          <w:szCs w:val="24"/>
          <w:lang w:val="hy-AM" w:eastAsia="en-US"/>
        </w:rPr>
        <w:t>կասեցման</w:t>
      </w:r>
      <w:r w:rsidR="002B121D" w:rsidRPr="00BE3DCD">
        <w:rPr>
          <w:rFonts w:ascii="GHEA Grapalat" w:hAnsi="GHEA Grapalat" w:cs="Sylfaen"/>
          <w:sz w:val="20"/>
          <w:szCs w:val="24"/>
          <w:lang w:val="af-ZA" w:eastAsia="en-US"/>
        </w:rPr>
        <w:t xml:space="preserve"> </w:t>
      </w:r>
      <w:r w:rsidR="002B121D" w:rsidRPr="00BE3DCD">
        <w:rPr>
          <w:rFonts w:ascii="GHEA Grapalat" w:hAnsi="GHEA Grapalat" w:cs="Sylfaen"/>
          <w:sz w:val="20"/>
          <w:szCs w:val="24"/>
          <w:lang w:val="hy-AM" w:eastAsia="en-US"/>
        </w:rPr>
        <w:t>ժամկետի</w:t>
      </w:r>
      <w:r w:rsidR="002B121D" w:rsidRPr="00BE3DCD">
        <w:rPr>
          <w:rFonts w:ascii="GHEA Grapalat" w:hAnsi="GHEA Grapalat" w:cs="Sylfaen"/>
          <w:sz w:val="20"/>
          <w:szCs w:val="24"/>
          <w:lang w:val="af-ZA" w:eastAsia="en-US"/>
        </w:rPr>
        <w:t xml:space="preserve"> </w:t>
      </w:r>
      <w:r w:rsidR="002B121D" w:rsidRPr="00BE3DCD">
        <w:rPr>
          <w:rFonts w:ascii="GHEA Grapalat" w:hAnsi="GHEA Grapalat" w:cs="Sylfaen"/>
          <w:sz w:val="20"/>
          <w:szCs w:val="24"/>
          <w:lang w:val="hy-AM" w:eastAsia="en-US"/>
        </w:rPr>
        <w:t>ավարտը</w:t>
      </w:r>
      <w:r w:rsidR="002B121D" w:rsidRPr="00BE3DCD">
        <w:rPr>
          <w:rFonts w:ascii="GHEA Grapalat" w:hAnsi="GHEA Grapalat" w:cs="Sylfaen"/>
          <w:sz w:val="20"/>
          <w:szCs w:val="24"/>
          <w:lang w:val="af-ZA" w:eastAsia="en-US"/>
        </w:rPr>
        <w:t xml:space="preserve"> </w:t>
      </w:r>
      <w:r w:rsidR="002B121D" w:rsidRPr="00BE3DCD">
        <w:rPr>
          <w:rFonts w:ascii="GHEA Grapalat" w:hAnsi="GHEA Grapalat" w:cs="Sylfaen"/>
          <w:sz w:val="20"/>
          <w:szCs w:val="24"/>
          <w:lang w:val="hy-AM" w:eastAsia="en-US"/>
        </w:rPr>
        <w:t>շտկել</w:t>
      </w:r>
      <w:r w:rsidR="002B121D" w:rsidRPr="00BE3DCD">
        <w:rPr>
          <w:rFonts w:ascii="GHEA Grapalat" w:hAnsi="GHEA Grapalat" w:cs="Sylfaen"/>
          <w:sz w:val="20"/>
          <w:szCs w:val="24"/>
          <w:lang w:val="af-ZA" w:eastAsia="en-US"/>
        </w:rPr>
        <w:t xml:space="preserve"> </w:t>
      </w:r>
      <w:r w:rsidR="002B121D" w:rsidRPr="00BE3DCD">
        <w:rPr>
          <w:rFonts w:ascii="GHEA Grapalat" w:hAnsi="GHEA Grapalat" w:cs="Sylfaen"/>
          <w:sz w:val="20"/>
          <w:szCs w:val="24"/>
          <w:lang w:val="hy-AM" w:eastAsia="en-US"/>
        </w:rPr>
        <w:t>անհամապատասխանությունը</w:t>
      </w:r>
      <w:r w:rsidR="002B121D" w:rsidRPr="00BE3DCD">
        <w:rPr>
          <w:rFonts w:ascii="GHEA Grapalat" w:hAnsi="GHEA Grapalat" w:cs="Sylfaen"/>
          <w:sz w:val="20"/>
          <w:szCs w:val="24"/>
          <w:lang w:val="af-ZA" w:eastAsia="en-US"/>
        </w:rPr>
        <w:t>:</w:t>
      </w:r>
    </w:p>
    <w:p w:rsidR="002B121D" w:rsidRPr="00BE3DCD" w:rsidRDefault="002E0966" w:rsidP="00EF3662">
      <w:pPr>
        <w:pStyle w:val="norm"/>
        <w:spacing w:line="240" w:lineRule="auto"/>
        <w:rPr>
          <w:rFonts w:ascii="GHEA Grapalat" w:hAnsi="GHEA Grapalat" w:cs="Sylfaen"/>
          <w:sz w:val="20"/>
          <w:szCs w:val="24"/>
          <w:lang w:val="hy-AM" w:eastAsia="en-US"/>
        </w:rPr>
      </w:pPr>
      <w:r w:rsidRPr="00BE3DCD">
        <w:rPr>
          <w:rFonts w:ascii="GHEA Grapalat" w:hAnsi="GHEA Grapalat" w:cs="Sylfaen"/>
          <w:sz w:val="20"/>
          <w:szCs w:val="24"/>
          <w:lang w:val="af-ZA" w:eastAsia="en-US"/>
        </w:rPr>
        <w:t>Գնահատող հանձնաժողովը կարող է պատճառաբանված որոշման դեպքում Կարգի 67-րդ կետի հիման վրա ՀՀ պետական եկամուտների կոմիտեի միջոցով ստուգել մասնակցի (մասնակիցների)</w:t>
      </w:r>
      <w:r w:rsidR="00EF124E" w:rsidRPr="00BE3DCD">
        <w:rPr>
          <w:rFonts w:ascii="GHEA Grapalat" w:hAnsi="GHEA Grapalat" w:cs="Sylfaen"/>
          <w:sz w:val="20"/>
          <w:szCs w:val="24"/>
          <w:lang w:val="af-ZA" w:eastAsia="en-US"/>
        </w:rPr>
        <w:t>՝</w:t>
      </w:r>
      <w:r w:rsidRPr="00BE3DCD">
        <w:rPr>
          <w:rFonts w:ascii="GHEA Grapalat" w:hAnsi="GHEA Grapalat" w:cs="Sylfaen"/>
          <w:sz w:val="20"/>
          <w:szCs w:val="24"/>
          <w:lang w:val="af-ZA" w:eastAsia="en-US"/>
        </w:rPr>
        <w:t xml:space="preserve"> Օրենքի 6-րդ հոդվածի 1-ին մասի 2-րդ կետին բավարարելու մասին հայտով ներկայացված հավաստման իսկությունը:</w:t>
      </w:r>
      <w:r w:rsidR="00563192" w:rsidRPr="00BE3DCD">
        <w:rPr>
          <w:rFonts w:ascii="GHEA Grapalat" w:hAnsi="GHEA Grapalat" w:cs="Sylfaen"/>
          <w:sz w:val="20"/>
          <w:szCs w:val="24"/>
          <w:lang w:val="af-ZA" w:eastAsia="en-US"/>
        </w:rPr>
        <w:t xml:space="preserve"> Սույն պարբերության կիրառման դեպքում կոմիտե ներկայացվող տեղեկատվությունը պետք է առնվազն պարունակի տվյալներ մասնակցի (մասնակիցների) անվանման, հարկ վճարողի հաշվառման համարի և հայտը ներկայացվելու ամիս ամսաթվի և տարեթվի մասին:</w:t>
      </w:r>
      <w:r w:rsidR="00436F47" w:rsidRPr="00BE3DCD">
        <w:rPr>
          <w:rFonts w:ascii="GHEA Grapalat" w:hAnsi="GHEA Grapalat" w:cs="Sylfaen"/>
          <w:sz w:val="20"/>
          <w:szCs w:val="24"/>
          <w:lang w:val="af-ZA" w:eastAsia="en-US"/>
        </w:rPr>
        <w:t xml:space="preserve"> </w:t>
      </w:r>
      <w:r w:rsidR="00116E47" w:rsidRPr="00BE3DCD">
        <w:rPr>
          <w:rFonts w:ascii="GHEA Grapalat" w:hAnsi="GHEA Grapalat" w:cs="Sylfaen"/>
          <w:sz w:val="20"/>
          <w:szCs w:val="24"/>
          <w:lang w:val="hy-AM" w:eastAsia="en-US"/>
        </w:rPr>
        <w:t>Եթե անհամապատա</w:t>
      </w:r>
      <w:r w:rsidR="003D39F7" w:rsidRPr="00BE3DCD">
        <w:rPr>
          <w:rFonts w:ascii="GHEA Grapalat" w:hAnsi="GHEA Grapalat" w:cs="Sylfaen"/>
          <w:sz w:val="20"/>
          <w:szCs w:val="24"/>
          <w:lang w:val="hy-AM" w:eastAsia="en-US"/>
        </w:rPr>
        <w:t>ս</w:t>
      </w:r>
      <w:r w:rsidR="00116E47" w:rsidRPr="00BE3DCD">
        <w:rPr>
          <w:rFonts w:ascii="GHEA Grapalat" w:hAnsi="GHEA Grapalat" w:cs="Sylfaen"/>
          <w:sz w:val="20"/>
          <w:szCs w:val="24"/>
          <w:lang w:val="hy-AM" w:eastAsia="en-US"/>
        </w:rPr>
        <w:t>խանություն</w:t>
      </w:r>
      <w:r w:rsidR="003D39F7" w:rsidRPr="00BE3DCD">
        <w:rPr>
          <w:rFonts w:ascii="GHEA Grapalat" w:hAnsi="GHEA Grapalat" w:cs="Sylfaen"/>
          <w:sz w:val="20"/>
          <w:szCs w:val="24"/>
          <w:lang w:val="hy-AM" w:eastAsia="en-US"/>
        </w:rPr>
        <w:t>ն</w:t>
      </w:r>
      <w:r w:rsidR="00116E47" w:rsidRPr="00BE3DCD">
        <w:rPr>
          <w:rFonts w:ascii="GHEA Grapalat" w:hAnsi="GHEA Grapalat" w:cs="Sylfaen"/>
          <w:sz w:val="20"/>
          <w:szCs w:val="24"/>
          <w:lang w:val="hy-AM" w:eastAsia="en-US"/>
        </w:rPr>
        <w:t xml:space="preserve"> արձանագրվել է ՀՀ </w:t>
      </w:r>
      <w:r w:rsidR="00116E47" w:rsidRPr="00BE3DCD">
        <w:rPr>
          <w:rFonts w:ascii="GHEA Grapalat" w:hAnsi="GHEA Grapalat" w:cs="Sylfaen"/>
          <w:sz w:val="20"/>
          <w:szCs w:val="24"/>
          <w:lang w:val="hy-AM" w:eastAsia="en-US"/>
        </w:rPr>
        <w:lastRenderedPageBreak/>
        <w:t>պետական եկամուտների կոմիտեից ստացված տեղեկատվության</w:t>
      </w:r>
      <w:r w:rsidR="00EF124E" w:rsidRPr="00BE3DCD">
        <w:rPr>
          <w:rFonts w:ascii="GHEA Grapalat" w:hAnsi="GHEA Grapalat" w:cs="Sylfaen"/>
          <w:sz w:val="20"/>
          <w:szCs w:val="24"/>
          <w:lang w:val="hy-AM" w:eastAsia="en-US"/>
        </w:rPr>
        <w:t xml:space="preserve"> </w:t>
      </w:r>
      <w:r w:rsidR="00116E47" w:rsidRPr="00BE3DCD">
        <w:rPr>
          <w:rFonts w:ascii="GHEA Grapalat" w:hAnsi="GHEA Grapalat" w:cs="Sylfaen"/>
          <w:sz w:val="20"/>
          <w:szCs w:val="24"/>
          <w:lang w:val="hy-AM" w:eastAsia="en-US"/>
        </w:rPr>
        <w:t xml:space="preserve"> հիման վրա, ապա մասնակցին ուղարկվող ծանուցմանը կցվում է նաև կոմիտեից ստացված տեղեկատվության բնօրինակից սկանավորված տարբերակը: Մասնակցին ուղարկվող ծանուցման մեջ մանրամասն նկարագրվում են </w:t>
      </w:r>
      <w:r w:rsidR="00873E83" w:rsidRPr="00BE3DCD">
        <w:rPr>
          <w:rFonts w:ascii="GHEA Grapalat" w:hAnsi="GHEA Grapalat" w:cs="Sylfaen"/>
          <w:sz w:val="20"/>
          <w:szCs w:val="24"/>
          <w:lang w:val="hy-AM" w:eastAsia="en-US"/>
        </w:rPr>
        <w:t>հայտի գն</w:t>
      </w:r>
      <w:r w:rsidR="00563192" w:rsidRPr="00BE3DCD">
        <w:rPr>
          <w:rFonts w:ascii="GHEA Grapalat" w:hAnsi="GHEA Grapalat" w:cs="Sylfaen"/>
          <w:sz w:val="20"/>
          <w:szCs w:val="24"/>
          <w:lang w:eastAsia="en-US"/>
        </w:rPr>
        <w:t>ա</w:t>
      </w:r>
      <w:r w:rsidR="00873E83" w:rsidRPr="00BE3DCD">
        <w:rPr>
          <w:rFonts w:ascii="GHEA Grapalat" w:hAnsi="GHEA Grapalat" w:cs="Sylfaen"/>
          <w:sz w:val="20"/>
          <w:szCs w:val="24"/>
          <w:lang w:val="hy-AM" w:eastAsia="en-US"/>
        </w:rPr>
        <w:t xml:space="preserve">հատման ընթացքում </w:t>
      </w:r>
      <w:r w:rsidR="00116E47" w:rsidRPr="00BE3DCD">
        <w:rPr>
          <w:rFonts w:ascii="GHEA Grapalat" w:hAnsi="GHEA Grapalat" w:cs="Sylfaen"/>
          <w:sz w:val="20"/>
          <w:szCs w:val="24"/>
          <w:lang w:val="hy-AM" w:eastAsia="en-US"/>
        </w:rPr>
        <w:t xml:space="preserve">հայտնաբերված </w:t>
      </w:r>
      <w:r w:rsidR="00873E83" w:rsidRPr="00BE3DCD">
        <w:rPr>
          <w:rFonts w:ascii="GHEA Grapalat" w:hAnsi="GHEA Grapalat" w:cs="Sylfaen"/>
          <w:sz w:val="20"/>
          <w:szCs w:val="24"/>
          <w:lang w:val="hy-AM" w:eastAsia="en-US"/>
        </w:rPr>
        <w:t xml:space="preserve">բոլոր </w:t>
      </w:r>
      <w:r w:rsidR="00116E47" w:rsidRPr="00BE3DCD">
        <w:rPr>
          <w:rFonts w:ascii="GHEA Grapalat" w:hAnsi="GHEA Grapalat" w:cs="Sylfaen"/>
          <w:sz w:val="20"/>
          <w:szCs w:val="24"/>
          <w:lang w:val="hy-AM" w:eastAsia="en-US"/>
        </w:rPr>
        <w:t>անհամապատասխանությունները:</w:t>
      </w:r>
      <w:r w:rsidR="002B121D" w:rsidRPr="00BE3DCD">
        <w:rPr>
          <w:rFonts w:ascii="GHEA Grapalat" w:hAnsi="GHEA Grapalat" w:cs="Sylfaen"/>
          <w:sz w:val="20"/>
          <w:szCs w:val="24"/>
          <w:lang w:val="hy-AM" w:eastAsia="en-US"/>
        </w:rPr>
        <w:t xml:space="preserve">   </w:t>
      </w:r>
    </w:p>
    <w:p w:rsidR="00FC31D8" w:rsidRPr="00BE3DCD" w:rsidRDefault="00A150A9" w:rsidP="00EF3662">
      <w:pPr>
        <w:pStyle w:val="norm"/>
        <w:spacing w:line="240" w:lineRule="auto"/>
        <w:ind w:firstLine="567"/>
        <w:rPr>
          <w:rFonts w:ascii="GHEA Grapalat" w:hAnsi="GHEA Grapalat" w:cs="Sylfaen"/>
          <w:sz w:val="20"/>
          <w:szCs w:val="24"/>
          <w:lang w:val="hy-AM" w:eastAsia="en-US"/>
        </w:rPr>
      </w:pPr>
      <w:r w:rsidRPr="00BE3DCD">
        <w:rPr>
          <w:rFonts w:ascii="GHEA Grapalat" w:hAnsi="GHEA Grapalat" w:cs="Sylfaen"/>
          <w:sz w:val="20"/>
          <w:szCs w:val="24"/>
          <w:lang w:val="af-ZA" w:eastAsia="en-US"/>
        </w:rPr>
        <w:t>8</w:t>
      </w:r>
      <w:r w:rsidR="002B121D" w:rsidRPr="00BE3DCD">
        <w:rPr>
          <w:rFonts w:ascii="GHEA Grapalat" w:hAnsi="GHEA Grapalat" w:cs="Sylfaen"/>
          <w:sz w:val="20"/>
          <w:szCs w:val="24"/>
          <w:lang w:val="af-ZA" w:eastAsia="en-US"/>
        </w:rPr>
        <w:t>.</w:t>
      </w:r>
      <w:r w:rsidR="004348F9" w:rsidRPr="00BE3DCD">
        <w:rPr>
          <w:rFonts w:ascii="GHEA Grapalat" w:hAnsi="GHEA Grapalat" w:cs="Sylfaen"/>
          <w:sz w:val="20"/>
          <w:szCs w:val="24"/>
          <w:lang w:val="af-ZA" w:eastAsia="en-US"/>
        </w:rPr>
        <w:t>9</w:t>
      </w:r>
      <w:r w:rsidR="002B121D" w:rsidRPr="00BE3DCD">
        <w:rPr>
          <w:rFonts w:ascii="GHEA Grapalat" w:hAnsi="GHEA Grapalat" w:cs="Sylfaen"/>
          <w:sz w:val="20"/>
          <w:szCs w:val="24"/>
          <w:lang w:val="af-ZA" w:eastAsia="en-US"/>
        </w:rPr>
        <w:t xml:space="preserve"> </w:t>
      </w:r>
      <w:r w:rsidR="002B121D" w:rsidRPr="00BE3DCD">
        <w:rPr>
          <w:rFonts w:ascii="GHEA Grapalat" w:hAnsi="GHEA Grapalat" w:cs="Sylfaen"/>
          <w:sz w:val="20"/>
          <w:szCs w:val="24"/>
          <w:lang w:val="hy-AM" w:eastAsia="en-US"/>
        </w:rPr>
        <w:t>Եթե</w:t>
      </w:r>
      <w:r w:rsidR="002B121D" w:rsidRPr="00BE3DCD">
        <w:rPr>
          <w:rFonts w:ascii="GHEA Grapalat" w:hAnsi="GHEA Grapalat" w:cs="Sylfaen"/>
          <w:sz w:val="20"/>
          <w:szCs w:val="24"/>
          <w:lang w:val="af-ZA" w:eastAsia="en-US"/>
        </w:rPr>
        <w:t xml:space="preserve"> </w:t>
      </w:r>
      <w:r w:rsidR="002B121D" w:rsidRPr="00BE3DCD">
        <w:rPr>
          <w:rFonts w:ascii="GHEA Grapalat" w:hAnsi="GHEA Grapalat" w:cs="Sylfaen"/>
          <w:sz w:val="20"/>
          <w:szCs w:val="24"/>
          <w:lang w:val="hy-AM" w:eastAsia="en-US"/>
        </w:rPr>
        <w:t>սույն</w:t>
      </w:r>
      <w:r w:rsidR="002B121D" w:rsidRPr="00BE3DCD">
        <w:rPr>
          <w:rFonts w:ascii="GHEA Grapalat" w:hAnsi="GHEA Grapalat" w:cs="Sylfaen"/>
          <w:sz w:val="20"/>
          <w:szCs w:val="24"/>
          <w:lang w:val="af-ZA" w:eastAsia="en-US"/>
        </w:rPr>
        <w:t xml:space="preserve"> </w:t>
      </w:r>
      <w:r w:rsidR="002B121D" w:rsidRPr="00BE3DCD">
        <w:rPr>
          <w:rFonts w:ascii="GHEA Grapalat" w:hAnsi="GHEA Grapalat" w:cs="Sylfaen"/>
          <w:sz w:val="20"/>
          <w:szCs w:val="24"/>
          <w:lang w:val="hy-AM" w:eastAsia="en-US"/>
        </w:rPr>
        <w:t>հրավերի</w:t>
      </w:r>
      <w:r w:rsidR="002B121D" w:rsidRPr="00BE3DCD">
        <w:rPr>
          <w:rFonts w:ascii="GHEA Grapalat" w:hAnsi="GHEA Grapalat" w:cs="Sylfaen"/>
          <w:sz w:val="20"/>
          <w:szCs w:val="24"/>
          <w:lang w:val="af-ZA" w:eastAsia="en-US"/>
        </w:rPr>
        <w:t xml:space="preserve"> </w:t>
      </w:r>
      <w:r w:rsidR="009A171D" w:rsidRPr="00BE3DCD">
        <w:rPr>
          <w:rFonts w:ascii="GHEA Grapalat" w:hAnsi="GHEA Grapalat" w:cs="Sylfaen"/>
          <w:sz w:val="20"/>
          <w:szCs w:val="24"/>
          <w:lang w:val="af-ZA" w:eastAsia="en-US"/>
        </w:rPr>
        <w:t>8</w:t>
      </w:r>
      <w:r w:rsidR="002B121D" w:rsidRPr="00BE3DCD">
        <w:rPr>
          <w:rFonts w:ascii="GHEA Grapalat" w:hAnsi="GHEA Grapalat" w:cs="Sylfaen"/>
          <w:sz w:val="20"/>
          <w:szCs w:val="24"/>
          <w:lang w:val="af-ZA" w:eastAsia="en-US"/>
        </w:rPr>
        <w:t>.</w:t>
      </w:r>
      <w:r w:rsidR="004348F9" w:rsidRPr="00BE3DCD">
        <w:rPr>
          <w:rFonts w:ascii="GHEA Grapalat" w:hAnsi="GHEA Grapalat" w:cs="Sylfaen"/>
          <w:sz w:val="20"/>
          <w:szCs w:val="24"/>
          <w:lang w:val="af-ZA" w:eastAsia="en-US"/>
        </w:rPr>
        <w:t>8</w:t>
      </w:r>
      <w:r w:rsidR="004E6A12" w:rsidRPr="00BE3DCD">
        <w:rPr>
          <w:rFonts w:ascii="GHEA Grapalat" w:hAnsi="GHEA Grapalat" w:cs="Sylfaen"/>
          <w:sz w:val="20"/>
          <w:szCs w:val="24"/>
          <w:lang w:val="af-ZA" w:eastAsia="en-US"/>
        </w:rPr>
        <w:t>-</w:t>
      </w:r>
      <w:r w:rsidR="004E6A12" w:rsidRPr="00BE3DCD">
        <w:rPr>
          <w:rFonts w:ascii="GHEA Grapalat" w:hAnsi="GHEA Grapalat" w:cs="Sylfaen"/>
          <w:sz w:val="20"/>
          <w:szCs w:val="24"/>
          <w:lang w:val="hy-AM" w:eastAsia="en-US"/>
        </w:rPr>
        <w:t>րդ</w:t>
      </w:r>
      <w:r w:rsidR="002B121D" w:rsidRPr="00BE3DCD">
        <w:rPr>
          <w:rFonts w:ascii="GHEA Grapalat" w:hAnsi="GHEA Grapalat" w:cs="Sylfaen"/>
          <w:sz w:val="20"/>
          <w:szCs w:val="24"/>
          <w:lang w:val="af-ZA" w:eastAsia="en-US"/>
        </w:rPr>
        <w:t xml:space="preserve"> </w:t>
      </w:r>
      <w:r w:rsidR="002B121D" w:rsidRPr="00BE3DCD">
        <w:rPr>
          <w:rFonts w:ascii="GHEA Grapalat" w:hAnsi="GHEA Grapalat" w:cs="Sylfaen"/>
          <w:sz w:val="20"/>
          <w:szCs w:val="24"/>
          <w:lang w:val="hy-AM" w:eastAsia="en-US"/>
        </w:rPr>
        <w:t>կետով</w:t>
      </w:r>
      <w:r w:rsidR="002B121D" w:rsidRPr="00BE3DCD">
        <w:rPr>
          <w:rFonts w:ascii="GHEA Grapalat" w:hAnsi="GHEA Grapalat" w:cs="Sylfaen"/>
          <w:sz w:val="20"/>
          <w:szCs w:val="24"/>
          <w:lang w:val="af-ZA" w:eastAsia="en-US"/>
        </w:rPr>
        <w:t xml:space="preserve"> </w:t>
      </w:r>
      <w:r w:rsidR="002B121D" w:rsidRPr="00BE3DCD">
        <w:rPr>
          <w:rFonts w:ascii="GHEA Grapalat" w:hAnsi="GHEA Grapalat" w:cs="Sylfaen"/>
          <w:sz w:val="20"/>
          <w:szCs w:val="24"/>
          <w:lang w:val="hy-AM" w:eastAsia="en-US"/>
        </w:rPr>
        <w:t>սահմանված</w:t>
      </w:r>
      <w:r w:rsidR="002B121D" w:rsidRPr="00BE3DCD">
        <w:rPr>
          <w:rFonts w:ascii="GHEA Grapalat" w:hAnsi="GHEA Grapalat" w:cs="Sylfaen"/>
          <w:sz w:val="20"/>
          <w:szCs w:val="24"/>
          <w:lang w:val="af-ZA" w:eastAsia="en-US"/>
        </w:rPr>
        <w:t xml:space="preserve"> </w:t>
      </w:r>
      <w:r w:rsidR="002B121D" w:rsidRPr="00BE3DCD">
        <w:rPr>
          <w:rFonts w:ascii="GHEA Grapalat" w:hAnsi="GHEA Grapalat" w:cs="Sylfaen"/>
          <w:sz w:val="20"/>
          <w:szCs w:val="24"/>
          <w:lang w:val="hy-AM" w:eastAsia="en-US"/>
        </w:rPr>
        <w:t>ժամկետում</w:t>
      </w:r>
      <w:r w:rsidR="002B121D" w:rsidRPr="00BE3DCD">
        <w:rPr>
          <w:rFonts w:ascii="GHEA Grapalat" w:hAnsi="GHEA Grapalat" w:cs="Sylfaen"/>
          <w:sz w:val="20"/>
          <w:szCs w:val="24"/>
          <w:lang w:val="af-ZA" w:eastAsia="en-US"/>
        </w:rPr>
        <w:t xml:space="preserve"> </w:t>
      </w:r>
      <w:r w:rsidR="009A171D" w:rsidRPr="00BE3DCD">
        <w:rPr>
          <w:rFonts w:ascii="GHEA Grapalat" w:hAnsi="GHEA Grapalat" w:cs="Sylfaen"/>
          <w:sz w:val="20"/>
          <w:szCs w:val="24"/>
          <w:lang w:val="af-ZA" w:eastAsia="en-US"/>
        </w:rPr>
        <w:t>մ</w:t>
      </w:r>
      <w:r w:rsidR="002B121D" w:rsidRPr="00BE3DCD">
        <w:rPr>
          <w:rFonts w:ascii="GHEA Grapalat" w:hAnsi="GHEA Grapalat" w:cs="Sylfaen"/>
          <w:sz w:val="20"/>
          <w:szCs w:val="24"/>
          <w:lang w:val="hy-AM" w:eastAsia="en-US"/>
        </w:rPr>
        <w:t>ասնակիցը</w:t>
      </w:r>
      <w:r w:rsidR="002B121D" w:rsidRPr="00BE3DCD">
        <w:rPr>
          <w:rFonts w:ascii="GHEA Grapalat" w:hAnsi="GHEA Grapalat" w:cs="Sylfaen"/>
          <w:sz w:val="20"/>
          <w:szCs w:val="24"/>
          <w:lang w:val="af-ZA" w:eastAsia="en-US"/>
        </w:rPr>
        <w:t xml:space="preserve"> </w:t>
      </w:r>
      <w:r w:rsidR="002B121D" w:rsidRPr="00BE3DCD">
        <w:rPr>
          <w:rFonts w:ascii="GHEA Grapalat" w:hAnsi="GHEA Grapalat" w:cs="Sylfaen"/>
          <w:sz w:val="20"/>
          <w:szCs w:val="24"/>
          <w:lang w:val="hy-AM" w:eastAsia="en-US"/>
        </w:rPr>
        <w:t>շտկում</w:t>
      </w:r>
      <w:r w:rsidR="002B121D" w:rsidRPr="00BE3DCD">
        <w:rPr>
          <w:rFonts w:ascii="GHEA Grapalat" w:hAnsi="GHEA Grapalat" w:cs="Sylfaen"/>
          <w:sz w:val="20"/>
          <w:szCs w:val="24"/>
          <w:lang w:val="af-ZA" w:eastAsia="en-US"/>
        </w:rPr>
        <w:t xml:space="preserve"> </w:t>
      </w:r>
      <w:r w:rsidR="002B121D" w:rsidRPr="00BE3DCD">
        <w:rPr>
          <w:rFonts w:ascii="GHEA Grapalat" w:hAnsi="GHEA Grapalat" w:cs="Sylfaen"/>
          <w:sz w:val="20"/>
          <w:szCs w:val="24"/>
          <w:lang w:val="hy-AM" w:eastAsia="en-US"/>
        </w:rPr>
        <w:t>է</w:t>
      </w:r>
      <w:r w:rsidR="002B121D" w:rsidRPr="00BE3DCD">
        <w:rPr>
          <w:rFonts w:ascii="GHEA Grapalat" w:hAnsi="GHEA Grapalat" w:cs="Sylfaen"/>
          <w:sz w:val="20"/>
          <w:szCs w:val="24"/>
          <w:lang w:val="af-ZA" w:eastAsia="en-US"/>
        </w:rPr>
        <w:t xml:space="preserve"> </w:t>
      </w:r>
      <w:r w:rsidR="002B121D" w:rsidRPr="00BE3DCD">
        <w:rPr>
          <w:rFonts w:ascii="GHEA Grapalat" w:hAnsi="GHEA Grapalat" w:cs="Sylfaen"/>
          <w:sz w:val="20"/>
          <w:szCs w:val="24"/>
          <w:lang w:val="hy-AM" w:eastAsia="en-US"/>
        </w:rPr>
        <w:t>արձանագրված</w:t>
      </w:r>
      <w:r w:rsidR="002B121D" w:rsidRPr="00BE3DCD">
        <w:rPr>
          <w:rFonts w:ascii="GHEA Grapalat" w:hAnsi="GHEA Grapalat" w:cs="Sylfaen"/>
          <w:sz w:val="20"/>
          <w:szCs w:val="24"/>
          <w:lang w:val="af-ZA" w:eastAsia="en-US"/>
        </w:rPr>
        <w:t xml:space="preserve"> </w:t>
      </w:r>
      <w:r w:rsidR="002B121D" w:rsidRPr="00BE3DCD">
        <w:rPr>
          <w:rFonts w:ascii="GHEA Grapalat" w:hAnsi="GHEA Grapalat" w:cs="Sylfaen"/>
          <w:sz w:val="20"/>
          <w:szCs w:val="24"/>
          <w:lang w:val="hy-AM" w:eastAsia="en-US"/>
        </w:rPr>
        <w:t>անհամապատասխանությունը</w:t>
      </w:r>
      <w:r w:rsidR="002B121D" w:rsidRPr="00BE3DCD">
        <w:rPr>
          <w:rFonts w:ascii="GHEA Grapalat" w:hAnsi="GHEA Grapalat" w:cs="Sylfaen"/>
          <w:sz w:val="20"/>
          <w:szCs w:val="24"/>
          <w:lang w:val="af-ZA" w:eastAsia="en-US"/>
        </w:rPr>
        <w:t xml:space="preserve">, </w:t>
      </w:r>
      <w:r w:rsidR="002B121D" w:rsidRPr="00BE3DCD">
        <w:rPr>
          <w:rFonts w:ascii="GHEA Grapalat" w:hAnsi="GHEA Grapalat" w:cs="Sylfaen"/>
          <w:sz w:val="20"/>
          <w:szCs w:val="24"/>
          <w:lang w:val="hy-AM" w:eastAsia="en-US"/>
        </w:rPr>
        <w:t>ապա</w:t>
      </w:r>
      <w:r w:rsidR="002B121D" w:rsidRPr="00BE3DCD">
        <w:rPr>
          <w:rFonts w:ascii="GHEA Grapalat" w:hAnsi="GHEA Grapalat" w:cs="Sylfaen"/>
          <w:sz w:val="20"/>
          <w:szCs w:val="24"/>
          <w:lang w:val="af-ZA" w:eastAsia="en-US"/>
        </w:rPr>
        <w:t xml:space="preserve"> </w:t>
      </w:r>
      <w:r w:rsidR="002B121D" w:rsidRPr="00BE3DCD">
        <w:rPr>
          <w:rFonts w:ascii="GHEA Grapalat" w:hAnsi="GHEA Grapalat" w:cs="Sylfaen"/>
          <w:sz w:val="20"/>
          <w:szCs w:val="24"/>
          <w:lang w:val="hy-AM" w:eastAsia="en-US"/>
        </w:rPr>
        <w:t>վերջին</w:t>
      </w:r>
      <w:r w:rsidR="009A05AC" w:rsidRPr="00BE3DCD">
        <w:rPr>
          <w:rFonts w:ascii="GHEA Grapalat" w:hAnsi="GHEA Grapalat" w:cs="Sylfaen"/>
          <w:sz w:val="20"/>
          <w:szCs w:val="24"/>
          <w:lang w:val="hy-AM" w:eastAsia="en-US"/>
        </w:rPr>
        <w:t>ի</w:t>
      </w:r>
      <w:r w:rsidR="002B121D" w:rsidRPr="00BE3DCD">
        <w:rPr>
          <w:rFonts w:ascii="GHEA Grapalat" w:hAnsi="GHEA Grapalat" w:cs="Sylfaen"/>
          <w:sz w:val="20"/>
          <w:szCs w:val="24"/>
          <w:lang w:val="hy-AM" w:eastAsia="en-US"/>
        </w:rPr>
        <w:t>ս</w:t>
      </w:r>
      <w:r w:rsidR="002B121D" w:rsidRPr="00BE3DCD">
        <w:rPr>
          <w:rFonts w:ascii="GHEA Grapalat" w:hAnsi="GHEA Grapalat" w:cs="Sylfaen"/>
          <w:sz w:val="20"/>
          <w:szCs w:val="24"/>
          <w:lang w:val="af-ZA" w:eastAsia="en-US"/>
        </w:rPr>
        <w:t xml:space="preserve"> </w:t>
      </w:r>
      <w:r w:rsidR="002B121D" w:rsidRPr="00BE3DCD">
        <w:rPr>
          <w:rFonts w:ascii="GHEA Grapalat" w:hAnsi="GHEA Grapalat" w:cs="Sylfaen"/>
          <w:sz w:val="20"/>
          <w:szCs w:val="24"/>
          <w:lang w:val="hy-AM" w:eastAsia="en-US"/>
        </w:rPr>
        <w:t>հայտը</w:t>
      </w:r>
      <w:r w:rsidR="002B121D" w:rsidRPr="00BE3DCD">
        <w:rPr>
          <w:rFonts w:ascii="GHEA Grapalat" w:hAnsi="GHEA Grapalat" w:cs="Sylfaen"/>
          <w:sz w:val="20"/>
          <w:szCs w:val="24"/>
          <w:lang w:val="af-ZA" w:eastAsia="en-US"/>
        </w:rPr>
        <w:t xml:space="preserve"> </w:t>
      </w:r>
      <w:r w:rsidR="002B121D" w:rsidRPr="00BE3DCD">
        <w:rPr>
          <w:rFonts w:ascii="GHEA Grapalat" w:hAnsi="GHEA Grapalat" w:cs="Sylfaen"/>
          <w:sz w:val="20"/>
          <w:szCs w:val="24"/>
          <w:lang w:val="hy-AM" w:eastAsia="en-US"/>
        </w:rPr>
        <w:t>գնահատվում</w:t>
      </w:r>
      <w:r w:rsidR="002B121D" w:rsidRPr="00BE3DCD">
        <w:rPr>
          <w:rFonts w:ascii="GHEA Grapalat" w:hAnsi="GHEA Grapalat" w:cs="Sylfaen"/>
          <w:sz w:val="20"/>
          <w:szCs w:val="24"/>
          <w:lang w:val="af-ZA" w:eastAsia="en-US"/>
        </w:rPr>
        <w:t xml:space="preserve"> </w:t>
      </w:r>
      <w:r w:rsidR="002B121D" w:rsidRPr="00BE3DCD">
        <w:rPr>
          <w:rFonts w:ascii="GHEA Grapalat" w:hAnsi="GHEA Grapalat" w:cs="Sylfaen"/>
          <w:sz w:val="20"/>
          <w:szCs w:val="24"/>
          <w:lang w:val="hy-AM" w:eastAsia="en-US"/>
        </w:rPr>
        <w:t>է</w:t>
      </w:r>
      <w:r w:rsidR="002B121D" w:rsidRPr="00BE3DCD">
        <w:rPr>
          <w:rFonts w:ascii="GHEA Grapalat" w:hAnsi="GHEA Grapalat" w:cs="Sylfaen"/>
          <w:sz w:val="20"/>
          <w:szCs w:val="24"/>
          <w:lang w:val="af-ZA" w:eastAsia="en-US"/>
        </w:rPr>
        <w:t xml:space="preserve"> </w:t>
      </w:r>
      <w:r w:rsidR="002B121D" w:rsidRPr="00BE3DCD">
        <w:rPr>
          <w:rFonts w:ascii="GHEA Grapalat" w:hAnsi="GHEA Grapalat" w:cs="Sylfaen"/>
          <w:sz w:val="20"/>
          <w:szCs w:val="24"/>
          <w:lang w:val="hy-AM" w:eastAsia="en-US"/>
        </w:rPr>
        <w:t>բավարար</w:t>
      </w:r>
      <w:r w:rsidR="002B121D" w:rsidRPr="00BE3DCD">
        <w:rPr>
          <w:rFonts w:ascii="GHEA Grapalat" w:hAnsi="GHEA Grapalat" w:cs="Sylfaen"/>
          <w:sz w:val="20"/>
          <w:szCs w:val="24"/>
          <w:lang w:val="af-ZA" w:eastAsia="en-US"/>
        </w:rPr>
        <w:t xml:space="preserve">: </w:t>
      </w:r>
      <w:r w:rsidR="002B121D" w:rsidRPr="00BE3DCD">
        <w:rPr>
          <w:rFonts w:ascii="GHEA Grapalat" w:hAnsi="GHEA Grapalat" w:cs="Sylfaen"/>
          <w:sz w:val="20"/>
          <w:szCs w:val="24"/>
          <w:lang w:val="hy-AM" w:eastAsia="en-US"/>
        </w:rPr>
        <w:t>Հակառակ</w:t>
      </w:r>
      <w:r w:rsidR="002B121D" w:rsidRPr="00BE3DCD">
        <w:rPr>
          <w:rFonts w:ascii="GHEA Grapalat" w:hAnsi="GHEA Grapalat" w:cs="Sylfaen"/>
          <w:sz w:val="20"/>
          <w:szCs w:val="24"/>
          <w:lang w:val="af-ZA" w:eastAsia="en-US"/>
        </w:rPr>
        <w:t xml:space="preserve"> </w:t>
      </w:r>
      <w:r w:rsidR="002B121D" w:rsidRPr="00BE3DCD">
        <w:rPr>
          <w:rFonts w:ascii="GHEA Grapalat" w:hAnsi="GHEA Grapalat" w:cs="Sylfaen"/>
          <w:sz w:val="20"/>
          <w:szCs w:val="24"/>
          <w:lang w:val="hy-AM" w:eastAsia="en-US"/>
        </w:rPr>
        <w:t>դեպքում</w:t>
      </w:r>
      <w:r w:rsidR="00D14B02" w:rsidRPr="00BE3DCD">
        <w:rPr>
          <w:rFonts w:ascii="GHEA Grapalat" w:hAnsi="GHEA Grapalat" w:cs="Sylfaen"/>
          <w:sz w:val="20"/>
          <w:szCs w:val="24"/>
          <w:lang w:val="hy-AM" w:eastAsia="en-US"/>
        </w:rPr>
        <w:t xml:space="preserve"> տվյալ մասնակցի</w:t>
      </w:r>
      <w:r w:rsidR="002B121D" w:rsidRPr="00BE3DCD">
        <w:rPr>
          <w:rFonts w:ascii="GHEA Grapalat" w:hAnsi="GHEA Grapalat" w:cs="Sylfaen"/>
          <w:sz w:val="20"/>
          <w:szCs w:val="24"/>
          <w:lang w:val="af-ZA" w:eastAsia="en-US"/>
        </w:rPr>
        <w:t xml:space="preserve"> </w:t>
      </w:r>
      <w:r w:rsidR="002B121D" w:rsidRPr="00BE3DCD">
        <w:rPr>
          <w:rFonts w:ascii="GHEA Grapalat" w:hAnsi="GHEA Grapalat" w:cs="Sylfaen"/>
          <w:sz w:val="20"/>
          <w:szCs w:val="24"/>
          <w:lang w:val="hy-AM" w:eastAsia="en-US"/>
        </w:rPr>
        <w:t>հայտը</w:t>
      </w:r>
      <w:r w:rsidR="002B121D" w:rsidRPr="00BE3DCD">
        <w:rPr>
          <w:rFonts w:ascii="GHEA Grapalat" w:hAnsi="GHEA Grapalat" w:cs="Sylfaen"/>
          <w:sz w:val="20"/>
          <w:szCs w:val="24"/>
          <w:lang w:val="af-ZA" w:eastAsia="en-US"/>
        </w:rPr>
        <w:t xml:space="preserve"> </w:t>
      </w:r>
      <w:r w:rsidR="002B121D" w:rsidRPr="00BE3DCD">
        <w:rPr>
          <w:rFonts w:ascii="GHEA Grapalat" w:hAnsi="GHEA Grapalat" w:cs="Sylfaen"/>
          <w:sz w:val="20"/>
          <w:szCs w:val="24"/>
          <w:lang w:val="hy-AM" w:eastAsia="en-US"/>
        </w:rPr>
        <w:t>գնահատվում</w:t>
      </w:r>
      <w:r w:rsidR="002B121D" w:rsidRPr="00BE3DCD">
        <w:rPr>
          <w:rFonts w:ascii="GHEA Grapalat" w:hAnsi="GHEA Grapalat" w:cs="Sylfaen"/>
          <w:sz w:val="20"/>
          <w:szCs w:val="24"/>
          <w:lang w:val="af-ZA" w:eastAsia="en-US"/>
        </w:rPr>
        <w:t xml:space="preserve"> </w:t>
      </w:r>
      <w:r w:rsidR="002B121D" w:rsidRPr="00BE3DCD">
        <w:rPr>
          <w:rFonts w:ascii="GHEA Grapalat" w:hAnsi="GHEA Grapalat" w:cs="Sylfaen"/>
          <w:sz w:val="20"/>
          <w:szCs w:val="24"/>
          <w:lang w:val="hy-AM" w:eastAsia="en-US"/>
        </w:rPr>
        <w:t>է</w:t>
      </w:r>
      <w:r w:rsidR="002B121D" w:rsidRPr="00BE3DCD">
        <w:rPr>
          <w:rFonts w:ascii="GHEA Grapalat" w:hAnsi="GHEA Grapalat" w:cs="Sylfaen"/>
          <w:sz w:val="20"/>
          <w:szCs w:val="24"/>
          <w:lang w:val="af-ZA" w:eastAsia="en-US"/>
        </w:rPr>
        <w:t xml:space="preserve"> </w:t>
      </w:r>
      <w:r w:rsidR="002B121D" w:rsidRPr="00BE3DCD">
        <w:rPr>
          <w:rFonts w:ascii="GHEA Grapalat" w:hAnsi="GHEA Grapalat" w:cs="Sylfaen"/>
          <w:sz w:val="20"/>
          <w:szCs w:val="24"/>
          <w:lang w:val="hy-AM" w:eastAsia="en-US"/>
        </w:rPr>
        <w:t>անբավարար</w:t>
      </w:r>
      <w:r w:rsidR="002B121D" w:rsidRPr="00BE3DCD">
        <w:rPr>
          <w:rFonts w:ascii="GHEA Grapalat" w:hAnsi="GHEA Grapalat" w:cs="Sylfaen"/>
          <w:sz w:val="20"/>
          <w:szCs w:val="24"/>
          <w:lang w:val="af-ZA" w:eastAsia="en-US"/>
        </w:rPr>
        <w:t xml:space="preserve"> </w:t>
      </w:r>
      <w:r w:rsidR="002B121D" w:rsidRPr="00BE3DCD">
        <w:rPr>
          <w:rFonts w:ascii="GHEA Grapalat" w:hAnsi="GHEA Grapalat" w:cs="Sylfaen"/>
          <w:sz w:val="20"/>
          <w:szCs w:val="24"/>
          <w:lang w:val="hy-AM" w:eastAsia="en-US"/>
        </w:rPr>
        <w:t>և</w:t>
      </w:r>
      <w:r w:rsidR="002B121D" w:rsidRPr="00BE3DCD">
        <w:rPr>
          <w:rFonts w:ascii="GHEA Grapalat" w:hAnsi="GHEA Grapalat" w:cs="Sylfaen"/>
          <w:sz w:val="20"/>
          <w:szCs w:val="24"/>
          <w:lang w:val="af-ZA" w:eastAsia="en-US"/>
        </w:rPr>
        <w:t xml:space="preserve"> </w:t>
      </w:r>
      <w:r w:rsidR="002B121D" w:rsidRPr="00BE3DCD">
        <w:rPr>
          <w:rFonts w:ascii="GHEA Grapalat" w:hAnsi="GHEA Grapalat" w:cs="Sylfaen"/>
          <w:sz w:val="20"/>
          <w:szCs w:val="24"/>
          <w:lang w:val="hy-AM" w:eastAsia="en-US"/>
        </w:rPr>
        <w:t>մերժվում</w:t>
      </w:r>
      <w:r w:rsidR="009A05AC" w:rsidRPr="00BE3DCD">
        <w:rPr>
          <w:rFonts w:ascii="GHEA Grapalat" w:hAnsi="GHEA Grapalat" w:cs="Sylfaen"/>
          <w:sz w:val="20"/>
          <w:szCs w:val="24"/>
          <w:lang w:val="af-ZA" w:eastAsia="en-US"/>
        </w:rPr>
        <w:t xml:space="preserve"> </w:t>
      </w:r>
      <w:r w:rsidR="009A05AC" w:rsidRPr="00BE3DCD">
        <w:rPr>
          <w:rFonts w:ascii="GHEA Grapalat" w:hAnsi="GHEA Grapalat" w:cs="Sylfaen"/>
          <w:sz w:val="20"/>
          <w:szCs w:val="24"/>
          <w:lang w:val="hy-AM" w:eastAsia="en-US"/>
        </w:rPr>
        <w:t>է</w:t>
      </w:r>
      <w:r w:rsidR="004348F9" w:rsidRPr="00BE3DCD">
        <w:rPr>
          <w:rFonts w:ascii="GHEA Grapalat" w:hAnsi="GHEA Grapalat" w:cs="Sylfaen"/>
          <w:sz w:val="20"/>
          <w:szCs w:val="24"/>
          <w:lang w:val="hy-AM" w:eastAsia="en-US"/>
        </w:rPr>
        <w:t>,</w:t>
      </w:r>
      <w:r w:rsidR="00D14B02" w:rsidRPr="00BE3DCD">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2B121D" w:rsidRPr="00BE3DCD" w:rsidRDefault="00FC31D8" w:rsidP="00EF3662">
      <w:pPr>
        <w:pStyle w:val="norm"/>
        <w:spacing w:line="240" w:lineRule="auto"/>
        <w:ind w:firstLine="567"/>
        <w:rPr>
          <w:rFonts w:ascii="GHEA Grapalat" w:hAnsi="GHEA Grapalat" w:cs="Sylfaen"/>
          <w:sz w:val="20"/>
          <w:szCs w:val="24"/>
          <w:lang w:val="hy-AM" w:eastAsia="en-US"/>
        </w:rPr>
      </w:pPr>
      <w:r w:rsidRPr="00BE3DCD">
        <w:rPr>
          <w:rFonts w:ascii="GHEA Grapalat" w:hAnsi="GHEA Grapalat" w:cs="Sylfaen"/>
          <w:sz w:val="20"/>
          <w:szCs w:val="24"/>
          <w:lang w:val="hy-AM" w:eastAsia="en-US"/>
        </w:rPr>
        <w:t>Եթե հայտի գնահատման արդյունքում անհամապատասխանությունն արձանագրվել է ՀՀ պետական եկամուտների կոմիտեից ստացված տեղեկատվության արդյունքում, ապա այն համարվում է շտկված, եթե մասնակիցը ներկայացնում է տրամադրած տեղեկատվության մեջ նշված գումարի վճարումը հիմնավորող փաստաթղթի բնօրինակից արտատպված (սկանավորված) օրինակը</w:t>
      </w:r>
      <w:r w:rsidR="002B121D" w:rsidRPr="00BE3DCD">
        <w:rPr>
          <w:rFonts w:ascii="GHEA Grapalat" w:hAnsi="GHEA Grapalat" w:cs="Sylfaen"/>
          <w:sz w:val="20"/>
          <w:szCs w:val="24"/>
          <w:lang w:val="hy-AM" w:eastAsia="en-US"/>
        </w:rPr>
        <w:t xml:space="preserve">:  </w:t>
      </w:r>
    </w:p>
    <w:p w:rsidR="005E0E50" w:rsidRPr="00BE3DCD" w:rsidRDefault="00A150A9" w:rsidP="00EF3662">
      <w:pPr>
        <w:pStyle w:val="23"/>
        <w:spacing w:line="240" w:lineRule="auto"/>
        <w:ind w:firstLine="567"/>
        <w:rPr>
          <w:rFonts w:ascii="GHEA Grapalat" w:hAnsi="GHEA Grapalat" w:cs="Sylfaen"/>
          <w:szCs w:val="24"/>
          <w:lang w:val="hy-AM"/>
        </w:rPr>
      </w:pPr>
      <w:r w:rsidRPr="00BE3DCD">
        <w:rPr>
          <w:rFonts w:ascii="GHEA Grapalat" w:hAnsi="GHEA Grapalat" w:cs="Sylfaen"/>
          <w:szCs w:val="24"/>
        </w:rPr>
        <w:t>8</w:t>
      </w:r>
      <w:r w:rsidR="002B121D" w:rsidRPr="00BE3DCD">
        <w:rPr>
          <w:rFonts w:ascii="GHEA Grapalat" w:hAnsi="GHEA Grapalat" w:cs="Sylfaen"/>
          <w:szCs w:val="24"/>
        </w:rPr>
        <w:t>.</w:t>
      </w:r>
      <w:r w:rsidR="00D770E9" w:rsidRPr="00BE3DCD">
        <w:rPr>
          <w:rFonts w:ascii="GHEA Grapalat" w:hAnsi="GHEA Grapalat" w:cs="Sylfaen"/>
          <w:szCs w:val="24"/>
          <w:lang w:val="hy-AM"/>
        </w:rPr>
        <w:t>1</w:t>
      </w:r>
      <w:r w:rsidR="004348F9" w:rsidRPr="00BE3DCD">
        <w:rPr>
          <w:rFonts w:ascii="GHEA Grapalat" w:hAnsi="GHEA Grapalat" w:cs="Sylfaen"/>
          <w:szCs w:val="24"/>
          <w:lang w:val="hy-AM"/>
        </w:rPr>
        <w:t>0</w:t>
      </w:r>
      <w:r w:rsidR="002B121D" w:rsidRPr="00BE3DCD">
        <w:rPr>
          <w:rFonts w:ascii="GHEA Grapalat" w:hAnsi="GHEA Grapalat" w:cs="Sylfaen"/>
          <w:szCs w:val="24"/>
        </w:rPr>
        <w:t xml:space="preserve"> </w:t>
      </w:r>
      <w:r w:rsidR="00CA4AB2" w:rsidRPr="00BE3DCD">
        <w:rPr>
          <w:rFonts w:ascii="GHEA Grapalat" w:hAnsi="GHEA Grapalat" w:cs="Sylfaen"/>
          <w:szCs w:val="24"/>
          <w:lang w:val="hy-AM"/>
        </w:rPr>
        <w:t>Հ</w:t>
      </w:r>
      <w:r w:rsidR="005E0E50" w:rsidRPr="00BE3DCD">
        <w:rPr>
          <w:rFonts w:ascii="GHEA Grapalat" w:hAnsi="GHEA Grapalat" w:cs="Sylfaen"/>
          <w:szCs w:val="24"/>
          <w:lang w:val="hy-AM"/>
        </w:rPr>
        <w:t>անձնաժողովի</w:t>
      </w:r>
      <w:r w:rsidR="005E0E50" w:rsidRPr="00BE3DCD">
        <w:rPr>
          <w:rFonts w:ascii="GHEA Grapalat" w:hAnsi="GHEA Grapalat" w:cs="Sylfaen"/>
          <w:szCs w:val="24"/>
        </w:rPr>
        <w:t xml:space="preserve"> </w:t>
      </w:r>
      <w:r w:rsidR="005E0E50" w:rsidRPr="00BE3DCD">
        <w:rPr>
          <w:rFonts w:ascii="GHEA Grapalat" w:hAnsi="GHEA Grapalat" w:cs="Sylfaen"/>
          <w:szCs w:val="24"/>
          <w:lang w:val="hy-AM"/>
        </w:rPr>
        <w:t>անդամը</w:t>
      </w:r>
      <w:r w:rsidR="005E0E50" w:rsidRPr="00BE3DCD">
        <w:rPr>
          <w:rFonts w:ascii="GHEA Grapalat" w:hAnsi="GHEA Grapalat" w:cs="Sylfaen"/>
          <w:szCs w:val="24"/>
        </w:rPr>
        <w:t xml:space="preserve"> </w:t>
      </w:r>
      <w:r w:rsidR="005E0E50" w:rsidRPr="00BE3DCD">
        <w:rPr>
          <w:rFonts w:ascii="GHEA Grapalat" w:hAnsi="GHEA Grapalat" w:cs="Sylfaen"/>
          <w:szCs w:val="24"/>
          <w:lang w:val="hy-AM"/>
        </w:rPr>
        <w:t>կամ</w:t>
      </w:r>
      <w:r w:rsidR="005E0E50" w:rsidRPr="00BE3DCD">
        <w:rPr>
          <w:rFonts w:ascii="GHEA Grapalat" w:hAnsi="GHEA Grapalat" w:cs="Sylfaen"/>
          <w:szCs w:val="24"/>
        </w:rPr>
        <w:t xml:space="preserve"> </w:t>
      </w:r>
      <w:r w:rsidR="005E0E50" w:rsidRPr="00BE3DCD">
        <w:rPr>
          <w:rFonts w:ascii="GHEA Grapalat" w:hAnsi="GHEA Grapalat" w:cs="Sylfaen"/>
          <w:szCs w:val="24"/>
          <w:lang w:val="hy-AM"/>
        </w:rPr>
        <w:t>քարտուղարը</w:t>
      </w:r>
      <w:r w:rsidR="005E0E50" w:rsidRPr="00BE3DCD">
        <w:rPr>
          <w:rFonts w:ascii="GHEA Grapalat" w:hAnsi="GHEA Grapalat" w:cs="Sylfaen"/>
          <w:szCs w:val="24"/>
        </w:rPr>
        <w:t xml:space="preserve"> </w:t>
      </w:r>
      <w:r w:rsidR="005E0E50" w:rsidRPr="00BE3DCD">
        <w:rPr>
          <w:rFonts w:ascii="GHEA Grapalat" w:hAnsi="GHEA Grapalat" w:cs="Sylfaen"/>
          <w:szCs w:val="24"/>
          <w:lang w:val="hy-AM"/>
        </w:rPr>
        <w:t>չի</w:t>
      </w:r>
      <w:r w:rsidR="005E0E50" w:rsidRPr="00BE3DCD">
        <w:rPr>
          <w:rFonts w:ascii="GHEA Grapalat" w:hAnsi="GHEA Grapalat" w:cs="Sylfaen"/>
          <w:szCs w:val="24"/>
        </w:rPr>
        <w:t xml:space="preserve"> </w:t>
      </w:r>
      <w:r w:rsidR="005E0E50" w:rsidRPr="00BE3DCD">
        <w:rPr>
          <w:rFonts w:ascii="GHEA Grapalat" w:hAnsi="GHEA Grapalat" w:cs="Sylfaen"/>
          <w:szCs w:val="24"/>
          <w:lang w:val="hy-AM"/>
        </w:rPr>
        <w:t>կարող</w:t>
      </w:r>
      <w:r w:rsidR="005E0E50" w:rsidRPr="00BE3DCD">
        <w:rPr>
          <w:rFonts w:ascii="GHEA Grapalat" w:hAnsi="GHEA Grapalat" w:cs="Sylfaen"/>
          <w:szCs w:val="24"/>
        </w:rPr>
        <w:t xml:space="preserve"> </w:t>
      </w:r>
      <w:r w:rsidR="005E0E50" w:rsidRPr="00BE3DCD">
        <w:rPr>
          <w:rFonts w:ascii="GHEA Grapalat" w:hAnsi="GHEA Grapalat" w:cs="Sylfaen"/>
          <w:szCs w:val="24"/>
          <w:lang w:val="hy-AM"/>
        </w:rPr>
        <w:t>մասնակցել</w:t>
      </w:r>
      <w:r w:rsidR="005E0E50" w:rsidRPr="00BE3DCD">
        <w:rPr>
          <w:rFonts w:ascii="GHEA Grapalat" w:hAnsi="GHEA Grapalat" w:cs="Sylfaen"/>
          <w:szCs w:val="24"/>
        </w:rPr>
        <w:t xml:space="preserve"> </w:t>
      </w:r>
      <w:r w:rsidR="005E0E50" w:rsidRPr="00BE3DCD">
        <w:rPr>
          <w:rFonts w:ascii="GHEA Grapalat" w:hAnsi="GHEA Grapalat" w:cs="Sylfaen"/>
          <w:szCs w:val="24"/>
          <w:lang w:val="hy-AM"/>
        </w:rPr>
        <w:t>հանձնաժողովի</w:t>
      </w:r>
      <w:r w:rsidR="005E0E50" w:rsidRPr="00BE3DCD">
        <w:rPr>
          <w:rFonts w:ascii="GHEA Grapalat" w:hAnsi="GHEA Grapalat" w:cs="Sylfaen"/>
          <w:szCs w:val="24"/>
        </w:rPr>
        <w:t xml:space="preserve"> </w:t>
      </w:r>
      <w:r w:rsidR="005E0E50" w:rsidRPr="00BE3DCD">
        <w:rPr>
          <w:rFonts w:ascii="GHEA Grapalat" w:hAnsi="GHEA Grapalat" w:cs="Sylfaen"/>
          <w:szCs w:val="24"/>
          <w:lang w:val="hy-AM"/>
        </w:rPr>
        <w:t>աշխատանքներին</w:t>
      </w:r>
      <w:r w:rsidR="005E0E50" w:rsidRPr="00BE3DCD">
        <w:rPr>
          <w:rFonts w:ascii="GHEA Grapalat" w:hAnsi="GHEA Grapalat" w:cs="Sylfaen"/>
          <w:szCs w:val="24"/>
        </w:rPr>
        <w:t xml:space="preserve">, </w:t>
      </w:r>
      <w:r w:rsidR="005E0E50" w:rsidRPr="00BE3DCD">
        <w:rPr>
          <w:rFonts w:ascii="GHEA Grapalat" w:hAnsi="GHEA Grapalat" w:cs="Sylfaen"/>
          <w:szCs w:val="24"/>
          <w:lang w:val="hy-AM"/>
        </w:rPr>
        <w:t>եթե</w:t>
      </w:r>
      <w:r w:rsidR="005E0E50" w:rsidRPr="00BE3DCD">
        <w:rPr>
          <w:rFonts w:ascii="GHEA Grapalat" w:hAnsi="GHEA Grapalat" w:cs="Sylfaen"/>
          <w:szCs w:val="24"/>
        </w:rPr>
        <w:t xml:space="preserve"> </w:t>
      </w:r>
      <w:r w:rsidR="005E0E50" w:rsidRPr="00BE3DCD">
        <w:rPr>
          <w:rFonts w:ascii="GHEA Grapalat" w:hAnsi="GHEA Grapalat" w:cs="Sylfaen"/>
          <w:szCs w:val="24"/>
          <w:lang w:val="hy-AM"/>
        </w:rPr>
        <w:t>հայտերի</w:t>
      </w:r>
      <w:r w:rsidR="005E0E50" w:rsidRPr="00BE3DCD">
        <w:rPr>
          <w:rFonts w:ascii="GHEA Grapalat" w:hAnsi="GHEA Grapalat" w:cs="Sylfaen"/>
          <w:szCs w:val="24"/>
        </w:rPr>
        <w:t xml:space="preserve"> </w:t>
      </w:r>
      <w:r w:rsidR="005E0E50" w:rsidRPr="00BE3DCD">
        <w:rPr>
          <w:rFonts w:ascii="GHEA Grapalat" w:hAnsi="GHEA Grapalat" w:cs="Sylfaen"/>
          <w:szCs w:val="24"/>
          <w:lang w:val="hy-AM"/>
        </w:rPr>
        <w:t>բացման</w:t>
      </w:r>
      <w:r w:rsidR="005E0E50" w:rsidRPr="00BE3DCD">
        <w:rPr>
          <w:rFonts w:ascii="GHEA Grapalat" w:hAnsi="GHEA Grapalat" w:cs="Sylfaen"/>
          <w:szCs w:val="24"/>
        </w:rPr>
        <w:t xml:space="preserve"> </w:t>
      </w:r>
      <w:r w:rsidR="005E0E50" w:rsidRPr="00BE3DCD">
        <w:rPr>
          <w:rFonts w:ascii="GHEA Grapalat" w:hAnsi="GHEA Grapalat" w:cs="Sylfaen"/>
          <w:szCs w:val="24"/>
          <w:lang w:val="hy-AM"/>
        </w:rPr>
        <w:t>նիստ</w:t>
      </w:r>
      <w:r w:rsidR="00CA4AB2" w:rsidRPr="00BE3DCD">
        <w:rPr>
          <w:rFonts w:ascii="GHEA Grapalat" w:hAnsi="GHEA Grapalat" w:cs="Sylfaen"/>
          <w:szCs w:val="24"/>
          <w:lang w:val="hy-AM"/>
        </w:rPr>
        <w:t>ում</w:t>
      </w:r>
      <w:r w:rsidR="005E0E50" w:rsidRPr="00BE3DCD">
        <w:rPr>
          <w:rFonts w:ascii="GHEA Grapalat" w:hAnsi="GHEA Grapalat" w:cs="Sylfaen"/>
          <w:szCs w:val="24"/>
        </w:rPr>
        <w:t xml:space="preserve"> </w:t>
      </w:r>
      <w:r w:rsidR="005E0E50" w:rsidRPr="00BE3DCD">
        <w:rPr>
          <w:rFonts w:ascii="GHEA Grapalat" w:hAnsi="GHEA Grapalat" w:cs="Sylfaen"/>
          <w:szCs w:val="24"/>
          <w:lang w:val="hy-AM"/>
        </w:rPr>
        <w:t>պարզվում</w:t>
      </w:r>
      <w:r w:rsidR="005E0E50" w:rsidRPr="00BE3DCD">
        <w:rPr>
          <w:rFonts w:ascii="GHEA Grapalat" w:hAnsi="GHEA Grapalat" w:cs="Sylfaen"/>
          <w:szCs w:val="24"/>
        </w:rPr>
        <w:t xml:space="preserve"> </w:t>
      </w:r>
      <w:r w:rsidR="005E0E50" w:rsidRPr="00BE3DCD">
        <w:rPr>
          <w:rFonts w:ascii="GHEA Grapalat" w:hAnsi="GHEA Grapalat" w:cs="Sylfaen"/>
          <w:szCs w:val="24"/>
          <w:lang w:val="hy-AM"/>
        </w:rPr>
        <w:t>է</w:t>
      </w:r>
      <w:r w:rsidR="005E0E50" w:rsidRPr="00BE3DCD">
        <w:rPr>
          <w:rFonts w:ascii="GHEA Grapalat" w:hAnsi="GHEA Grapalat" w:cs="Sylfaen"/>
          <w:szCs w:val="24"/>
        </w:rPr>
        <w:t xml:space="preserve">, </w:t>
      </w:r>
      <w:r w:rsidR="005E0E50" w:rsidRPr="00BE3DCD">
        <w:rPr>
          <w:rFonts w:ascii="GHEA Grapalat" w:hAnsi="GHEA Grapalat" w:cs="Sylfaen"/>
          <w:szCs w:val="24"/>
          <w:lang w:val="hy-AM"/>
        </w:rPr>
        <w:t>որ</w:t>
      </w:r>
      <w:r w:rsidR="005E0E50" w:rsidRPr="00BE3DCD">
        <w:rPr>
          <w:rFonts w:ascii="GHEA Grapalat" w:hAnsi="GHEA Grapalat" w:cs="Sylfaen"/>
          <w:szCs w:val="24"/>
        </w:rPr>
        <w:t xml:space="preserve"> </w:t>
      </w:r>
      <w:r w:rsidR="005E0E50" w:rsidRPr="00BE3DCD">
        <w:rPr>
          <w:rFonts w:ascii="GHEA Grapalat" w:hAnsi="GHEA Grapalat" w:cs="Sylfaen"/>
          <w:szCs w:val="24"/>
          <w:lang w:val="hy-AM"/>
        </w:rPr>
        <w:t>վերջիններիս</w:t>
      </w:r>
      <w:r w:rsidR="005E0E50" w:rsidRPr="00BE3DCD">
        <w:rPr>
          <w:rFonts w:ascii="GHEA Grapalat" w:hAnsi="GHEA Grapalat" w:cs="Sylfaen"/>
          <w:szCs w:val="24"/>
        </w:rPr>
        <w:t xml:space="preserve"> </w:t>
      </w:r>
      <w:r w:rsidR="005E0E50" w:rsidRPr="00BE3DCD">
        <w:rPr>
          <w:rFonts w:ascii="GHEA Grapalat" w:hAnsi="GHEA Grapalat" w:cs="Sylfaen"/>
          <w:szCs w:val="24"/>
          <w:lang w:val="hy-AM"/>
        </w:rPr>
        <w:t>կողմից</w:t>
      </w:r>
      <w:r w:rsidR="005E0E50" w:rsidRPr="00BE3DCD">
        <w:rPr>
          <w:rFonts w:ascii="GHEA Grapalat" w:hAnsi="GHEA Grapalat" w:cs="Sylfaen"/>
          <w:szCs w:val="24"/>
        </w:rPr>
        <w:t xml:space="preserve"> </w:t>
      </w:r>
      <w:r w:rsidR="005E0E50" w:rsidRPr="00BE3DCD">
        <w:rPr>
          <w:rFonts w:ascii="GHEA Grapalat" w:hAnsi="GHEA Grapalat" w:cs="Sylfaen"/>
          <w:szCs w:val="24"/>
          <w:lang w:val="hy-AM"/>
        </w:rPr>
        <w:t>հիմնադրված</w:t>
      </w:r>
      <w:r w:rsidR="005E0E50" w:rsidRPr="00BE3DCD">
        <w:rPr>
          <w:rFonts w:ascii="GHEA Grapalat" w:hAnsi="GHEA Grapalat" w:cs="Sylfaen"/>
          <w:szCs w:val="24"/>
        </w:rPr>
        <w:t xml:space="preserve"> </w:t>
      </w:r>
      <w:r w:rsidR="005E0E50" w:rsidRPr="00BE3DCD">
        <w:rPr>
          <w:rFonts w:ascii="GHEA Grapalat" w:hAnsi="GHEA Grapalat" w:cs="Sylfaen"/>
          <w:szCs w:val="24"/>
          <w:lang w:val="hy-AM"/>
        </w:rPr>
        <w:t>կամ</w:t>
      </w:r>
      <w:r w:rsidR="005E0E50" w:rsidRPr="00BE3DCD">
        <w:rPr>
          <w:rFonts w:ascii="GHEA Grapalat" w:hAnsi="GHEA Grapalat" w:cs="Sylfaen"/>
          <w:szCs w:val="24"/>
        </w:rPr>
        <w:t xml:space="preserve"> </w:t>
      </w:r>
      <w:r w:rsidR="005E0E50" w:rsidRPr="00BE3DCD">
        <w:rPr>
          <w:rFonts w:ascii="GHEA Grapalat" w:hAnsi="GHEA Grapalat" w:cs="Sylfaen"/>
          <w:szCs w:val="24"/>
          <w:lang w:val="hy-AM"/>
        </w:rPr>
        <w:t>բաժնեմաս</w:t>
      </w:r>
      <w:r w:rsidR="005E0E50" w:rsidRPr="00BE3DCD">
        <w:rPr>
          <w:rFonts w:ascii="GHEA Grapalat" w:hAnsi="GHEA Grapalat" w:cs="Sylfaen"/>
          <w:szCs w:val="24"/>
        </w:rPr>
        <w:t xml:space="preserve"> (</w:t>
      </w:r>
      <w:r w:rsidR="005E0E50" w:rsidRPr="00BE3DCD">
        <w:rPr>
          <w:rFonts w:ascii="GHEA Grapalat" w:hAnsi="GHEA Grapalat" w:cs="Sylfaen"/>
          <w:szCs w:val="24"/>
          <w:lang w:val="hy-AM"/>
        </w:rPr>
        <w:t>փայաբաժին</w:t>
      </w:r>
      <w:r w:rsidR="005E0E50" w:rsidRPr="00BE3DCD">
        <w:rPr>
          <w:rFonts w:ascii="GHEA Grapalat" w:hAnsi="GHEA Grapalat" w:cs="Sylfaen"/>
          <w:szCs w:val="24"/>
        </w:rPr>
        <w:t xml:space="preserve">) </w:t>
      </w:r>
      <w:r w:rsidR="005E0E50" w:rsidRPr="00BE3DCD">
        <w:rPr>
          <w:rFonts w:ascii="GHEA Grapalat" w:hAnsi="GHEA Grapalat" w:cs="Sylfaen"/>
          <w:szCs w:val="24"/>
          <w:lang w:val="hy-AM"/>
        </w:rPr>
        <w:t>ունեցող</w:t>
      </w:r>
      <w:r w:rsidR="005E0E50" w:rsidRPr="00BE3DCD">
        <w:rPr>
          <w:rFonts w:ascii="GHEA Grapalat" w:hAnsi="GHEA Grapalat" w:cs="Sylfaen"/>
          <w:szCs w:val="24"/>
        </w:rPr>
        <w:t xml:space="preserve"> </w:t>
      </w:r>
      <w:r w:rsidR="005E0E50" w:rsidRPr="00BE3DCD">
        <w:rPr>
          <w:rFonts w:ascii="GHEA Grapalat" w:hAnsi="GHEA Grapalat" w:cs="Sylfaen"/>
          <w:szCs w:val="24"/>
          <w:lang w:val="hy-AM"/>
        </w:rPr>
        <w:t>կազմակերպությունը</w:t>
      </w:r>
      <w:r w:rsidR="005E0E50" w:rsidRPr="00BE3DCD">
        <w:rPr>
          <w:rFonts w:ascii="GHEA Grapalat" w:hAnsi="GHEA Grapalat" w:cs="Sylfaen"/>
          <w:szCs w:val="24"/>
        </w:rPr>
        <w:t xml:space="preserve">, </w:t>
      </w:r>
      <w:r w:rsidR="005E0E50" w:rsidRPr="00BE3DCD">
        <w:rPr>
          <w:rFonts w:ascii="GHEA Grapalat" w:hAnsi="GHEA Grapalat" w:cs="Sylfaen"/>
          <w:szCs w:val="24"/>
          <w:lang w:val="hy-AM"/>
        </w:rPr>
        <w:t>կամ</w:t>
      </w:r>
      <w:r w:rsidR="005E0E50" w:rsidRPr="00BE3DCD">
        <w:rPr>
          <w:rFonts w:ascii="GHEA Grapalat" w:hAnsi="GHEA Grapalat" w:cs="Sylfaen"/>
          <w:szCs w:val="24"/>
        </w:rPr>
        <w:t xml:space="preserve"> </w:t>
      </w:r>
      <w:r w:rsidR="005E0E50" w:rsidRPr="00BE3DCD">
        <w:rPr>
          <w:rFonts w:ascii="GHEA Grapalat" w:hAnsi="GHEA Grapalat" w:cs="Sylfaen"/>
          <w:szCs w:val="24"/>
          <w:lang w:val="hy-AM"/>
        </w:rPr>
        <w:t>իրենց</w:t>
      </w:r>
      <w:r w:rsidR="005E0E50" w:rsidRPr="00BE3DCD">
        <w:rPr>
          <w:rFonts w:ascii="GHEA Grapalat" w:hAnsi="GHEA Grapalat" w:cs="Sylfaen"/>
          <w:szCs w:val="24"/>
        </w:rPr>
        <w:t xml:space="preserve"> </w:t>
      </w:r>
      <w:r w:rsidR="005E0E50" w:rsidRPr="00BE3DCD">
        <w:rPr>
          <w:rFonts w:ascii="GHEA Grapalat" w:hAnsi="GHEA Grapalat" w:cs="Sylfaen"/>
          <w:szCs w:val="24"/>
          <w:lang w:val="hy-AM"/>
        </w:rPr>
        <w:t>մերձավոր</w:t>
      </w:r>
      <w:r w:rsidR="005E0E50" w:rsidRPr="00BE3DCD">
        <w:rPr>
          <w:rFonts w:ascii="GHEA Grapalat" w:hAnsi="GHEA Grapalat" w:cs="Sylfaen"/>
          <w:szCs w:val="24"/>
        </w:rPr>
        <w:t xml:space="preserve"> </w:t>
      </w:r>
      <w:r w:rsidR="005E0E50" w:rsidRPr="00BE3DCD">
        <w:rPr>
          <w:rFonts w:ascii="GHEA Grapalat" w:hAnsi="GHEA Grapalat" w:cs="Sylfaen"/>
          <w:szCs w:val="24"/>
          <w:lang w:val="hy-AM"/>
        </w:rPr>
        <w:t>ազգակցությամբ</w:t>
      </w:r>
      <w:r w:rsidR="005E0E50" w:rsidRPr="00BE3DCD">
        <w:rPr>
          <w:rFonts w:ascii="GHEA Grapalat" w:hAnsi="GHEA Grapalat" w:cs="Sylfaen"/>
          <w:szCs w:val="24"/>
        </w:rPr>
        <w:t xml:space="preserve"> </w:t>
      </w:r>
      <w:r w:rsidR="005E0E50" w:rsidRPr="00BE3DCD">
        <w:rPr>
          <w:rFonts w:ascii="GHEA Grapalat" w:hAnsi="GHEA Grapalat" w:cs="Sylfaen"/>
          <w:szCs w:val="24"/>
          <w:lang w:val="hy-AM"/>
        </w:rPr>
        <w:t>կամ</w:t>
      </w:r>
      <w:r w:rsidR="005E0E50" w:rsidRPr="00BE3DCD">
        <w:rPr>
          <w:rFonts w:ascii="GHEA Grapalat" w:hAnsi="GHEA Grapalat" w:cs="Sylfaen"/>
          <w:szCs w:val="24"/>
        </w:rPr>
        <w:t xml:space="preserve"> </w:t>
      </w:r>
      <w:r w:rsidR="005E0E50" w:rsidRPr="00BE3DCD">
        <w:rPr>
          <w:rFonts w:ascii="GHEA Grapalat" w:hAnsi="GHEA Grapalat" w:cs="Sylfaen"/>
          <w:szCs w:val="24"/>
          <w:lang w:val="hy-AM"/>
        </w:rPr>
        <w:t>խնամիությամբ</w:t>
      </w:r>
      <w:r w:rsidR="005E0E50" w:rsidRPr="00BE3DCD">
        <w:rPr>
          <w:rFonts w:ascii="GHEA Grapalat" w:hAnsi="GHEA Grapalat" w:cs="Sylfaen"/>
          <w:szCs w:val="24"/>
        </w:rPr>
        <w:t xml:space="preserve"> </w:t>
      </w:r>
      <w:r w:rsidR="005E0E50" w:rsidRPr="00BE3DCD">
        <w:rPr>
          <w:rFonts w:ascii="GHEA Grapalat" w:hAnsi="GHEA Grapalat" w:cs="Sylfaen"/>
          <w:szCs w:val="24"/>
          <w:lang w:val="hy-AM"/>
        </w:rPr>
        <w:t>կապված</w:t>
      </w:r>
      <w:r w:rsidR="005E0E50" w:rsidRPr="00BE3DCD">
        <w:rPr>
          <w:rFonts w:ascii="GHEA Grapalat" w:hAnsi="GHEA Grapalat" w:cs="Sylfaen"/>
          <w:szCs w:val="24"/>
        </w:rPr>
        <w:t xml:space="preserve"> </w:t>
      </w:r>
      <w:r w:rsidR="005E0E50" w:rsidRPr="00BE3DCD">
        <w:rPr>
          <w:rFonts w:ascii="GHEA Grapalat" w:hAnsi="GHEA Grapalat" w:cs="Sylfaen"/>
          <w:szCs w:val="24"/>
          <w:lang w:val="hy-AM"/>
        </w:rPr>
        <w:t>անձը</w:t>
      </w:r>
      <w:r w:rsidR="005E0E50" w:rsidRPr="00BE3DCD">
        <w:rPr>
          <w:rFonts w:ascii="GHEA Grapalat" w:hAnsi="GHEA Grapalat" w:cs="Sylfaen"/>
          <w:szCs w:val="24"/>
        </w:rPr>
        <w:t xml:space="preserve"> (</w:t>
      </w:r>
      <w:r w:rsidR="005E0E50" w:rsidRPr="00BE3DCD">
        <w:rPr>
          <w:rFonts w:ascii="GHEA Grapalat" w:hAnsi="GHEA Grapalat" w:cs="Sylfaen"/>
          <w:szCs w:val="24"/>
          <w:lang w:val="hy-AM"/>
        </w:rPr>
        <w:t>ծնող</w:t>
      </w:r>
      <w:r w:rsidR="005E0E50" w:rsidRPr="00BE3DCD">
        <w:rPr>
          <w:rFonts w:ascii="GHEA Grapalat" w:hAnsi="GHEA Grapalat" w:cs="Sylfaen"/>
          <w:szCs w:val="24"/>
        </w:rPr>
        <w:t xml:space="preserve">, </w:t>
      </w:r>
      <w:r w:rsidR="005E0E50" w:rsidRPr="00BE3DCD">
        <w:rPr>
          <w:rFonts w:ascii="GHEA Grapalat" w:hAnsi="GHEA Grapalat" w:cs="Sylfaen"/>
          <w:szCs w:val="24"/>
          <w:lang w:val="hy-AM"/>
        </w:rPr>
        <w:t>ամուսին</w:t>
      </w:r>
      <w:r w:rsidR="005E0E50" w:rsidRPr="00BE3DCD">
        <w:rPr>
          <w:rFonts w:ascii="GHEA Grapalat" w:hAnsi="GHEA Grapalat" w:cs="Sylfaen"/>
          <w:szCs w:val="24"/>
        </w:rPr>
        <w:t xml:space="preserve">, </w:t>
      </w:r>
      <w:r w:rsidR="005E0E50" w:rsidRPr="00BE3DCD">
        <w:rPr>
          <w:rFonts w:ascii="GHEA Grapalat" w:hAnsi="GHEA Grapalat" w:cs="Sylfaen"/>
          <w:szCs w:val="24"/>
          <w:lang w:val="hy-AM"/>
        </w:rPr>
        <w:t>երեխա</w:t>
      </w:r>
      <w:r w:rsidR="005E0E50" w:rsidRPr="00BE3DCD">
        <w:rPr>
          <w:rFonts w:ascii="GHEA Grapalat" w:hAnsi="GHEA Grapalat" w:cs="Sylfaen"/>
          <w:szCs w:val="24"/>
        </w:rPr>
        <w:t xml:space="preserve">, </w:t>
      </w:r>
      <w:r w:rsidR="005E0E50" w:rsidRPr="00BE3DCD">
        <w:rPr>
          <w:rFonts w:ascii="GHEA Grapalat" w:hAnsi="GHEA Grapalat" w:cs="Sylfaen"/>
          <w:szCs w:val="24"/>
          <w:lang w:val="hy-AM"/>
        </w:rPr>
        <w:t>եղբայր</w:t>
      </w:r>
      <w:r w:rsidR="005E0E50" w:rsidRPr="00BE3DCD">
        <w:rPr>
          <w:rFonts w:ascii="GHEA Grapalat" w:hAnsi="GHEA Grapalat" w:cs="Sylfaen"/>
          <w:szCs w:val="24"/>
        </w:rPr>
        <w:t xml:space="preserve">, </w:t>
      </w:r>
      <w:r w:rsidR="005E0E50" w:rsidRPr="00BE3DCD">
        <w:rPr>
          <w:rFonts w:ascii="GHEA Grapalat" w:hAnsi="GHEA Grapalat" w:cs="Sylfaen"/>
          <w:szCs w:val="24"/>
          <w:lang w:val="hy-AM"/>
        </w:rPr>
        <w:t>քույր</w:t>
      </w:r>
      <w:r w:rsidR="005E0E50" w:rsidRPr="00BE3DCD">
        <w:rPr>
          <w:rFonts w:ascii="GHEA Grapalat" w:hAnsi="GHEA Grapalat" w:cs="Sylfaen"/>
          <w:szCs w:val="24"/>
        </w:rPr>
        <w:t xml:space="preserve">, </w:t>
      </w:r>
      <w:r w:rsidR="005E0E50" w:rsidRPr="00BE3DCD">
        <w:rPr>
          <w:rFonts w:ascii="GHEA Grapalat" w:hAnsi="GHEA Grapalat" w:cs="Sylfaen"/>
          <w:szCs w:val="24"/>
          <w:lang w:val="hy-AM"/>
        </w:rPr>
        <w:t>ինչպես</w:t>
      </w:r>
      <w:r w:rsidR="005E0E50" w:rsidRPr="00BE3DCD">
        <w:rPr>
          <w:rFonts w:ascii="GHEA Grapalat" w:hAnsi="GHEA Grapalat" w:cs="Sylfaen"/>
          <w:szCs w:val="24"/>
        </w:rPr>
        <w:t xml:space="preserve"> </w:t>
      </w:r>
      <w:r w:rsidR="005E0E50" w:rsidRPr="00BE3DCD">
        <w:rPr>
          <w:rFonts w:ascii="GHEA Grapalat" w:hAnsi="GHEA Grapalat" w:cs="Sylfaen"/>
          <w:szCs w:val="24"/>
          <w:lang w:val="hy-AM"/>
        </w:rPr>
        <w:t>նաև</w:t>
      </w:r>
      <w:r w:rsidR="005E0E50" w:rsidRPr="00BE3DCD">
        <w:rPr>
          <w:rFonts w:ascii="GHEA Grapalat" w:hAnsi="GHEA Grapalat" w:cs="Sylfaen"/>
          <w:szCs w:val="24"/>
        </w:rPr>
        <w:t xml:space="preserve"> </w:t>
      </w:r>
      <w:r w:rsidR="005E0E50" w:rsidRPr="00BE3DCD">
        <w:rPr>
          <w:rFonts w:ascii="GHEA Grapalat" w:hAnsi="GHEA Grapalat" w:cs="Sylfaen"/>
          <w:szCs w:val="24"/>
          <w:lang w:val="hy-AM"/>
        </w:rPr>
        <w:t>ամուսնու</w:t>
      </w:r>
      <w:r w:rsidR="005E0E50" w:rsidRPr="00BE3DCD">
        <w:rPr>
          <w:rFonts w:ascii="GHEA Grapalat" w:hAnsi="GHEA Grapalat" w:cs="Sylfaen"/>
          <w:szCs w:val="24"/>
        </w:rPr>
        <w:t xml:space="preserve"> </w:t>
      </w:r>
      <w:r w:rsidR="005E0E50" w:rsidRPr="00BE3DCD">
        <w:rPr>
          <w:rFonts w:ascii="GHEA Grapalat" w:hAnsi="GHEA Grapalat" w:cs="Sylfaen"/>
          <w:szCs w:val="24"/>
          <w:lang w:val="hy-AM"/>
        </w:rPr>
        <w:t>ծնող</w:t>
      </w:r>
      <w:r w:rsidR="005E0E50" w:rsidRPr="00BE3DCD">
        <w:rPr>
          <w:rFonts w:ascii="GHEA Grapalat" w:hAnsi="GHEA Grapalat" w:cs="Sylfaen"/>
          <w:szCs w:val="24"/>
        </w:rPr>
        <w:t xml:space="preserve">, </w:t>
      </w:r>
      <w:r w:rsidR="005E0E50" w:rsidRPr="00BE3DCD">
        <w:rPr>
          <w:rFonts w:ascii="GHEA Grapalat" w:hAnsi="GHEA Grapalat" w:cs="Sylfaen"/>
          <w:szCs w:val="24"/>
          <w:lang w:val="hy-AM"/>
        </w:rPr>
        <w:t>երեխա</w:t>
      </w:r>
      <w:r w:rsidR="005E0E50" w:rsidRPr="00BE3DCD">
        <w:rPr>
          <w:rFonts w:ascii="GHEA Grapalat" w:hAnsi="GHEA Grapalat" w:cs="Sylfaen"/>
          <w:szCs w:val="24"/>
        </w:rPr>
        <w:t xml:space="preserve">, </w:t>
      </w:r>
      <w:r w:rsidR="005E0E50" w:rsidRPr="00BE3DCD">
        <w:rPr>
          <w:rFonts w:ascii="GHEA Grapalat" w:hAnsi="GHEA Grapalat" w:cs="Sylfaen"/>
          <w:szCs w:val="24"/>
          <w:lang w:val="hy-AM"/>
        </w:rPr>
        <w:t>եղբայր</w:t>
      </w:r>
      <w:r w:rsidR="005E0E50" w:rsidRPr="00BE3DCD">
        <w:rPr>
          <w:rFonts w:ascii="GHEA Grapalat" w:hAnsi="GHEA Grapalat" w:cs="Sylfaen"/>
          <w:szCs w:val="24"/>
        </w:rPr>
        <w:t xml:space="preserve"> </w:t>
      </w:r>
      <w:r w:rsidR="005E0E50" w:rsidRPr="00BE3DCD">
        <w:rPr>
          <w:rFonts w:ascii="GHEA Grapalat" w:hAnsi="GHEA Grapalat" w:cs="Sylfaen"/>
          <w:szCs w:val="24"/>
          <w:lang w:val="hy-AM"/>
        </w:rPr>
        <w:t>կամ</w:t>
      </w:r>
      <w:r w:rsidR="005E0E50" w:rsidRPr="00BE3DCD">
        <w:rPr>
          <w:rFonts w:ascii="GHEA Grapalat" w:hAnsi="GHEA Grapalat" w:cs="Sylfaen"/>
          <w:szCs w:val="24"/>
        </w:rPr>
        <w:t xml:space="preserve"> </w:t>
      </w:r>
      <w:r w:rsidR="005E0E50" w:rsidRPr="00BE3DCD">
        <w:rPr>
          <w:rFonts w:ascii="GHEA Grapalat" w:hAnsi="GHEA Grapalat" w:cs="Sylfaen"/>
          <w:szCs w:val="24"/>
          <w:lang w:val="hy-AM"/>
        </w:rPr>
        <w:t>քույր</w:t>
      </w:r>
      <w:r w:rsidR="005E0E50" w:rsidRPr="00BE3DCD">
        <w:rPr>
          <w:rFonts w:ascii="GHEA Grapalat" w:hAnsi="GHEA Grapalat" w:cs="Sylfaen"/>
          <w:szCs w:val="24"/>
        </w:rPr>
        <w:t xml:space="preserve">) </w:t>
      </w:r>
      <w:r w:rsidR="005E0E50" w:rsidRPr="00BE3DCD">
        <w:rPr>
          <w:rFonts w:ascii="GHEA Grapalat" w:hAnsi="GHEA Grapalat" w:cs="Sylfaen"/>
          <w:szCs w:val="24"/>
          <w:lang w:val="hy-AM"/>
        </w:rPr>
        <w:t>կամ</w:t>
      </w:r>
      <w:r w:rsidR="005E0E50" w:rsidRPr="00BE3DCD">
        <w:rPr>
          <w:rFonts w:ascii="GHEA Grapalat" w:hAnsi="GHEA Grapalat" w:cs="Sylfaen"/>
          <w:szCs w:val="24"/>
        </w:rPr>
        <w:t xml:space="preserve"> </w:t>
      </w:r>
      <w:r w:rsidR="005E0E50" w:rsidRPr="00BE3DCD">
        <w:rPr>
          <w:rFonts w:ascii="GHEA Grapalat" w:hAnsi="GHEA Grapalat" w:cs="Sylfaen"/>
          <w:szCs w:val="24"/>
          <w:lang w:val="hy-AM"/>
        </w:rPr>
        <w:t>այդ</w:t>
      </w:r>
      <w:r w:rsidR="005E0E50" w:rsidRPr="00BE3DCD">
        <w:rPr>
          <w:rFonts w:ascii="GHEA Grapalat" w:hAnsi="GHEA Grapalat" w:cs="Sylfaen"/>
          <w:szCs w:val="24"/>
        </w:rPr>
        <w:t xml:space="preserve"> </w:t>
      </w:r>
      <w:r w:rsidR="005E0E50" w:rsidRPr="00BE3DCD">
        <w:rPr>
          <w:rFonts w:ascii="GHEA Grapalat" w:hAnsi="GHEA Grapalat" w:cs="Sylfaen"/>
          <w:szCs w:val="24"/>
          <w:lang w:val="hy-AM"/>
        </w:rPr>
        <w:t>անձի</w:t>
      </w:r>
      <w:r w:rsidR="005E0E50" w:rsidRPr="00BE3DCD">
        <w:rPr>
          <w:rFonts w:ascii="GHEA Grapalat" w:hAnsi="GHEA Grapalat" w:cs="Sylfaen"/>
          <w:szCs w:val="24"/>
        </w:rPr>
        <w:t xml:space="preserve"> </w:t>
      </w:r>
      <w:r w:rsidR="005E0E50" w:rsidRPr="00BE3DCD">
        <w:rPr>
          <w:rFonts w:ascii="GHEA Grapalat" w:hAnsi="GHEA Grapalat" w:cs="Sylfaen"/>
          <w:szCs w:val="24"/>
          <w:lang w:val="hy-AM"/>
        </w:rPr>
        <w:t>կողմից</w:t>
      </w:r>
      <w:r w:rsidR="005E0E50" w:rsidRPr="00BE3DCD">
        <w:rPr>
          <w:rFonts w:ascii="GHEA Grapalat" w:hAnsi="GHEA Grapalat" w:cs="Sylfaen"/>
          <w:szCs w:val="24"/>
        </w:rPr>
        <w:t xml:space="preserve"> </w:t>
      </w:r>
      <w:r w:rsidR="005E0E50" w:rsidRPr="00BE3DCD">
        <w:rPr>
          <w:rFonts w:ascii="GHEA Grapalat" w:hAnsi="GHEA Grapalat" w:cs="Sylfaen"/>
          <w:szCs w:val="24"/>
          <w:lang w:val="hy-AM"/>
        </w:rPr>
        <w:t>հիմնադրված</w:t>
      </w:r>
      <w:r w:rsidR="005E0E50" w:rsidRPr="00BE3DCD">
        <w:rPr>
          <w:rFonts w:ascii="GHEA Grapalat" w:hAnsi="GHEA Grapalat" w:cs="Sylfaen"/>
          <w:szCs w:val="24"/>
        </w:rPr>
        <w:t xml:space="preserve"> </w:t>
      </w:r>
      <w:r w:rsidR="005E0E50" w:rsidRPr="00BE3DCD">
        <w:rPr>
          <w:rFonts w:ascii="GHEA Grapalat" w:hAnsi="GHEA Grapalat" w:cs="Sylfaen"/>
          <w:szCs w:val="24"/>
          <w:lang w:val="hy-AM"/>
        </w:rPr>
        <w:t>կամ</w:t>
      </w:r>
      <w:r w:rsidR="005E0E50" w:rsidRPr="00BE3DCD">
        <w:rPr>
          <w:rFonts w:ascii="GHEA Grapalat" w:hAnsi="GHEA Grapalat" w:cs="Sylfaen"/>
          <w:szCs w:val="24"/>
        </w:rPr>
        <w:t xml:space="preserve"> </w:t>
      </w:r>
      <w:r w:rsidR="005E0E50" w:rsidRPr="00BE3DCD">
        <w:rPr>
          <w:rFonts w:ascii="GHEA Grapalat" w:hAnsi="GHEA Grapalat" w:cs="Sylfaen"/>
          <w:szCs w:val="24"/>
          <w:lang w:val="hy-AM"/>
        </w:rPr>
        <w:t>բաժնեմաս</w:t>
      </w:r>
      <w:r w:rsidR="005E0E50" w:rsidRPr="00BE3DCD">
        <w:rPr>
          <w:rFonts w:ascii="GHEA Grapalat" w:hAnsi="GHEA Grapalat" w:cs="Sylfaen"/>
          <w:szCs w:val="24"/>
        </w:rPr>
        <w:t xml:space="preserve"> (</w:t>
      </w:r>
      <w:r w:rsidR="005E0E50" w:rsidRPr="00BE3DCD">
        <w:rPr>
          <w:rFonts w:ascii="GHEA Grapalat" w:hAnsi="GHEA Grapalat" w:cs="Sylfaen"/>
          <w:szCs w:val="24"/>
          <w:lang w:val="hy-AM"/>
        </w:rPr>
        <w:t>փայաբաժին</w:t>
      </w:r>
      <w:r w:rsidR="005E0E50" w:rsidRPr="00BE3DCD">
        <w:rPr>
          <w:rFonts w:ascii="GHEA Grapalat" w:hAnsi="GHEA Grapalat" w:cs="Sylfaen"/>
          <w:szCs w:val="24"/>
        </w:rPr>
        <w:t xml:space="preserve">) </w:t>
      </w:r>
      <w:r w:rsidR="005E0E50" w:rsidRPr="00BE3DCD">
        <w:rPr>
          <w:rFonts w:ascii="GHEA Grapalat" w:hAnsi="GHEA Grapalat" w:cs="Sylfaen"/>
          <w:szCs w:val="24"/>
          <w:lang w:val="hy-AM"/>
        </w:rPr>
        <w:t>ունեցող</w:t>
      </w:r>
      <w:r w:rsidR="005E0E50" w:rsidRPr="00BE3DCD">
        <w:rPr>
          <w:rFonts w:ascii="GHEA Grapalat" w:hAnsi="GHEA Grapalat" w:cs="Sylfaen"/>
          <w:szCs w:val="24"/>
        </w:rPr>
        <w:t xml:space="preserve"> </w:t>
      </w:r>
      <w:r w:rsidR="005E0E50" w:rsidRPr="00BE3DCD">
        <w:rPr>
          <w:rFonts w:ascii="GHEA Grapalat" w:hAnsi="GHEA Grapalat" w:cs="Sylfaen"/>
          <w:szCs w:val="24"/>
          <w:lang w:val="hy-AM"/>
        </w:rPr>
        <w:t>կազմակերպությունը</w:t>
      </w:r>
      <w:r w:rsidR="005E0E50" w:rsidRPr="00BE3DCD">
        <w:rPr>
          <w:rFonts w:ascii="GHEA Grapalat" w:hAnsi="GHEA Grapalat" w:cs="Sylfaen"/>
          <w:szCs w:val="24"/>
        </w:rPr>
        <w:t xml:space="preserve"> </w:t>
      </w:r>
      <w:r w:rsidR="005E0E50" w:rsidRPr="00BE3DCD">
        <w:rPr>
          <w:rFonts w:ascii="GHEA Grapalat" w:hAnsi="GHEA Grapalat" w:cs="Sylfaen"/>
          <w:szCs w:val="24"/>
          <w:lang w:val="hy-AM"/>
        </w:rPr>
        <w:t>տվյալ</w:t>
      </w:r>
      <w:r w:rsidR="005E0E50" w:rsidRPr="00BE3DCD">
        <w:rPr>
          <w:rFonts w:ascii="GHEA Grapalat" w:hAnsi="GHEA Grapalat" w:cs="Sylfaen"/>
          <w:szCs w:val="24"/>
        </w:rPr>
        <w:t xml:space="preserve"> </w:t>
      </w:r>
      <w:r w:rsidR="005E0E50" w:rsidRPr="00BE3DCD">
        <w:rPr>
          <w:rFonts w:ascii="GHEA Grapalat" w:hAnsi="GHEA Grapalat" w:cs="Sylfaen"/>
          <w:szCs w:val="24"/>
          <w:lang w:val="hy-AM"/>
        </w:rPr>
        <w:t>ընթացակարգին</w:t>
      </w:r>
      <w:r w:rsidR="005E0E50" w:rsidRPr="00BE3DCD">
        <w:rPr>
          <w:rFonts w:ascii="GHEA Grapalat" w:hAnsi="GHEA Grapalat" w:cs="Sylfaen"/>
          <w:szCs w:val="24"/>
        </w:rPr>
        <w:t xml:space="preserve"> </w:t>
      </w:r>
      <w:r w:rsidR="005E0E50" w:rsidRPr="00BE3DCD">
        <w:rPr>
          <w:rFonts w:ascii="GHEA Grapalat" w:hAnsi="GHEA Grapalat" w:cs="Sylfaen"/>
          <w:szCs w:val="24"/>
          <w:lang w:val="hy-AM"/>
        </w:rPr>
        <w:t>մասնակցելու</w:t>
      </w:r>
      <w:r w:rsidR="005E0E50" w:rsidRPr="00BE3DCD">
        <w:rPr>
          <w:rFonts w:ascii="GHEA Grapalat" w:hAnsi="GHEA Grapalat" w:cs="Sylfaen"/>
          <w:szCs w:val="24"/>
        </w:rPr>
        <w:t xml:space="preserve"> </w:t>
      </w:r>
      <w:r w:rsidR="005E0E50" w:rsidRPr="00BE3DCD">
        <w:rPr>
          <w:rFonts w:ascii="GHEA Grapalat" w:hAnsi="GHEA Grapalat" w:cs="Sylfaen"/>
          <w:szCs w:val="24"/>
          <w:lang w:val="hy-AM"/>
        </w:rPr>
        <w:t>համար</w:t>
      </w:r>
      <w:r w:rsidR="005E0E50" w:rsidRPr="00BE3DCD">
        <w:rPr>
          <w:rFonts w:ascii="GHEA Grapalat" w:hAnsi="GHEA Grapalat" w:cs="Sylfaen"/>
          <w:szCs w:val="24"/>
        </w:rPr>
        <w:t xml:space="preserve"> </w:t>
      </w:r>
      <w:r w:rsidR="005E0E50" w:rsidRPr="00BE3DCD">
        <w:rPr>
          <w:rFonts w:ascii="GHEA Grapalat" w:hAnsi="GHEA Grapalat" w:cs="Sylfaen"/>
          <w:szCs w:val="24"/>
          <w:lang w:val="hy-AM"/>
        </w:rPr>
        <w:t>ներկայացրել</w:t>
      </w:r>
      <w:r w:rsidR="005E0E50" w:rsidRPr="00BE3DCD">
        <w:rPr>
          <w:rFonts w:ascii="GHEA Grapalat" w:hAnsi="GHEA Grapalat" w:cs="Sylfaen"/>
          <w:szCs w:val="24"/>
        </w:rPr>
        <w:t xml:space="preserve"> </w:t>
      </w:r>
      <w:r w:rsidR="005E0E50" w:rsidRPr="00BE3DCD">
        <w:rPr>
          <w:rFonts w:ascii="GHEA Grapalat" w:hAnsi="GHEA Grapalat" w:cs="Sylfaen"/>
          <w:szCs w:val="24"/>
          <w:lang w:val="hy-AM"/>
        </w:rPr>
        <w:t>է</w:t>
      </w:r>
      <w:r w:rsidR="005E0E50" w:rsidRPr="00BE3DCD">
        <w:rPr>
          <w:rFonts w:ascii="GHEA Grapalat" w:hAnsi="GHEA Grapalat" w:cs="Sylfaen"/>
          <w:szCs w:val="24"/>
        </w:rPr>
        <w:t xml:space="preserve"> </w:t>
      </w:r>
      <w:r w:rsidR="005E0E50" w:rsidRPr="00BE3DCD">
        <w:rPr>
          <w:rFonts w:ascii="GHEA Grapalat" w:hAnsi="GHEA Grapalat" w:cs="Sylfaen"/>
          <w:szCs w:val="24"/>
          <w:lang w:val="hy-AM"/>
        </w:rPr>
        <w:t>հայտ</w:t>
      </w:r>
      <w:r w:rsidR="005E0E50" w:rsidRPr="00BE3DCD">
        <w:rPr>
          <w:rFonts w:ascii="GHEA Grapalat" w:hAnsi="GHEA Grapalat" w:cs="Sylfaen"/>
          <w:szCs w:val="24"/>
        </w:rPr>
        <w:t>:</w:t>
      </w:r>
      <w:r w:rsidR="00E90FD0" w:rsidRPr="00BE3DCD">
        <w:rPr>
          <w:rFonts w:ascii="GHEA Grapalat" w:hAnsi="GHEA Grapalat" w:cs="Sylfaen"/>
          <w:szCs w:val="24"/>
          <w:lang w:val="hy-AM"/>
        </w:rPr>
        <w:t xml:space="preserve"> Եթե</w:t>
      </w:r>
      <w:r w:rsidR="00E90FD0" w:rsidRPr="00BE3DCD">
        <w:rPr>
          <w:rFonts w:ascii="GHEA Grapalat" w:hAnsi="GHEA Grapalat" w:cs="Sylfaen"/>
          <w:szCs w:val="24"/>
        </w:rPr>
        <w:t xml:space="preserve"> </w:t>
      </w:r>
      <w:r w:rsidR="00E90FD0" w:rsidRPr="00BE3DCD">
        <w:rPr>
          <w:rFonts w:ascii="GHEA Grapalat" w:hAnsi="GHEA Grapalat" w:cs="Sylfaen"/>
          <w:szCs w:val="24"/>
          <w:lang w:val="hy-AM"/>
        </w:rPr>
        <w:t>առկա</w:t>
      </w:r>
      <w:r w:rsidR="00E90FD0" w:rsidRPr="00BE3DCD">
        <w:rPr>
          <w:rFonts w:ascii="GHEA Grapalat" w:hAnsi="GHEA Grapalat" w:cs="Sylfaen"/>
          <w:szCs w:val="24"/>
        </w:rPr>
        <w:t xml:space="preserve"> </w:t>
      </w:r>
      <w:r w:rsidR="00E90FD0" w:rsidRPr="00BE3DCD">
        <w:rPr>
          <w:rFonts w:ascii="GHEA Grapalat" w:hAnsi="GHEA Grapalat" w:cs="Sylfaen"/>
          <w:szCs w:val="24"/>
          <w:lang w:val="hy-AM"/>
        </w:rPr>
        <w:t>է</w:t>
      </w:r>
      <w:r w:rsidR="00E90FD0" w:rsidRPr="00BE3DCD">
        <w:rPr>
          <w:rFonts w:ascii="GHEA Grapalat" w:hAnsi="GHEA Grapalat" w:cs="Sylfaen"/>
          <w:szCs w:val="24"/>
        </w:rPr>
        <w:t xml:space="preserve"> </w:t>
      </w:r>
      <w:r w:rsidR="00E90FD0" w:rsidRPr="00BE3DCD">
        <w:rPr>
          <w:rFonts w:ascii="GHEA Grapalat" w:hAnsi="GHEA Grapalat" w:cs="Sylfaen"/>
          <w:szCs w:val="24"/>
          <w:lang w:val="hy-AM"/>
        </w:rPr>
        <w:t>սույն</w:t>
      </w:r>
      <w:r w:rsidR="00E90FD0" w:rsidRPr="00BE3DCD">
        <w:rPr>
          <w:rFonts w:ascii="GHEA Grapalat" w:hAnsi="GHEA Grapalat" w:cs="Sylfaen"/>
          <w:szCs w:val="24"/>
        </w:rPr>
        <w:t xml:space="preserve"> </w:t>
      </w:r>
      <w:r w:rsidR="00E90FD0" w:rsidRPr="00BE3DCD">
        <w:rPr>
          <w:rFonts w:ascii="GHEA Grapalat" w:hAnsi="GHEA Grapalat" w:cs="Sylfaen"/>
          <w:szCs w:val="24"/>
          <w:lang w:val="hy-AM"/>
        </w:rPr>
        <w:t>կետով</w:t>
      </w:r>
      <w:r w:rsidR="00E90FD0" w:rsidRPr="00BE3DCD">
        <w:rPr>
          <w:rFonts w:ascii="GHEA Grapalat" w:hAnsi="GHEA Grapalat" w:cs="Sylfaen"/>
          <w:szCs w:val="24"/>
        </w:rPr>
        <w:t xml:space="preserve"> </w:t>
      </w:r>
      <w:r w:rsidR="00E90FD0" w:rsidRPr="00BE3DCD">
        <w:rPr>
          <w:rFonts w:ascii="GHEA Grapalat" w:hAnsi="GHEA Grapalat" w:cs="Sylfaen"/>
          <w:szCs w:val="24"/>
          <w:lang w:val="hy-AM"/>
        </w:rPr>
        <w:t>նախատեսված</w:t>
      </w:r>
      <w:r w:rsidR="00E90FD0" w:rsidRPr="00BE3DCD">
        <w:rPr>
          <w:rFonts w:ascii="GHEA Grapalat" w:hAnsi="GHEA Grapalat" w:cs="Sylfaen"/>
          <w:szCs w:val="24"/>
        </w:rPr>
        <w:t xml:space="preserve"> </w:t>
      </w:r>
      <w:r w:rsidR="00E90FD0" w:rsidRPr="00BE3DCD">
        <w:rPr>
          <w:rFonts w:ascii="GHEA Grapalat" w:hAnsi="GHEA Grapalat" w:cs="Sylfaen"/>
          <w:szCs w:val="24"/>
          <w:lang w:val="hy-AM"/>
        </w:rPr>
        <w:t>պայմանը</w:t>
      </w:r>
      <w:r w:rsidR="00E90FD0" w:rsidRPr="00BE3DCD">
        <w:rPr>
          <w:rFonts w:ascii="GHEA Grapalat" w:hAnsi="GHEA Grapalat" w:cs="Sylfaen"/>
          <w:szCs w:val="24"/>
        </w:rPr>
        <w:t xml:space="preserve">, </w:t>
      </w:r>
      <w:r w:rsidR="00E90FD0" w:rsidRPr="00BE3DCD">
        <w:rPr>
          <w:rFonts w:ascii="GHEA Grapalat" w:hAnsi="GHEA Grapalat" w:cs="Sylfaen"/>
          <w:szCs w:val="24"/>
          <w:lang w:val="hy-AM"/>
        </w:rPr>
        <w:t>ապա</w:t>
      </w:r>
      <w:r w:rsidR="00E90FD0" w:rsidRPr="00BE3DCD">
        <w:rPr>
          <w:rFonts w:ascii="GHEA Grapalat" w:hAnsi="GHEA Grapalat" w:cs="Sylfaen"/>
          <w:szCs w:val="24"/>
        </w:rPr>
        <w:t xml:space="preserve"> </w:t>
      </w:r>
      <w:r w:rsidR="00E90FD0" w:rsidRPr="00BE3DCD">
        <w:rPr>
          <w:rFonts w:ascii="GHEA Grapalat" w:hAnsi="GHEA Grapalat" w:cs="Sylfaen"/>
          <w:szCs w:val="24"/>
          <w:lang w:val="hy-AM"/>
        </w:rPr>
        <w:t>հայտերի</w:t>
      </w:r>
      <w:r w:rsidR="00E90FD0" w:rsidRPr="00BE3DCD">
        <w:rPr>
          <w:rFonts w:ascii="GHEA Grapalat" w:hAnsi="GHEA Grapalat" w:cs="Sylfaen"/>
          <w:szCs w:val="24"/>
        </w:rPr>
        <w:t xml:space="preserve"> </w:t>
      </w:r>
      <w:r w:rsidR="00E90FD0" w:rsidRPr="00BE3DCD">
        <w:rPr>
          <w:rFonts w:ascii="GHEA Grapalat" w:hAnsi="GHEA Grapalat" w:cs="Sylfaen"/>
          <w:szCs w:val="24"/>
          <w:lang w:val="hy-AM"/>
        </w:rPr>
        <w:t>բացման</w:t>
      </w:r>
      <w:r w:rsidR="00E90FD0" w:rsidRPr="00BE3DCD">
        <w:rPr>
          <w:rFonts w:ascii="GHEA Grapalat" w:hAnsi="GHEA Grapalat" w:cs="Sylfaen"/>
          <w:szCs w:val="24"/>
        </w:rPr>
        <w:t xml:space="preserve"> </w:t>
      </w:r>
      <w:r w:rsidR="00E90FD0" w:rsidRPr="00BE3DCD">
        <w:rPr>
          <w:rFonts w:ascii="GHEA Grapalat" w:hAnsi="GHEA Grapalat" w:cs="Sylfaen"/>
          <w:szCs w:val="24"/>
          <w:lang w:val="hy-AM"/>
        </w:rPr>
        <w:t>նիստից</w:t>
      </w:r>
      <w:r w:rsidR="00E90FD0" w:rsidRPr="00BE3DCD">
        <w:rPr>
          <w:rFonts w:ascii="GHEA Grapalat" w:hAnsi="GHEA Grapalat" w:cs="Sylfaen"/>
          <w:szCs w:val="24"/>
        </w:rPr>
        <w:t xml:space="preserve"> </w:t>
      </w:r>
      <w:r w:rsidR="00E90FD0" w:rsidRPr="00BE3DCD">
        <w:rPr>
          <w:rFonts w:ascii="GHEA Grapalat" w:hAnsi="GHEA Grapalat" w:cs="Sylfaen"/>
          <w:szCs w:val="24"/>
          <w:lang w:val="hy-AM"/>
        </w:rPr>
        <w:t>անմիջապես</w:t>
      </w:r>
      <w:r w:rsidR="00E90FD0" w:rsidRPr="00BE3DCD">
        <w:rPr>
          <w:rFonts w:ascii="GHEA Grapalat" w:hAnsi="GHEA Grapalat" w:cs="Sylfaen"/>
          <w:szCs w:val="24"/>
        </w:rPr>
        <w:t xml:space="preserve"> </w:t>
      </w:r>
      <w:r w:rsidR="00E90FD0" w:rsidRPr="00BE3DCD">
        <w:rPr>
          <w:rFonts w:ascii="GHEA Grapalat" w:hAnsi="GHEA Grapalat" w:cs="Sylfaen"/>
          <w:szCs w:val="24"/>
          <w:lang w:val="hy-AM"/>
        </w:rPr>
        <w:t>հետո</w:t>
      </w:r>
      <w:r w:rsidR="00E90FD0" w:rsidRPr="00BE3DCD">
        <w:rPr>
          <w:rFonts w:ascii="GHEA Grapalat" w:hAnsi="GHEA Grapalat" w:cs="Sylfaen"/>
          <w:szCs w:val="24"/>
        </w:rPr>
        <w:t xml:space="preserve"> </w:t>
      </w:r>
      <w:r w:rsidR="00E90FD0" w:rsidRPr="00BE3DCD">
        <w:rPr>
          <w:rFonts w:ascii="GHEA Grapalat" w:hAnsi="GHEA Grapalat" w:cs="Sylfaen"/>
          <w:szCs w:val="24"/>
          <w:lang w:val="hy-AM"/>
        </w:rPr>
        <w:t>տվյալ</w:t>
      </w:r>
      <w:r w:rsidR="00E90FD0" w:rsidRPr="00BE3DCD">
        <w:rPr>
          <w:rFonts w:ascii="GHEA Grapalat" w:hAnsi="GHEA Grapalat" w:cs="Sylfaen"/>
          <w:szCs w:val="24"/>
        </w:rPr>
        <w:t xml:space="preserve"> </w:t>
      </w:r>
      <w:r w:rsidR="00E90FD0" w:rsidRPr="00BE3DCD">
        <w:rPr>
          <w:rFonts w:ascii="GHEA Grapalat" w:hAnsi="GHEA Grapalat" w:cs="Sylfaen"/>
          <w:szCs w:val="24"/>
          <w:lang w:val="hy-AM"/>
        </w:rPr>
        <w:t>ընթացակարգի</w:t>
      </w:r>
      <w:r w:rsidR="00E90FD0" w:rsidRPr="00BE3DCD">
        <w:rPr>
          <w:rFonts w:ascii="GHEA Grapalat" w:hAnsi="GHEA Grapalat" w:cs="Sylfaen"/>
          <w:szCs w:val="24"/>
        </w:rPr>
        <w:t xml:space="preserve"> </w:t>
      </w:r>
      <w:r w:rsidR="00E90FD0" w:rsidRPr="00BE3DCD">
        <w:rPr>
          <w:rFonts w:ascii="GHEA Grapalat" w:hAnsi="GHEA Grapalat" w:cs="Sylfaen"/>
          <w:szCs w:val="24"/>
          <w:lang w:val="hy-AM"/>
        </w:rPr>
        <w:t>առնչությամբ</w:t>
      </w:r>
      <w:r w:rsidR="00E90FD0" w:rsidRPr="00BE3DCD">
        <w:rPr>
          <w:rFonts w:ascii="GHEA Grapalat" w:hAnsi="GHEA Grapalat" w:cs="Sylfaen"/>
          <w:szCs w:val="24"/>
        </w:rPr>
        <w:t xml:space="preserve"> </w:t>
      </w:r>
      <w:r w:rsidR="00E90FD0" w:rsidRPr="00BE3DCD">
        <w:rPr>
          <w:rFonts w:ascii="GHEA Grapalat" w:hAnsi="GHEA Grapalat" w:cs="Sylfaen"/>
          <w:szCs w:val="24"/>
          <w:lang w:val="hy-AM"/>
        </w:rPr>
        <w:t>շահերի</w:t>
      </w:r>
      <w:r w:rsidR="00E90FD0" w:rsidRPr="00BE3DCD">
        <w:rPr>
          <w:rFonts w:ascii="GHEA Grapalat" w:hAnsi="GHEA Grapalat" w:cs="Sylfaen"/>
          <w:szCs w:val="24"/>
        </w:rPr>
        <w:t xml:space="preserve"> </w:t>
      </w:r>
      <w:r w:rsidR="00E90FD0" w:rsidRPr="00BE3DCD">
        <w:rPr>
          <w:rFonts w:ascii="GHEA Grapalat" w:hAnsi="GHEA Grapalat" w:cs="Sylfaen"/>
          <w:szCs w:val="24"/>
          <w:lang w:val="hy-AM"/>
        </w:rPr>
        <w:t>բախում</w:t>
      </w:r>
      <w:r w:rsidR="00E90FD0" w:rsidRPr="00BE3DCD">
        <w:rPr>
          <w:rFonts w:ascii="GHEA Grapalat" w:hAnsi="GHEA Grapalat" w:cs="Sylfaen"/>
          <w:szCs w:val="24"/>
        </w:rPr>
        <w:t xml:space="preserve"> </w:t>
      </w:r>
      <w:r w:rsidR="00E90FD0" w:rsidRPr="00BE3DCD">
        <w:rPr>
          <w:rFonts w:ascii="GHEA Grapalat" w:hAnsi="GHEA Grapalat" w:cs="Sylfaen"/>
          <w:szCs w:val="24"/>
          <w:lang w:val="hy-AM"/>
        </w:rPr>
        <w:t>ունեցող</w:t>
      </w:r>
      <w:r w:rsidR="00E90FD0" w:rsidRPr="00BE3DCD">
        <w:rPr>
          <w:rFonts w:ascii="GHEA Grapalat" w:hAnsi="GHEA Grapalat" w:cs="Sylfaen"/>
          <w:szCs w:val="24"/>
        </w:rPr>
        <w:t xml:space="preserve"> </w:t>
      </w:r>
      <w:r w:rsidR="00E90FD0" w:rsidRPr="00BE3DCD">
        <w:rPr>
          <w:rFonts w:ascii="GHEA Grapalat" w:hAnsi="GHEA Grapalat" w:cs="Sylfaen"/>
          <w:szCs w:val="24"/>
          <w:lang w:val="hy-AM"/>
        </w:rPr>
        <w:t>հանձնաժողովի</w:t>
      </w:r>
      <w:r w:rsidR="00E90FD0" w:rsidRPr="00BE3DCD">
        <w:rPr>
          <w:rFonts w:ascii="GHEA Grapalat" w:hAnsi="GHEA Grapalat" w:cs="Sylfaen"/>
          <w:szCs w:val="24"/>
        </w:rPr>
        <w:t xml:space="preserve"> </w:t>
      </w:r>
      <w:r w:rsidR="00E90FD0" w:rsidRPr="00BE3DCD">
        <w:rPr>
          <w:rFonts w:ascii="GHEA Grapalat" w:hAnsi="GHEA Grapalat" w:cs="Sylfaen"/>
          <w:szCs w:val="24"/>
          <w:lang w:val="hy-AM"/>
        </w:rPr>
        <w:t>անդամը</w:t>
      </w:r>
      <w:r w:rsidR="00E90FD0" w:rsidRPr="00BE3DCD">
        <w:rPr>
          <w:rFonts w:ascii="GHEA Grapalat" w:hAnsi="GHEA Grapalat" w:cs="Sylfaen"/>
          <w:szCs w:val="24"/>
        </w:rPr>
        <w:t xml:space="preserve"> </w:t>
      </w:r>
      <w:r w:rsidR="00E90FD0" w:rsidRPr="00BE3DCD">
        <w:rPr>
          <w:rFonts w:ascii="GHEA Grapalat" w:hAnsi="GHEA Grapalat" w:cs="Sylfaen"/>
          <w:szCs w:val="24"/>
          <w:lang w:val="hy-AM"/>
        </w:rPr>
        <w:t>կամ</w:t>
      </w:r>
      <w:r w:rsidR="00E90FD0" w:rsidRPr="00BE3DCD">
        <w:rPr>
          <w:rFonts w:ascii="GHEA Grapalat" w:hAnsi="GHEA Grapalat" w:cs="Sylfaen"/>
          <w:szCs w:val="24"/>
        </w:rPr>
        <w:t xml:space="preserve"> </w:t>
      </w:r>
      <w:r w:rsidR="00E90FD0" w:rsidRPr="00BE3DCD">
        <w:rPr>
          <w:rFonts w:ascii="GHEA Grapalat" w:hAnsi="GHEA Grapalat" w:cs="Sylfaen"/>
          <w:szCs w:val="24"/>
          <w:lang w:val="hy-AM"/>
        </w:rPr>
        <w:t>քարտուղարը</w:t>
      </w:r>
      <w:r w:rsidR="00E90FD0" w:rsidRPr="00BE3DCD">
        <w:rPr>
          <w:rFonts w:ascii="GHEA Grapalat" w:hAnsi="GHEA Grapalat" w:cs="Sylfaen"/>
          <w:szCs w:val="24"/>
        </w:rPr>
        <w:t xml:space="preserve"> </w:t>
      </w:r>
      <w:r w:rsidR="00E90FD0" w:rsidRPr="00BE3DCD">
        <w:rPr>
          <w:rFonts w:ascii="GHEA Grapalat" w:hAnsi="GHEA Grapalat" w:cs="Sylfaen"/>
          <w:szCs w:val="24"/>
          <w:lang w:val="hy-AM"/>
        </w:rPr>
        <w:t>ինքնաբացարկ</w:t>
      </w:r>
      <w:r w:rsidR="00E90FD0" w:rsidRPr="00BE3DCD">
        <w:rPr>
          <w:rFonts w:ascii="GHEA Grapalat" w:hAnsi="GHEA Grapalat" w:cs="Sylfaen"/>
          <w:szCs w:val="24"/>
        </w:rPr>
        <w:t xml:space="preserve"> </w:t>
      </w:r>
      <w:r w:rsidR="00E90FD0" w:rsidRPr="00BE3DCD">
        <w:rPr>
          <w:rFonts w:ascii="GHEA Grapalat" w:hAnsi="GHEA Grapalat" w:cs="Sylfaen"/>
          <w:szCs w:val="24"/>
          <w:lang w:val="hy-AM"/>
        </w:rPr>
        <w:t>է</w:t>
      </w:r>
      <w:r w:rsidR="00E90FD0" w:rsidRPr="00BE3DCD">
        <w:rPr>
          <w:rFonts w:ascii="GHEA Grapalat" w:hAnsi="GHEA Grapalat" w:cs="Sylfaen"/>
          <w:szCs w:val="24"/>
        </w:rPr>
        <w:t xml:space="preserve"> </w:t>
      </w:r>
      <w:r w:rsidR="00E90FD0" w:rsidRPr="00BE3DCD">
        <w:rPr>
          <w:rFonts w:ascii="GHEA Grapalat" w:hAnsi="GHEA Grapalat" w:cs="Sylfaen"/>
          <w:szCs w:val="24"/>
          <w:lang w:val="hy-AM"/>
        </w:rPr>
        <w:t>հայտնում</w:t>
      </w:r>
      <w:r w:rsidR="00E90FD0" w:rsidRPr="00BE3DCD">
        <w:rPr>
          <w:rFonts w:ascii="GHEA Grapalat" w:hAnsi="GHEA Grapalat" w:cs="Sylfaen"/>
          <w:szCs w:val="24"/>
        </w:rPr>
        <w:t xml:space="preserve"> </w:t>
      </w:r>
      <w:r w:rsidR="00E90FD0" w:rsidRPr="00BE3DCD">
        <w:rPr>
          <w:rFonts w:ascii="GHEA Grapalat" w:hAnsi="GHEA Grapalat" w:cs="Sylfaen"/>
          <w:szCs w:val="24"/>
          <w:lang w:val="hy-AM"/>
        </w:rPr>
        <w:t>տվյալ</w:t>
      </w:r>
      <w:r w:rsidR="00E90FD0" w:rsidRPr="00BE3DCD">
        <w:rPr>
          <w:rFonts w:ascii="GHEA Grapalat" w:hAnsi="GHEA Grapalat" w:cs="Sylfaen"/>
          <w:szCs w:val="24"/>
        </w:rPr>
        <w:t xml:space="preserve"> </w:t>
      </w:r>
      <w:r w:rsidR="00E90FD0" w:rsidRPr="00BE3DCD">
        <w:rPr>
          <w:rFonts w:ascii="GHEA Grapalat" w:hAnsi="GHEA Grapalat" w:cs="Sylfaen"/>
          <w:szCs w:val="24"/>
          <w:lang w:val="hy-AM"/>
        </w:rPr>
        <w:t>ընթացակարգից</w:t>
      </w:r>
      <w:r w:rsidR="00E90FD0" w:rsidRPr="00BE3DCD">
        <w:rPr>
          <w:rFonts w:ascii="GHEA Grapalat" w:hAnsi="GHEA Grapalat" w:cs="Sylfaen"/>
          <w:szCs w:val="24"/>
        </w:rPr>
        <w:t xml:space="preserve">: </w:t>
      </w:r>
    </w:p>
    <w:p w:rsidR="00E65F37" w:rsidRPr="00BE3DCD" w:rsidRDefault="00A150A9" w:rsidP="00D571F0">
      <w:pPr>
        <w:pStyle w:val="23"/>
        <w:spacing w:line="240" w:lineRule="auto"/>
        <w:ind w:firstLine="567"/>
        <w:rPr>
          <w:rFonts w:ascii="GHEA Grapalat" w:hAnsi="GHEA Grapalat" w:cs="Sylfaen"/>
          <w:szCs w:val="24"/>
          <w:lang w:val="hy-AM"/>
        </w:rPr>
      </w:pPr>
      <w:r w:rsidRPr="00BE3DCD">
        <w:rPr>
          <w:rFonts w:ascii="GHEA Grapalat" w:hAnsi="GHEA Grapalat" w:cs="Sylfaen"/>
          <w:szCs w:val="24"/>
          <w:lang w:val="hy-AM"/>
        </w:rPr>
        <w:t>8</w:t>
      </w:r>
      <w:r w:rsidR="005E0E50" w:rsidRPr="00BE3DCD">
        <w:rPr>
          <w:rFonts w:ascii="GHEA Grapalat" w:hAnsi="GHEA Grapalat" w:cs="Sylfaen"/>
          <w:szCs w:val="24"/>
          <w:lang w:val="hy-AM"/>
        </w:rPr>
        <w:t>.1</w:t>
      </w:r>
      <w:r w:rsidR="004348F9" w:rsidRPr="00BE3DCD">
        <w:rPr>
          <w:rFonts w:ascii="GHEA Grapalat" w:hAnsi="GHEA Grapalat" w:cs="Sylfaen"/>
          <w:szCs w:val="24"/>
          <w:lang w:val="hy-AM"/>
        </w:rPr>
        <w:t>1</w:t>
      </w:r>
      <w:r w:rsidR="005E0E50" w:rsidRPr="00BE3DCD">
        <w:rPr>
          <w:rFonts w:ascii="GHEA Grapalat" w:hAnsi="GHEA Grapalat" w:cs="Sylfaen"/>
          <w:szCs w:val="24"/>
          <w:lang w:val="hy-AM"/>
        </w:rPr>
        <w:t xml:space="preserve"> </w:t>
      </w:r>
      <w:r w:rsidR="00EA58C8" w:rsidRPr="00BE3DCD">
        <w:rPr>
          <w:rFonts w:ascii="GHEA Grapalat" w:hAnsi="GHEA Grapalat" w:cs="Sylfaen"/>
          <w:szCs w:val="24"/>
          <w:lang w:val="es-ES"/>
        </w:rPr>
        <w:t xml:space="preserve">Հայտերը բացվելուց </w:t>
      </w:r>
      <w:r w:rsidR="007A3F75" w:rsidRPr="00BE3DCD">
        <w:rPr>
          <w:rFonts w:ascii="GHEA Grapalat" w:hAnsi="GHEA Grapalat" w:cs="Sylfaen"/>
          <w:szCs w:val="24"/>
          <w:lang w:val="es-ES"/>
        </w:rPr>
        <w:t xml:space="preserve">և գնահատվելուց հետո </w:t>
      </w:r>
      <w:r w:rsidR="00EA58C8" w:rsidRPr="00BE3DCD">
        <w:rPr>
          <w:rFonts w:ascii="GHEA Grapalat" w:hAnsi="GHEA Grapalat" w:cs="Sylfaen"/>
          <w:szCs w:val="24"/>
          <w:lang w:val="es-ES"/>
        </w:rPr>
        <w:t>հետո կազմվում է արձանագրություն`</w:t>
      </w:r>
      <w:r w:rsidR="00EA58C8" w:rsidRPr="00BE3DCD">
        <w:rPr>
          <w:rFonts w:ascii="GHEA Grapalat" w:hAnsi="GHEA Grapalat" w:cs="Sylfaen"/>
        </w:rPr>
        <w:t xml:space="preserve"> գնումների մասին ՀՀ օրենսդրությամբ սահմանված կարգով</w:t>
      </w:r>
      <w:r w:rsidR="00EA58C8" w:rsidRPr="00BE3DCD">
        <w:rPr>
          <w:rFonts w:ascii="GHEA Grapalat" w:hAnsi="GHEA Grapalat" w:cs="Sylfaen"/>
          <w:lang w:val="hy-AM"/>
        </w:rPr>
        <w:t>:</w:t>
      </w:r>
      <w:r w:rsidR="00D571F0" w:rsidRPr="00BE3DCD">
        <w:rPr>
          <w:rFonts w:ascii="GHEA Grapalat" w:hAnsi="GHEA Grapalat" w:cs="Sylfaen"/>
          <w:lang w:val="hy-AM"/>
        </w:rPr>
        <w:t xml:space="preserve"> </w:t>
      </w:r>
      <w:r w:rsidR="00F025FC" w:rsidRPr="00BE3DCD">
        <w:rPr>
          <w:rFonts w:ascii="GHEA Grapalat" w:hAnsi="GHEA Grapalat" w:cs="Sylfaen"/>
          <w:lang w:val="hy-AM"/>
        </w:rPr>
        <w:t>Ընդ որում հանձնաժողովի նիստի արձանագր</w:t>
      </w:r>
      <w:r w:rsidR="007A3F75" w:rsidRPr="00BE3DCD">
        <w:rPr>
          <w:rFonts w:ascii="GHEA Grapalat" w:hAnsi="GHEA Grapalat" w:cs="Sylfaen"/>
          <w:lang w:val="hy-AM"/>
        </w:rPr>
        <w:t>ու</w:t>
      </w:r>
      <w:r w:rsidR="00F025FC" w:rsidRPr="00BE3DCD">
        <w:rPr>
          <w:rFonts w:ascii="GHEA Grapalat" w:hAnsi="GHEA Grapalat" w:cs="Sylfaen"/>
          <w:lang w:val="hy-AM"/>
        </w:rPr>
        <w:t>թյ</w:t>
      </w:r>
      <w:r w:rsidR="007A3F75" w:rsidRPr="00BE3DCD">
        <w:rPr>
          <w:rFonts w:ascii="GHEA Grapalat" w:hAnsi="GHEA Grapalat" w:cs="Sylfaen"/>
          <w:lang w:val="hy-AM"/>
        </w:rPr>
        <w:t>ա</w:t>
      </w:r>
      <w:r w:rsidR="00F025FC" w:rsidRPr="00BE3DC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BE3DCD">
        <w:rPr>
          <w:rFonts w:ascii="GHEA Grapalat" w:hAnsi="GHEA Grapalat" w:cs="Sylfaen"/>
          <w:lang w:val="hy-AM"/>
        </w:rPr>
        <w:t xml:space="preserve"> </w:t>
      </w:r>
      <w:r w:rsidR="007A3F75" w:rsidRPr="00BE3DCD">
        <w:rPr>
          <w:rFonts w:ascii="GHEA Grapalat" w:hAnsi="GHEA Grapalat" w:cs="Sylfaen"/>
          <w:szCs w:val="24"/>
          <w:lang w:val="hy-AM"/>
        </w:rPr>
        <w:t>Արձանագրությունն</w:t>
      </w:r>
      <w:r w:rsidR="007A3F75" w:rsidRPr="00BE3DCD">
        <w:rPr>
          <w:rFonts w:ascii="GHEA Grapalat" w:hAnsi="GHEA Grapalat" w:cs="Sylfaen"/>
          <w:szCs w:val="24"/>
        </w:rPr>
        <w:t xml:space="preserve"> </w:t>
      </w:r>
      <w:r w:rsidR="007A3F75" w:rsidRPr="00BE3DCD">
        <w:rPr>
          <w:rFonts w:ascii="GHEA Grapalat" w:hAnsi="GHEA Grapalat" w:cs="Sylfaen"/>
          <w:szCs w:val="24"/>
          <w:lang w:val="hy-AM"/>
        </w:rPr>
        <w:t>ստորագրում</w:t>
      </w:r>
      <w:r w:rsidR="007A3F75" w:rsidRPr="00BE3DCD">
        <w:rPr>
          <w:rFonts w:ascii="GHEA Grapalat" w:hAnsi="GHEA Grapalat" w:cs="Sylfaen"/>
          <w:szCs w:val="24"/>
        </w:rPr>
        <w:t xml:space="preserve"> </w:t>
      </w:r>
      <w:r w:rsidR="007A3F75" w:rsidRPr="00BE3DCD">
        <w:rPr>
          <w:rFonts w:ascii="GHEA Grapalat" w:hAnsi="GHEA Grapalat" w:cs="Sylfaen"/>
          <w:szCs w:val="24"/>
          <w:lang w:val="hy-AM"/>
        </w:rPr>
        <w:t>են</w:t>
      </w:r>
      <w:r w:rsidR="007A3F75" w:rsidRPr="00BE3DCD">
        <w:rPr>
          <w:rFonts w:ascii="GHEA Grapalat" w:hAnsi="GHEA Grapalat" w:cs="Sylfaen"/>
          <w:szCs w:val="24"/>
        </w:rPr>
        <w:t xml:space="preserve"> </w:t>
      </w:r>
      <w:r w:rsidR="007A3F75" w:rsidRPr="00BE3DCD">
        <w:rPr>
          <w:rFonts w:ascii="GHEA Grapalat" w:hAnsi="GHEA Grapalat" w:cs="Sylfaen"/>
          <w:szCs w:val="24"/>
          <w:lang w:val="hy-AM"/>
        </w:rPr>
        <w:t>հանձնաժողովի</w:t>
      </w:r>
      <w:r w:rsidR="007A3F75" w:rsidRPr="00BE3DCD">
        <w:rPr>
          <w:rFonts w:ascii="GHEA Grapalat" w:hAnsi="GHEA Grapalat" w:cs="Sylfaen"/>
          <w:szCs w:val="24"/>
        </w:rPr>
        <w:t xml:space="preserve"> </w:t>
      </w:r>
      <w:r w:rsidR="007A3F75" w:rsidRPr="00BE3DCD">
        <w:rPr>
          <w:rFonts w:ascii="GHEA Grapalat" w:hAnsi="GHEA Grapalat" w:cs="Sylfaen"/>
          <w:szCs w:val="24"/>
          <w:lang w:val="hy-AM"/>
        </w:rPr>
        <w:t>նիստին</w:t>
      </w:r>
      <w:r w:rsidR="007A3F75" w:rsidRPr="00BE3DCD">
        <w:rPr>
          <w:rFonts w:ascii="GHEA Grapalat" w:hAnsi="GHEA Grapalat" w:cs="Sylfaen"/>
          <w:szCs w:val="24"/>
        </w:rPr>
        <w:t xml:space="preserve"> </w:t>
      </w:r>
      <w:r w:rsidR="007A3F75" w:rsidRPr="00BE3DCD">
        <w:rPr>
          <w:rFonts w:ascii="GHEA Grapalat" w:hAnsi="GHEA Grapalat" w:cs="Sylfaen"/>
          <w:szCs w:val="24"/>
          <w:lang w:val="hy-AM"/>
        </w:rPr>
        <w:t>ներկա</w:t>
      </w:r>
      <w:r w:rsidR="007A3F75" w:rsidRPr="00BE3DCD">
        <w:rPr>
          <w:rFonts w:ascii="GHEA Grapalat" w:hAnsi="GHEA Grapalat" w:cs="Sylfaen"/>
          <w:szCs w:val="24"/>
        </w:rPr>
        <w:t xml:space="preserve"> </w:t>
      </w:r>
      <w:r w:rsidR="007A3F75" w:rsidRPr="00BE3DCD">
        <w:rPr>
          <w:rFonts w:ascii="GHEA Grapalat" w:hAnsi="GHEA Grapalat" w:cs="Sylfaen"/>
          <w:szCs w:val="24"/>
          <w:lang w:val="hy-AM"/>
        </w:rPr>
        <w:t>անդամները։</w:t>
      </w:r>
      <w:r w:rsidRPr="00BE3DCD">
        <w:rPr>
          <w:rFonts w:ascii="GHEA Grapalat" w:hAnsi="GHEA Grapalat" w:cs="Sylfaen"/>
          <w:szCs w:val="24"/>
          <w:lang w:val="hy-AM"/>
        </w:rPr>
        <w:t>8</w:t>
      </w:r>
      <w:r w:rsidR="005E2F4D" w:rsidRPr="00BE3DCD">
        <w:rPr>
          <w:rFonts w:ascii="GHEA Grapalat" w:hAnsi="GHEA Grapalat" w:cs="Sylfaen"/>
          <w:szCs w:val="24"/>
          <w:lang w:val="hy-AM"/>
        </w:rPr>
        <w:t>.</w:t>
      </w:r>
      <w:r w:rsidR="00EA58C8" w:rsidRPr="00BE3DCD">
        <w:rPr>
          <w:rFonts w:ascii="GHEA Grapalat" w:hAnsi="GHEA Grapalat" w:cs="Sylfaen"/>
          <w:szCs w:val="24"/>
          <w:lang w:val="hy-AM"/>
        </w:rPr>
        <w:t>1</w:t>
      </w:r>
      <w:r w:rsidR="004348F9" w:rsidRPr="00BE3DCD">
        <w:rPr>
          <w:rFonts w:ascii="GHEA Grapalat" w:hAnsi="GHEA Grapalat" w:cs="Sylfaen"/>
          <w:szCs w:val="24"/>
          <w:lang w:val="hy-AM"/>
        </w:rPr>
        <w:t>2</w:t>
      </w:r>
      <w:r w:rsidR="00EA58C8" w:rsidRPr="00BE3DCD">
        <w:rPr>
          <w:rFonts w:ascii="GHEA Grapalat" w:hAnsi="GHEA Grapalat" w:cs="Sylfaen"/>
          <w:szCs w:val="24"/>
          <w:lang w:val="hy-AM"/>
        </w:rPr>
        <w:t xml:space="preserve"> </w:t>
      </w:r>
      <w:r w:rsidR="005E3501" w:rsidRPr="00BE3DCD">
        <w:rPr>
          <w:rFonts w:ascii="GHEA Grapalat" w:hAnsi="GHEA Grapalat" w:cs="Sylfaen"/>
          <w:szCs w:val="24"/>
        </w:rPr>
        <w:t xml:space="preserve"> </w:t>
      </w:r>
      <w:r w:rsidR="009A171D" w:rsidRPr="00BE3DCD">
        <w:rPr>
          <w:rFonts w:ascii="GHEA Grapalat" w:hAnsi="GHEA Grapalat" w:cs="Sylfaen"/>
          <w:szCs w:val="24"/>
        </w:rPr>
        <w:t>Հ</w:t>
      </w:r>
      <w:r w:rsidR="005E3501" w:rsidRPr="00BE3DCD">
        <w:rPr>
          <w:rFonts w:ascii="GHEA Grapalat" w:hAnsi="GHEA Grapalat" w:cs="Sylfaen"/>
          <w:szCs w:val="24"/>
        </w:rPr>
        <w:t xml:space="preserve">անձնաժողովի քարտուղարը </w:t>
      </w:r>
      <w:r w:rsidR="00E65F37" w:rsidRPr="00BE3DCD">
        <w:rPr>
          <w:rFonts w:ascii="GHEA Grapalat" w:hAnsi="GHEA Grapalat" w:cs="Sylfaen"/>
          <w:szCs w:val="24"/>
        </w:rPr>
        <w:t xml:space="preserve">հայտերի </w:t>
      </w:r>
      <w:r w:rsidR="00D11611" w:rsidRPr="00BE3DCD">
        <w:rPr>
          <w:rFonts w:ascii="GHEA Grapalat" w:hAnsi="GHEA Grapalat" w:cs="Sylfaen"/>
          <w:szCs w:val="24"/>
        </w:rPr>
        <w:t>բացման</w:t>
      </w:r>
      <w:r w:rsidR="006D5E0B" w:rsidRPr="00BE3DCD">
        <w:rPr>
          <w:rFonts w:ascii="GHEA Grapalat" w:hAnsi="GHEA Grapalat" w:cs="Sylfaen"/>
          <w:szCs w:val="24"/>
          <w:lang w:val="hy-AM"/>
        </w:rPr>
        <w:t xml:space="preserve"> և գնահատման</w:t>
      </w:r>
      <w:r w:rsidR="00D11611" w:rsidRPr="00BE3DCD">
        <w:rPr>
          <w:rFonts w:ascii="GHEA Grapalat" w:hAnsi="GHEA Grapalat" w:cs="Sylfaen"/>
          <w:szCs w:val="24"/>
        </w:rPr>
        <w:t xml:space="preserve"> նիստի ավարտից հետո ոչ ուշ քան</w:t>
      </w:r>
      <w:r w:rsidR="00D11611" w:rsidRPr="00BE3DCD">
        <w:rPr>
          <w:rFonts w:ascii="GHEA Grapalat" w:hAnsi="GHEA Grapalat" w:cs="Arial"/>
          <w:spacing w:val="-8"/>
          <w:sz w:val="24"/>
          <w:szCs w:val="24"/>
        </w:rPr>
        <w:t xml:space="preserve"> </w:t>
      </w:r>
      <w:r w:rsidR="00E65F37" w:rsidRPr="00BE3DCD">
        <w:rPr>
          <w:rFonts w:ascii="GHEA Grapalat" w:hAnsi="GHEA Grapalat" w:cs="Sylfaen"/>
          <w:szCs w:val="24"/>
        </w:rPr>
        <w:t xml:space="preserve">հաջորդող աշխատանքային օրը` </w:t>
      </w:r>
    </w:p>
    <w:p w:rsidR="008B73CD" w:rsidRPr="00BE3DCD" w:rsidRDefault="00A24827" w:rsidP="00EF3662">
      <w:pPr>
        <w:pStyle w:val="23"/>
        <w:spacing w:line="240" w:lineRule="auto"/>
        <w:ind w:firstLine="567"/>
        <w:rPr>
          <w:rFonts w:ascii="GHEA Grapalat" w:hAnsi="GHEA Grapalat" w:cs="Sylfaen"/>
          <w:szCs w:val="24"/>
        </w:rPr>
      </w:pPr>
      <w:r w:rsidRPr="00BE3DCD">
        <w:rPr>
          <w:rFonts w:ascii="GHEA Grapalat" w:hAnsi="GHEA Grapalat" w:cs="Sylfaen"/>
        </w:rPr>
        <w:t>1)</w:t>
      </w:r>
      <w:r w:rsidRPr="00BE3DCD">
        <w:rPr>
          <w:rFonts w:ascii="GHEA Grapalat" w:hAnsi="GHEA Grapalat" w:cs="Sylfaen"/>
          <w:lang w:val="hy-AM"/>
        </w:rPr>
        <w:t xml:space="preserve"> հայտերի բացման</w:t>
      </w:r>
      <w:r w:rsidR="00BE037D" w:rsidRPr="00BE3DCD">
        <w:rPr>
          <w:rFonts w:ascii="GHEA Grapalat" w:hAnsi="GHEA Grapalat" w:cs="Sylfaen"/>
        </w:rPr>
        <w:t xml:space="preserve"> և գնահատման</w:t>
      </w:r>
      <w:r w:rsidRPr="00BE3DCD">
        <w:rPr>
          <w:rFonts w:ascii="GHEA Grapalat" w:hAnsi="GHEA Grapalat" w:cs="Sylfaen"/>
          <w:lang w:val="hy-AM"/>
        </w:rPr>
        <w:t xml:space="preserve"> նիստի արձանագրության բնօրինակից արտատպված (սկանավորված) տարբերակը</w:t>
      </w:r>
      <w:r w:rsidR="009A30B4" w:rsidRPr="00BE3DCD">
        <w:rPr>
          <w:rFonts w:ascii="GHEA Grapalat" w:hAnsi="GHEA Grapalat" w:cs="Sylfaen"/>
          <w:lang w:val="hy-AM"/>
        </w:rPr>
        <w:t xml:space="preserve"> և սույն </w:t>
      </w:r>
      <w:r w:rsidR="00E30D12" w:rsidRPr="00BE3DCD">
        <w:rPr>
          <w:rFonts w:ascii="GHEA Grapalat" w:hAnsi="GHEA Grapalat" w:cs="Sylfaen"/>
          <w:lang w:val="hy-AM"/>
        </w:rPr>
        <w:t>հրավերի 1-ին մասի 3.5 կետում նշված</w:t>
      </w:r>
      <w:r w:rsidR="009A30B4" w:rsidRPr="00BE3DC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BE3DCD">
        <w:rPr>
          <w:rFonts w:ascii="GHEA Grapalat" w:hAnsi="GHEA Grapalat" w:cs="Sylfaen"/>
          <w:lang w:val="hy-AM"/>
        </w:rPr>
        <w:t xml:space="preserve"> հրապարակում է տեղեկագրում</w:t>
      </w:r>
      <w:r w:rsidR="00902BB9" w:rsidRPr="00BE3DC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r w:rsidR="008B73CD" w:rsidRPr="00BE3DCD">
        <w:rPr>
          <w:rFonts w:ascii="GHEA Grapalat" w:hAnsi="GHEA Grapalat" w:cs="Sylfaen"/>
          <w:szCs w:val="24"/>
        </w:rPr>
        <w:t xml:space="preserve">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BE3DCD">
        <w:rPr>
          <w:rFonts w:ascii="GHEA Grapalat" w:hAnsi="GHEA Grapalat" w:cs="Sylfaen"/>
          <w:szCs w:val="24"/>
        </w:rPr>
        <w:t>Հ</w:t>
      </w:r>
      <w:r w:rsidR="008B73CD" w:rsidRPr="00BE3DC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BE3DCD">
        <w:rPr>
          <w:rFonts w:ascii="GHEA Grapalat" w:hAnsi="GHEA Grapalat" w:cs="Sylfaen"/>
          <w:szCs w:val="24"/>
        </w:rPr>
        <w:t xml:space="preserve">և գնահատման </w:t>
      </w:r>
      <w:r w:rsidR="008B73CD" w:rsidRPr="00BE3DCD">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rsidR="003D4374" w:rsidRPr="00BE3DCD" w:rsidRDefault="008769B4" w:rsidP="00EF3662">
      <w:pPr>
        <w:ind w:firstLine="375"/>
        <w:jc w:val="both"/>
        <w:rPr>
          <w:rFonts w:ascii="GHEA Grapalat" w:hAnsi="GHEA Grapalat" w:cs="Sylfaen"/>
          <w:sz w:val="20"/>
          <w:lang w:val="af-ZA"/>
        </w:rPr>
      </w:pPr>
      <w:r w:rsidRPr="00BE3DCD">
        <w:rPr>
          <w:rFonts w:ascii="GHEA Grapalat" w:hAnsi="GHEA Grapalat"/>
          <w:lang w:val="af-ZA"/>
        </w:rPr>
        <w:tab/>
      </w:r>
      <w:r w:rsidR="00A150A9" w:rsidRPr="00BE3DCD">
        <w:rPr>
          <w:rFonts w:ascii="GHEA Grapalat" w:hAnsi="GHEA Grapalat" w:cs="Sylfaen"/>
          <w:sz w:val="20"/>
          <w:lang w:val="af-ZA"/>
        </w:rPr>
        <w:t>8</w:t>
      </w:r>
      <w:r w:rsidR="0036230B" w:rsidRPr="00BE3DCD">
        <w:rPr>
          <w:rFonts w:ascii="GHEA Grapalat" w:hAnsi="GHEA Grapalat" w:cs="Sylfaen"/>
          <w:sz w:val="20"/>
          <w:lang w:val="af-ZA"/>
        </w:rPr>
        <w:t>.</w:t>
      </w:r>
      <w:r w:rsidR="00BE037D" w:rsidRPr="00BE3DCD">
        <w:rPr>
          <w:rFonts w:ascii="GHEA Grapalat" w:hAnsi="GHEA Grapalat" w:cs="Sylfaen"/>
          <w:sz w:val="20"/>
          <w:lang w:val="af-ZA"/>
        </w:rPr>
        <w:t>13</w:t>
      </w:r>
      <w:r w:rsidR="009D03A4" w:rsidRPr="00BE3DCD">
        <w:rPr>
          <w:rFonts w:ascii="GHEA Grapalat" w:hAnsi="GHEA Grapalat" w:cs="Sylfaen"/>
          <w:sz w:val="20"/>
          <w:lang w:val="af-ZA"/>
        </w:rPr>
        <w:t xml:space="preserve"> </w:t>
      </w:r>
      <w:r w:rsidR="0036230B" w:rsidRPr="00BE3DCD">
        <w:rPr>
          <w:rFonts w:ascii="GHEA Grapalat" w:hAnsi="GHEA Grapalat" w:cs="Sylfaen"/>
          <w:sz w:val="20"/>
        </w:rPr>
        <w:t>Օրենքի</w:t>
      </w:r>
      <w:r w:rsidR="0036230B" w:rsidRPr="00BE3DCD">
        <w:rPr>
          <w:rFonts w:ascii="GHEA Grapalat" w:hAnsi="GHEA Grapalat" w:cs="Sylfaen"/>
          <w:sz w:val="20"/>
          <w:lang w:val="af-ZA"/>
        </w:rPr>
        <w:t xml:space="preserve"> 6-</w:t>
      </w:r>
      <w:r w:rsidR="0036230B" w:rsidRPr="00BE3DCD">
        <w:rPr>
          <w:rFonts w:ascii="GHEA Grapalat" w:hAnsi="GHEA Grapalat" w:cs="Sylfaen"/>
          <w:sz w:val="20"/>
        </w:rPr>
        <w:t>րդ</w:t>
      </w:r>
      <w:r w:rsidR="0036230B" w:rsidRPr="00BE3DCD">
        <w:rPr>
          <w:rFonts w:ascii="GHEA Grapalat" w:hAnsi="GHEA Grapalat" w:cs="Sylfaen"/>
          <w:sz w:val="20"/>
          <w:lang w:val="af-ZA"/>
        </w:rPr>
        <w:t xml:space="preserve"> </w:t>
      </w:r>
      <w:r w:rsidR="0036230B" w:rsidRPr="00BE3DCD">
        <w:rPr>
          <w:rFonts w:ascii="GHEA Grapalat" w:hAnsi="GHEA Grapalat" w:cs="Sylfaen"/>
          <w:sz w:val="20"/>
        </w:rPr>
        <w:t>հոդվածի</w:t>
      </w:r>
      <w:r w:rsidR="0036230B" w:rsidRPr="00BE3DCD">
        <w:rPr>
          <w:rFonts w:ascii="GHEA Grapalat" w:hAnsi="GHEA Grapalat" w:cs="Sylfaen"/>
          <w:sz w:val="20"/>
          <w:lang w:val="af-ZA"/>
        </w:rPr>
        <w:t xml:space="preserve"> 1-</w:t>
      </w:r>
      <w:r w:rsidR="0036230B" w:rsidRPr="00BE3DCD">
        <w:rPr>
          <w:rFonts w:ascii="GHEA Grapalat" w:hAnsi="GHEA Grapalat" w:cs="Sylfaen"/>
          <w:sz w:val="20"/>
        </w:rPr>
        <w:t>ին</w:t>
      </w:r>
      <w:r w:rsidR="0036230B" w:rsidRPr="00BE3DCD">
        <w:rPr>
          <w:rFonts w:ascii="GHEA Grapalat" w:hAnsi="GHEA Grapalat" w:cs="Sylfaen"/>
          <w:sz w:val="20"/>
          <w:lang w:val="af-ZA"/>
        </w:rPr>
        <w:t xml:space="preserve"> </w:t>
      </w:r>
      <w:r w:rsidR="0036230B" w:rsidRPr="00BE3DCD">
        <w:rPr>
          <w:rFonts w:ascii="GHEA Grapalat" w:hAnsi="GHEA Grapalat" w:cs="Sylfaen"/>
          <w:sz w:val="20"/>
        </w:rPr>
        <w:t>մասի</w:t>
      </w:r>
      <w:r w:rsidR="0036230B" w:rsidRPr="00BE3DCD">
        <w:rPr>
          <w:rFonts w:ascii="GHEA Grapalat" w:hAnsi="GHEA Grapalat" w:cs="Sylfaen"/>
          <w:sz w:val="20"/>
          <w:lang w:val="af-ZA"/>
        </w:rPr>
        <w:t xml:space="preserve"> 6-</w:t>
      </w:r>
      <w:r w:rsidR="0036230B" w:rsidRPr="00BE3DCD">
        <w:rPr>
          <w:rFonts w:ascii="GHEA Grapalat" w:hAnsi="GHEA Grapalat" w:cs="Sylfaen"/>
          <w:sz w:val="20"/>
        </w:rPr>
        <w:t>րդ</w:t>
      </w:r>
      <w:r w:rsidR="0036230B" w:rsidRPr="00BE3DCD">
        <w:rPr>
          <w:rFonts w:ascii="GHEA Grapalat" w:hAnsi="GHEA Grapalat" w:cs="Sylfaen"/>
          <w:sz w:val="20"/>
          <w:lang w:val="af-ZA"/>
        </w:rPr>
        <w:t xml:space="preserve"> </w:t>
      </w:r>
      <w:r w:rsidR="0036230B" w:rsidRPr="00BE3DCD">
        <w:rPr>
          <w:rFonts w:ascii="GHEA Grapalat" w:hAnsi="GHEA Grapalat" w:cs="Sylfaen"/>
          <w:sz w:val="20"/>
        </w:rPr>
        <w:t>կետով</w:t>
      </w:r>
      <w:r w:rsidR="0036230B" w:rsidRPr="00BE3DCD">
        <w:rPr>
          <w:rFonts w:ascii="GHEA Grapalat" w:hAnsi="GHEA Grapalat" w:cs="Sylfaen"/>
          <w:sz w:val="20"/>
          <w:lang w:val="af-ZA"/>
        </w:rPr>
        <w:t xml:space="preserve"> </w:t>
      </w:r>
      <w:r w:rsidR="0036230B" w:rsidRPr="00BE3DCD">
        <w:rPr>
          <w:rFonts w:ascii="GHEA Grapalat" w:hAnsi="GHEA Grapalat" w:cs="Sylfaen"/>
          <w:sz w:val="20"/>
        </w:rPr>
        <w:t>նախատեսված</w:t>
      </w:r>
      <w:r w:rsidR="0036230B" w:rsidRPr="00BE3DCD">
        <w:rPr>
          <w:rFonts w:ascii="GHEA Grapalat" w:hAnsi="GHEA Grapalat" w:cs="Sylfaen"/>
          <w:sz w:val="20"/>
          <w:lang w:val="af-ZA"/>
        </w:rPr>
        <w:t xml:space="preserve"> </w:t>
      </w:r>
      <w:r w:rsidR="0036230B" w:rsidRPr="00BE3DCD">
        <w:rPr>
          <w:rFonts w:ascii="GHEA Grapalat" w:hAnsi="GHEA Grapalat" w:cs="Sylfaen"/>
          <w:sz w:val="20"/>
        </w:rPr>
        <w:t>հիմքերն</w:t>
      </w:r>
      <w:r w:rsidR="0036230B" w:rsidRPr="00BE3DCD">
        <w:rPr>
          <w:rFonts w:ascii="GHEA Grapalat" w:hAnsi="GHEA Grapalat" w:cs="Sylfaen"/>
          <w:sz w:val="20"/>
          <w:lang w:val="af-ZA"/>
        </w:rPr>
        <w:t xml:space="preserve"> </w:t>
      </w:r>
      <w:r w:rsidR="0036230B" w:rsidRPr="00BE3DCD">
        <w:rPr>
          <w:rFonts w:ascii="GHEA Grapalat" w:hAnsi="GHEA Grapalat" w:cs="Sylfaen"/>
          <w:sz w:val="20"/>
        </w:rPr>
        <w:t>ի</w:t>
      </w:r>
      <w:r w:rsidR="0036230B" w:rsidRPr="00BE3DCD">
        <w:rPr>
          <w:rFonts w:ascii="GHEA Grapalat" w:hAnsi="GHEA Grapalat" w:cs="Sylfaen"/>
          <w:sz w:val="20"/>
          <w:lang w:val="af-ZA"/>
        </w:rPr>
        <w:t xml:space="preserve"> </w:t>
      </w:r>
      <w:r w:rsidR="0036230B" w:rsidRPr="00BE3DCD">
        <w:rPr>
          <w:rFonts w:ascii="GHEA Grapalat" w:hAnsi="GHEA Grapalat" w:cs="Sylfaen"/>
          <w:sz w:val="20"/>
        </w:rPr>
        <w:t>հայտ</w:t>
      </w:r>
      <w:r w:rsidR="0036230B" w:rsidRPr="00BE3DCD">
        <w:rPr>
          <w:rFonts w:ascii="GHEA Grapalat" w:hAnsi="GHEA Grapalat" w:cs="Sylfaen"/>
          <w:sz w:val="20"/>
          <w:lang w:val="af-ZA"/>
        </w:rPr>
        <w:t xml:space="preserve"> </w:t>
      </w:r>
      <w:r w:rsidR="0036230B" w:rsidRPr="00BE3DCD">
        <w:rPr>
          <w:rFonts w:ascii="GHEA Grapalat" w:hAnsi="GHEA Grapalat" w:cs="Sylfaen"/>
          <w:sz w:val="20"/>
        </w:rPr>
        <w:t>գալու</w:t>
      </w:r>
      <w:r w:rsidR="0036230B" w:rsidRPr="00BE3DCD">
        <w:rPr>
          <w:rFonts w:ascii="GHEA Grapalat" w:hAnsi="GHEA Grapalat" w:cs="Sylfaen"/>
          <w:sz w:val="20"/>
          <w:lang w:val="af-ZA"/>
        </w:rPr>
        <w:t xml:space="preserve"> </w:t>
      </w:r>
      <w:r w:rsidR="0036230B" w:rsidRPr="00BE3DCD">
        <w:rPr>
          <w:rFonts w:ascii="GHEA Grapalat" w:hAnsi="GHEA Grapalat" w:cs="Sylfaen"/>
          <w:sz w:val="20"/>
        </w:rPr>
        <w:t>օրվան</w:t>
      </w:r>
      <w:r w:rsidR="0036230B" w:rsidRPr="00BE3DCD">
        <w:rPr>
          <w:rFonts w:ascii="GHEA Grapalat" w:hAnsi="GHEA Grapalat" w:cs="Sylfaen"/>
          <w:sz w:val="20"/>
          <w:lang w:val="af-ZA"/>
        </w:rPr>
        <w:t xml:space="preserve"> </w:t>
      </w:r>
      <w:r w:rsidR="0036230B" w:rsidRPr="00BE3DCD">
        <w:rPr>
          <w:rFonts w:ascii="GHEA Grapalat" w:hAnsi="GHEA Grapalat" w:cs="Sylfaen"/>
          <w:sz w:val="20"/>
        </w:rPr>
        <w:t>հաջորդող</w:t>
      </w:r>
      <w:r w:rsidR="0036230B" w:rsidRPr="00BE3DCD">
        <w:rPr>
          <w:rFonts w:ascii="GHEA Grapalat" w:hAnsi="GHEA Grapalat" w:cs="Sylfaen"/>
          <w:sz w:val="20"/>
          <w:lang w:val="af-ZA"/>
        </w:rPr>
        <w:t xml:space="preserve"> </w:t>
      </w:r>
      <w:r w:rsidR="0036230B" w:rsidRPr="00BE3DCD">
        <w:rPr>
          <w:rFonts w:ascii="GHEA Grapalat" w:hAnsi="GHEA Grapalat" w:cs="Sylfaen"/>
          <w:sz w:val="20"/>
        </w:rPr>
        <w:t>հինգ</w:t>
      </w:r>
      <w:r w:rsidR="0036230B" w:rsidRPr="00BE3DCD">
        <w:rPr>
          <w:rFonts w:ascii="GHEA Grapalat" w:hAnsi="GHEA Grapalat" w:cs="Sylfaen"/>
          <w:sz w:val="20"/>
          <w:lang w:val="af-ZA"/>
        </w:rPr>
        <w:t xml:space="preserve"> </w:t>
      </w:r>
      <w:r w:rsidR="0036230B" w:rsidRPr="00BE3DCD">
        <w:rPr>
          <w:rFonts w:ascii="GHEA Grapalat" w:hAnsi="GHEA Grapalat" w:cs="Sylfaen"/>
          <w:sz w:val="20"/>
        </w:rPr>
        <w:t>աշխատանքային</w:t>
      </w:r>
      <w:r w:rsidR="0036230B" w:rsidRPr="00BE3DCD">
        <w:rPr>
          <w:rFonts w:ascii="GHEA Grapalat" w:hAnsi="GHEA Grapalat" w:cs="Sylfaen"/>
          <w:sz w:val="20"/>
          <w:lang w:val="af-ZA"/>
        </w:rPr>
        <w:t xml:space="preserve"> </w:t>
      </w:r>
      <w:r w:rsidR="0036230B" w:rsidRPr="00BE3DCD">
        <w:rPr>
          <w:rFonts w:ascii="GHEA Grapalat" w:hAnsi="GHEA Grapalat" w:cs="Sylfaen"/>
          <w:sz w:val="20"/>
        </w:rPr>
        <w:t>օրվա</w:t>
      </w:r>
      <w:r w:rsidR="0036230B" w:rsidRPr="00BE3DCD">
        <w:rPr>
          <w:rFonts w:ascii="GHEA Grapalat" w:hAnsi="GHEA Grapalat" w:cs="Sylfaen"/>
          <w:sz w:val="20"/>
          <w:lang w:val="af-ZA"/>
        </w:rPr>
        <w:t xml:space="preserve"> </w:t>
      </w:r>
      <w:r w:rsidR="0036230B" w:rsidRPr="00BE3DCD">
        <w:rPr>
          <w:rFonts w:ascii="GHEA Grapalat" w:hAnsi="GHEA Grapalat" w:cs="Sylfaen"/>
          <w:sz w:val="20"/>
        </w:rPr>
        <w:t>ընթացքում</w:t>
      </w:r>
      <w:r w:rsidR="0036230B" w:rsidRPr="00BE3DCD">
        <w:rPr>
          <w:rFonts w:ascii="GHEA Grapalat" w:hAnsi="GHEA Grapalat" w:cs="Sylfaen"/>
          <w:sz w:val="20"/>
          <w:lang w:val="af-ZA"/>
        </w:rPr>
        <w:t xml:space="preserve"> </w:t>
      </w:r>
      <w:r w:rsidR="0036230B" w:rsidRPr="00BE3DCD">
        <w:rPr>
          <w:rFonts w:ascii="GHEA Grapalat" w:hAnsi="GHEA Grapalat" w:cs="Sylfaen"/>
          <w:sz w:val="20"/>
        </w:rPr>
        <w:t>պատվիրատուն</w:t>
      </w:r>
      <w:r w:rsidR="0036230B" w:rsidRPr="00BE3DCD">
        <w:rPr>
          <w:rFonts w:ascii="GHEA Grapalat" w:hAnsi="GHEA Grapalat" w:cs="Sylfaen"/>
          <w:sz w:val="20"/>
          <w:lang w:val="af-ZA"/>
        </w:rPr>
        <w:t xml:space="preserve"> </w:t>
      </w:r>
      <w:r w:rsidR="0036230B" w:rsidRPr="00BE3DCD">
        <w:rPr>
          <w:rFonts w:ascii="GHEA Grapalat" w:hAnsi="GHEA Grapalat" w:cs="Sylfaen"/>
          <w:sz w:val="20"/>
        </w:rPr>
        <w:t>տվյալ</w:t>
      </w:r>
      <w:r w:rsidR="0036230B" w:rsidRPr="00BE3DCD">
        <w:rPr>
          <w:rFonts w:ascii="GHEA Grapalat" w:hAnsi="GHEA Grapalat" w:cs="Sylfaen"/>
          <w:sz w:val="20"/>
          <w:lang w:val="af-ZA"/>
        </w:rPr>
        <w:t xml:space="preserve"> </w:t>
      </w:r>
      <w:r w:rsidR="00C806B2" w:rsidRPr="00BE3DCD">
        <w:rPr>
          <w:rFonts w:ascii="GHEA Grapalat" w:hAnsi="GHEA Grapalat" w:cs="Sylfaen"/>
          <w:sz w:val="20"/>
        </w:rPr>
        <w:t>մ</w:t>
      </w:r>
      <w:r w:rsidR="0036230B" w:rsidRPr="00BE3DCD">
        <w:rPr>
          <w:rFonts w:ascii="GHEA Grapalat" w:hAnsi="GHEA Grapalat" w:cs="Sylfaen"/>
          <w:sz w:val="20"/>
        </w:rPr>
        <w:t>ասնակցի</w:t>
      </w:r>
      <w:r w:rsidR="0036230B" w:rsidRPr="00BE3DCD">
        <w:rPr>
          <w:rFonts w:ascii="GHEA Grapalat" w:hAnsi="GHEA Grapalat" w:cs="Sylfaen"/>
          <w:sz w:val="20"/>
          <w:lang w:val="af-ZA"/>
        </w:rPr>
        <w:t xml:space="preserve"> </w:t>
      </w:r>
      <w:r w:rsidR="0036230B" w:rsidRPr="00BE3DCD">
        <w:rPr>
          <w:rFonts w:ascii="GHEA Grapalat" w:hAnsi="GHEA Grapalat" w:cs="Sylfaen"/>
          <w:sz w:val="20"/>
        </w:rPr>
        <w:t>տվյալները</w:t>
      </w:r>
      <w:r w:rsidR="0036230B" w:rsidRPr="00BE3DCD">
        <w:rPr>
          <w:rFonts w:ascii="GHEA Grapalat" w:hAnsi="GHEA Grapalat" w:cs="Sylfaen"/>
          <w:sz w:val="20"/>
          <w:lang w:val="af-ZA"/>
        </w:rPr>
        <w:t xml:space="preserve">` </w:t>
      </w:r>
      <w:r w:rsidR="0036230B" w:rsidRPr="00BE3DCD">
        <w:rPr>
          <w:rFonts w:ascii="GHEA Grapalat" w:hAnsi="GHEA Grapalat" w:cs="Sylfaen"/>
          <w:sz w:val="20"/>
        </w:rPr>
        <w:t>համապատասխան</w:t>
      </w:r>
      <w:r w:rsidR="0036230B" w:rsidRPr="00BE3DCD">
        <w:rPr>
          <w:rFonts w:ascii="GHEA Grapalat" w:hAnsi="GHEA Grapalat" w:cs="Sylfaen"/>
          <w:sz w:val="20"/>
          <w:lang w:val="af-ZA"/>
        </w:rPr>
        <w:t xml:space="preserve"> </w:t>
      </w:r>
      <w:r w:rsidR="0036230B" w:rsidRPr="00BE3DCD">
        <w:rPr>
          <w:rFonts w:ascii="GHEA Grapalat" w:hAnsi="GHEA Grapalat" w:cs="Sylfaen"/>
          <w:sz w:val="20"/>
        </w:rPr>
        <w:t>հիմքերով</w:t>
      </w:r>
      <w:r w:rsidR="0036230B" w:rsidRPr="00BE3DCD">
        <w:rPr>
          <w:rFonts w:ascii="GHEA Grapalat" w:hAnsi="GHEA Grapalat" w:cs="Sylfaen"/>
          <w:sz w:val="20"/>
          <w:lang w:val="af-ZA"/>
        </w:rPr>
        <w:t xml:space="preserve">, </w:t>
      </w:r>
      <w:r w:rsidR="0036230B" w:rsidRPr="00BE3DCD">
        <w:rPr>
          <w:rFonts w:ascii="GHEA Grapalat" w:hAnsi="GHEA Grapalat" w:cs="Sylfaen"/>
          <w:sz w:val="20"/>
        </w:rPr>
        <w:t>գրավոր</w:t>
      </w:r>
      <w:r w:rsidR="0036230B" w:rsidRPr="00BE3DCD">
        <w:rPr>
          <w:rFonts w:ascii="GHEA Grapalat" w:hAnsi="GHEA Grapalat" w:cs="Sylfaen"/>
          <w:sz w:val="20"/>
          <w:lang w:val="af-ZA"/>
        </w:rPr>
        <w:t xml:space="preserve"> </w:t>
      </w:r>
      <w:r w:rsidR="0036230B" w:rsidRPr="00BE3DCD">
        <w:rPr>
          <w:rFonts w:ascii="GHEA Grapalat" w:hAnsi="GHEA Grapalat" w:cs="Sylfaen"/>
          <w:sz w:val="20"/>
        </w:rPr>
        <w:t>ուղարկում</w:t>
      </w:r>
      <w:r w:rsidR="0036230B" w:rsidRPr="00BE3DCD">
        <w:rPr>
          <w:rFonts w:ascii="GHEA Grapalat" w:hAnsi="GHEA Grapalat" w:cs="Sylfaen"/>
          <w:sz w:val="20"/>
          <w:lang w:val="af-ZA"/>
        </w:rPr>
        <w:t xml:space="preserve"> </w:t>
      </w:r>
      <w:r w:rsidR="0036230B" w:rsidRPr="00BE3DCD">
        <w:rPr>
          <w:rFonts w:ascii="GHEA Grapalat" w:hAnsi="GHEA Grapalat" w:cs="Sylfaen"/>
          <w:sz w:val="20"/>
        </w:rPr>
        <w:t>է</w:t>
      </w:r>
      <w:r w:rsidR="0036230B" w:rsidRPr="00BE3DCD">
        <w:rPr>
          <w:rFonts w:ascii="GHEA Grapalat" w:hAnsi="GHEA Grapalat" w:cs="Sylfaen"/>
          <w:sz w:val="20"/>
          <w:lang w:val="af-ZA"/>
        </w:rPr>
        <w:t xml:space="preserve"> </w:t>
      </w:r>
      <w:r w:rsidR="0036230B" w:rsidRPr="00BE3DCD">
        <w:rPr>
          <w:rFonts w:ascii="GHEA Grapalat" w:hAnsi="GHEA Grapalat" w:cs="Sylfaen"/>
          <w:sz w:val="20"/>
        </w:rPr>
        <w:t>լիազորված</w:t>
      </w:r>
      <w:r w:rsidR="0036230B" w:rsidRPr="00BE3DCD">
        <w:rPr>
          <w:rFonts w:ascii="GHEA Grapalat" w:hAnsi="GHEA Grapalat" w:cs="Sylfaen"/>
          <w:sz w:val="20"/>
          <w:lang w:val="af-ZA"/>
        </w:rPr>
        <w:t xml:space="preserve"> </w:t>
      </w:r>
      <w:r w:rsidR="0036230B" w:rsidRPr="00BE3DCD">
        <w:rPr>
          <w:rFonts w:ascii="GHEA Grapalat" w:hAnsi="GHEA Grapalat" w:cs="Sylfaen"/>
          <w:sz w:val="20"/>
        </w:rPr>
        <w:t>մարմին</w:t>
      </w:r>
      <w:r w:rsidR="00881C05" w:rsidRPr="00BE3DCD">
        <w:rPr>
          <w:rFonts w:ascii="GHEA Grapalat" w:hAnsi="GHEA Grapalat" w:cs="Sylfaen"/>
          <w:sz w:val="20"/>
          <w:lang w:val="hy-AM"/>
        </w:rPr>
        <w:t xml:space="preserve">, </w:t>
      </w:r>
      <w:r w:rsidR="00881C05" w:rsidRPr="00BE3DCD">
        <w:rPr>
          <w:rFonts w:ascii="GHEA Grapalat" w:hAnsi="GHEA Grapalat" w:cs="Sylfaen"/>
          <w:sz w:val="20"/>
        </w:rPr>
        <w:t>որը</w:t>
      </w:r>
      <w:r w:rsidR="00881C05" w:rsidRPr="00BE3DCD">
        <w:rPr>
          <w:rFonts w:ascii="GHEA Grapalat" w:hAnsi="GHEA Grapalat" w:cs="Sylfaen"/>
          <w:sz w:val="20"/>
          <w:lang w:val="af-ZA"/>
        </w:rPr>
        <w:t xml:space="preserve"> </w:t>
      </w:r>
      <w:r w:rsidR="00881C05" w:rsidRPr="00BE3DCD">
        <w:rPr>
          <w:rFonts w:ascii="GHEA Grapalat" w:hAnsi="GHEA Grapalat" w:cs="Sylfaen"/>
          <w:sz w:val="20"/>
        </w:rPr>
        <w:t>դրանք</w:t>
      </w:r>
      <w:r w:rsidR="00881C05" w:rsidRPr="00BE3DCD">
        <w:rPr>
          <w:rFonts w:ascii="GHEA Grapalat" w:hAnsi="GHEA Grapalat" w:cs="Sylfaen"/>
          <w:sz w:val="20"/>
          <w:lang w:val="af-ZA"/>
        </w:rPr>
        <w:t xml:space="preserve"> </w:t>
      </w:r>
      <w:r w:rsidR="00881C05" w:rsidRPr="00BE3DCD">
        <w:rPr>
          <w:rFonts w:ascii="GHEA Grapalat" w:hAnsi="GHEA Grapalat" w:cs="Sylfaen"/>
          <w:sz w:val="20"/>
        </w:rPr>
        <w:t>ստանալուն</w:t>
      </w:r>
      <w:r w:rsidR="00881C05" w:rsidRPr="00BE3DCD">
        <w:rPr>
          <w:rFonts w:ascii="GHEA Grapalat" w:hAnsi="GHEA Grapalat" w:cs="Sylfaen"/>
          <w:sz w:val="20"/>
          <w:lang w:val="af-ZA"/>
        </w:rPr>
        <w:t xml:space="preserve"> </w:t>
      </w:r>
      <w:r w:rsidR="00881C05" w:rsidRPr="00BE3DCD">
        <w:rPr>
          <w:rFonts w:ascii="GHEA Grapalat" w:hAnsi="GHEA Grapalat" w:cs="Sylfaen"/>
          <w:sz w:val="20"/>
        </w:rPr>
        <w:t>հաջորդող</w:t>
      </w:r>
      <w:r w:rsidR="00881C05" w:rsidRPr="00BE3DCD">
        <w:rPr>
          <w:rFonts w:ascii="GHEA Grapalat" w:hAnsi="GHEA Grapalat" w:cs="Sylfaen"/>
          <w:sz w:val="20"/>
          <w:lang w:val="af-ZA"/>
        </w:rPr>
        <w:t xml:space="preserve"> </w:t>
      </w:r>
      <w:r w:rsidR="00881C05" w:rsidRPr="00BE3DCD">
        <w:rPr>
          <w:rFonts w:ascii="GHEA Grapalat" w:hAnsi="GHEA Grapalat" w:cs="Sylfaen"/>
          <w:sz w:val="20"/>
        </w:rPr>
        <w:t>հինգ</w:t>
      </w:r>
      <w:r w:rsidR="00881C05" w:rsidRPr="00BE3DCD">
        <w:rPr>
          <w:rFonts w:ascii="GHEA Grapalat" w:hAnsi="GHEA Grapalat" w:cs="Sylfaen"/>
          <w:sz w:val="20"/>
          <w:lang w:val="af-ZA"/>
        </w:rPr>
        <w:t xml:space="preserve"> </w:t>
      </w:r>
      <w:r w:rsidR="00881C05" w:rsidRPr="00BE3DCD">
        <w:rPr>
          <w:rFonts w:ascii="GHEA Grapalat" w:hAnsi="GHEA Grapalat" w:cs="Sylfaen"/>
          <w:sz w:val="20"/>
        </w:rPr>
        <w:t>աշխատանքային</w:t>
      </w:r>
      <w:r w:rsidR="00881C05" w:rsidRPr="00BE3DCD">
        <w:rPr>
          <w:rFonts w:ascii="GHEA Grapalat" w:hAnsi="GHEA Grapalat" w:cs="Sylfaen"/>
          <w:sz w:val="20"/>
          <w:lang w:val="af-ZA"/>
        </w:rPr>
        <w:t xml:space="preserve"> </w:t>
      </w:r>
      <w:r w:rsidR="00881C05" w:rsidRPr="00BE3DCD">
        <w:rPr>
          <w:rFonts w:ascii="GHEA Grapalat" w:hAnsi="GHEA Grapalat" w:cs="Sylfaen"/>
          <w:sz w:val="20"/>
        </w:rPr>
        <w:t>օրվա</w:t>
      </w:r>
      <w:r w:rsidR="00881C05" w:rsidRPr="00BE3DCD">
        <w:rPr>
          <w:rFonts w:ascii="GHEA Grapalat" w:hAnsi="GHEA Grapalat" w:cs="Sylfaen"/>
          <w:sz w:val="20"/>
          <w:lang w:val="af-ZA"/>
        </w:rPr>
        <w:t xml:space="preserve"> </w:t>
      </w:r>
      <w:r w:rsidR="00881C05" w:rsidRPr="00BE3DCD">
        <w:rPr>
          <w:rFonts w:ascii="GHEA Grapalat" w:hAnsi="GHEA Grapalat" w:cs="Sylfaen"/>
          <w:sz w:val="20"/>
        </w:rPr>
        <w:t>ընթացքում</w:t>
      </w:r>
      <w:r w:rsidR="00881C05" w:rsidRPr="00BE3DCD">
        <w:rPr>
          <w:rFonts w:ascii="GHEA Grapalat" w:hAnsi="GHEA Grapalat" w:cs="Sylfaen"/>
          <w:sz w:val="20"/>
          <w:lang w:val="af-ZA"/>
        </w:rPr>
        <w:t xml:space="preserve"> </w:t>
      </w:r>
      <w:bookmarkStart w:id="6" w:name="_Hlk9262748"/>
      <w:r w:rsidR="00A31A12" w:rsidRPr="00BE3DCD">
        <w:rPr>
          <w:rFonts w:ascii="GHEA Grapalat" w:hAnsi="GHEA Grapalat" w:cs="Sylfaen"/>
          <w:sz w:val="20"/>
        </w:rPr>
        <w:t>նախաձեռնում</w:t>
      </w:r>
      <w:r w:rsidR="00A31A12" w:rsidRPr="00BE3DCD">
        <w:rPr>
          <w:rFonts w:ascii="GHEA Grapalat" w:hAnsi="GHEA Grapalat" w:cs="Sylfaen"/>
          <w:sz w:val="20"/>
          <w:lang w:val="af-ZA"/>
        </w:rPr>
        <w:t xml:space="preserve"> </w:t>
      </w:r>
      <w:r w:rsidR="00A31A12" w:rsidRPr="00BE3DCD">
        <w:rPr>
          <w:rFonts w:ascii="GHEA Grapalat" w:hAnsi="GHEA Grapalat" w:cs="Sylfaen"/>
          <w:sz w:val="20"/>
        </w:rPr>
        <w:t>է</w:t>
      </w:r>
      <w:r w:rsidR="00A31A12" w:rsidRPr="00BE3DCD">
        <w:rPr>
          <w:rFonts w:ascii="GHEA Grapalat" w:hAnsi="GHEA Grapalat" w:cs="Sylfaen"/>
          <w:sz w:val="20"/>
          <w:lang w:val="af-ZA"/>
        </w:rPr>
        <w:t xml:space="preserve"> </w:t>
      </w:r>
      <w:r w:rsidR="00A31A12" w:rsidRPr="00BE3DCD">
        <w:rPr>
          <w:rFonts w:ascii="GHEA Grapalat" w:hAnsi="GHEA Grapalat" w:cs="Sylfaen"/>
          <w:sz w:val="20"/>
        </w:rPr>
        <w:t>տվյալ</w:t>
      </w:r>
      <w:r w:rsidR="00A31A12" w:rsidRPr="00BE3DCD">
        <w:rPr>
          <w:rFonts w:ascii="GHEA Grapalat" w:hAnsi="GHEA Grapalat" w:cs="Sylfaen"/>
          <w:sz w:val="20"/>
          <w:lang w:val="af-ZA"/>
        </w:rPr>
        <w:t xml:space="preserve"> </w:t>
      </w:r>
      <w:r w:rsidR="00A31A12" w:rsidRPr="00BE3DCD">
        <w:rPr>
          <w:rFonts w:ascii="GHEA Grapalat" w:hAnsi="GHEA Grapalat" w:cs="Sylfaen"/>
          <w:sz w:val="20"/>
        </w:rPr>
        <w:t>մասնակցին</w:t>
      </w:r>
      <w:r w:rsidR="00A31A12" w:rsidRPr="00BE3DCD">
        <w:rPr>
          <w:rFonts w:ascii="GHEA Grapalat" w:hAnsi="GHEA Grapalat" w:cs="Sylfaen"/>
          <w:sz w:val="20"/>
          <w:lang w:val="af-ZA"/>
        </w:rPr>
        <w:t xml:space="preserve"> </w:t>
      </w:r>
      <w:r w:rsidR="00A31A12" w:rsidRPr="00BE3DCD">
        <w:rPr>
          <w:rFonts w:ascii="GHEA Grapalat" w:hAnsi="GHEA Grapalat" w:cs="Sylfaen"/>
          <w:sz w:val="20"/>
        </w:rPr>
        <w:t>գնումների</w:t>
      </w:r>
      <w:r w:rsidR="00A31A12" w:rsidRPr="00BE3DCD">
        <w:rPr>
          <w:rFonts w:ascii="GHEA Grapalat" w:hAnsi="GHEA Grapalat" w:cs="Sylfaen"/>
          <w:sz w:val="20"/>
          <w:lang w:val="af-ZA"/>
        </w:rPr>
        <w:t xml:space="preserve"> </w:t>
      </w:r>
      <w:r w:rsidR="00A31A12" w:rsidRPr="00BE3DCD">
        <w:rPr>
          <w:rFonts w:ascii="GHEA Grapalat" w:hAnsi="GHEA Grapalat" w:cs="Sylfaen"/>
          <w:sz w:val="20"/>
        </w:rPr>
        <w:t>գործընթացին</w:t>
      </w:r>
      <w:r w:rsidR="00A31A12" w:rsidRPr="00BE3DCD">
        <w:rPr>
          <w:rFonts w:ascii="GHEA Grapalat" w:hAnsi="GHEA Grapalat" w:cs="Sylfaen"/>
          <w:sz w:val="20"/>
          <w:lang w:val="af-ZA"/>
        </w:rPr>
        <w:t xml:space="preserve"> </w:t>
      </w:r>
      <w:r w:rsidR="00A31A12" w:rsidRPr="00BE3DCD">
        <w:rPr>
          <w:rFonts w:ascii="GHEA Grapalat" w:hAnsi="GHEA Grapalat" w:cs="Sylfaen"/>
          <w:sz w:val="20"/>
        </w:rPr>
        <w:t>մասնակցելու</w:t>
      </w:r>
      <w:r w:rsidR="00A31A12" w:rsidRPr="00BE3DCD">
        <w:rPr>
          <w:rFonts w:ascii="GHEA Grapalat" w:hAnsi="GHEA Grapalat" w:cs="Sylfaen"/>
          <w:sz w:val="20"/>
          <w:lang w:val="af-ZA"/>
        </w:rPr>
        <w:t xml:space="preserve"> </w:t>
      </w:r>
      <w:r w:rsidR="00A31A12" w:rsidRPr="00BE3DCD">
        <w:rPr>
          <w:rFonts w:ascii="GHEA Grapalat" w:hAnsi="GHEA Grapalat" w:cs="Sylfaen"/>
          <w:sz w:val="20"/>
        </w:rPr>
        <w:t>իրավունք</w:t>
      </w:r>
      <w:r w:rsidR="00A31A12" w:rsidRPr="00BE3DCD">
        <w:rPr>
          <w:rFonts w:ascii="GHEA Grapalat" w:hAnsi="GHEA Grapalat" w:cs="Sylfaen"/>
          <w:sz w:val="20"/>
          <w:lang w:val="af-ZA"/>
        </w:rPr>
        <w:t xml:space="preserve"> </w:t>
      </w:r>
      <w:r w:rsidR="00A31A12" w:rsidRPr="00BE3DCD">
        <w:rPr>
          <w:rFonts w:ascii="GHEA Grapalat" w:hAnsi="GHEA Grapalat" w:cs="Sylfaen"/>
          <w:sz w:val="20"/>
        </w:rPr>
        <w:t>չունեցող</w:t>
      </w:r>
      <w:r w:rsidR="00A31A12" w:rsidRPr="00BE3DCD">
        <w:rPr>
          <w:rFonts w:ascii="GHEA Grapalat" w:hAnsi="GHEA Grapalat" w:cs="Sylfaen"/>
          <w:sz w:val="20"/>
          <w:lang w:val="af-ZA"/>
        </w:rPr>
        <w:t xml:space="preserve"> </w:t>
      </w:r>
      <w:r w:rsidR="00A31A12" w:rsidRPr="00BE3DCD">
        <w:rPr>
          <w:rFonts w:ascii="GHEA Grapalat" w:hAnsi="GHEA Grapalat" w:cs="Sylfaen"/>
          <w:sz w:val="20"/>
        </w:rPr>
        <w:t>մասնակիցների</w:t>
      </w:r>
      <w:r w:rsidR="00A31A12" w:rsidRPr="00BE3DCD">
        <w:rPr>
          <w:rFonts w:ascii="GHEA Grapalat" w:hAnsi="GHEA Grapalat" w:cs="Sylfaen"/>
          <w:sz w:val="20"/>
          <w:lang w:val="af-ZA"/>
        </w:rPr>
        <w:t xml:space="preserve"> </w:t>
      </w:r>
      <w:r w:rsidR="00A31A12" w:rsidRPr="00BE3DCD">
        <w:rPr>
          <w:rFonts w:ascii="GHEA Grapalat" w:hAnsi="GHEA Grapalat" w:cs="Sylfaen"/>
          <w:sz w:val="20"/>
        </w:rPr>
        <w:t>ցուցակում</w:t>
      </w:r>
      <w:r w:rsidR="00A31A12" w:rsidRPr="00BE3DCD">
        <w:rPr>
          <w:rFonts w:ascii="GHEA Grapalat" w:hAnsi="GHEA Grapalat" w:cs="Sylfaen"/>
          <w:sz w:val="20"/>
          <w:lang w:val="af-ZA"/>
        </w:rPr>
        <w:t xml:space="preserve"> </w:t>
      </w:r>
      <w:r w:rsidR="00A31A12" w:rsidRPr="00BE3DCD">
        <w:rPr>
          <w:rFonts w:ascii="GHEA Grapalat" w:hAnsi="GHEA Grapalat" w:cs="Sylfaen"/>
          <w:sz w:val="20"/>
        </w:rPr>
        <w:t>ներառելու</w:t>
      </w:r>
      <w:r w:rsidR="00A31A12" w:rsidRPr="00BE3DCD">
        <w:rPr>
          <w:rFonts w:ascii="GHEA Grapalat" w:hAnsi="GHEA Grapalat" w:cs="Sylfaen"/>
          <w:sz w:val="20"/>
          <w:lang w:val="af-ZA"/>
        </w:rPr>
        <w:t xml:space="preserve"> </w:t>
      </w:r>
      <w:r w:rsidR="00A31A12" w:rsidRPr="00BE3DCD">
        <w:rPr>
          <w:rFonts w:ascii="GHEA Grapalat" w:hAnsi="GHEA Grapalat" w:cs="Sylfaen"/>
          <w:sz w:val="20"/>
        </w:rPr>
        <w:t>ընթացակարգ</w:t>
      </w:r>
      <w:bookmarkEnd w:id="6"/>
      <w:r w:rsidR="0036230B" w:rsidRPr="00BE3DCD">
        <w:rPr>
          <w:rFonts w:ascii="GHEA Grapalat" w:hAnsi="GHEA Grapalat" w:cs="Sylfaen"/>
          <w:sz w:val="20"/>
          <w:lang w:val="af-ZA"/>
        </w:rPr>
        <w:t xml:space="preserve">: </w:t>
      </w:r>
      <w:r w:rsidR="00B54F63" w:rsidRPr="00BE3DCD">
        <w:rPr>
          <w:rFonts w:ascii="GHEA Grapalat" w:hAnsi="GHEA Grapalat" w:cs="Sylfaen"/>
          <w:sz w:val="20"/>
        </w:rPr>
        <w:t>Ընդ</w:t>
      </w:r>
      <w:r w:rsidR="00B54F63" w:rsidRPr="00BE3DCD">
        <w:rPr>
          <w:rFonts w:ascii="GHEA Grapalat" w:hAnsi="GHEA Grapalat" w:cs="Sylfaen"/>
          <w:sz w:val="20"/>
          <w:lang w:val="af-ZA"/>
        </w:rPr>
        <w:t xml:space="preserve"> </w:t>
      </w:r>
      <w:r w:rsidR="00B54F63" w:rsidRPr="00BE3DCD">
        <w:rPr>
          <w:rFonts w:ascii="GHEA Grapalat" w:hAnsi="GHEA Grapalat" w:cs="Sylfaen"/>
          <w:sz w:val="20"/>
        </w:rPr>
        <w:t>որում</w:t>
      </w:r>
      <w:r w:rsidR="00B54F63" w:rsidRPr="00BE3DCD">
        <w:rPr>
          <w:rFonts w:ascii="GHEA Grapalat" w:hAnsi="GHEA Grapalat" w:cs="Sylfaen"/>
          <w:sz w:val="20"/>
          <w:lang w:val="af-ZA"/>
        </w:rPr>
        <w:t xml:space="preserve">, </w:t>
      </w:r>
      <w:r w:rsidR="00B54F63" w:rsidRPr="00BE3DCD">
        <w:rPr>
          <w:rFonts w:ascii="GHEA Grapalat" w:hAnsi="GHEA Grapalat" w:cs="Sylfaen"/>
          <w:sz w:val="20"/>
        </w:rPr>
        <w:t>եթե</w:t>
      </w:r>
      <w:r w:rsidR="00B54F63" w:rsidRPr="00BE3DCD">
        <w:rPr>
          <w:rFonts w:ascii="GHEA Grapalat" w:hAnsi="GHEA Grapalat" w:cs="Sylfaen"/>
          <w:sz w:val="20"/>
          <w:lang w:val="af-ZA"/>
        </w:rPr>
        <w:t xml:space="preserve"> </w:t>
      </w:r>
      <w:r w:rsidR="00B54F63" w:rsidRPr="00BE3DCD">
        <w:rPr>
          <w:rFonts w:ascii="GHEA Grapalat" w:hAnsi="GHEA Grapalat" w:cs="Sylfaen"/>
          <w:sz w:val="20"/>
        </w:rPr>
        <w:t>մասնակցի</w:t>
      </w:r>
      <w:r w:rsidR="00B54F63" w:rsidRPr="00BE3DCD">
        <w:rPr>
          <w:rFonts w:ascii="GHEA Grapalat" w:hAnsi="GHEA Grapalat" w:cs="Sylfaen"/>
          <w:sz w:val="20"/>
          <w:lang w:val="af-ZA"/>
        </w:rPr>
        <w:t xml:space="preserve"> </w:t>
      </w:r>
      <w:r w:rsidR="00B54F63" w:rsidRPr="00BE3DCD">
        <w:rPr>
          <w:rFonts w:ascii="GHEA Grapalat" w:hAnsi="GHEA Grapalat" w:cs="Sylfaen"/>
          <w:sz w:val="20"/>
        </w:rPr>
        <w:t>գնումներին</w:t>
      </w:r>
      <w:r w:rsidR="00B54F63" w:rsidRPr="00BE3DCD">
        <w:rPr>
          <w:rFonts w:ascii="GHEA Grapalat" w:hAnsi="GHEA Grapalat" w:cs="Sylfaen"/>
          <w:sz w:val="20"/>
          <w:lang w:val="af-ZA"/>
        </w:rPr>
        <w:t xml:space="preserve"> </w:t>
      </w:r>
      <w:r w:rsidR="00B54F63" w:rsidRPr="00BE3DCD">
        <w:rPr>
          <w:rFonts w:ascii="GHEA Grapalat" w:hAnsi="GHEA Grapalat" w:cs="Sylfaen"/>
          <w:sz w:val="20"/>
        </w:rPr>
        <w:t>մասնակցելու</w:t>
      </w:r>
      <w:r w:rsidR="00B54F63" w:rsidRPr="00BE3DCD">
        <w:rPr>
          <w:rFonts w:ascii="GHEA Grapalat" w:hAnsi="GHEA Grapalat" w:cs="Sylfaen"/>
          <w:sz w:val="20"/>
          <w:lang w:val="af-ZA"/>
        </w:rPr>
        <w:t xml:space="preserve"> </w:t>
      </w:r>
      <w:r w:rsidR="00B54F63" w:rsidRPr="00BE3DCD">
        <w:rPr>
          <w:rFonts w:ascii="GHEA Grapalat" w:hAnsi="GHEA Grapalat" w:cs="Sylfaen"/>
          <w:sz w:val="20"/>
        </w:rPr>
        <w:t>իրավունք</w:t>
      </w:r>
      <w:r w:rsidR="00B54F63" w:rsidRPr="00BE3DCD">
        <w:rPr>
          <w:rFonts w:ascii="GHEA Grapalat" w:hAnsi="GHEA Grapalat" w:cs="Sylfaen"/>
          <w:sz w:val="20"/>
          <w:lang w:val="af-ZA"/>
        </w:rPr>
        <w:t xml:space="preserve"> </w:t>
      </w:r>
      <w:r w:rsidR="00B54F63" w:rsidRPr="00BE3DCD">
        <w:rPr>
          <w:rFonts w:ascii="GHEA Grapalat" w:hAnsi="GHEA Grapalat" w:cs="Sylfaen"/>
          <w:sz w:val="20"/>
        </w:rPr>
        <w:t>ունենալու</w:t>
      </w:r>
      <w:r w:rsidR="00AA7B72" w:rsidRPr="00BE3DCD">
        <w:rPr>
          <w:rFonts w:ascii="GHEA Grapalat" w:hAnsi="GHEA Grapalat" w:cs="Sylfaen"/>
          <w:sz w:val="20"/>
          <w:lang w:val="hy-AM"/>
        </w:rPr>
        <w:t xml:space="preserve"> մասին հավաստումը</w:t>
      </w:r>
      <w:r w:rsidR="00B54F63" w:rsidRPr="00BE3DCD">
        <w:rPr>
          <w:rFonts w:ascii="GHEA Grapalat" w:hAnsi="GHEA Grapalat" w:cs="Sylfaen"/>
          <w:sz w:val="20"/>
          <w:lang w:val="af-ZA"/>
        </w:rPr>
        <w:t xml:space="preserve"> </w:t>
      </w:r>
      <w:r w:rsidR="00B54F63" w:rsidRPr="00BE3DCD">
        <w:rPr>
          <w:rFonts w:ascii="GHEA Grapalat" w:hAnsi="GHEA Grapalat" w:cs="Sylfaen"/>
          <w:sz w:val="20"/>
        </w:rPr>
        <w:t>որակվում</w:t>
      </w:r>
      <w:r w:rsidR="00B54F63" w:rsidRPr="00BE3DCD">
        <w:rPr>
          <w:rFonts w:ascii="GHEA Grapalat" w:hAnsi="GHEA Grapalat" w:cs="Sylfaen"/>
          <w:sz w:val="20"/>
          <w:lang w:val="af-ZA"/>
        </w:rPr>
        <w:t xml:space="preserve"> </w:t>
      </w:r>
      <w:r w:rsidR="00AA7B72" w:rsidRPr="00BE3DCD">
        <w:rPr>
          <w:rFonts w:ascii="GHEA Grapalat" w:hAnsi="GHEA Grapalat" w:cs="Sylfaen"/>
          <w:sz w:val="20"/>
          <w:lang w:val="hy-AM"/>
        </w:rPr>
        <w:t>է</w:t>
      </w:r>
      <w:r w:rsidR="00AA7B72" w:rsidRPr="00BE3DCD">
        <w:rPr>
          <w:rFonts w:ascii="GHEA Grapalat" w:hAnsi="GHEA Grapalat" w:cs="Sylfaen"/>
          <w:sz w:val="20"/>
          <w:lang w:val="af-ZA"/>
        </w:rPr>
        <w:t xml:space="preserve"> </w:t>
      </w:r>
      <w:r w:rsidR="00B54F63" w:rsidRPr="00BE3DCD">
        <w:rPr>
          <w:rFonts w:ascii="GHEA Grapalat" w:hAnsi="GHEA Grapalat" w:cs="Sylfaen"/>
          <w:sz w:val="20"/>
        </w:rPr>
        <w:t>որպես</w:t>
      </w:r>
      <w:r w:rsidR="00B54F63" w:rsidRPr="00BE3DCD">
        <w:rPr>
          <w:rFonts w:ascii="GHEA Grapalat" w:hAnsi="GHEA Grapalat" w:cs="Sylfaen"/>
          <w:sz w:val="20"/>
          <w:lang w:val="af-ZA"/>
        </w:rPr>
        <w:t xml:space="preserve"> </w:t>
      </w:r>
      <w:r w:rsidR="00B54F63" w:rsidRPr="00BE3DCD">
        <w:rPr>
          <w:rFonts w:ascii="GHEA Grapalat" w:hAnsi="GHEA Grapalat" w:cs="Sylfaen"/>
          <w:sz w:val="20"/>
        </w:rPr>
        <w:t>իրականությանը</w:t>
      </w:r>
      <w:r w:rsidR="00B54F63" w:rsidRPr="00BE3DCD">
        <w:rPr>
          <w:rFonts w:ascii="GHEA Grapalat" w:hAnsi="GHEA Grapalat" w:cs="Sylfaen"/>
          <w:sz w:val="20"/>
          <w:lang w:val="af-ZA"/>
        </w:rPr>
        <w:t xml:space="preserve"> </w:t>
      </w:r>
      <w:r w:rsidR="00B54F63" w:rsidRPr="00BE3DCD">
        <w:rPr>
          <w:rFonts w:ascii="GHEA Grapalat" w:hAnsi="GHEA Grapalat" w:cs="Sylfaen"/>
          <w:sz w:val="20"/>
        </w:rPr>
        <w:t>չհամապատասխանող</w:t>
      </w:r>
      <w:r w:rsidR="00B54F63" w:rsidRPr="00BE3DCD">
        <w:rPr>
          <w:rFonts w:ascii="GHEA Grapalat" w:hAnsi="GHEA Grapalat" w:cs="Sylfaen"/>
          <w:sz w:val="20"/>
          <w:lang w:val="af-ZA"/>
        </w:rPr>
        <w:t xml:space="preserve"> </w:t>
      </w:r>
      <w:r w:rsidR="00B54F63" w:rsidRPr="00BE3DCD">
        <w:rPr>
          <w:rFonts w:ascii="GHEA Grapalat" w:hAnsi="GHEA Grapalat" w:cs="Sylfaen"/>
          <w:sz w:val="20"/>
        </w:rPr>
        <w:t>կամ</w:t>
      </w:r>
      <w:r w:rsidR="00B54F63" w:rsidRPr="00BE3DCD">
        <w:rPr>
          <w:rFonts w:ascii="GHEA Grapalat" w:hAnsi="GHEA Grapalat" w:cs="Sylfaen"/>
          <w:sz w:val="20"/>
          <w:lang w:val="af-ZA"/>
        </w:rPr>
        <w:t xml:space="preserve"> </w:t>
      </w:r>
      <w:r w:rsidR="00B54F63" w:rsidRPr="00BE3DCD">
        <w:rPr>
          <w:rFonts w:ascii="GHEA Grapalat" w:hAnsi="GHEA Grapalat" w:cs="Sylfaen"/>
          <w:sz w:val="20"/>
        </w:rPr>
        <w:t>մասնակիցը</w:t>
      </w:r>
      <w:r w:rsidR="00B54F63" w:rsidRPr="00BE3DCD">
        <w:rPr>
          <w:rFonts w:ascii="GHEA Grapalat" w:hAnsi="GHEA Grapalat" w:cs="Sylfaen"/>
          <w:sz w:val="20"/>
          <w:lang w:val="af-ZA"/>
        </w:rPr>
        <w:t xml:space="preserve"> </w:t>
      </w:r>
      <w:r w:rsidR="00862B55" w:rsidRPr="00BE3DCD">
        <w:rPr>
          <w:rFonts w:ascii="GHEA Grapalat" w:hAnsi="GHEA Grapalat" w:cs="Sylfaen"/>
          <w:sz w:val="20"/>
          <w:lang w:val="af-ZA"/>
        </w:rPr>
        <w:t xml:space="preserve">սույն </w:t>
      </w:r>
      <w:r w:rsidR="00B54F63" w:rsidRPr="00BE3DCD">
        <w:rPr>
          <w:rFonts w:ascii="GHEA Grapalat" w:hAnsi="GHEA Grapalat" w:cs="Sylfaen"/>
          <w:sz w:val="20"/>
        </w:rPr>
        <w:t>հրավերով</w:t>
      </w:r>
      <w:r w:rsidR="00B54F63" w:rsidRPr="00BE3DCD">
        <w:rPr>
          <w:rFonts w:ascii="GHEA Grapalat" w:hAnsi="GHEA Grapalat" w:cs="Sylfaen"/>
          <w:sz w:val="20"/>
          <w:lang w:val="af-ZA"/>
        </w:rPr>
        <w:t xml:space="preserve"> </w:t>
      </w:r>
      <w:r w:rsidR="00B54F63" w:rsidRPr="00BE3DCD">
        <w:rPr>
          <w:rFonts w:ascii="GHEA Grapalat" w:hAnsi="GHEA Grapalat" w:cs="Sylfaen"/>
          <w:sz w:val="20"/>
        </w:rPr>
        <w:t>սահմանված</w:t>
      </w:r>
      <w:r w:rsidR="00B54F63" w:rsidRPr="00BE3DCD">
        <w:rPr>
          <w:rFonts w:ascii="GHEA Grapalat" w:hAnsi="GHEA Grapalat" w:cs="Sylfaen"/>
          <w:sz w:val="20"/>
          <w:lang w:val="af-ZA"/>
        </w:rPr>
        <w:t xml:space="preserve"> </w:t>
      </w:r>
      <w:r w:rsidR="00B54F63" w:rsidRPr="00BE3DCD">
        <w:rPr>
          <w:rFonts w:ascii="GHEA Grapalat" w:hAnsi="GHEA Grapalat" w:cs="Sylfaen"/>
          <w:sz w:val="20"/>
        </w:rPr>
        <w:t>կարգով</w:t>
      </w:r>
      <w:r w:rsidR="00B54F63" w:rsidRPr="00BE3DCD">
        <w:rPr>
          <w:rFonts w:ascii="GHEA Grapalat" w:hAnsi="GHEA Grapalat" w:cs="Sylfaen"/>
          <w:sz w:val="20"/>
          <w:lang w:val="af-ZA"/>
        </w:rPr>
        <w:t xml:space="preserve"> </w:t>
      </w:r>
      <w:r w:rsidR="00B54F63" w:rsidRPr="00BE3DCD">
        <w:rPr>
          <w:rFonts w:ascii="GHEA Grapalat" w:hAnsi="GHEA Grapalat" w:cs="Sylfaen"/>
          <w:sz w:val="20"/>
        </w:rPr>
        <w:t>և</w:t>
      </w:r>
      <w:r w:rsidR="00B54F63" w:rsidRPr="00BE3DCD">
        <w:rPr>
          <w:rFonts w:ascii="GHEA Grapalat" w:hAnsi="GHEA Grapalat" w:cs="Sylfaen"/>
          <w:sz w:val="20"/>
          <w:lang w:val="af-ZA"/>
        </w:rPr>
        <w:t xml:space="preserve"> </w:t>
      </w:r>
      <w:r w:rsidR="00B54F63" w:rsidRPr="00BE3DCD">
        <w:rPr>
          <w:rFonts w:ascii="GHEA Grapalat" w:hAnsi="GHEA Grapalat" w:cs="Sylfaen"/>
          <w:sz w:val="20"/>
        </w:rPr>
        <w:t>ժամկետներում</w:t>
      </w:r>
      <w:r w:rsidR="00B54F63" w:rsidRPr="00BE3DCD">
        <w:rPr>
          <w:rFonts w:ascii="GHEA Grapalat" w:hAnsi="GHEA Grapalat" w:cs="Sylfaen"/>
          <w:sz w:val="20"/>
          <w:lang w:val="af-ZA"/>
        </w:rPr>
        <w:t xml:space="preserve"> </w:t>
      </w:r>
      <w:r w:rsidR="00B54F63" w:rsidRPr="00BE3DCD">
        <w:rPr>
          <w:rFonts w:ascii="GHEA Grapalat" w:hAnsi="GHEA Grapalat" w:cs="Sylfaen"/>
          <w:sz w:val="20"/>
        </w:rPr>
        <w:t>չի</w:t>
      </w:r>
      <w:r w:rsidR="00B54F63" w:rsidRPr="00BE3DCD">
        <w:rPr>
          <w:rFonts w:ascii="GHEA Grapalat" w:hAnsi="GHEA Grapalat" w:cs="Sylfaen"/>
          <w:sz w:val="20"/>
          <w:lang w:val="af-ZA"/>
        </w:rPr>
        <w:t xml:space="preserve"> </w:t>
      </w:r>
      <w:r w:rsidR="00B54F63" w:rsidRPr="00BE3DCD">
        <w:rPr>
          <w:rFonts w:ascii="GHEA Grapalat" w:hAnsi="GHEA Grapalat" w:cs="Sylfaen"/>
          <w:sz w:val="20"/>
        </w:rPr>
        <w:t>ներկայացնում</w:t>
      </w:r>
      <w:r w:rsidR="00B54F63" w:rsidRPr="00BE3DCD">
        <w:rPr>
          <w:rFonts w:ascii="GHEA Grapalat" w:hAnsi="GHEA Grapalat" w:cs="Sylfaen"/>
          <w:sz w:val="20"/>
          <w:lang w:val="af-ZA"/>
        </w:rPr>
        <w:t xml:space="preserve"> </w:t>
      </w:r>
      <w:r w:rsidR="00B54F63" w:rsidRPr="00BE3DCD">
        <w:rPr>
          <w:rFonts w:ascii="GHEA Grapalat" w:hAnsi="GHEA Grapalat" w:cs="Sylfaen"/>
          <w:sz w:val="20"/>
        </w:rPr>
        <w:t>հրավերով</w:t>
      </w:r>
      <w:r w:rsidR="00B54F63" w:rsidRPr="00BE3DCD">
        <w:rPr>
          <w:rFonts w:ascii="GHEA Grapalat" w:hAnsi="GHEA Grapalat" w:cs="Sylfaen"/>
          <w:sz w:val="20"/>
          <w:lang w:val="af-ZA"/>
        </w:rPr>
        <w:t xml:space="preserve"> </w:t>
      </w:r>
      <w:r w:rsidR="00B54F63" w:rsidRPr="00BE3DCD">
        <w:rPr>
          <w:rFonts w:ascii="GHEA Grapalat" w:hAnsi="GHEA Grapalat" w:cs="Sylfaen"/>
          <w:sz w:val="20"/>
        </w:rPr>
        <w:t>նախատեսված</w:t>
      </w:r>
      <w:r w:rsidR="00B54F63" w:rsidRPr="00BE3DCD">
        <w:rPr>
          <w:rFonts w:ascii="GHEA Grapalat" w:hAnsi="GHEA Grapalat" w:cs="Sylfaen"/>
          <w:sz w:val="20"/>
          <w:lang w:val="af-ZA"/>
        </w:rPr>
        <w:t xml:space="preserve"> </w:t>
      </w:r>
      <w:r w:rsidR="00B54F63" w:rsidRPr="00BE3DCD">
        <w:rPr>
          <w:rFonts w:ascii="GHEA Grapalat" w:hAnsi="GHEA Grapalat" w:cs="Sylfaen"/>
          <w:sz w:val="20"/>
        </w:rPr>
        <w:t>փաստաթղթերը</w:t>
      </w:r>
      <w:r w:rsidR="00B54F63" w:rsidRPr="00BE3DCD">
        <w:rPr>
          <w:rFonts w:ascii="GHEA Grapalat" w:hAnsi="GHEA Grapalat" w:cs="Sylfaen"/>
          <w:sz w:val="20"/>
          <w:lang w:val="af-ZA"/>
        </w:rPr>
        <w:t>,</w:t>
      </w:r>
      <w:r w:rsidR="00AA7B72" w:rsidRPr="00BE3DCD">
        <w:rPr>
          <w:rFonts w:ascii="GHEA Grapalat" w:hAnsi="GHEA Grapalat" w:cs="Sylfaen"/>
          <w:sz w:val="20"/>
          <w:lang w:val="af-ZA"/>
        </w:rPr>
        <w:t xml:space="preserve"> </w:t>
      </w:r>
      <w:r w:rsidR="00AA7B72" w:rsidRPr="00BE3DCD">
        <w:rPr>
          <w:rFonts w:ascii="GHEA Grapalat" w:hAnsi="GHEA Grapalat" w:cs="Sylfaen"/>
          <w:sz w:val="20"/>
        </w:rPr>
        <w:t>կամ</w:t>
      </w:r>
      <w:r w:rsidR="00AA7B72" w:rsidRPr="00BE3DCD">
        <w:rPr>
          <w:rFonts w:ascii="GHEA Grapalat" w:hAnsi="GHEA Grapalat" w:cs="Sylfaen"/>
          <w:sz w:val="20"/>
          <w:lang w:val="af-ZA"/>
        </w:rPr>
        <w:t xml:space="preserve"> </w:t>
      </w:r>
      <w:r w:rsidR="00AA7B72" w:rsidRPr="00BE3DCD">
        <w:rPr>
          <w:rFonts w:ascii="GHEA Grapalat" w:hAnsi="GHEA Grapalat" w:cs="Sylfaen"/>
          <w:sz w:val="20"/>
        </w:rPr>
        <w:t>ընտրված</w:t>
      </w:r>
      <w:r w:rsidR="00AA7B72" w:rsidRPr="00BE3DCD">
        <w:rPr>
          <w:rFonts w:ascii="GHEA Grapalat" w:hAnsi="GHEA Grapalat" w:cs="Sylfaen"/>
          <w:sz w:val="20"/>
          <w:lang w:val="af-ZA"/>
        </w:rPr>
        <w:t xml:space="preserve"> </w:t>
      </w:r>
      <w:r w:rsidR="00AA7B72" w:rsidRPr="00BE3DCD">
        <w:rPr>
          <w:rFonts w:ascii="GHEA Grapalat" w:hAnsi="GHEA Grapalat" w:cs="Sylfaen"/>
          <w:sz w:val="20"/>
        </w:rPr>
        <w:t>մասնակիցը</w:t>
      </w:r>
      <w:r w:rsidR="00AA7B72" w:rsidRPr="00BE3DCD">
        <w:rPr>
          <w:rFonts w:ascii="GHEA Grapalat" w:hAnsi="GHEA Grapalat" w:cs="Sylfaen"/>
          <w:sz w:val="20"/>
          <w:lang w:val="af-ZA"/>
        </w:rPr>
        <w:t xml:space="preserve"> </w:t>
      </w:r>
      <w:r w:rsidR="00AA7B72" w:rsidRPr="00BE3DCD">
        <w:rPr>
          <w:rFonts w:ascii="GHEA Grapalat" w:hAnsi="GHEA Grapalat" w:cs="Sylfaen"/>
          <w:sz w:val="20"/>
        </w:rPr>
        <w:t>չի</w:t>
      </w:r>
      <w:r w:rsidR="00AA7B72" w:rsidRPr="00BE3DCD">
        <w:rPr>
          <w:rFonts w:ascii="GHEA Grapalat" w:hAnsi="GHEA Grapalat" w:cs="Sylfaen"/>
          <w:sz w:val="20"/>
          <w:lang w:val="af-ZA"/>
        </w:rPr>
        <w:t xml:space="preserve"> </w:t>
      </w:r>
      <w:r w:rsidR="00AA7B72" w:rsidRPr="00BE3DCD">
        <w:rPr>
          <w:rFonts w:ascii="GHEA Grapalat" w:hAnsi="GHEA Grapalat" w:cs="Sylfaen"/>
          <w:sz w:val="20"/>
        </w:rPr>
        <w:t>ներկայացնում</w:t>
      </w:r>
      <w:r w:rsidR="00AA7B72" w:rsidRPr="00BE3DCD">
        <w:rPr>
          <w:rFonts w:ascii="GHEA Grapalat" w:hAnsi="GHEA Grapalat" w:cs="Sylfaen"/>
          <w:sz w:val="20"/>
          <w:lang w:val="af-ZA"/>
        </w:rPr>
        <w:t xml:space="preserve"> </w:t>
      </w:r>
      <w:r w:rsidR="00AA7B72" w:rsidRPr="00BE3DCD">
        <w:rPr>
          <w:rFonts w:ascii="GHEA Grapalat" w:hAnsi="GHEA Grapalat" w:cs="Sylfaen"/>
          <w:sz w:val="20"/>
        </w:rPr>
        <w:t>որակավորման</w:t>
      </w:r>
      <w:r w:rsidR="00AA7B72" w:rsidRPr="00BE3DCD">
        <w:rPr>
          <w:rFonts w:ascii="GHEA Grapalat" w:hAnsi="GHEA Grapalat" w:cs="Sylfaen"/>
          <w:sz w:val="20"/>
          <w:lang w:val="af-ZA"/>
        </w:rPr>
        <w:t xml:space="preserve"> </w:t>
      </w:r>
      <w:r w:rsidR="00AA7B72" w:rsidRPr="00BE3DCD">
        <w:rPr>
          <w:rFonts w:ascii="GHEA Grapalat" w:hAnsi="GHEA Grapalat" w:cs="Sylfaen"/>
          <w:sz w:val="20"/>
        </w:rPr>
        <w:t>ապահովումը</w:t>
      </w:r>
      <w:r w:rsidR="00AA7B72" w:rsidRPr="00BE3DCD">
        <w:rPr>
          <w:rFonts w:ascii="GHEA Grapalat" w:hAnsi="GHEA Grapalat" w:cs="Sylfaen"/>
          <w:sz w:val="20"/>
          <w:lang w:val="af-ZA"/>
        </w:rPr>
        <w:t>,</w:t>
      </w:r>
      <w:r w:rsidR="00B54F63" w:rsidRPr="00BE3DCD">
        <w:rPr>
          <w:rFonts w:ascii="GHEA Grapalat" w:hAnsi="GHEA Grapalat" w:cs="Sylfaen"/>
          <w:sz w:val="20"/>
          <w:lang w:val="af-ZA"/>
        </w:rPr>
        <w:t xml:space="preserve"> </w:t>
      </w:r>
      <w:r w:rsidR="00B54F63" w:rsidRPr="00BE3DCD">
        <w:rPr>
          <w:rFonts w:ascii="GHEA Grapalat" w:hAnsi="GHEA Grapalat" w:cs="Sylfaen"/>
          <w:sz w:val="20"/>
        </w:rPr>
        <w:t>ապա</w:t>
      </w:r>
      <w:r w:rsidR="00B54F63" w:rsidRPr="00BE3DCD">
        <w:rPr>
          <w:rFonts w:ascii="GHEA Grapalat" w:hAnsi="GHEA Grapalat" w:cs="Sylfaen"/>
          <w:sz w:val="20"/>
          <w:lang w:val="af-ZA"/>
        </w:rPr>
        <w:t xml:space="preserve"> </w:t>
      </w:r>
      <w:r w:rsidR="00B54F63" w:rsidRPr="00BE3DCD">
        <w:rPr>
          <w:rFonts w:ascii="GHEA Grapalat" w:hAnsi="GHEA Grapalat" w:cs="Sylfaen"/>
          <w:sz w:val="20"/>
        </w:rPr>
        <w:t>այդ</w:t>
      </w:r>
      <w:r w:rsidR="00B54F63" w:rsidRPr="00BE3DCD">
        <w:rPr>
          <w:rFonts w:ascii="GHEA Grapalat" w:hAnsi="GHEA Grapalat" w:cs="Sylfaen"/>
          <w:sz w:val="20"/>
          <w:lang w:val="af-ZA"/>
        </w:rPr>
        <w:t xml:space="preserve"> </w:t>
      </w:r>
      <w:r w:rsidR="00B54F63" w:rsidRPr="00BE3DCD">
        <w:rPr>
          <w:rFonts w:ascii="GHEA Grapalat" w:hAnsi="GHEA Grapalat" w:cs="Sylfaen"/>
          <w:sz w:val="20"/>
        </w:rPr>
        <w:t>հանգամանքը</w:t>
      </w:r>
      <w:r w:rsidR="00B54F63" w:rsidRPr="00BE3DCD">
        <w:rPr>
          <w:rFonts w:ascii="GHEA Grapalat" w:hAnsi="GHEA Grapalat" w:cs="Sylfaen"/>
          <w:sz w:val="20"/>
          <w:lang w:val="af-ZA"/>
        </w:rPr>
        <w:t xml:space="preserve"> </w:t>
      </w:r>
      <w:r w:rsidR="00B54F63" w:rsidRPr="00BE3DCD">
        <w:rPr>
          <w:rFonts w:ascii="GHEA Grapalat" w:hAnsi="GHEA Grapalat" w:cs="Sylfaen"/>
          <w:sz w:val="20"/>
        </w:rPr>
        <w:t>համարվում</w:t>
      </w:r>
      <w:r w:rsidR="00B54F63" w:rsidRPr="00BE3DCD">
        <w:rPr>
          <w:rFonts w:ascii="GHEA Grapalat" w:hAnsi="GHEA Grapalat" w:cs="Sylfaen"/>
          <w:sz w:val="20"/>
          <w:lang w:val="af-ZA"/>
        </w:rPr>
        <w:t xml:space="preserve"> </w:t>
      </w:r>
      <w:r w:rsidR="00B54F63" w:rsidRPr="00BE3DCD">
        <w:rPr>
          <w:rFonts w:ascii="GHEA Grapalat" w:hAnsi="GHEA Grapalat" w:cs="Sylfaen"/>
          <w:sz w:val="20"/>
        </w:rPr>
        <w:t>է</w:t>
      </w:r>
      <w:r w:rsidR="00B54F63" w:rsidRPr="00BE3DCD">
        <w:rPr>
          <w:rFonts w:ascii="GHEA Grapalat" w:hAnsi="GHEA Grapalat" w:cs="Sylfaen"/>
          <w:sz w:val="20"/>
          <w:lang w:val="af-ZA"/>
        </w:rPr>
        <w:t xml:space="preserve"> </w:t>
      </w:r>
      <w:r w:rsidR="00B54F63" w:rsidRPr="00BE3DCD">
        <w:rPr>
          <w:rFonts w:ascii="GHEA Grapalat" w:hAnsi="GHEA Grapalat" w:cs="Sylfaen"/>
          <w:sz w:val="20"/>
        </w:rPr>
        <w:t>որպես</w:t>
      </w:r>
      <w:r w:rsidR="00B54F63" w:rsidRPr="00BE3DCD">
        <w:rPr>
          <w:rFonts w:ascii="GHEA Grapalat" w:hAnsi="GHEA Grapalat" w:cs="Sylfaen"/>
          <w:sz w:val="20"/>
          <w:lang w:val="af-ZA"/>
        </w:rPr>
        <w:t xml:space="preserve"> </w:t>
      </w:r>
      <w:r w:rsidR="00B54F63" w:rsidRPr="00BE3DCD">
        <w:rPr>
          <w:rFonts w:ascii="GHEA Grapalat" w:hAnsi="GHEA Grapalat" w:cs="Sylfaen"/>
          <w:sz w:val="20"/>
        </w:rPr>
        <w:t>գնման</w:t>
      </w:r>
      <w:r w:rsidR="00B54F63" w:rsidRPr="00BE3DCD">
        <w:rPr>
          <w:rFonts w:ascii="GHEA Grapalat" w:hAnsi="GHEA Grapalat" w:cs="Sylfaen"/>
          <w:sz w:val="20"/>
          <w:lang w:val="af-ZA"/>
        </w:rPr>
        <w:t xml:space="preserve"> </w:t>
      </w:r>
      <w:r w:rsidR="00B54F63" w:rsidRPr="00BE3DCD">
        <w:rPr>
          <w:rFonts w:ascii="GHEA Grapalat" w:hAnsi="GHEA Grapalat" w:cs="Sylfaen"/>
          <w:sz w:val="20"/>
        </w:rPr>
        <w:t>գործընթացի</w:t>
      </w:r>
      <w:r w:rsidR="00B54F63" w:rsidRPr="00BE3DCD">
        <w:rPr>
          <w:rFonts w:ascii="GHEA Grapalat" w:hAnsi="GHEA Grapalat" w:cs="Sylfaen"/>
          <w:sz w:val="20"/>
          <w:lang w:val="af-ZA"/>
        </w:rPr>
        <w:t xml:space="preserve"> </w:t>
      </w:r>
      <w:r w:rsidR="00B54F63" w:rsidRPr="00BE3DCD">
        <w:rPr>
          <w:rFonts w:ascii="GHEA Grapalat" w:hAnsi="GHEA Grapalat" w:cs="Sylfaen"/>
          <w:sz w:val="20"/>
        </w:rPr>
        <w:t>շրջանակում</w:t>
      </w:r>
      <w:r w:rsidR="00B54F63" w:rsidRPr="00BE3DCD">
        <w:rPr>
          <w:rFonts w:ascii="GHEA Grapalat" w:hAnsi="GHEA Grapalat" w:cs="Sylfaen"/>
          <w:sz w:val="20"/>
          <w:lang w:val="af-ZA"/>
        </w:rPr>
        <w:t xml:space="preserve"> </w:t>
      </w:r>
      <w:r w:rsidR="00B54F63" w:rsidRPr="00BE3DCD">
        <w:rPr>
          <w:rFonts w:ascii="GHEA Grapalat" w:hAnsi="GHEA Grapalat" w:cs="Sylfaen"/>
          <w:sz w:val="20"/>
        </w:rPr>
        <w:t>ստանձնված</w:t>
      </w:r>
      <w:r w:rsidR="00B54F63" w:rsidRPr="00BE3DCD">
        <w:rPr>
          <w:rFonts w:ascii="GHEA Grapalat" w:hAnsi="GHEA Grapalat" w:cs="Sylfaen"/>
          <w:sz w:val="20"/>
          <w:lang w:val="af-ZA"/>
        </w:rPr>
        <w:t xml:space="preserve"> </w:t>
      </w:r>
      <w:r w:rsidR="00B54F63" w:rsidRPr="00BE3DCD">
        <w:rPr>
          <w:rFonts w:ascii="GHEA Grapalat" w:hAnsi="GHEA Grapalat" w:cs="Sylfaen"/>
          <w:sz w:val="20"/>
        </w:rPr>
        <w:t>պարտավորության</w:t>
      </w:r>
      <w:r w:rsidR="00B54F63" w:rsidRPr="00BE3DCD">
        <w:rPr>
          <w:rFonts w:ascii="GHEA Grapalat" w:hAnsi="GHEA Grapalat" w:cs="Sylfaen"/>
          <w:sz w:val="20"/>
          <w:lang w:val="af-ZA"/>
        </w:rPr>
        <w:t xml:space="preserve"> </w:t>
      </w:r>
      <w:r w:rsidR="00564FB7" w:rsidRPr="00BE3DCD">
        <w:rPr>
          <w:rFonts w:ascii="GHEA Grapalat" w:hAnsi="GHEA Grapalat" w:cs="Sylfaen"/>
          <w:sz w:val="20"/>
          <w:lang w:val="af-ZA"/>
        </w:rPr>
        <w:t xml:space="preserve">խախտում: </w:t>
      </w:r>
    </w:p>
    <w:p w:rsidR="00B54F63" w:rsidRPr="00BE3DCD" w:rsidRDefault="00B97D91" w:rsidP="00EF3662">
      <w:pPr>
        <w:ind w:firstLine="375"/>
        <w:jc w:val="both"/>
        <w:rPr>
          <w:rFonts w:ascii="GHEA Grapalat" w:hAnsi="GHEA Grapalat"/>
          <w:sz w:val="20"/>
          <w:szCs w:val="20"/>
          <w:lang w:val="af-ZA"/>
        </w:rPr>
      </w:pPr>
      <w:r w:rsidRPr="00BE3DCD">
        <w:rPr>
          <w:rFonts w:ascii="GHEA Grapalat" w:hAnsi="GHEA Grapalat"/>
          <w:color w:val="000000"/>
          <w:sz w:val="20"/>
          <w:szCs w:val="20"/>
          <w:lang w:val="af-ZA"/>
        </w:rPr>
        <w:t xml:space="preserve">      </w:t>
      </w:r>
      <w:r w:rsidR="00E17B5D" w:rsidRPr="00BE3DCD">
        <w:rPr>
          <w:rFonts w:ascii="GHEA Grapalat" w:hAnsi="GHEA Grapalat"/>
          <w:color w:val="000000"/>
          <w:sz w:val="20"/>
          <w:szCs w:val="20"/>
          <w:lang w:val="af-ZA"/>
        </w:rPr>
        <w:t>8.1</w:t>
      </w:r>
      <w:r w:rsidR="00BE037D" w:rsidRPr="00BE3DCD">
        <w:rPr>
          <w:rFonts w:ascii="GHEA Grapalat" w:hAnsi="GHEA Grapalat"/>
          <w:color w:val="000000"/>
          <w:sz w:val="20"/>
          <w:szCs w:val="20"/>
          <w:lang w:val="af-ZA"/>
        </w:rPr>
        <w:t>4</w:t>
      </w:r>
      <w:r w:rsidR="00E17B5D" w:rsidRPr="00BE3DCD">
        <w:rPr>
          <w:rFonts w:ascii="GHEA Grapalat" w:hAnsi="GHEA Grapalat"/>
          <w:color w:val="000000"/>
          <w:sz w:val="20"/>
          <w:szCs w:val="20"/>
          <w:lang w:val="af-ZA"/>
        </w:rPr>
        <w:t xml:space="preserve"> </w:t>
      </w:r>
      <w:r w:rsidR="003A377C" w:rsidRPr="00BE3DCD">
        <w:rPr>
          <w:rFonts w:ascii="GHEA Grapalat" w:hAnsi="GHEA Grapalat"/>
          <w:color w:val="000000"/>
          <w:sz w:val="20"/>
          <w:szCs w:val="20"/>
        </w:rPr>
        <w:t>Ե</w:t>
      </w:r>
      <w:r w:rsidR="003D4374" w:rsidRPr="00BE3DCD">
        <w:rPr>
          <w:rFonts w:ascii="GHEA Grapalat" w:hAnsi="GHEA Grapalat"/>
          <w:color w:val="000000"/>
          <w:sz w:val="20"/>
          <w:szCs w:val="20"/>
          <w:lang w:val="hy-AM"/>
        </w:rPr>
        <w:t>թե մասնակից</w:t>
      </w:r>
      <w:r w:rsidR="00955CC1" w:rsidRPr="00BE3DCD">
        <w:rPr>
          <w:rFonts w:ascii="GHEA Grapalat" w:hAnsi="GHEA Grapalat"/>
          <w:color w:val="000000"/>
          <w:sz w:val="20"/>
          <w:szCs w:val="20"/>
        </w:rPr>
        <w:t>ն</w:t>
      </w:r>
      <w:r w:rsidR="003D4374" w:rsidRPr="00BE3DCD">
        <w:rPr>
          <w:rFonts w:ascii="GHEA Grapalat" w:hAnsi="GHEA Grapalat"/>
          <w:color w:val="000000"/>
          <w:sz w:val="20"/>
          <w:szCs w:val="20"/>
          <w:lang w:val="hy-AM"/>
        </w:rPr>
        <w:t xml:space="preserve"> </w:t>
      </w:r>
      <w:r w:rsidR="00955CC1" w:rsidRPr="00BE3DCD">
        <w:rPr>
          <w:rFonts w:ascii="GHEA Grapalat" w:hAnsi="GHEA Grapalat"/>
          <w:color w:val="000000"/>
          <w:sz w:val="20"/>
          <w:szCs w:val="20"/>
        </w:rPr>
        <w:t>Օ</w:t>
      </w:r>
      <w:r w:rsidR="003D4374" w:rsidRPr="00BE3DC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BE3DCD">
        <w:rPr>
          <w:rFonts w:ascii="GHEA Grapalat" w:hAnsi="GHEA Grapalat" w:cs="Sylfaen"/>
          <w:sz w:val="20"/>
          <w:szCs w:val="20"/>
          <w:lang w:val="af-ZA"/>
        </w:rPr>
        <w:t>:</w:t>
      </w:r>
    </w:p>
    <w:p w:rsidR="007A5810" w:rsidRPr="00BE3DCD" w:rsidRDefault="004306D6" w:rsidP="00955CC1">
      <w:pPr>
        <w:pStyle w:val="norm"/>
        <w:spacing w:line="240" w:lineRule="auto"/>
        <w:ind w:firstLine="706"/>
        <w:rPr>
          <w:rFonts w:ascii="GHEA Grapalat" w:hAnsi="GHEA Grapalat" w:cs="Sylfaen"/>
          <w:sz w:val="20"/>
          <w:szCs w:val="24"/>
          <w:lang w:val="af-ZA" w:eastAsia="en-US"/>
        </w:rPr>
      </w:pPr>
      <w:r w:rsidRPr="00BE3DCD">
        <w:rPr>
          <w:rFonts w:ascii="GHEA Grapalat" w:hAnsi="GHEA Grapalat" w:cs="Sylfaen"/>
          <w:sz w:val="20"/>
          <w:szCs w:val="24"/>
          <w:lang w:val="af-ZA" w:eastAsia="en-US"/>
        </w:rPr>
        <w:t>8</w:t>
      </w:r>
      <w:r w:rsidR="00EF2159" w:rsidRPr="00BE3DCD">
        <w:rPr>
          <w:rFonts w:ascii="GHEA Grapalat" w:hAnsi="GHEA Grapalat" w:cs="Sylfaen"/>
          <w:sz w:val="20"/>
          <w:szCs w:val="24"/>
          <w:lang w:val="af-ZA" w:eastAsia="en-US"/>
        </w:rPr>
        <w:t>.</w:t>
      </w:r>
      <w:r w:rsidRPr="00BE3DCD">
        <w:rPr>
          <w:rFonts w:ascii="GHEA Grapalat" w:hAnsi="GHEA Grapalat" w:cs="Sylfaen"/>
          <w:sz w:val="20"/>
          <w:szCs w:val="24"/>
          <w:lang w:val="af-ZA" w:eastAsia="en-US"/>
        </w:rPr>
        <w:t>1</w:t>
      </w:r>
      <w:r w:rsidR="00BE037D" w:rsidRPr="00BE3DCD">
        <w:rPr>
          <w:rFonts w:ascii="GHEA Grapalat" w:hAnsi="GHEA Grapalat" w:cs="Sylfaen"/>
          <w:sz w:val="20"/>
          <w:szCs w:val="24"/>
          <w:lang w:val="af-ZA" w:eastAsia="en-US"/>
        </w:rPr>
        <w:t>5</w:t>
      </w:r>
      <w:r w:rsidRPr="00BE3DCD">
        <w:rPr>
          <w:rFonts w:ascii="GHEA Grapalat" w:hAnsi="GHEA Grapalat" w:cs="Sylfaen"/>
          <w:sz w:val="20"/>
          <w:szCs w:val="24"/>
          <w:lang w:val="af-ZA" w:eastAsia="en-US"/>
        </w:rPr>
        <w:t xml:space="preserve"> </w:t>
      </w:r>
      <w:r w:rsidR="007A5810" w:rsidRPr="00BE3DCD">
        <w:rPr>
          <w:rFonts w:ascii="GHEA Grapalat" w:hAnsi="GHEA Grapalat" w:cs="Sylfaen"/>
          <w:sz w:val="20"/>
          <w:szCs w:val="24"/>
          <w:lang w:val="ru-RU" w:eastAsia="en-US"/>
        </w:rPr>
        <w:t>Սույն</w:t>
      </w:r>
      <w:r w:rsidR="007A5810"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val="ru-RU" w:eastAsia="en-US"/>
        </w:rPr>
        <w:t>հրավերի</w:t>
      </w:r>
      <w:r w:rsidRPr="00BE3DCD">
        <w:rPr>
          <w:rFonts w:ascii="GHEA Grapalat" w:hAnsi="GHEA Grapalat" w:cs="Sylfaen"/>
          <w:sz w:val="20"/>
          <w:szCs w:val="24"/>
          <w:lang w:val="af-ZA" w:eastAsia="en-US"/>
        </w:rPr>
        <w:t xml:space="preserve"> 1-</w:t>
      </w:r>
      <w:r w:rsidRPr="00BE3DCD">
        <w:rPr>
          <w:rFonts w:ascii="GHEA Grapalat" w:hAnsi="GHEA Grapalat" w:cs="Sylfaen"/>
          <w:sz w:val="20"/>
          <w:szCs w:val="24"/>
          <w:lang w:val="ru-RU" w:eastAsia="en-US"/>
        </w:rPr>
        <w:t>ին</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val="ru-RU" w:eastAsia="en-US"/>
        </w:rPr>
        <w:t>մասի</w:t>
      </w:r>
      <w:r w:rsidRPr="00BE3DCD">
        <w:rPr>
          <w:rFonts w:ascii="GHEA Grapalat" w:hAnsi="GHEA Grapalat" w:cs="Sylfaen"/>
          <w:sz w:val="20"/>
          <w:szCs w:val="24"/>
          <w:lang w:val="af-ZA" w:eastAsia="en-US"/>
        </w:rPr>
        <w:t xml:space="preserve"> </w:t>
      </w:r>
      <w:r w:rsidR="00441D04" w:rsidRPr="00BE3DCD">
        <w:rPr>
          <w:rFonts w:ascii="GHEA Grapalat" w:hAnsi="GHEA Grapalat" w:cs="Sylfaen"/>
          <w:sz w:val="20"/>
          <w:szCs w:val="24"/>
          <w:lang w:val="af-ZA" w:eastAsia="en-US"/>
        </w:rPr>
        <w:t>8.</w:t>
      </w:r>
      <w:r w:rsidR="00BE037D" w:rsidRPr="00BE3DCD">
        <w:rPr>
          <w:rFonts w:ascii="GHEA Grapalat" w:hAnsi="GHEA Grapalat" w:cs="Sylfaen"/>
          <w:sz w:val="20"/>
          <w:szCs w:val="24"/>
          <w:lang w:val="af-ZA" w:eastAsia="en-US"/>
        </w:rPr>
        <w:t>8</w:t>
      </w:r>
      <w:r w:rsidR="00441D04" w:rsidRPr="00BE3DCD">
        <w:rPr>
          <w:rFonts w:ascii="GHEA Grapalat" w:hAnsi="GHEA Grapalat" w:cs="Sylfaen"/>
          <w:sz w:val="20"/>
          <w:szCs w:val="24"/>
          <w:lang w:val="af-ZA" w:eastAsia="en-US"/>
        </w:rPr>
        <w:t xml:space="preserve"> և</w:t>
      </w:r>
      <w:r w:rsidRPr="00BE3DCD">
        <w:rPr>
          <w:rFonts w:ascii="GHEA Grapalat" w:hAnsi="GHEA Grapalat" w:cs="Sylfaen"/>
          <w:sz w:val="20"/>
          <w:szCs w:val="24"/>
          <w:lang w:val="af-ZA" w:eastAsia="en-US"/>
        </w:rPr>
        <w:t xml:space="preserve"> 8</w:t>
      </w:r>
      <w:r w:rsidR="00BE037D" w:rsidRPr="00BE3DCD">
        <w:rPr>
          <w:rFonts w:ascii="GHEA Grapalat" w:hAnsi="GHEA Grapalat" w:cs="Sylfaen"/>
          <w:sz w:val="20"/>
          <w:szCs w:val="24"/>
          <w:lang w:val="af-ZA" w:eastAsia="en-US"/>
        </w:rPr>
        <w:t>.9</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val="ru-RU" w:eastAsia="en-US"/>
        </w:rPr>
        <w:t>կետ</w:t>
      </w:r>
      <w:r w:rsidR="00441D04" w:rsidRPr="00BE3DCD">
        <w:rPr>
          <w:rFonts w:ascii="GHEA Grapalat" w:hAnsi="GHEA Grapalat" w:cs="Sylfaen"/>
          <w:sz w:val="20"/>
          <w:szCs w:val="24"/>
          <w:lang w:eastAsia="en-US"/>
        </w:rPr>
        <w:t>եր</w:t>
      </w:r>
      <w:r w:rsidRPr="00BE3DCD">
        <w:rPr>
          <w:rFonts w:ascii="GHEA Grapalat" w:hAnsi="GHEA Grapalat" w:cs="Sylfaen"/>
          <w:sz w:val="20"/>
          <w:szCs w:val="24"/>
          <w:lang w:val="ru-RU" w:eastAsia="en-US"/>
        </w:rPr>
        <w:t>ում</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val="ru-RU" w:eastAsia="en-US"/>
        </w:rPr>
        <w:t>նշված</w:t>
      </w:r>
      <w:r w:rsidRPr="00BE3DCD">
        <w:rPr>
          <w:rFonts w:ascii="GHEA Grapalat" w:hAnsi="GHEA Grapalat" w:cs="Sylfaen"/>
          <w:sz w:val="20"/>
          <w:szCs w:val="24"/>
          <w:lang w:val="af-ZA" w:eastAsia="en-US"/>
        </w:rPr>
        <w:t xml:space="preserve"> </w:t>
      </w:r>
      <w:r w:rsidR="007A5810" w:rsidRPr="00BE3DCD">
        <w:rPr>
          <w:rFonts w:ascii="GHEA Grapalat" w:hAnsi="GHEA Grapalat" w:cs="Sylfaen"/>
          <w:sz w:val="20"/>
          <w:szCs w:val="24"/>
          <w:lang w:val="ru-RU" w:eastAsia="en-US"/>
        </w:rPr>
        <w:t>փաստաթղթերը</w:t>
      </w:r>
      <w:r w:rsidR="00D371A7" w:rsidRPr="00BE3DCD">
        <w:rPr>
          <w:rFonts w:ascii="GHEA Grapalat" w:hAnsi="GHEA Grapalat" w:cs="Sylfaen"/>
          <w:sz w:val="20"/>
          <w:szCs w:val="24"/>
          <w:lang w:val="af-ZA" w:eastAsia="en-US"/>
        </w:rPr>
        <w:t xml:space="preserve"> </w:t>
      </w:r>
      <w:r w:rsidR="00EF2159" w:rsidRPr="00BE3DCD">
        <w:rPr>
          <w:rFonts w:ascii="GHEA Grapalat" w:hAnsi="GHEA Grapalat" w:cs="Sylfaen"/>
          <w:sz w:val="20"/>
          <w:szCs w:val="24"/>
          <w:lang w:val="af-ZA" w:eastAsia="en-US"/>
        </w:rPr>
        <w:t xml:space="preserve">մասնակիցը </w:t>
      </w:r>
      <w:r w:rsidR="00D371A7" w:rsidRPr="00BE3DCD">
        <w:rPr>
          <w:rFonts w:ascii="GHEA Grapalat" w:hAnsi="GHEA Grapalat" w:cs="Sylfaen"/>
          <w:sz w:val="20"/>
          <w:szCs w:val="24"/>
          <w:lang w:eastAsia="en-US"/>
        </w:rPr>
        <w:t>սահմանված</w:t>
      </w:r>
      <w:r w:rsidR="00D371A7" w:rsidRPr="00BE3DCD">
        <w:rPr>
          <w:rFonts w:ascii="GHEA Grapalat" w:hAnsi="GHEA Grapalat" w:cs="Sylfaen"/>
          <w:sz w:val="20"/>
          <w:szCs w:val="24"/>
          <w:lang w:val="af-ZA" w:eastAsia="en-US"/>
        </w:rPr>
        <w:t xml:space="preserve"> </w:t>
      </w:r>
      <w:r w:rsidR="00D371A7" w:rsidRPr="00BE3DCD">
        <w:rPr>
          <w:rFonts w:ascii="GHEA Grapalat" w:hAnsi="GHEA Grapalat" w:cs="Sylfaen"/>
          <w:sz w:val="20"/>
          <w:szCs w:val="24"/>
          <w:lang w:eastAsia="en-US"/>
        </w:rPr>
        <w:t>ժամկետում</w:t>
      </w:r>
      <w:r w:rsidR="007A5810" w:rsidRPr="00BE3DCD">
        <w:rPr>
          <w:rFonts w:ascii="GHEA Grapalat" w:hAnsi="GHEA Grapalat" w:cs="Sylfaen"/>
          <w:sz w:val="20"/>
          <w:szCs w:val="24"/>
          <w:lang w:val="af-ZA" w:eastAsia="en-US"/>
        </w:rPr>
        <w:t xml:space="preserve"> </w:t>
      </w:r>
      <w:r w:rsidR="007A5810" w:rsidRPr="00BE3DCD">
        <w:rPr>
          <w:rFonts w:ascii="GHEA Grapalat" w:hAnsi="GHEA Grapalat" w:cs="Sylfaen"/>
          <w:sz w:val="20"/>
          <w:szCs w:val="24"/>
          <w:lang w:val="ru-RU" w:eastAsia="en-US"/>
        </w:rPr>
        <w:t>հանձնա</w:t>
      </w:r>
      <w:r w:rsidR="007A5810" w:rsidRPr="00BE3DCD">
        <w:rPr>
          <w:rFonts w:ascii="GHEA Grapalat" w:hAnsi="GHEA Grapalat" w:cs="Sylfaen"/>
          <w:sz w:val="20"/>
          <w:szCs w:val="24"/>
          <w:lang w:val="af-ZA" w:eastAsia="en-US"/>
        </w:rPr>
        <w:softHyphen/>
      </w:r>
      <w:r w:rsidR="007A5810" w:rsidRPr="00BE3DCD">
        <w:rPr>
          <w:rFonts w:ascii="GHEA Grapalat" w:hAnsi="GHEA Grapalat" w:cs="Sylfaen"/>
          <w:sz w:val="20"/>
          <w:szCs w:val="24"/>
          <w:lang w:val="ru-RU" w:eastAsia="en-US"/>
        </w:rPr>
        <w:t>ժողովի</w:t>
      </w:r>
      <w:r w:rsidR="007A5810" w:rsidRPr="00BE3DCD">
        <w:rPr>
          <w:rFonts w:ascii="GHEA Grapalat" w:hAnsi="GHEA Grapalat" w:cs="Sylfaen"/>
          <w:sz w:val="20"/>
          <w:szCs w:val="24"/>
          <w:lang w:val="af-ZA" w:eastAsia="en-US"/>
        </w:rPr>
        <w:t xml:space="preserve"> </w:t>
      </w:r>
      <w:r w:rsidR="007A5810" w:rsidRPr="00BE3DCD">
        <w:rPr>
          <w:rFonts w:ascii="GHEA Grapalat" w:hAnsi="GHEA Grapalat" w:cs="Sylfaen"/>
          <w:sz w:val="20"/>
          <w:szCs w:val="24"/>
          <w:lang w:val="ru-RU" w:eastAsia="en-US"/>
        </w:rPr>
        <w:t>քարտուղարին</w:t>
      </w:r>
      <w:r w:rsidR="007A5810" w:rsidRPr="00BE3DCD">
        <w:rPr>
          <w:rFonts w:ascii="GHEA Grapalat" w:hAnsi="GHEA Grapalat" w:cs="Sylfaen"/>
          <w:sz w:val="20"/>
          <w:szCs w:val="24"/>
          <w:lang w:val="af-ZA" w:eastAsia="en-US"/>
        </w:rPr>
        <w:t xml:space="preserve"> </w:t>
      </w:r>
      <w:r w:rsidR="007A5810" w:rsidRPr="00BE3DCD">
        <w:rPr>
          <w:rFonts w:ascii="GHEA Grapalat" w:hAnsi="GHEA Grapalat" w:cs="Sylfaen"/>
          <w:sz w:val="20"/>
          <w:szCs w:val="24"/>
          <w:lang w:val="ru-RU" w:eastAsia="en-US"/>
        </w:rPr>
        <w:t>ներկայաց</w:t>
      </w:r>
      <w:r w:rsidR="00EF2159" w:rsidRPr="00BE3DCD">
        <w:rPr>
          <w:rFonts w:ascii="GHEA Grapalat" w:hAnsi="GHEA Grapalat" w:cs="Sylfaen"/>
          <w:sz w:val="20"/>
          <w:szCs w:val="24"/>
          <w:lang w:eastAsia="en-US"/>
        </w:rPr>
        <w:t>ն</w:t>
      </w:r>
      <w:r w:rsidR="007A5810" w:rsidRPr="00BE3DCD">
        <w:rPr>
          <w:rFonts w:ascii="GHEA Grapalat" w:hAnsi="GHEA Grapalat" w:cs="Sylfaen"/>
          <w:sz w:val="20"/>
          <w:szCs w:val="24"/>
          <w:lang w:val="ru-RU" w:eastAsia="en-US"/>
        </w:rPr>
        <w:t>ում</w:t>
      </w:r>
      <w:r w:rsidR="007A5810" w:rsidRPr="00BE3DCD">
        <w:rPr>
          <w:rFonts w:ascii="GHEA Grapalat" w:hAnsi="GHEA Grapalat" w:cs="Sylfaen"/>
          <w:sz w:val="20"/>
          <w:szCs w:val="24"/>
          <w:lang w:val="af-ZA" w:eastAsia="en-US"/>
        </w:rPr>
        <w:t xml:space="preserve"> </w:t>
      </w:r>
      <w:r w:rsidR="00EF2159" w:rsidRPr="00BE3DCD">
        <w:rPr>
          <w:rFonts w:ascii="GHEA Grapalat" w:hAnsi="GHEA Grapalat" w:cs="Sylfaen"/>
          <w:sz w:val="20"/>
          <w:szCs w:val="24"/>
          <w:lang w:eastAsia="en-US"/>
        </w:rPr>
        <w:t>է</w:t>
      </w:r>
      <w:r w:rsidR="007A5810" w:rsidRPr="00BE3DCD">
        <w:rPr>
          <w:rFonts w:ascii="GHEA Grapalat" w:hAnsi="GHEA Grapalat" w:cs="Sylfaen"/>
          <w:sz w:val="20"/>
          <w:szCs w:val="24"/>
          <w:lang w:val="af-ZA" w:eastAsia="en-US"/>
        </w:rPr>
        <w:t xml:space="preserve"> </w:t>
      </w:r>
      <w:r w:rsidR="00FE20B2" w:rsidRPr="00BE3DCD">
        <w:rPr>
          <w:rFonts w:ascii="GHEA Grapalat" w:hAnsi="GHEA Grapalat" w:cs="Sylfaen"/>
          <w:sz w:val="20"/>
          <w:szCs w:val="24"/>
          <w:lang w:val="af-ZA" w:eastAsia="en-US"/>
        </w:rPr>
        <w:t xml:space="preserve">վերջինիս՝ </w:t>
      </w:r>
      <w:r w:rsidRPr="00BE3DCD">
        <w:rPr>
          <w:rFonts w:ascii="GHEA Grapalat" w:hAnsi="GHEA Grapalat" w:cs="Sylfaen"/>
          <w:sz w:val="20"/>
          <w:szCs w:val="24"/>
          <w:lang w:val="ru-RU" w:eastAsia="en-US"/>
        </w:rPr>
        <w:t>սույն</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val="ru-RU" w:eastAsia="en-US"/>
        </w:rPr>
        <w:t>հրավերով</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val="ru-RU" w:eastAsia="en-US"/>
        </w:rPr>
        <w:t>նախատեսված</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val="ru-RU" w:eastAsia="en-US"/>
        </w:rPr>
        <w:t>էլեկտրոնային</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val="ru-RU" w:eastAsia="en-US"/>
        </w:rPr>
        <w:t>փոստին</w:t>
      </w:r>
      <w:r w:rsidR="00FE20B2" w:rsidRPr="00BE3DCD">
        <w:rPr>
          <w:rFonts w:ascii="GHEA Grapalat" w:hAnsi="GHEA Grapalat" w:cs="Sylfaen"/>
          <w:sz w:val="20"/>
          <w:szCs w:val="24"/>
          <w:lang w:val="af-ZA" w:eastAsia="en-US"/>
        </w:rPr>
        <w:t xml:space="preserve"> </w:t>
      </w:r>
      <w:r w:rsidR="00FE20B2" w:rsidRPr="00BE3DCD">
        <w:rPr>
          <w:rFonts w:ascii="GHEA Grapalat" w:hAnsi="GHEA Grapalat" w:cs="Sylfaen"/>
          <w:sz w:val="20"/>
          <w:szCs w:val="24"/>
          <w:lang w:eastAsia="en-US"/>
        </w:rPr>
        <w:t>ուղարկելու</w:t>
      </w:r>
      <w:r w:rsidR="00FE20B2" w:rsidRPr="00BE3DCD">
        <w:rPr>
          <w:rFonts w:ascii="GHEA Grapalat" w:hAnsi="GHEA Grapalat" w:cs="Sylfaen"/>
          <w:sz w:val="20"/>
          <w:szCs w:val="24"/>
          <w:lang w:val="af-ZA" w:eastAsia="en-US"/>
        </w:rPr>
        <w:t xml:space="preserve"> </w:t>
      </w:r>
      <w:r w:rsidR="00FE20B2" w:rsidRPr="00BE3DCD">
        <w:rPr>
          <w:rFonts w:ascii="GHEA Grapalat" w:hAnsi="GHEA Grapalat" w:cs="Sylfaen"/>
          <w:sz w:val="20"/>
          <w:szCs w:val="24"/>
          <w:lang w:eastAsia="en-US"/>
        </w:rPr>
        <w:t>միջոցով</w:t>
      </w:r>
      <w:r w:rsidRPr="00BE3DCD">
        <w:rPr>
          <w:rFonts w:ascii="GHEA Grapalat" w:hAnsi="GHEA Grapalat" w:cs="Sylfaen"/>
          <w:sz w:val="20"/>
          <w:szCs w:val="24"/>
          <w:lang w:val="af-ZA" w:eastAsia="en-US"/>
        </w:rPr>
        <w:t xml:space="preserve">: </w:t>
      </w:r>
      <w:r w:rsidR="007A5810" w:rsidRPr="00BE3DCD">
        <w:rPr>
          <w:rFonts w:ascii="GHEA Grapalat" w:hAnsi="GHEA Grapalat" w:cs="Sylfaen"/>
          <w:sz w:val="20"/>
          <w:szCs w:val="24"/>
          <w:lang w:val="af-ZA" w:eastAsia="en-US"/>
        </w:rPr>
        <w:t xml:space="preserve"> </w:t>
      </w:r>
      <w:r w:rsidR="007A5810" w:rsidRPr="00BE3DCD">
        <w:rPr>
          <w:rFonts w:ascii="GHEA Grapalat" w:hAnsi="GHEA Grapalat" w:cs="Sylfaen"/>
          <w:sz w:val="20"/>
          <w:szCs w:val="24"/>
          <w:lang w:val="ru-RU" w:eastAsia="en-US"/>
        </w:rPr>
        <w:t>Քարտուղարը</w:t>
      </w:r>
      <w:r w:rsidR="007A5810" w:rsidRPr="00BE3DCD">
        <w:rPr>
          <w:rFonts w:ascii="GHEA Grapalat" w:hAnsi="GHEA Grapalat" w:cs="Sylfaen"/>
          <w:sz w:val="20"/>
          <w:szCs w:val="24"/>
          <w:lang w:val="af-ZA" w:eastAsia="en-US"/>
        </w:rPr>
        <w:t xml:space="preserve"> </w:t>
      </w:r>
      <w:r w:rsidR="007A5810" w:rsidRPr="00BE3DCD">
        <w:rPr>
          <w:rFonts w:ascii="GHEA Grapalat" w:hAnsi="GHEA Grapalat" w:cs="Sylfaen"/>
          <w:sz w:val="20"/>
          <w:szCs w:val="24"/>
          <w:lang w:val="ru-RU" w:eastAsia="en-US"/>
        </w:rPr>
        <w:t>պարտավոր</w:t>
      </w:r>
      <w:r w:rsidR="007A5810" w:rsidRPr="00BE3DCD">
        <w:rPr>
          <w:rFonts w:ascii="GHEA Grapalat" w:hAnsi="GHEA Grapalat" w:cs="Sylfaen"/>
          <w:sz w:val="20"/>
          <w:szCs w:val="24"/>
          <w:lang w:val="af-ZA" w:eastAsia="en-US"/>
        </w:rPr>
        <w:t xml:space="preserve"> </w:t>
      </w:r>
      <w:r w:rsidR="007A5810" w:rsidRPr="00BE3DCD">
        <w:rPr>
          <w:rFonts w:ascii="GHEA Grapalat" w:hAnsi="GHEA Grapalat" w:cs="Sylfaen"/>
          <w:sz w:val="20"/>
          <w:szCs w:val="24"/>
          <w:lang w:val="ru-RU" w:eastAsia="en-US"/>
        </w:rPr>
        <w:t>է</w:t>
      </w:r>
      <w:r w:rsidR="007A5810" w:rsidRPr="00BE3DCD">
        <w:rPr>
          <w:rFonts w:ascii="GHEA Grapalat" w:hAnsi="GHEA Grapalat" w:cs="Sylfaen"/>
          <w:sz w:val="20"/>
          <w:szCs w:val="24"/>
          <w:lang w:val="af-ZA" w:eastAsia="en-US"/>
        </w:rPr>
        <w:t xml:space="preserve"> </w:t>
      </w:r>
      <w:r w:rsidR="007A5810" w:rsidRPr="00BE3DCD">
        <w:rPr>
          <w:rFonts w:ascii="GHEA Grapalat" w:hAnsi="GHEA Grapalat" w:cs="Sylfaen"/>
          <w:sz w:val="20"/>
          <w:szCs w:val="24"/>
          <w:lang w:val="ru-RU" w:eastAsia="en-US"/>
        </w:rPr>
        <w:t>փաստաթղթերն</w:t>
      </w:r>
      <w:r w:rsidR="007A5810" w:rsidRPr="00BE3DCD">
        <w:rPr>
          <w:rFonts w:ascii="GHEA Grapalat" w:hAnsi="GHEA Grapalat" w:cs="Sylfaen"/>
          <w:sz w:val="20"/>
          <w:szCs w:val="24"/>
          <w:lang w:val="af-ZA" w:eastAsia="en-US"/>
        </w:rPr>
        <w:t xml:space="preserve"> </w:t>
      </w:r>
      <w:r w:rsidR="007A5810" w:rsidRPr="00BE3DCD">
        <w:rPr>
          <w:rFonts w:ascii="GHEA Grapalat" w:hAnsi="GHEA Grapalat" w:cs="Sylfaen"/>
          <w:sz w:val="20"/>
          <w:szCs w:val="24"/>
          <w:lang w:val="ru-RU" w:eastAsia="en-US"/>
        </w:rPr>
        <w:t>ստանալու</w:t>
      </w:r>
      <w:r w:rsidR="007A5810" w:rsidRPr="00BE3DCD">
        <w:rPr>
          <w:rFonts w:ascii="GHEA Grapalat" w:hAnsi="GHEA Grapalat" w:cs="Sylfaen"/>
          <w:sz w:val="20"/>
          <w:szCs w:val="24"/>
          <w:lang w:val="af-ZA" w:eastAsia="en-US"/>
        </w:rPr>
        <w:t xml:space="preserve"> </w:t>
      </w:r>
      <w:r w:rsidR="007A5810" w:rsidRPr="00BE3DCD">
        <w:rPr>
          <w:rFonts w:ascii="GHEA Grapalat" w:hAnsi="GHEA Grapalat" w:cs="Sylfaen"/>
          <w:sz w:val="20"/>
          <w:szCs w:val="24"/>
          <w:lang w:val="ru-RU" w:eastAsia="en-US"/>
        </w:rPr>
        <w:t>օրը</w:t>
      </w:r>
      <w:r w:rsidR="007A5810" w:rsidRPr="00BE3DCD">
        <w:rPr>
          <w:rFonts w:ascii="GHEA Grapalat" w:hAnsi="GHEA Grapalat" w:cs="Sylfaen"/>
          <w:sz w:val="20"/>
          <w:szCs w:val="24"/>
          <w:lang w:val="af-ZA" w:eastAsia="en-US"/>
        </w:rPr>
        <w:t xml:space="preserve"> </w:t>
      </w:r>
      <w:r w:rsidR="007A5810" w:rsidRPr="00BE3DCD">
        <w:rPr>
          <w:rFonts w:ascii="GHEA Grapalat" w:hAnsi="GHEA Grapalat" w:cs="Sylfaen"/>
          <w:sz w:val="20"/>
          <w:szCs w:val="24"/>
          <w:lang w:val="ru-RU" w:eastAsia="en-US"/>
        </w:rPr>
        <w:lastRenderedPageBreak/>
        <w:t>հաստատել</w:t>
      </w:r>
      <w:r w:rsidR="007A5810" w:rsidRPr="00BE3DCD">
        <w:rPr>
          <w:rFonts w:ascii="GHEA Grapalat" w:hAnsi="GHEA Grapalat" w:cs="Sylfaen"/>
          <w:sz w:val="20"/>
          <w:szCs w:val="24"/>
          <w:lang w:val="af-ZA" w:eastAsia="en-US"/>
        </w:rPr>
        <w:t xml:space="preserve"> </w:t>
      </w:r>
      <w:r w:rsidR="007A5810" w:rsidRPr="00BE3DCD">
        <w:rPr>
          <w:rFonts w:ascii="GHEA Grapalat" w:hAnsi="GHEA Grapalat" w:cs="Sylfaen"/>
          <w:sz w:val="20"/>
          <w:szCs w:val="24"/>
          <w:lang w:val="ru-RU" w:eastAsia="en-US"/>
        </w:rPr>
        <w:t>դրանց</w:t>
      </w:r>
      <w:r w:rsidR="007A5810" w:rsidRPr="00BE3DCD">
        <w:rPr>
          <w:rFonts w:ascii="GHEA Grapalat" w:hAnsi="GHEA Grapalat" w:cs="Sylfaen"/>
          <w:sz w:val="20"/>
          <w:szCs w:val="24"/>
          <w:lang w:val="af-ZA" w:eastAsia="en-US"/>
        </w:rPr>
        <w:t xml:space="preserve"> </w:t>
      </w:r>
      <w:r w:rsidR="007A5810" w:rsidRPr="00BE3DCD">
        <w:rPr>
          <w:rFonts w:ascii="GHEA Grapalat" w:hAnsi="GHEA Grapalat" w:cs="Sylfaen"/>
          <w:sz w:val="20"/>
          <w:szCs w:val="24"/>
          <w:lang w:val="ru-RU" w:eastAsia="en-US"/>
        </w:rPr>
        <w:t>ստանալու</w:t>
      </w:r>
      <w:r w:rsidR="007A5810" w:rsidRPr="00BE3DCD">
        <w:rPr>
          <w:rFonts w:ascii="GHEA Grapalat" w:hAnsi="GHEA Grapalat" w:cs="Sylfaen"/>
          <w:sz w:val="20"/>
          <w:szCs w:val="24"/>
          <w:lang w:val="af-ZA" w:eastAsia="en-US"/>
        </w:rPr>
        <w:t xml:space="preserve"> </w:t>
      </w:r>
      <w:r w:rsidR="007A5810" w:rsidRPr="00BE3DCD">
        <w:rPr>
          <w:rFonts w:ascii="GHEA Grapalat" w:hAnsi="GHEA Grapalat" w:cs="Sylfaen"/>
          <w:sz w:val="20"/>
          <w:szCs w:val="24"/>
          <w:lang w:val="ru-RU" w:eastAsia="en-US"/>
        </w:rPr>
        <w:t>հանգամանքը՝</w:t>
      </w:r>
      <w:r w:rsidR="007A5810" w:rsidRPr="00BE3DCD">
        <w:rPr>
          <w:rFonts w:ascii="GHEA Grapalat" w:hAnsi="GHEA Grapalat" w:cs="Sylfaen"/>
          <w:sz w:val="20"/>
          <w:szCs w:val="24"/>
          <w:lang w:val="af-ZA" w:eastAsia="en-US"/>
        </w:rPr>
        <w:t xml:space="preserve"> </w:t>
      </w:r>
      <w:r w:rsidR="007A5810" w:rsidRPr="00BE3DCD">
        <w:rPr>
          <w:rFonts w:ascii="GHEA Grapalat" w:hAnsi="GHEA Grapalat" w:cs="Sylfaen"/>
          <w:sz w:val="20"/>
          <w:szCs w:val="24"/>
          <w:lang w:val="ru-RU" w:eastAsia="en-US"/>
        </w:rPr>
        <w:t>սույն</w:t>
      </w:r>
      <w:r w:rsidR="007A5810" w:rsidRPr="00BE3DCD">
        <w:rPr>
          <w:rFonts w:ascii="GHEA Grapalat" w:hAnsi="GHEA Grapalat" w:cs="Sylfaen"/>
          <w:sz w:val="20"/>
          <w:szCs w:val="24"/>
          <w:lang w:val="hy-AM" w:eastAsia="en-US"/>
        </w:rPr>
        <w:t xml:space="preserve"> </w:t>
      </w:r>
      <w:r w:rsidR="007A5810" w:rsidRPr="00BE3DCD">
        <w:rPr>
          <w:rFonts w:ascii="GHEA Grapalat" w:hAnsi="GHEA Grapalat" w:cs="Sylfaen"/>
          <w:sz w:val="20"/>
          <w:szCs w:val="24"/>
          <w:lang w:val="ru-RU" w:eastAsia="en-US"/>
        </w:rPr>
        <w:t>հրավերում</w:t>
      </w:r>
      <w:r w:rsidR="007A5810" w:rsidRPr="00BE3DCD">
        <w:rPr>
          <w:rFonts w:ascii="GHEA Grapalat" w:hAnsi="GHEA Grapalat" w:cs="Sylfaen"/>
          <w:sz w:val="20"/>
          <w:szCs w:val="24"/>
          <w:lang w:val="hy-AM" w:eastAsia="en-US"/>
        </w:rPr>
        <w:t xml:space="preserve"> </w:t>
      </w:r>
      <w:r w:rsidR="007A5810" w:rsidRPr="00BE3DCD">
        <w:rPr>
          <w:rFonts w:ascii="GHEA Grapalat" w:hAnsi="GHEA Grapalat" w:cs="Sylfaen"/>
          <w:sz w:val="20"/>
          <w:szCs w:val="24"/>
          <w:lang w:val="ru-RU" w:eastAsia="en-US"/>
        </w:rPr>
        <w:t>նշված</w:t>
      </w:r>
      <w:r w:rsidR="007A5810" w:rsidRPr="00BE3DCD">
        <w:rPr>
          <w:rFonts w:ascii="GHEA Grapalat" w:hAnsi="GHEA Grapalat" w:cs="Sylfaen"/>
          <w:sz w:val="20"/>
          <w:szCs w:val="24"/>
          <w:lang w:val="af-ZA" w:eastAsia="en-US"/>
        </w:rPr>
        <w:t xml:space="preserve"> </w:t>
      </w:r>
      <w:r w:rsidR="007A5810" w:rsidRPr="00BE3DCD">
        <w:rPr>
          <w:rFonts w:ascii="GHEA Grapalat" w:hAnsi="GHEA Grapalat" w:cs="Sylfaen"/>
          <w:sz w:val="20"/>
          <w:szCs w:val="24"/>
          <w:lang w:val="ru-RU" w:eastAsia="en-US"/>
        </w:rPr>
        <w:t>իր</w:t>
      </w:r>
      <w:r w:rsidR="007A5810" w:rsidRPr="00BE3DCD">
        <w:rPr>
          <w:rFonts w:ascii="GHEA Grapalat" w:hAnsi="GHEA Grapalat" w:cs="Sylfaen"/>
          <w:sz w:val="20"/>
          <w:szCs w:val="24"/>
          <w:lang w:val="af-ZA" w:eastAsia="en-US"/>
        </w:rPr>
        <w:t xml:space="preserve"> </w:t>
      </w:r>
      <w:r w:rsidR="007A5810" w:rsidRPr="00BE3DCD">
        <w:rPr>
          <w:rFonts w:ascii="GHEA Grapalat" w:hAnsi="GHEA Grapalat" w:cs="Sylfaen"/>
          <w:sz w:val="20"/>
          <w:szCs w:val="24"/>
          <w:lang w:val="ru-RU" w:eastAsia="en-US"/>
        </w:rPr>
        <w:t>էլեկտրոնային</w:t>
      </w:r>
      <w:r w:rsidR="007A5810" w:rsidRPr="00BE3DCD">
        <w:rPr>
          <w:rFonts w:ascii="GHEA Grapalat" w:hAnsi="GHEA Grapalat" w:cs="Sylfaen"/>
          <w:sz w:val="20"/>
          <w:szCs w:val="24"/>
          <w:lang w:val="af-ZA" w:eastAsia="en-US"/>
        </w:rPr>
        <w:t xml:space="preserve"> </w:t>
      </w:r>
      <w:r w:rsidR="007A5810" w:rsidRPr="00BE3DCD">
        <w:rPr>
          <w:rFonts w:ascii="GHEA Grapalat" w:hAnsi="GHEA Grapalat" w:cs="Sylfaen"/>
          <w:sz w:val="20"/>
          <w:szCs w:val="24"/>
          <w:lang w:val="ru-RU" w:eastAsia="en-US"/>
        </w:rPr>
        <w:t>փոստից</w:t>
      </w:r>
      <w:r w:rsidR="007A5810" w:rsidRPr="00BE3DCD">
        <w:rPr>
          <w:rFonts w:ascii="GHEA Grapalat" w:hAnsi="GHEA Grapalat" w:cs="Sylfaen"/>
          <w:sz w:val="20"/>
          <w:szCs w:val="24"/>
          <w:lang w:val="af-ZA" w:eastAsia="en-US"/>
        </w:rPr>
        <w:t xml:space="preserve"> </w:t>
      </w:r>
      <w:r w:rsidR="007A5810" w:rsidRPr="00BE3DCD">
        <w:rPr>
          <w:rFonts w:ascii="GHEA Grapalat" w:hAnsi="GHEA Grapalat" w:cs="Sylfaen"/>
          <w:sz w:val="20"/>
          <w:szCs w:val="24"/>
          <w:lang w:val="ru-RU" w:eastAsia="en-US"/>
        </w:rPr>
        <w:t>մասնակցի</w:t>
      </w:r>
      <w:r w:rsidR="007A5810" w:rsidRPr="00BE3DCD">
        <w:rPr>
          <w:rFonts w:ascii="GHEA Grapalat" w:hAnsi="GHEA Grapalat" w:cs="Sylfaen"/>
          <w:sz w:val="20"/>
          <w:szCs w:val="24"/>
          <w:lang w:val="af-ZA" w:eastAsia="en-US"/>
        </w:rPr>
        <w:t xml:space="preserve"> </w:t>
      </w:r>
      <w:r w:rsidR="007A5810" w:rsidRPr="00BE3DCD">
        <w:rPr>
          <w:rFonts w:ascii="GHEA Grapalat" w:hAnsi="GHEA Grapalat" w:cs="Sylfaen"/>
          <w:sz w:val="20"/>
          <w:szCs w:val="24"/>
          <w:lang w:val="ru-RU" w:eastAsia="en-US"/>
        </w:rPr>
        <w:t>էլեկտրոնային</w:t>
      </w:r>
      <w:r w:rsidR="007A5810" w:rsidRPr="00BE3DCD">
        <w:rPr>
          <w:rFonts w:ascii="GHEA Grapalat" w:hAnsi="GHEA Grapalat" w:cs="Sylfaen"/>
          <w:sz w:val="20"/>
          <w:szCs w:val="24"/>
          <w:lang w:val="af-ZA" w:eastAsia="en-US"/>
        </w:rPr>
        <w:t xml:space="preserve"> </w:t>
      </w:r>
      <w:r w:rsidR="007A5810" w:rsidRPr="00BE3DCD">
        <w:rPr>
          <w:rFonts w:ascii="GHEA Grapalat" w:hAnsi="GHEA Grapalat" w:cs="Sylfaen"/>
          <w:sz w:val="20"/>
          <w:szCs w:val="24"/>
          <w:lang w:val="ru-RU" w:eastAsia="en-US"/>
        </w:rPr>
        <w:t>փոստին</w:t>
      </w:r>
      <w:r w:rsidR="007A5810" w:rsidRPr="00BE3DCD">
        <w:rPr>
          <w:rFonts w:ascii="GHEA Grapalat" w:hAnsi="GHEA Grapalat" w:cs="Sylfaen"/>
          <w:sz w:val="20"/>
          <w:szCs w:val="24"/>
          <w:lang w:val="af-ZA" w:eastAsia="en-US"/>
        </w:rPr>
        <w:t xml:space="preserve"> </w:t>
      </w:r>
      <w:r w:rsidR="007A5810" w:rsidRPr="00BE3DCD">
        <w:rPr>
          <w:rFonts w:ascii="GHEA Grapalat" w:hAnsi="GHEA Grapalat" w:cs="Sylfaen"/>
          <w:sz w:val="20"/>
          <w:szCs w:val="24"/>
          <w:lang w:val="ru-RU" w:eastAsia="en-US"/>
        </w:rPr>
        <w:t>հավաստում</w:t>
      </w:r>
      <w:r w:rsidR="007A5810" w:rsidRPr="00BE3DCD">
        <w:rPr>
          <w:rFonts w:ascii="GHEA Grapalat" w:hAnsi="GHEA Grapalat" w:cs="Sylfaen"/>
          <w:sz w:val="20"/>
          <w:szCs w:val="24"/>
          <w:lang w:val="af-ZA" w:eastAsia="en-US"/>
        </w:rPr>
        <w:t xml:space="preserve"> </w:t>
      </w:r>
      <w:r w:rsidR="007A5810" w:rsidRPr="00BE3DCD">
        <w:rPr>
          <w:rFonts w:ascii="GHEA Grapalat" w:hAnsi="GHEA Grapalat" w:cs="Sylfaen"/>
          <w:sz w:val="20"/>
          <w:szCs w:val="24"/>
          <w:lang w:val="ru-RU" w:eastAsia="en-US"/>
        </w:rPr>
        <w:t>ուղարկելու</w:t>
      </w:r>
      <w:r w:rsidR="007A5810" w:rsidRPr="00BE3DCD">
        <w:rPr>
          <w:rFonts w:ascii="GHEA Grapalat" w:hAnsi="GHEA Grapalat" w:cs="Sylfaen"/>
          <w:sz w:val="20"/>
          <w:szCs w:val="24"/>
          <w:lang w:val="af-ZA" w:eastAsia="en-US"/>
        </w:rPr>
        <w:t xml:space="preserve"> </w:t>
      </w:r>
      <w:r w:rsidR="007A5810" w:rsidRPr="00BE3DCD">
        <w:rPr>
          <w:rFonts w:ascii="GHEA Grapalat" w:hAnsi="GHEA Grapalat" w:cs="Sylfaen"/>
          <w:sz w:val="20"/>
          <w:szCs w:val="24"/>
          <w:lang w:val="ru-RU" w:eastAsia="en-US"/>
        </w:rPr>
        <w:t>միջոցով</w:t>
      </w:r>
      <w:r w:rsidR="007A5810" w:rsidRPr="00BE3DCD">
        <w:rPr>
          <w:rFonts w:ascii="GHEA Grapalat" w:hAnsi="GHEA Grapalat" w:cs="Sylfaen"/>
          <w:sz w:val="20"/>
          <w:szCs w:val="24"/>
          <w:lang w:val="af-ZA" w:eastAsia="en-US"/>
        </w:rPr>
        <w:t>:</w:t>
      </w:r>
    </w:p>
    <w:p w:rsidR="002B121D" w:rsidRPr="00BE3DCD" w:rsidRDefault="00A150A9" w:rsidP="00EF3662">
      <w:pPr>
        <w:pStyle w:val="23"/>
        <w:spacing w:line="240" w:lineRule="auto"/>
        <w:ind w:firstLine="567"/>
        <w:rPr>
          <w:rFonts w:ascii="GHEA Grapalat" w:hAnsi="GHEA Grapalat" w:cs="Sylfaen"/>
          <w:szCs w:val="24"/>
        </w:rPr>
      </w:pPr>
      <w:r w:rsidRPr="00BE3DCD">
        <w:rPr>
          <w:rFonts w:ascii="GHEA Grapalat" w:hAnsi="GHEA Grapalat" w:cs="Sylfaen"/>
          <w:szCs w:val="24"/>
        </w:rPr>
        <w:t>8</w:t>
      </w:r>
      <w:r w:rsidR="002B121D" w:rsidRPr="00BE3DCD">
        <w:rPr>
          <w:rFonts w:ascii="GHEA Grapalat" w:hAnsi="GHEA Grapalat" w:cs="Sylfaen"/>
          <w:szCs w:val="24"/>
        </w:rPr>
        <w:t>.</w:t>
      </w:r>
      <w:r w:rsidR="00CD1E70" w:rsidRPr="00BE3DCD">
        <w:rPr>
          <w:rFonts w:ascii="GHEA Grapalat" w:hAnsi="GHEA Grapalat" w:cs="Sylfaen"/>
          <w:szCs w:val="24"/>
        </w:rPr>
        <w:t>16</w:t>
      </w:r>
      <w:r w:rsidR="003F288F" w:rsidRPr="00BE3DCD">
        <w:rPr>
          <w:rFonts w:ascii="GHEA Grapalat" w:hAnsi="GHEA Grapalat" w:cs="Sylfaen"/>
          <w:szCs w:val="24"/>
        </w:rPr>
        <w:t xml:space="preserve"> </w:t>
      </w:r>
      <w:r w:rsidR="002B121D" w:rsidRPr="00BE3DCD">
        <w:rPr>
          <w:rFonts w:ascii="GHEA Grapalat" w:hAnsi="GHEA Grapalat" w:cs="Sylfaen"/>
          <w:szCs w:val="24"/>
          <w:lang w:val="ru-RU"/>
        </w:rPr>
        <w:t>Մասնակիցները</w:t>
      </w:r>
      <w:r w:rsidR="002B121D" w:rsidRPr="00BE3DCD">
        <w:rPr>
          <w:rFonts w:ascii="GHEA Grapalat" w:hAnsi="GHEA Grapalat" w:cs="Sylfaen"/>
          <w:szCs w:val="24"/>
        </w:rPr>
        <w:t xml:space="preserve"> </w:t>
      </w:r>
      <w:r w:rsidR="002B121D" w:rsidRPr="00BE3DCD">
        <w:rPr>
          <w:rFonts w:ascii="GHEA Grapalat" w:hAnsi="GHEA Grapalat" w:cs="Sylfaen"/>
          <w:szCs w:val="24"/>
          <w:lang w:val="ru-RU"/>
        </w:rPr>
        <w:t>և</w:t>
      </w:r>
      <w:r w:rsidR="002B121D" w:rsidRPr="00BE3DCD">
        <w:rPr>
          <w:rFonts w:ascii="GHEA Grapalat" w:hAnsi="GHEA Grapalat" w:cs="Sylfaen"/>
          <w:szCs w:val="24"/>
        </w:rPr>
        <w:t xml:space="preserve"> </w:t>
      </w:r>
      <w:r w:rsidR="002B121D" w:rsidRPr="00BE3DCD">
        <w:rPr>
          <w:rFonts w:ascii="GHEA Grapalat" w:hAnsi="GHEA Grapalat" w:cs="Sylfaen"/>
          <w:szCs w:val="24"/>
          <w:lang w:val="ru-RU"/>
        </w:rPr>
        <w:t>նրանց</w:t>
      </w:r>
      <w:r w:rsidR="002B121D" w:rsidRPr="00BE3DCD">
        <w:rPr>
          <w:rFonts w:ascii="GHEA Grapalat" w:hAnsi="GHEA Grapalat" w:cs="Sylfaen"/>
          <w:szCs w:val="24"/>
        </w:rPr>
        <w:t xml:space="preserve"> </w:t>
      </w:r>
      <w:r w:rsidR="002B121D" w:rsidRPr="00BE3DCD">
        <w:rPr>
          <w:rFonts w:ascii="GHEA Grapalat" w:hAnsi="GHEA Grapalat" w:cs="Sylfaen"/>
          <w:szCs w:val="24"/>
          <w:lang w:val="ru-RU"/>
        </w:rPr>
        <w:t>ներկայացուցիչները</w:t>
      </w:r>
      <w:r w:rsidR="002B121D" w:rsidRPr="00BE3DCD">
        <w:rPr>
          <w:rFonts w:ascii="GHEA Grapalat" w:hAnsi="GHEA Grapalat" w:cs="Sylfaen"/>
          <w:szCs w:val="24"/>
        </w:rPr>
        <w:t xml:space="preserve"> </w:t>
      </w:r>
      <w:r w:rsidR="002B121D" w:rsidRPr="00BE3DCD">
        <w:rPr>
          <w:rFonts w:ascii="GHEA Grapalat" w:hAnsi="GHEA Grapalat" w:cs="Sylfaen"/>
          <w:szCs w:val="24"/>
          <w:lang w:val="ru-RU"/>
        </w:rPr>
        <w:t>կարող</w:t>
      </w:r>
      <w:r w:rsidR="002B121D" w:rsidRPr="00BE3DCD">
        <w:rPr>
          <w:rFonts w:ascii="GHEA Grapalat" w:hAnsi="GHEA Grapalat" w:cs="Sylfaen"/>
          <w:szCs w:val="24"/>
        </w:rPr>
        <w:t xml:space="preserve"> </w:t>
      </w:r>
      <w:r w:rsidR="002B121D" w:rsidRPr="00BE3DCD">
        <w:rPr>
          <w:rFonts w:ascii="GHEA Grapalat" w:hAnsi="GHEA Grapalat" w:cs="Sylfaen"/>
          <w:szCs w:val="24"/>
          <w:lang w:val="ru-RU"/>
        </w:rPr>
        <w:t>են</w:t>
      </w:r>
      <w:r w:rsidR="002B121D" w:rsidRPr="00BE3DCD">
        <w:rPr>
          <w:rFonts w:ascii="GHEA Grapalat" w:hAnsi="GHEA Grapalat" w:cs="Sylfaen"/>
          <w:szCs w:val="24"/>
        </w:rPr>
        <w:t xml:space="preserve"> </w:t>
      </w:r>
      <w:r w:rsidR="002B121D" w:rsidRPr="00BE3DCD">
        <w:rPr>
          <w:rFonts w:ascii="GHEA Grapalat" w:hAnsi="GHEA Grapalat" w:cs="Sylfaen"/>
          <w:szCs w:val="24"/>
          <w:lang w:val="ru-RU"/>
        </w:rPr>
        <w:t>ներկա</w:t>
      </w:r>
      <w:r w:rsidR="002B121D" w:rsidRPr="00BE3DCD">
        <w:rPr>
          <w:rFonts w:ascii="GHEA Grapalat" w:hAnsi="GHEA Grapalat" w:cs="Sylfaen"/>
          <w:szCs w:val="24"/>
        </w:rPr>
        <w:t xml:space="preserve"> </w:t>
      </w:r>
      <w:r w:rsidR="006D4E1D" w:rsidRPr="00BE3DCD">
        <w:rPr>
          <w:rFonts w:ascii="GHEA Grapalat" w:hAnsi="GHEA Grapalat" w:cs="Sylfaen"/>
          <w:szCs w:val="24"/>
        </w:rPr>
        <w:t xml:space="preserve">լինել  </w:t>
      </w:r>
      <w:r w:rsidR="002B121D" w:rsidRPr="00BE3DCD">
        <w:rPr>
          <w:rFonts w:ascii="GHEA Grapalat" w:hAnsi="GHEA Grapalat" w:cs="Sylfaen"/>
          <w:szCs w:val="24"/>
          <w:lang w:val="ru-RU"/>
        </w:rPr>
        <w:t>հանձնաժողովի</w:t>
      </w:r>
      <w:r w:rsidR="002B121D" w:rsidRPr="00BE3DCD">
        <w:rPr>
          <w:rFonts w:ascii="GHEA Grapalat" w:hAnsi="GHEA Grapalat" w:cs="Sylfaen"/>
          <w:szCs w:val="24"/>
        </w:rPr>
        <w:t xml:space="preserve"> </w:t>
      </w:r>
      <w:r w:rsidR="002B121D" w:rsidRPr="00BE3DCD">
        <w:rPr>
          <w:rFonts w:ascii="GHEA Grapalat" w:hAnsi="GHEA Grapalat" w:cs="Sylfaen"/>
          <w:szCs w:val="24"/>
          <w:lang w:val="ru-RU"/>
        </w:rPr>
        <w:t>նիստերին։</w:t>
      </w:r>
      <w:r w:rsidR="002B121D" w:rsidRPr="00BE3DCD">
        <w:rPr>
          <w:rFonts w:ascii="GHEA Grapalat" w:hAnsi="GHEA Grapalat" w:cs="Sylfaen"/>
          <w:szCs w:val="24"/>
        </w:rPr>
        <w:t xml:space="preserve"> </w:t>
      </w:r>
      <w:r w:rsidR="006D4E1D" w:rsidRPr="00BE3DCD">
        <w:rPr>
          <w:rFonts w:ascii="GHEA Grapalat" w:hAnsi="GHEA Grapalat" w:cs="Sylfaen"/>
          <w:szCs w:val="24"/>
          <w:lang w:val="ru-RU"/>
        </w:rPr>
        <w:t>Մասնակիցները</w:t>
      </w:r>
      <w:r w:rsidR="006D4E1D" w:rsidRPr="00BE3DCD">
        <w:rPr>
          <w:rFonts w:ascii="GHEA Grapalat" w:hAnsi="GHEA Grapalat" w:cs="Sylfaen"/>
          <w:szCs w:val="24"/>
        </w:rPr>
        <w:t xml:space="preserve"> կամ </w:t>
      </w:r>
      <w:r w:rsidR="006D4E1D" w:rsidRPr="00BE3DCD">
        <w:rPr>
          <w:rFonts w:ascii="GHEA Grapalat" w:hAnsi="GHEA Grapalat" w:cs="Sylfaen"/>
          <w:szCs w:val="24"/>
          <w:lang w:val="ru-RU"/>
        </w:rPr>
        <w:t>նրանց</w:t>
      </w:r>
      <w:r w:rsidR="006D4E1D" w:rsidRPr="00BE3DCD">
        <w:rPr>
          <w:rFonts w:ascii="GHEA Grapalat" w:hAnsi="GHEA Grapalat" w:cs="Sylfaen"/>
          <w:szCs w:val="24"/>
        </w:rPr>
        <w:t xml:space="preserve"> </w:t>
      </w:r>
      <w:r w:rsidR="006D4E1D" w:rsidRPr="00BE3DCD">
        <w:rPr>
          <w:rFonts w:ascii="GHEA Grapalat" w:hAnsi="GHEA Grapalat" w:cs="Sylfaen"/>
          <w:szCs w:val="24"/>
          <w:lang w:val="ru-RU"/>
        </w:rPr>
        <w:t>ներկայացուցիչները</w:t>
      </w:r>
      <w:r w:rsidR="006D4E1D" w:rsidRPr="00BE3DCD">
        <w:rPr>
          <w:rFonts w:ascii="GHEA Grapalat" w:hAnsi="GHEA Grapalat" w:cs="Sylfaen"/>
          <w:szCs w:val="24"/>
        </w:rPr>
        <w:t xml:space="preserve"> </w:t>
      </w:r>
      <w:r w:rsidR="002B121D" w:rsidRPr="00BE3DCD">
        <w:rPr>
          <w:rFonts w:ascii="GHEA Grapalat" w:hAnsi="GHEA Grapalat" w:cs="Sylfaen"/>
          <w:szCs w:val="24"/>
          <w:lang w:val="ru-RU"/>
        </w:rPr>
        <w:t>կարող</w:t>
      </w:r>
      <w:r w:rsidR="002B121D" w:rsidRPr="00BE3DCD">
        <w:rPr>
          <w:rFonts w:ascii="GHEA Grapalat" w:hAnsi="GHEA Grapalat" w:cs="Sylfaen"/>
          <w:szCs w:val="24"/>
        </w:rPr>
        <w:t xml:space="preserve"> </w:t>
      </w:r>
      <w:r w:rsidR="002B121D" w:rsidRPr="00BE3DCD">
        <w:rPr>
          <w:rFonts w:ascii="GHEA Grapalat" w:hAnsi="GHEA Grapalat" w:cs="Sylfaen"/>
          <w:szCs w:val="24"/>
          <w:lang w:val="ru-RU"/>
        </w:rPr>
        <w:t>են</w:t>
      </w:r>
      <w:r w:rsidR="002B121D" w:rsidRPr="00BE3DCD">
        <w:rPr>
          <w:rFonts w:ascii="GHEA Grapalat" w:hAnsi="GHEA Grapalat" w:cs="Sylfaen"/>
          <w:szCs w:val="24"/>
        </w:rPr>
        <w:t xml:space="preserve"> </w:t>
      </w:r>
      <w:r w:rsidR="002B121D" w:rsidRPr="00BE3DCD">
        <w:rPr>
          <w:rFonts w:ascii="GHEA Grapalat" w:hAnsi="GHEA Grapalat" w:cs="Sylfaen"/>
          <w:szCs w:val="24"/>
          <w:lang w:val="ru-RU"/>
        </w:rPr>
        <w:t>պահանջել</w:t>
      </w:r>
      <w:r w:rsidR="002B121D" w:rsidRPr="00BE3DCD">
        <w:rPr>
          <w:rFonts w:ascii="GHEA Grapalat" w:hAnsi="GHEA Grapalat" w:cs="Sylfaen"/>
          <w:szCs w:val="24"/>
        </w:rPr>
        <w:t xml:space="preserve"> </w:t>
      </w:r>
      <w:r w:rsidR="002B121D" w:rsidRPr="00BE3DCD">
        <w:rPr>
          <w:rFonts w:ascii="GHEA Grapalat" w:hAnsi="GHEA Grapalat" w:cs="Sylfaen"/>
          <w:szCs w:val="24"/>
          <w:lang w:val="ru-RU"/>
        </w:rPr>
        <w:t>հանձնաժողովի</w:t>
      </w:r>
      <w:r w:rsidR="002B121D" w:rsidRPr="00BE3DCD">
        <w:rPr>
          <w:rFonts w:ascii="GHEA Grapalat" w:hAnsi="GHEA Grapalat" w:cs="Sylfaen"/>
          <w:szCs w:val="24"/>
        </w:rPr>
        <w:t xml:space="preserve"> </w:t>
      </w:r>
      <w:r w:rsidR="002B121D" w:rsidRPr="00BE3DCD">
        <w:rPr>
          <w:rFonts w:ascii="GHEA Grapalat" w:hAnsi="GHEA Grapalat" w:cs="Sylfaen"/>
          <w:szCs w:val="24"/>
          <w:lang w:val="ru-RU"/>
        </w:rPr>
        <w:t>նիստերի</w:t>
      </w:r>
      <w:r w:rsidR="002B121D" w:rsidRPr="00BE3DCD">
        <w:rPr>
          <w:rFonts w:ascii="GHEA Grapalat" w:hAnsi="GHEA Grapalat" w:cs="Sylfaen"/>
          <w:szCs w:val="24"/>
        </w:rPr>
        <w:t xml:space="preserve"> </w:t>
      </w:r>
      <w:r w:rsidR="002B121D" w:rsidRPr="00BE3DCD">
        <w:rPr>
          <w:rFonts w:ascii="GHEA Grapalat" w:hAnsi="GHEA Grapalat" w:cs="Sylfaen"/>
          <w:szCs w:val="24"/>
          <w:lang w:val="ru-RU"/>
        </w:rPr>
        <w:t>արձանագրությունների</w:t>
      </w:r>
      <w:r w:rsidR="002B121D" w:rsidRPr="00BE3DCD">
        <w:rPr>
          <w:rFonts w:ascii="GHEA Grapalat" w:hAnsi="GHEA Grapalat" w:cs="Sylfaen"/>
          <w:szCs w:val="24"/>
        </w:rPr>
        <w:t xml:space="preserve"> </w:t>
      </w:r>
      <w:r w:rsidR="002B121D" w:rsidRPr="00BE3DCD">
        <w:rPr>
          <w:rFonts w:ascii="GHEA Grapalat" w:hAnsi="GHEA Grapalat" w:cs="Sylfaen"/>
          <w:szCs w:val="24"/>
          <w:lang w:val="ru-RU"/>
        </w:rPr>
        <w:t>պատճենները</w:t>
      </w:r>
      <w:r w:rsidR="002B121D" w:rsidRPr="00BE3DCD">
        <w:rPr>
          <w:rFonts w:ascii="GHEA Grapalat" w:hAnsi="GHEA Grapalat" w:cs="Sylfaen"/>
          <w:szCs w:val="24"/>
        </w:rPr>
        <w:t xml:space="preserve">, </w:t>
      </w:r>
      <w:r w:rsidR="002B121D" w:rsidRPr="00BE3DCD">
        <w:rPr>
          <w:rFonts w:ascii="GHEA Grapalat" w:hAnsi="GHEA Grapalat" w:cs="Sylfaen"/>
          <w:szCs w:val="24"/>
          <w:lang w:val="ru-RU"/>
        </w:rPr>
        <w:t>որոնք</w:t>
      </w:r>
      <w:r w:rsidR="002B121D" w:rsidRPr="00BE3DCD">
        <w:rPr>
          <w:rFonts w:ascii="GHEA Grapalat" w:hAnsi="GHEA Grapalat" w:cs="Sylfaen"/>
          <w:szCs w:val="24"/>
        </w:rPr>
        <w:t xml:space="preserve"> </w:t>
      </w:r>
      <w:r w:rsidR="002B121D" w:rsidRPr="00BE3DCD">
        <w:rPr>
          <w:rFonts w:ascii="GHEA Grapalat" w:hAnsi="GHEA Grapalat" w:cs="Sylfaen"/>
          <w:szCs w:val="24"/>
          <w:lang w:val="ru-RU"/>
        </w:rPr>
        <w:t>տրամադրվում</w:t>
      </w:r>
      <w:r w:rsidR="002B121D" w:rsidRPr="00BE3DCD">
        <w:rPr>
          <w:rFonts w:ascii="GHEA Grapalat" w:hAnsi="GHEA Grapalat" w:cs="Sylfaen"/>
          <w:szCs w:val="24"/>
        </w:rPr>
        <w:t xml:space="preserve"> </w:t>
      </w:r>
      <w:r w:rsidR="002B121D" w:rsidRPr="00BE3DCD">
        <w:rPr>
          <w:rFonts w:ascii="GHEA Grapalat" w:hAnsi="GHEA Grapalat" w:cs="Sylfaen"/>
          <w:szCs w:val="24"/>
          <w:lang w:val="ru-RU"/>
        </w:rPr>
        <w:t>են</w:t>
      </w:r>
      <w:r w:rsidR="002B121D" w:rsidRPr="00BE3DCD">
        <w:rPr>
          <w:rFonts w:ascii="GHEA Grapalat" w:hAnsi="GHEA Grapalat" w:cs="Sylfaen"/>
          <w:szCs w:val="24"/>
        </w:rPr>
        <w:t xml:space="preserve"> </w:t>
      </w:r>
      <w:r w:rsidR="002B121D" w:rsidRPr="00BE3DCD">
        <w:rPr>
          <w:rFonts w:ascii="GHEA Grapalat" w:hAnsi="GHEA Grapalat" w:cs="Sylfaen"/>
          <w:szCs w:val="24"/>
          <w:lang w:val="ru-RU"/>
        </w:rPr>
        <w:t>մեկ</w:t>
      </w:r>
      <w:r w:rsidR="002B121D" w:rsidRPr="00BE3DCD">
        <w:rPr>
          <w:rFonts w:ascii="GHEA Grapalat" w:hAnsi="GHEA Grapalat" w:cs="Sylfaen"/>
          <w:szCs w:val="24"/>
        </w:rPr>
        <w:t xml:space="preserve"> </w:t>
      </w:r>
      <w:r w:rsidR="002B121D" w:rsidRPr="00BE3DCD">
        <w:rPr>
          <w:rFonts w:ascii="GHEA Grapalat" w:hAnsi="GHEA Grapalat" w:cs="Sylfaen"/>
          <w:szCs w:val="24"/>
          <w:lang w:val="ru-RU"/>
        </w:rPr>
        <w:t>օրացուցային</w:t>
      </w:r>
      <w:r w:rsidR="002B121D" w:rsidRPr="00BE3DCD">
        <w:rPr>
          <w:rFonts w:ascii="GHEA Grapalat" w:hAnsi="GHEA Grapalat" w:cs="Sylfaen"/>
          <w:szCs w:val="24"/>
        </w:rPr>
        <w:t xml:space="preserve"> </w:t>
      </w:r>
      <w:r w:rsidR="002B121D" w:rsidRPr="00BE3DCD">
        <w:rPr>
          <w:rFonts w:ascii="GHEA Grapalat" w:hAnsi="GHEA Grapalat" w:cs="Sylfaen"/>
          <w:szCs w:val="24"/>
          <w:lang w:val="ru-RU"/>
        </w:rPr>
        <w:t>օրվա</w:t>
      </w:r>
      <w:r w:rsidR="002B121D" w:rsidRPr="00BE3DCD">
        <w:rPr>
          <w:rFonts w:ascii="GHEA Grapalat" w:hAnsi="GHEA Grapalat" w:cs="Sylfaen"/>
          <w:szCs w:val="24"/>
        </w:rPr>
        <w:t xml:space="preserve"> </w:t>
      </w:r>
      <w:r w:rsidR="002B121D" w:rsidRPr="00BE3DCD">
        <w:rPr>
          <w:rFonts w:ascii="GHEA Grapalat" w:hAnsi="GHEA Grapalat" w:cs="Sylfaen"/>
          <w:szCs w:val="24"/>
          <w:lang w:val="ru-RU"/>
        </w:rPr>
        <w:t>ընթացքում։</w:t>
      </w:r>
    </w:p>
    <w:p w:rsidR="00CD1E70" w:rsidRPr="00BE3DCD" w:rsidRDefault="00A150A9" w:rsidP="00CD1E70">
      <w:pPr>
        <w:ind w:firstLine="567"/>
        <w:jc w:val="both"/>
        <w:rPr>
          <w:rFonts w:ascii="GHEA Grapalat" w:hAnsi="GHEA Grapalat" w:cs="Sylfaen"/>
          <w:sz w:val="20"/>
          <w:lang w:val="af-ZA"/>
        </w:rPr>
      </w:pPr>
      <w:r w:rsidRPr="00BE3DCD">
        <w:rPr>
          <w:rFonts w:ascii="GHEA Grapalat" w:hAnsi="GHEA Grapalat" w:cs="Sylfaen"/>
          <w:sz w:val="20"/>
          <w:lang w:val="af-ZA"/>
        </w:rPr>
        <w:t>8</w:t>
      </w:r>
      <w:r w:rsidR="009B0DA1" w:rsidRPr="00BE3DCD">
        <w:rPr>
          <w:rFonts w:ascii="GHEA Grapalat" w:hAnsi="GHEA Grapalat" w:cs="Sylfaen"/>
          <w:sz w:val="20"/>
          <w:lang w:val="af-ZA"/>
        </w:rPr>
        <w:t>.</w:t>
      </w:r>
      <w:r w:rsidR="00CD1E70" w:rsidRPr="00BE3DCD">
        <w:rPr>
          <w:rFonts w:ascii="GHEA Grapalat" w:hAnsi="GHEA Grapalat" w:cs="Sylfaen"/>
          <w:sz w:val="20"/>
          <w:lang w:val="af-ZA"/>
        </w:rPr>
        <w:t>17</w:t>
      </w:r>
      <w:r w:rsidR="003F288F" w:rsidRPr="00BE3DCD">
        <w:rPr>
          <w:rFonts w:ascii="GHEA Grapalat" w:hAnsi="GHEA Grapalat" w:cs="Sylfaen"/>
          <w:sz w:val="20"/>
          <w:lang w:val="af-ZA"/>
        </w:rPr>
        <w:t xml:space="preserve"> </w:t>
      </w:r>
      <w:r w:rsidR="00CD1E70" w:rsidRPr="00BE3DCD">
        <w:rPr>
          <w:rFonts w:ascii="GHEA Grapalat" w:hAnsi="GHEA Grapalat" w:cs="Sylfaen"/>
          <w:sz w:val="20"/>
          <w:lang w:val="ru-RU"/>
        </w:rPr>
        <w:t>Հանձնաժողովի</w:t>
      </w:r>
      <w:r w:rsidR="00CD1E70" w:rsidRPr="00BE3DCD">
        <w:rPr>
          <w:rFonts w:ascii="GHEA Grapalat" w:hAnsi="GHEA Grapalat" w:cs="Sylfaen"/>
          <w:sz w:val="20"/>
          <w:lang w:val="af-ZA"/>
        </w:rPr>
        <w:t xml:space="preserve"> </w:t>
      </w:r>
      <w:r w:rsidR="00CD1E70" w:rsidRPr="00BE3DCD">
        <w:rPr>
          <w:rFonts w:ascii="GHEA Grapalat" w:hAnsi="GHEA Grapalat" w:cs="Sylfaen"/>
          <w:sz w:val="20"/>
          <w:lang w:val="ru-RU"/>
        </w:rPr>
        <w:t>և</w:t>
      </w:r>
      <w:r w:rsidR="00CD1E70" w:rsidRPr="00BE3DCD">
        <w:rPr>
          <w:rFonts w:ascii="GHEA Grapalat" w:hAnsi="GHEA Grapalat" w:cs="Sylfaen"/>
          <w:sz w:val="20"/>
          <w:lang w:val="af-ZA"/>
        </w:rPr>
        <w:t xml:space="preserve"> (</w:t>
      </w:r>
      <w:r w:rsidR="00CD1E70" w:rsidRPr="00BE3DCD">
        <w:rPr>
          <w:rFonts w:ascii="GHEA Grapalat" w:hAnsi="GHEA Grapalat" w:cs="Sylfaen"/>
          <w:sz w:val="20"/>
          <w:lang w:val="ru-RU"/>
        </w:rPr>
        <w:t>կամ</w:t>
      </w:r>
      <w:r w:rsidR="00CD1E70" w:rsidRPr="00BE3DCD">
        <w:rPr>
          <w:rFonts w:ascii="GHEA Grapalat" w:hAnsi="GHEA Grapalat" w:cs="Sylfaen"/>
          <w:sz w:val="20"/>
          <w:lang w:val="af-ZA"/>
        </w:rPr>
        <w:t xml:space="preserve">) </w:t>
      </w:r>
      <w:r w:rsidR="00CD1E70" w:rsidRPr="00BE3DCD">
        <w:rPr>
          <w:rFonts w:ascii="GHEA Grapalat" w:hAnsi="GHEA Grapalat" w:cs="Sylfaen"/>
          <w:sz w:val="20"/>
          <w:lang w:val="ru-RU"/>
        </w:rPr>
        <w:t>պատվիրատուի</w:t>
      </w:r>
      <w:r w:rsidR="00CD1E70" w:rsidRPr="00BE3DCD">
        <w:rPr>
          <w:rFonts w:ascii="GHEA Grapalat" w:hAnsi="GHEA Grapalat" w:cs="Sylfaen"/>
          <w:sz w:val="20"/>
          <w:lang w:val="af-ZA"/>
        </w:rPr>
        <w:t xml:space="preserve"> </w:t>
      </w:r>
      <w:r w:rsidR="00CD1E70" w:rsidRPr="00BE3DCD">
        <w:rPr>
          <w:rFonts w:ascii="GHEA Grapalat" w:hAnsi="GHEA Grapalat" w:cs="Sylfaen"/>
          <w:sz w:val="20"/>
          <w:lang w:val="ru-RU"/>
        </w:rPr>
        <w:t>կողմից</w:t>
      </w:r>
      <w:r w:rsidR="00CD1E70" w:rsidRPr="00BE3DCD">
        <w:rPr>
          <w:rFonts w:ascii="GHEA Grapalat" w:hAnsi="GHEA Grapalat" w:cs="Sylfaen"/>
          <w:sz w:val="20"/>
          <w:lang w:val="af-ZA"/>
        </w:rPr>
        <w:t xml:space="preserve"> </w:t>
      </w:r>
      <w:r w:rsidR="00CD1E70" w:rsidRPr="00BE3DCD">
        <w:rPr>
          <w:rFonts w:ascii="GHEA Grapalat" w:hAnsi="GHEA Grapalat" w:cs="Sylfaen"/>
          <w:sz w:val="20"/>
          <w:lang w:val="ru-RU"/>
        </w:rPr>
        <w:t>էլեկտրոնային</w:t>
      </w:r>
      <w:r w:rsidR="00CD1E70" w:rsidRPr="00BE3DCD">
        <w:rPr>
          <w:rFonts w:ascii="GHEA Grapalat" w:hAnsi="GHEA Grapalat" w:cs="Sylfaen"/>
          <w:sz w:val="20"/>
          <w:lang w:val="af-ZA"/>
        </w:rPr>
        <w:t xml:space="preserve"> </w:t>
      </w:r>
      <w:r w:rsidR="00CD1E70" w:rsidRPr="00BE3DCD">
        <w:rPr>
          <w:rFonts w:ascii="GHEA Grapalat" w:hAnsi="GHEA Grapalat" w:cs="Sylfaen"/>
          <w:sz w:val="20"/>
          <w:lang w:val="ru-RU"/>
        </w:rPr>
        <w:t>ծանուցումներն</w:t>
      </w:r>
      <w:r w:rsidR="00CD1E70" w:rsidRPr="00BE3DCD">
        <w:rPr>
          <w:rFonts w:ascii="GHEA Grapalat" w:hAnsi="GHEA Grapalat" w:cs="Sylfaen"/>
          <w:sz w:val="20"/>
          <w:lang w:val="af-ZA"/>
        </w:rPr>
        <w:t xml:space="preserve"> </w:t>
      </w:r>
      <w:r w:rsidR="00CD1E70" w:rsidRPr="00BE3DCD">
        <w:rPr>
          <w:rFonts w:ascii="GHEA Grapalat" w:hAnsi="GHEA Grapalat" w:cs="Sylfaen"/>
          <w:sz w:val="20"/>
          <w:lang w:val="ru-RU"/>
        </w:rPr>
        <w:t>ուղարկվում</w:t>
      </w:r>
      <w:r w:rsidR="00CD1E70" w:rsidRPr="00BE3DCD">
        <w:rPr>
          <w:rFonts w:ascii="GHEA Grapalat" w:hAnsi="GHEA Grapalat" w:cs="Sylfaen"/>
          <w:sz w:val="20"/>
          <w:lang w:val="af-ZA"/>
        </w:rPr>
        <w:t xml:space="preserve"> </w:t>
      </w:r>
      <w:r w:rsidR="00CD1E70" w:rsidRPr="00BE3DCD">
        <w:rPr>
          <w:rFonts w:ascii="GHEA Grapalat" w:hAnsi="GHEA Grapalat" w:cs="Sylfaen"/>
          <w:sz w:val="20"/>
          <w:lang w:val="ru-RU"/>
        </w:rPr>
        <w:t>են</w:t>
      </w:r>
      <w:r w:rsidR="00CD1E70" w:rsidRPr="00BE3DCD">
        <w:rPr>
          <w:rFonts w:ascii="GHEA Grapalat" w:hAnsi="GHEA Grapalat" w:cs="Sylfaen"/>
          <w:sz w:val="20"/>
          <w:lang w:val="af-ZA"/>
        </w:rPr>
        <w:t xml:space="preserve"> </w:t>
      </w:r>
      <w:r w:rsidR="00CD1E70" w:rsidRPr="00BE3DCD">
        <w:rPr>
          <w:rFonts w:ascii="GHEA Grapalat" w:hAnsi="GHEA Grapalat" w:cs="Sylfaen"/>
          <w:sz w:val="20"/>
          <w:lang w:val="ru-RU"/>
        </w:rPr>
        <w:t>մասնակցի</w:t>
      </w:r>
      <w:r w:rsidR="00CD1E70" w:rsidRPr="00BE3DCD">
        <w:rPr>
          <w:rFonts w:ascii="GHEA Grapalat" w:hAnsi="GHEA Grapalat" w:cs="Sylfaen"/>
          <w:sz w:val="20"/>
          <w:lang w:val="af-ZA"/>
        </w:rPr>
        <w:t xml:space="preserve"> հայտում նշված էլեկտրոնային փոստին ուղարկելու միջոցով, </w:t>
      </w:r>
      <w:r w:rsidR="00CD1E70" w:rsidRPr="00BE3DCD">
        <w:rPr>
          <w:rFonts w:ascii="GHEA Grapalat" w:hAnsi="GHEA Grapalat" w:cs="Sylfaen"/>
          <w:sz w:val="20"/>
          <w:lang w:val="ru-RU"/>
        </w:rPr>
        <w:t>իսկ</w:t>
      </w:r>
      <w:r w:rsidR="00CD1E70" w:rsidRPr="00BE3DCD">
        <w:rPr>
          <w:rFonts w:ascii="GHEA Grapalat" w:hAnsi="GHEA Grapalat" w:cs="Sylfaen"/>
          <w:sz w:val="20"/>
          <w:lang w:val="af-ZA"/>
        </w:rPr>
        <w:t xml:space="preserve"> </w:t>
      </w:r>
      <w:r w:rsidR="00CD1E70" w:rsidRPr="00BE3DCD">
        <w:rPr>
          <w:rFonts w:ascii="GHEA Grapalat" w:hAnsi="GHEA Grapalat" w:cs="Sylfaen"/>
          <w:sz w:val="20"/>
          <w:lang w:val="ru-RU"/>
        </w:rPr>
        <w:t>մասնակցի</w:t>
      </w:r>
      <w:r w:rsidR="00CD1E70" w:rsidRPr="00BE3DCD">
        <w:rPr>
          <w:rFonts w:ascii="GHEA Grapalat" w:hAnsi="GHEA Grapalat" w:cs="Sylfaen"/>
          <w:sz w:val="20"/>
          <w:lang w:val="af-ZA"/>
        </w:rPr>
        <w:t xml:space="preserve"> </w:t>
      </w:r>
      <w:r w:rsidR="00CD1E70" w:rsidRPr="00BE3DCD">
        <w:rPr>
          <w:rFonts w:ascii="GHEA Grapalat" w:hAnsi="GHEA Grapalat" w:cs="Sylfaen"/>
          <w:sz w:val="20"/>
          <w:lang w:val="ru-RU"/>
        </w:rPr>
        <w:t>կողմից</w:t>
      </w:r>
      <w:r w:rsidR="00CD1E70" w:rsidRPr="00BE3DCD">
        <w:rPr>
          <w:rFonts w:ascii="GHEA Grapalat" w:hAnsi="GHEA Grapalat" w:cs="Sylfaen"/>
          <w:sz w:val="20"/>
          <w:lang w:val="af-ZA"/>
        </w:rPr>
        <w:t xml:space="preserve">` </w:t>
      </w:r>
      <w:r w:rsidR="00CD1E70" w:rsidRPr="00BE3DCD">
        <w:rPr>
          <w:rFonts w:ascii="GHEA Grapalat" w:hAnsi="GHEA Grapalat" w:cs="Sylfaen"/>
          <w:sz w:val="20"/>
          <w:lang w:val="ru-RU"/>
        </w:rPr>
        <w:t>իր</w:t>
      </w:r>
      <w:r w:rsidR="00CD1E70" w:rsidRPr="00BE3DCD">
        <w:rPr>
          <w:rFonts w:ascii="GHEA Grapalat" w:hAnsi="GHEA Grapalat" w:cs="Sylfaen"/>
          <w:sz w:val="20"/>
          <w:lang w:val="af-ZA"/>
        </w:rPr>
        <w:t xml:space="preserve"> </w:t>
      </w:r>
      <w:r w:rsidR="00CD1E70" w:rsidRPr="00BE3DCD">
        <w:rPr>
          <w:rFonts w:ascii="GHEA Grapalat" w:hAnsi="GHEA Grapalat" w:cs="Sylfaen"/>
          <w:sz w:val="20"/>
          <w:lang w:val="ru-RU"/>
        </w:rPr>
        <w:t>հայտում</w:t>
      </w:r>
      <w:r w:rsidR="00CD1E70" w:rsidRPr="00BE3DCD">
        <w:rPr>
          <w:rFonts w:ascii="GHEA Grapalat" w:hAnsi="GHEA Grapalat" w:cs="Sylfaen"/>
          <w:sz w:val="20"/>
          <w:lang w:val="af-ZA"/>
        </w:rPr>
        <w:t xml:space="preserve"> </w:t>
      </w:r>
      <w:r w:rsidR="00CD1E70" w:rsidRPr="00BE3DCD">
        <w:rPr>
          <w:rFonts w:ascii="GHEA Grapalat" w:hAnsi="GHEA Grapalat" w:cs="Sylfaen"/>
          <w:sz w:val="20"/>
          <w:lang w:val="ru-RU"/>
        </w:rPr>
        <w:t>նշված</w:t>
      </w:r>
      <w:r w:rsidR="00CD1E70" w:rsidRPr="00BE3DCD">
        <w:rPr>
          <w:rFonts w:ascii="GHEA Grapalat" w:hAnsi="GHEA Grapalat" w:cs="Sylfaen"/>
          <w:sz w:val="20"/>
          <w:lang w:val="af-ZA"/>
        </w:rPr>
        <w:t xml:space="preserve"> </w:t>
      </w:r>
      <w:r w:rsidR="00CD1E70" w:rsidRPr="00BE3DCD">
        <w:rPr>
          <w:rFonts w:ascii="GHEA Grapalat" w:hAnsi="GHEA Grapalat" w:cs="Sylfaen"/>
          <w:sz w:val="20"/>
          <w:lang w:val="ru-RU"/>
        </w:rPr>
        <w:t>էլեկտրոնային</w:t>
      </w:r>
      <w:r w:rsidR="00CD1E70" w:rsidRPr="00BE3DCD">
        <w:rPr>
          <w:rFonts w:ascii="GHEA Grapalat" w:hAnsi="GHEA Grapalat" w:cs="Sylfaen"/>
          <w:sz w:val="20"/>
          <w:lang w:val="af-ZA"/>
        </w:rPr>
        <w:t xml:space="preserve"> </w:t>
      </w:r>
      <w:r w:rsidR="00CD1E70" w:rsidRPr="00BE3DCD">
        <w:rPr>
          <w:rFonts w:ascii="GHEA Grapalat" w:hAnsi="GHEA Grapalat" w:cs="Sylfaen"/>
          <w:sz w:val="20"/>
          <w:lang w:val="ru-RU"/>
        </w:rPr>
        <w:t>փոստից</w:t>
      </w:r>
      <w:r w:rsidR="00CD1E70" w:rsidRPr="00BE3DCD">
        <w:rPr>
          <w:rFonts w:ascii="GHEA Grapalat" w:hAnsi="GHEA Grapalat" w:cs="Sylfaen"/>
          <w:sz w:val="20"/>
          <w:lang w:val="af-ZA"/>
        </w:rPr>
        <w:t xml:space="preserve"> </w:t>
      </w:r>
      <w:r w:rsidR="00CD1E70" w:rsidRPr="00BE3DCD">
        <w:rPr>
          <w:rFonts w:ascii="GHEA Grapalat" w:hAnsi="GHEA Grapalat" w:cs="Sylfaen"/>
          <w:sz w:val="20"/>
          <w:lang w:val="ru-RU"/>
        </w:rPr>
        <w:t>սույն</w:t>
      </w:r>
      <w:r w:rsidR="00CD1E70" w:rsidRPr="00BE3DCD">
        <w:rPr>
          <w:rFonts w:ascii="GHEA Grapalat" w:hAnsi="GHEA Grapalat" w:cs="Sylfaen"/>
          <w:sz w:val="20"/>
          <w:lang w:val="af-ZA"/>
        </w:rPr>
        <w:t xml:space="preserve"> </w:t>
      </w:r>
      <w:r w:rsidR="00CD1E70" w:rsidRPr="00BE3DCD">
        <w:rPr>
          <w:rFonts w:ascii="GHEA Grapalat" w:hAnsi="GHEA Grapalat" w:cs="Sylfaen"/>
          <w:sz w:val="20"/>
          <w:lang w:val="ru-RU"/>
        </w:rPr>
        <w:t>հրավերում</w:t>
      </w:r>
      <w:r w:rsidR="00CD1E70" w:rsidRPr="00BE3DCD">
        <w:rPr>
          <w:rFonts w:ascii="GHEA Grapalat" w:hAnsi="GHEA Grapalat" w:cs="Sylfaen"/>
          <w:sz w:val="20"/>
          <w:lang w:val="af-ZA"/>
        </w:rPr>
        <w:t xml:space="preserve"> </w:t>
      </w:r>
      <w:r w:rsidR="00CD1E70" w:rsidRPr="00BE3DCD">
        <w:rPr>
          <w:rFonts w:ascii="GHEA Grapalat" w:hAnsi="GHEA Grapalat" w:cs="Sylfaen"/>
          <w:sz w:val="20"/>
          <w:lang w:val="ru-RU"/>
        </w:rPr>
        <w:t>նշված</w:t>
      </w:r>
      <w:r w:rsidR="00CD1E70" w:rsidRPr="00BE3DCD">
        <w:rPr>
          <w:rFonts w:ascii="GHEA Grapalat" w:hAnsi="GHEA Grapalat" w:cs="Sylfaen"/>
          <w:sz w:val="20"/>
          <w:lang w:val="af-ZA"/>
        </w:rPr>
        <w:t xml:space="preserve">` </w:t>
      </w:r>
      <w:r w:rsidR="00CD1E70" w:rsidRPr="00BE3DCD">
        <w:rPr>
          <w:rFonts w:ascii="GHEA Grapalat" w:hAnsi="GHEA Grapalat" w:cs="Sylfaen"/>
          <w:sz w:val="20"/>
          <w:lang w:val="ru-RU"/>
        </w:rPr>
        <w:t>հանձնաժողովի</w:t>
      </w:r>
      <w:r w:rsidR="00CD1E70" w:rsidRPr="00BE3DCD">
        <w:rPr>
          <w:rFonts w:ascii="GHEA Grapalat" w:hAnsi="GHEA Grapalat" w:cs="Sylfaen"/>
          <w:sz w:val="20"/>
          <w:lang w:val="af-ZA"/>
        </w:rPr>
        <w:t xml:space="preserve"> </w:t>
      </w:r>
      <w:r w:rsidR="00CD1E70" w:rsidRPr="00BE3DCD">
        <w:rPr>
          <w:rFonts w:ascii="GHEA Grapalat" w:hAnsi="GHEA Grapalat" w:cs="Sylfaen"/>
          <w:sz w:val="20"/>
          <w:lang w:val="ru-RU"/>
        </w:rPr>
        <w:t>քարտուղարի</w:t>
      </w:r>
      <w:r w:rsidR="00CD1E70" w:rsidRPr="00BE3DCD">
        <w:rPr>
          <w:rFonts w:ascii="GHEA Grapalat" w:hAnsi="GHEA Grapalat" w:cs="Sylfaen"/>
          <w:sz w:val="20"/>
          <w:lang w:val="af-ZA"/>
        </w:rPr>
        <w:t xml:space="preserve"> </w:t>
      </w:r>
      <w:r w:rsidR="00CD1E70" w:rsidRPr="00BE3DCD">
        <w:rPr>
          <w:rFonts w:ascii="GHEA Grapalat" w:hAnsi="GHEA Grapalat" w:cs="Sylfaen"/>
          <w:sz w:val="20"/>
          <w:lang w:val="ru-RU"/>
        </w:rPr>
        <w:t>էլեկտրոնային</w:t>
      </w:r>
      <w:r w:rsidR="00CD1E70" w:rsidRPr="00BE3DCD">
        <w:rPr>
          <w:rFonts w:ascii="GHEA Grapalat" w:hAnsi="GHEA Grapalat" w:cs="Sylfaen"/>
          <w:sz w:val="20"/>
          <w:lang w:val="af-ZA"/>
        </w:rPr>
        <w:t xml:space="preserve"> </w:t>
      </w:r>
      <w:r w:rsidR="00CD1E70" w:rsidRPr="00BE3DCD">
        <w:rPr>
          <w:rFonts w:ascii="GHEA Grapalat" w:hAnsi="GHEA Grapalat" w:cs="Sylfaen"/>
          <w:sz w:val="20"/>
          <w:lang w:val="ru-RU"/>
        </w:rPr>
        <w:t>փոստին</w:t>
      </w:r>
      <w:r w:rsidR="00CD1E70" w:rsidRPr="00BE3DCD">
        <w:rPr>
          <w:rFonts w:ascii="GHEA Grapalat" w:hAnsi="GHEA Grapalat" w:cs="Sylfaen"/>
          <w:sz w:val="20"/>
          <w:lang w:val="af-ZA"/>
        </w:rPr>
        <w:t xml:space="preserve"> </w:t>
      </w:r>
      <w:r w:rsidR="00CD1E70" w:rsidRPr="00BE3DCD">
        <w:rPr>
          <w:rFonts w:ascii="GHEA Grapalat" w:hAnsi="GHEA Grapalat"/>
          <w:sz w:val="20"/>
          <w:szCs w:val="20"/>
          <w:lang w:val="af-ZA" w:eastAsia="x-none"/>
        </w:rPr>
        <w:t>ուղարկվելու միջոցով:</w:t>
      </w:r>
    </w:p>
    <w:p w:rsidR="00CD1E70" w:rsidRPr="00BE3DCD" w:rsidRDefault="00CD1E70" w:rsidP="00CD1E70">
      <w:pPr>
        <w:ind w:firstLine="567"/>
        <w:jc w:val="both"/>
        <w:rPr>
          <w:rFonts w:ascii="GHEA Grapalat" w:hAnsi="GHEA Grapalat"/>
          <w:sz w:val="20"/>
          <w:szCs w:val="20"/>
          <w:lang w:val="af-ZA" w:eastAsia="x-none"/>
        </w:rPr>
      </w:pPr>
      <w:r w:rsidRPr="00BE3DCD">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2B103D" w:rsidRPr="00BE3DCD" w:rsidRDefault="00A150A9" w:rsidP="00EF3662">
      <w:pPr>
        <w:pStyle w:val="23"/>
        <w:spacing w:line="240" w:lineRule="auto"/>
        <w:ind w:firstLine="567"/>
        <w:rPr>
          <w:rFonts w:ascii="GHEA Grapalat" w:hAnsi="GHEA Grapalat"/>
          <w:lang w:val="hy-AM"/>
        </w:rPr>
      </w:pPr>
      <w:r w:rsidRPr="00BE3DCD">
        <w:rPr>
          <w:rFonts w:ascii="GHEA Grapalat" w:hAnsi="GHEA Grapalat"/>
        </w:rPr>
        <w:t>8</w:t>
      </w:r>
      <w:r w:rsidR="00947D03" w:rsidRPr="00BE3DCD">
        <w:rPr>
          <w:rFonts w:ascii="GHEA Grapalat" w:hAnsi="GHEA Grapalat"/>
          <w:lang w:val="hy-AM"/>
        </w:rPr>
        <w:t>.</w:t>
      </w:r>
      <w:r w:rsidR="00436F47" w:rsidRPr="00BE3DCD">
        <w:rPr>
          <w:rFonts w:ascii="GHEA Grapalat" w:hAnsi="GHEA Grapalat"/>
        </w:rPr>
        <w:t xml:space="preserve">18 </w:t>
      </w:r>
      <w:r w:rsidR="00571F29" w:rsidRPr="00BE3DCD">
        <w:rPr>
          <w:rFonts w:ascii="GHEA Grapalat" w:hAnsi="GHEA Grapalat" w:cs="Sylfaen"/>
        </w:rPr>
        <w:t>Հայտերի</w:t>
      </w:r>
      <w:r w:rsidR="00571F29" w:rsidRPr="00BE3DCD">
        <w:rPr>
          <w:rFonts w:ascii="GHEA Grapalat" w:hAnsi="GHEA Grapalat" w:cs="Arial"/>
        </w:rPr>
        <w:t xml:space="preserve"> </w:t>
      </w:r>
      <w:r w:rsidR="00571F29" w:rsidRPr="00BE3DCD">
        <w:rPr>
          <w:rFonts w:ascii="GHEA Grapalat" w:hAnsi="GHEA Grapalat" w:cs="Sylfaen"/>
        </w:rPr>
        <w:t>գնահատումը</w:t>
      </w:r>
      <w:r w:rsidR="00571F29" w:rsidRPr="00BE3DCD">
        <w:rPr>
          <w:rFonts w:ascii="GHEA Grapalat" w:hAnsi="GHEA Grapalat" w:cs="Arial"/>
        </w:rPr>
        <w:t xml:space="preserve"> </w:t>
      </w:r>
      <w:r w:rsidR="00571F29" w:rsidRPr="00BE3DCD">
        <w:rPr>
          <w:rFonts w:ascii="GHEA Grapalat" w:hAnsi="GHEA Grapalat" w:cs="Sylfaen"/>
        </w:rPr>
        <w:t>և</w:t>
      </w:r>
      <w:r w:rsidR="00571F29" w:rsidRPr="00BE3DCD">
        <w:rPr>
          <w:rFonts w:ascii="GHEA Grapalat" w:hAnsi="GHEA Grapalat" w:cs="Arial"/>
        </w:rPr>
        <w:t xml:space="preserve"> </w:t>
      </w:r>
      <w:r w:rsidR="00571F29" w:rsidRPr="00BE3DCD">
        <w:rPr>
          <w:rFonts w:ascii="GHEA Grapalat" w:hAnsi="GHEA Grapalat" w:cs="Sylfaen"/>
        </w:rPr>
        <w:t>ընտրված մասնակցի որոշումն</w:t>
      </w:r>
      <w:r w:rsidR="00571F29" w:rsidRPr="00BE3DCD">
        <w:rPr>
          <w:rFonts w:ascii="GHEA Grapalat" w:hAnsi="GHEA Grapalat" w:cs="Arial"/>
        </w:rPr>
        <w:t xml:space="preserve"> </w:t>
      </w:r>
      <w:r w:rsidR="00571F29" w:rsidRPr="00BE3DCD">
        <w:rPr>
          <w:rFonts w:ascii="GHEA Grapalat" w:hAnsi="GHEA Grapalat" w:cs="Sylfaen"/>
        </w:rPr>
        <w:t>իրականացվում</w:t>
      </w:r>
      <w:r w:rsidR="00571F29" w:rsidRPr="00BE3DCD">
        <w:rPr>
          <w:rFonts w:ascii="GHEA Grapalat" w:hAnsi="GHEA Grapalat" w:cs="Arial"/>
        </w:rPr>
        <w:t xml:space="preserve"> </w:t>
      </w:r>
      <w:r w:rsidR="00571F29" w:rsidRPr="00BE3DCD">
        <w:rPr>
          <w:rFonts w:ascii="GHEA Grapalat" w:hAnsi="GHEA Grapalat" w:cs="Sylfaen"/>
        </w:rPr>
        <w:t>է</w:t>
      </w:r>
      <w:r w:rsidR="00571F29" w:rsidRPr="00BE3DCD">
        <w:rPr>
          <w:rFonts w:ascii="GHEA Grapalat" w:hAnsi="GHEA Grapalat" w:cs="Arial"/>
        </w:rPr>
        <w:t xml:space="preserve"> </w:t>
      </w:r>
      <w:r w:rsidR="00571F29" w:rsidRPr="00BE3DCD">
        <w:rPr>
          <w:rFonts w:ascii="GHEA Grapalat" w:hAnsi="GHEA Grapalat" w:cs="Sylfaen"/>
        </w:rPr>
        <w:t>ըստ</w:t>
      </w:r>
      <w:r w:rsidR="00571F29" w:rsidRPr="00BE3DCD">
        <w:rPr>
          <w:rFonts w:ascii="GHEA Grapalat" w:hAnsi="GHEA Grapalat" w:cs="Arial"/>
        </w:rPr>
        <w:t xml:space="preserve"> </w:t>
      </w:r>
      <w:r w:rsidR="00571F29" w:rsidRPr="00BE3DCD">
        <w:rPr>
          <w:rFonts w:ascii="GHEA Grapalat" w:hAnsi="GHEA Grapalat" w:cs="Sylfaen"/>
        </w:rPr>
        <w:t>առանձին</w:t>
      </w:r>
      <w:r w:rsidR="00571F29" w:rsidRPr="00BE3DCD">
        <w:rPr>
          <w:rFonts w:ascii="GHEA Grapalat" w:hAnsi="GHEA Grapalat" w:cs="Arial"/>
        </w:rPr>
        <w:t xml:space="preserve"> </w:t>
      </w:r>
      <w:r w:rsidR="00571F29" w:rsidRPr="00BE3DCD">
        <w:rPr>
          <w:rFonts w:ascii="GHEA Grapalat" w:hAnsi="GHEA Grapalat" w:cs="Sylfaen"/>
        </w:rPr>
        <w:t>չափաբաժինների</w:t>
      </w:r>
      <w:r w:rsidR="00571F29" w:rsidRPr="00BE3DCD">
        <w:rPr>
          <w:rStyle w:val="af6"/>
          <w:rFonts w:ascii="GHEA Grapalat" w:hAnsi="GHEA Grapalat" w:cs="Sylfaen"/>
          <w:color w:val="FFFFFF"/>
        </w:rPr>
        <w:footnoteReference w:id="3"/>
      </w:r>
      <w:r w:rsidR="00571F29" w:rsidRPr="00BE3DCD">
        <w:rPr>
          <w:rFonts w:ascii="GHEA Grapalat" w:hAnsi="GHEA Grapalat" w:cs="Tahoma"/>
        </w:rPr>
        <w:t>։</w:t>
      </w:r>
      <w:r w:rsidR="00436F47" w:rsidRPr="00BE3DCD">
        <w:rPr>
          <w:rFonts w:ascii="GHEA Grapalat" w:hAnsi="GHEA Grapalat" w:cs="Tahoma"/>
          <w:vertAlign w:val="superscript"/>
        </w:rPr>
        <w:t>11</w:t>
      </w:r>
      <w:r w:rsidR="002B103D" w:rsidRPr="00BE3DCD">
        <w:rPr>
          <w:rFonts w:ascii="GHEA Grapalat" w:hAnsi="GHEA Grapalat" w:cs="Tahoma"/>
          <w:lang w:val="hy-AM"/>
        </w:rPr>
        <w:t xml:space="preserve"> </w:t>
      </w:r>
    </w:p>
    <w:p w:rsidR="00583092" w:rsidRPr="00BE3DCD" w:rsidRDefault="00A150A9" w:rsidP="00EF3662">
      <w:pPr>
        <w:ind w:firstLine="567"/>
        <w:jc w:val="both"/>
        <w:rPr>
          <w:rFonts w:ascii="GHEA Grapalat" w:hAnsi="GHEA Grapalat"/>
          <w:sz w:val="20"/>
          <w:szCs w:val="20"/>
          <w:lang w:val="af-ZA" w:eastAsia="x-none"/>
        </w:rPr>
      </w:pPr>
      <w:r w:rsidRPr="00BE3DCD">
        <w:rPr>
          <w:rFonts w:ascii="GHEA Grapalat" w:hAnsi="GHEA Grapalat"/>
          <w:sz w:val="20"/>
          <w:szCs w:val="20"/>
          <w:lang w:val="af-ZA" w:eastAsia="x-none"/>
        </w:rPr>
        <w:t>8</w:t>
      </w:r>
      <w:r w:rsidR="009E35C5" w:rsidRPr="00BE3DCD">
        <w:rPr>
          <w:rFonts w:ascii="GHEA Grapalat" w:hAnsi="GHEA Grapalat"/>
          <w:sz w:val="20"/>
          <w:szCs w:val="20"/>
          <w:lang w:val="af-ZA" w:eastAsia="x-none"/>
        </w:rPr>
        <w:t>.</w:t>
      </w:r>
      <w:r w:rsidR="00436F47" w:rsidRPr="00BE3DCD">
        <w:rPr>
          <w:rFonts w:ascii="GHEA Grapalat" w:hAnsi="GHEA Grapalat"/>
          <w:sz w:val="20"/>
          <w:szCs w:val="20"/>
          <w:lang w:val="af-ZA" w:eastAsia="x-none"/>
        </w:rPr>
        <w:t xml:space="preserve">19 </w:t>
      </w:r>
      <w:r w:rsidR="00583092" w:rsidRPr="00BE3DCD">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BE3DCD">
        <w:rPr>
          <w:rFonts w:ascii="GHEA Grapalat" w:hAnsi="GHEA Grapalat"/>
          <w:sz w:val="20"/>
          <w:szCs w:val="20"/>
          <w:lang w:val="af-ZA" w:eastAsia="x-none"/>
        </w:rPr>
        <w:t xml:space="preserve">ի որոշմամբ </w:t>
      </w:r>
      <w:r w:rsidR="00583092" w:rsidRPr="00BE3DCD">
        <w:rPr>
          <w:rFonts w:ascii="GHEA Grapalat" w:hAnsi="GHEA Grapalat"/>
          <w:sz w:val="20"/>
          <w:szCs w:val="20"/>
          <w:lang w:val="af-ZA" w:eastAsia="x-none"/>
        </w:rPr>
        <w:t>ընտրված մասնակ</w:t>
      </w:r>
      <w:r w:rsidR="002E0966" w:rsidRPr="00BE3DCD">
        <w:rPr>
          <w:rFonts w:ascii="GHEA Grapalat" w:hAnsi="GHEA Grapalat"/>
          <w:sz w:val="20"/>
          <w:szCs w:val="20"/>
          <w:lang w:val="af-ZA" w:eastAsia="x-none"/>
        </w:rPr>
        <w:t xml:space="preserve">ից է ճանաչվում հաջորդող տեղ զբաղեցրած մասնակիցը՝ </w:t>
      </w:r>
      <w:r w:rsidR="00583092" w:rsidRPr="00BE3DCD">
        <w:rPr>
          <w:rFonts w:ascii="GHEA Grapalat" w:hAnsi="GHEA Grapalat"/>
          <w:sz w:val="20"/>
          <w:szCs w:val="20"/>
          <w:lang w:val="af-ZA" w:eastAsia="x-none"/>
        </w:rPr>
        <w:t xml:space="preserve">սույն </w:t>
      </w:r>
      <w:r w:rsidR="00583092" w:rsidRPr="00BE3DCD">
        <w:rPr>
          <w:rFonts w:ascii="GHEA Grapalat" w:hAnsi="GHEA Grapalat"/>
          <w:sz w:val="20"/>
          <w:szCs w:val="20"/>
          <w:lang w:val="hy-AM" w:eastAsia="x-none"/>
        </w:rPr>
        <w:t>հրավեր</w:t>
      </w:r>
      <w:r w:rsidR="00537173" w:rsidRPr="00BE3DCD">
        <w:rPr>
          <w:rFonts w:ascii="GHEA Grapalat" w:hAnsi="GHEA Grapalat"/>
          <w:sz w:val="20"/>
          <w:szCs w:val="20"/>
          <w:lang w:val="hy-AM" w:eastAsia="x-none"/>
        </w:rPr>
        <w:t>ի 1-ին մասի 8.1</w:t>
      </w:r>
      <w:r w:rsidR="00CD1E70" w:rsidRPr="00BE3DCD">
        <w:rPr>
          <w:rFonts w:ascii="GHEA Grapalat" w:hAnsi="GHEA Grapalat"/>
          <w:sz w:val="20"/>
          <w:szCs w:val="20"/>
          <w:lang w:val="hy-AM" w:eastAsia="x-none"/>
        </w:rPr>
        <w:t>2</w:t>
      </w:r>
      <w:r w:rsidR="00537173" w:rsidRPr="00BE3DCD">
        <w:rPr>
          <w:rFonts w:ascii="GHEA Grapalat" w:hAnsi="GHEA Grapalat"/>
          <w:sz w:val="20"/>
          <w:szCs w:val="20"/>
          <w:lang w:val="hy-AM" w:eastAsia="x-none"/>
        </w:rPr>
        <w:t>-ից 8.</w:t>
      </w:r>
      <w:r w:rsidR="00CD1E70" w:rsidRPr="00BE3DCD">
        <w:rPr>
          <w:rFonts w:ascii="GHEA Grapalat" w:hAnsi="GHEA Grapalat"/>
          <w:sz w:val="20"/>
          <w:szCs w:val="20"/>
          <w:lang w:val="hy-AM" w:eastAsia="x-none"/>
        </w:rPr>
        <w:t>1</w:t>
      </w:r>
      <w:r w:rsidR="00A5501E" w:rsidRPr="00BE3DCD">
        <w:rPr>
          <w:rFonts w:ascii="GHEA Grapalat" w:hAnsi="GHEA Grapalat"/>
          <w:sz w:val="20"/>
          <w:szCs w:val="20"/>
          <w:lang w:val="hy-AM" w:eastAsia="x-none"/>
        </w:rPr>
        <w:t>8</w:t>
      </w:r>
      <w:r w:rsidR="00537173" w:rsidRPr="00BE3DCD">
        <w:rPr>
          <w:rFonts w:ascii="GHEA Grapalat" w:hAnsi="GHEA Grapalat"/>
          <w:sz w:val="20"/>
          <w:szCs w:val="20"/>
          <w:lang w:val="hy-AM" w:eastAsia="x-none"/>
        </w:rPr>
        <w:t>-րդ կետերով սահմանված ընթացակարգ</w:t>
      </w:r>
      <w:r w:rsidR="002E0966" w:rsidRPr="00BE3DCD">
        <w:rPr>
          <w:rFonts w:ascii="GHEA Grapalat" w:hAnsi="GHEA Grapalat"/>
          <w:sz w:val="20"/>
          <w:szCs w:val="20"/>
          <w:lang w:val="hy-AM" w:eastAsia="x-none"/>
        </w:rPr>
        <w:t>ի կիրառմամբ</w:t>
      </w:r>
      <w:r w:rsidR="00583092" w:rsidRPr="00BE3DCD">
        <w:rPr>
          <w:rFonts w:ascii="GHEA Grapalat" w:hAnsi="GHEA Grapalat"/>
          <w:sz w:val="20"/>
          <w:szCs w:val="20"/>
          <w:lang w:val="af-ZA" w:eastAsia="x-none"/>
        </w:rPr>
        <w:t>:</w:t>
      </w:r>
    </w:p>
    <w:p w:rsidR="00583092" w:rsidRPr="00BE3DCD" w:rsidRDefault="00A150A9" w:rsidP="00EF3662">
      <w:pPr>
        <w:pStyle w:val="23"/>
        <w:spacing w:line="240" w:lineRule="auto"/>
        <w:ind w:firstLine="567"/>
        <w:rPr>
          <w:rFonts w:ascii="GHEA Grapalat" w:hAnsi="GHEA Grapalat" w:cs="Sylfaen"/>
          <w:szCs w:val="24"/>
        </w:rPr>
      </w:pPr>
      <w:r w:rsidRPr="00BE3DCD">
        <w:rPr>
          <w:rFonts w:ascii="GHEA Grapalat" w:hAnsi="GHEA Grapalat" w:cs="Sylfaen"/>
          <w:szCs w:val="24"/>
        </w:rPr>
        <w:t>8</w:t>
      </w:r>
      <w:r w:rsidR="00201DA0" w:rsidRPr="00BE3DCD">
        <w:rPr>
          <w:rFonts w:ascii="GHEA Grapalat" w:hAnsi="GHEA Grapalat" w:cs="Sylfaen"/>
          <w:szCs w:val="24"/>
          <w:lang w:val="hy-AM"/>
        </w:rPr>
        <w:t>.</w:t>
      </w:r>
      <w:r w:rsidR="00A5501E" w:rsidRPr="00BE3DCD">
        <w:rPr>
          <w:rFonts w:ascii="GHEA Grapalat" w:hAnsi="GHEA Grapalat" w:cs="Sylfaen"/>
          <w:szCs w:val="24"/>
        </w:rPr>
        <w:t xml:space="preserve">20 </w:t>
      </w:r>
      <w:r w:rsidR="00583092" w:rsidRPr="00BE3DCD">
        <w:rPr>
          <w:rFonts w:ascii="GHEA Grapalat" w:hAnsi="GHEA Grapalat" w:cs="Sylfaen"/>
          <w:szCs w:val="24"/>
          <w:lang w:val="ru-RU"/>
        </w:rPr>
        <w:t>Մասնակից</w:t>
      </w:r>
      <w:r w:rsidR="00196487" w:rsidRPr="00BE3DCD">
        <w:rPr>
          <w:rFonts w:ascii="GHEA Grapalat" w:hAnsi="GHEA Grapalat" w:cs="Sylfaen"/>
          <w:szCs w:val="24"/>
          <w:lang w:val="en-US"/>
        </w:rPr>
        <w:t>ն</w:t>
      </w:r>
      <w:r w:rsidR="00583092" w:rsidRPr="00BE3DCD">
        <w:rPr>
          <w:rFonts w:ascii="GHEA Grapalat" w:hAnsi="GHEA Grapalat" w:cs="Sylfaen"/>
          <w:szCs w:val="24"/>
        </w:rPr>
        <w:t xml:space="preserve"> </w:t>
      </w:r>
      <w:r w:rsidR="00583092" w:rsidRPr="00BE3DCD">
        <w:rPr>
          <w:rFonts w:ascii="GHEA Grapalat" w:hAnsi="GHEA Grapalat" w:cs="Sylfaen"/>
          <w:szCs w:val="24"/>
          <w:lang w:val="ru-RU"/>
        </w:rPr>
        <w:t>իրեն</w:t>
      </w:r>
      <w:r w:rsidR="00583092" w:rsidRPr="00BE3DCD">
        <w:rPr>
          <w:rFonts w:ascii="GHEA Grapalat" w:hAnsi="GHEA Grapalat" w:cs="Sylfaen"/>
          <w:szCs w:val="24"/>
        </w:rPr>
        <w:t xml:space="preserve"> </w:t>
      </w:r>
      <w:r w:rsidR="00583092" w:rsidRPr="00BE3DCD">
        <w:rPr>
          <w:rFonts w:ascii="GHEA Grapalat" w:hAnsi="GHEA Grapalat" w:cs="Sylfaen"/>
          <w:szCs w:val="24"/>
          <w:lang w:val="ru-RU"/>
        </w:rPr>
        <w:t>ներկայացված</w:t>
      </w:r>
      <w:r w:rsidR="00583092" w:rsidRPr="00BE3DCD">
        <w:rPr>
          <w:rFonts w:ascii="GHEA Grapalat" w:hAnsi="GHEA Grapalat" w:cs="Sylfaen"/>
          <w:szCs w:val="24"/>
        </w:rPr>
        <w:t xml:space="preserve"> </w:t>
      </w:r>
      <w:r w:rsidR="00583092" w:rsidRPr="00BE3DCD">
        <w:rPr>
          <w:rFonts w:ascii="GHEA Grapalat" w:hAnsi="GHEA Grapalat" w:cs="Sylfaen"/>
          <w:szCs w:val="24"/>
          <w:lang w:val="ru-RU"/>
        </w:rPr>
        <w:t>պահանջների</w:t>
      </w:r>
      <w:r w:rsidR="00583092" w:rsidRPr="00BE3DCD">
        <w:rPr>
          <w:rFonts w:ascii="GHEA Grapalat" w:hAnsi="GHEA Grapalat" w:cs="Sylfaen"/>
          <w:szCs w:val="24"/>
        </w:rPr>
        <w:t xml:space="preserve"> </w:t>
      </w:r>
      <w:r w:rsidR="00583092" w:rsidRPr="00BE3DCD">
        <w:rPr>
          <w:rFonts w:ascii="GHEA Grapalat" w:hAnsi="GHEA Grapalat" w:cs="Sylfaen"/>
          <w:szCs w:val="24"/>
          <w:lang w:val="ru-RU"/>
        </w:rPr>
        <w:t>համապատասխանության</w:t>
      </w:r>
      <w:r w:rsidR="00583092" w:rsidRPr="00BE3DCD">
        <w:rPr>
          <w:rFonts w:ascii="GHEA Grapalat" w:hAnsi="GHEA Grapalat" w:cs="Sylfaen"/>
          <w:szCs w:val="24"/>
        </w:rPr>
        <w:t xml:space="preserve"> </w:t>
      </w:r>
      <w:r w:rsidR="00583092" w:rsidRPr="00BE3DCD">
        <w:rPr>
          <w:rFonts w:ascii="GHEA Grapalat" w:hAnsi="GHEA Grapalat" w:cs="Sylfaen"/>
          <w:szCs w:val="24"/>
          <w:lang w:val="ru-RU"/>
        </w:rPr>
        <w:t>հիմնավորման</w:t>
      </w:r>
      <w:r w:rsidR="00583092" w:rsidRPr="00BE3DCD">
        <w:rPr>
          <w:rFonts w:ascii="GHEA Grapalat" w:hAnsi="GHEA Grapalat" w:cs="Sylfaen"/>
          <w:szCs w:val="24"/>
        </w:rPr>
        <w:t xml:space="preserve"> </w:t>
      </w:r>
      <w:r w:rsidR="00583092" w:rsidRPr="00BE3DCD">
        <w:rPr>
          <w:rFonts w:ascii="GHEA Grapalat" w:hAnsi="GHEA Grapalat" w:cs="Sylfaen"/>
          <w:szCs w:val="24"/>
          <w:lang w:val="ru-RU"/>
        </w:rPr>
        <w:t>նպատակով</w:t>
      </w:r>
      <w:r w:rsidR="00583092" w:rsidRPr="00BE3DCD">
        <w:rPr>
          <w:rFonts w:ascii="GHEA Grapalat" w:hAnsi="GHEA Grapalat" w:cs="Sylfaen"/>
          <w:szCs w:val="24"/>
        </w:rPr>
        <w:t xml:space="preserve"> </w:t>
      </w:r>
      <w:r w:rsidR="00583092" w:rsidRPr="00BE3DCD">
        <w:rPr>
          <w:rFonts w:ascii="GHEA Grapalat" w:hAnsi="GHEA Grapalat" w:cs="Sylfaen"/>
          <w:szCs w:val="24"/>
          <w:lang w:val="ru-RU"/>
        </w:rPr>
        <w:t>կարող</w:t>
      </w:r>
      <w:r w:rsidR="00583092" w:rsidRPr="00BE3DCD">
        <w:rPr>
          <w:rFonts w:ascii="GHEA Grapalat" w:hAnsi="GHEA Grapalat" w:cs="Sylfaen"/>
          <w:szCs w:val="24"/>
        </w:rPr>
        <w:t xml:space="preserve"> </w:t>
      </w:r>
      <w:r w:rsidR="00583092" w:rsidRPr="00BE3DCD">
        <w:rPr>
          <w:rFonts w:ascii="GHEA Grapalat" w:hAnsi="GHEA Grapalat" w:cs="Sylfaen"/>
          <w:szCs w:val="24"/>
          <w:lang w:val="ru-RU"/>
        </w:rPr>
        <w:t>է</w:t>
      </w:r>
      <w:r w:rsidR="00583092" w:rsidRPr="00BE3DCD">
        <w:rPr>
          <w:rFonts w:ascii="GHEA Grapalat" w:hAnsi="GHEA Grapalat" w:cs="Sylfaen"/>
          <w:szCs w:val="24"/>
        </w:rPr>
        <w:t xml:space="preserve"> </w:t>
      </w:r>
      <w:r w:rsidR="00583092" w:rsidRPr="00BE3DCD">
        <w:rPr>
          <w:rFonts w:ascii="GHEA Grapalat" w:hAnsi="GHEA Grapalat" w:cs="Sylfaen"/>
          <w:szCs w:val="24"/>
          <w:lang w:val="ru-RU"/>
        </w:rPr>
        <w:t>ներկայացնել</w:t>
      </w:r>
      <w:r w:rsidR="00583092" w:rsidRPr="00BE3DCD">
        <w:rPr>
          <w:rFonts w:ascii="GHEA Grapalat" w:hAnsi="GHEA Grapalat" w:cs="Sylfaen"/>
          <w:szCs w:val="24"/>
        </w:rPr>
        <w:t xml:space="preserve"> </w:t>
      </w:r>
      <w:r w:rsidR="00583092" w:rsidRPr="00BE3DCD">
        <w:rPr>
          <w:rFonts w:ascii="GHEA Grapalat" w:hAnsi="GHEA Grapalat" w:cs="Sylfaen"/>
          <w:szCs w:val="24"/>
          <w:lang w:val="ru-RU"/>
        </w:rPr>
        <w:t>լրացուցիչ</w:t>
      </w:r>
      <w:r w:rsidR="00583092" w:rsidRPr="00BE3DCD">
        <w:rPr>
          <w:rFonts w:ascii="GHEA Grapalat" w:hAnsi="GHEA Grapalat" w:cs="Sylfaen"/>
          <w:szCs w:val="24"/>
        </w:rPr>
        <w:t xml:space="preserve"> </w:t>
      </w:r>
      <w:r w:rsidR="00583092" w:rsidRPr="00BE3DCD">
        <w:rPr>
          <w:rFonts w:ascii="GHEA Grapalat" w:hAnsi="GHEA Grapalat" w:cs="Sylfaen"/>
          <w:szCs w:val="24"/>
          <w:lang w:val="ru-RU"/>
        </w:rPr>
        <w:t>այլ</w:t>
      </w:r>
      <w:r w:rsidR="00583092" w:rsidRPr="00BE3DCD">
        <w:rPr>
          <w:rFonts w:ascii="GHEA Grapalat" w:hAnsi="GHEA Grapalat" w:cs="Sylfaen"/>
          <w:szCs w:val="24"/>
        </w:rPr>
        <w:t xml:space="preserve"> </w:t>
      </w:r>
      <w:r w:rsidR="00583092" w:rsidRPr="00BE3DCD">
        <w:rPr>
          <w:rFonts w:ascii="GHEA Grapalat" w:hAnsi="GHEA Grapalat" w:cs="Sylfaen"/>
          <w:szCs w:val="24"/>
          <w:lang w:val="ru-RU"/>
        </w:rPr>
        <w:t>փաստաթղթեր</w:t>
      </w:r>
      <w:r w:rsidR="00583092" w:rsidRPr="00BE3DCD">
        <w:rPr>
          <w:rFonts w:ascii="GHEA Grapalat" w:hAnsi="GHEA Grapalat" w:cs="Sylfaen"/>
          <w:szCs w:val="24"/>
        </w:rPr>
        <w:t xml:space="preserve">, </w:t>
      </w:r>
      <w:r w:rsidR="00583092" w:rsidRPr="00BE3DCD">
        <w:rPr>
          <w:rFonts w:ascii="GHEA Grapalat" w:hAnsi="GHEA Grapalat" w:cs="Sylfaen"/>
          <w:szCs w:val="24"/>
          <w:lang w:val="ru-RU"/>
        </w:rPr>
        <w:t>տեղեկություններ</w:t>
      </w:r>
      <w:r w:rsidR="00583092" w:rsidRPr="00BE3DCD">
        <w:rPr>
          <w:rFonts w:ascii="GHEA Grapalat" w:hAnsi="GHEA Grapalat" w:cs="Sylfaen"/>
          <w:szCs w:val="24"/>
        </w:rPr>
        <w:t xml:space="preserve"> </w:t>
      </w:r>
      <w:r w:rsidR="00583092" w:rsidRPr="00BE3DCD">
        <w:rPr>
          <w:rFonts w:ascii="GHEA Grapalat" w:hAnsi="GHEA Grapalat" w:cs="Sylfaen"/>
          <w:szCs w:val="24"/>
          <w:lang w:val="ru-RU"/>
        </w:rPr>
        <w:t>և</w:t>
      </w:r>
      <w:r w:rsidR="00583092" w:rsidRPr="00BE3DCD">
        <w:rPr>
          <w:rFonts w:ascii="GHEA Grapalat" w:hAnsi="GHEA Grapalat" w:cs="Sylfaen"/>
          <w:szCs w:val="24"/>
        </w:rPr>
        <w:t xml:space="preserve"> </w:t>
      </w:r>
      <w:r w:rsidR="00583092" w:rsidRPr="00BE3DCD">
        <w:rPr>
          <w:rFonts w:ascii="GHEA Grapalat" w:hAnsi="GHEA Grapalat" w:cs="Sylfaen"/>
          <w:szCs w:val="24"/>
          <w:lang w:val="ru-RU"/>
        </w:rPr>
        <w:t>նյութեր։</w:t>
      </w:r>
    </w:p>
    <w:p w:rsidR="00583092" w:rsidRPr="00BE3DCD" w:rsidRDefault="00662165" w:rsidP="00EF3662">
      <w:pPr>
        <w:pStyle w:val="23"/>
        <w:spacing w:line="240" w:lineRule="auto"/>
        <w:ind w:firstLine="567"/>
        <w:rPr>
          <w:rFonts w:ascii="GHEA Grapalat" w:hAnsi="GHEA Grapalat" w:cs="Sylfaen"/>
          <w:szCs w:val="24"/>
        </w:rPr>
      </w:pPr>
      <w:r w:rsidRPr="00BE3DCD">
        <w:rPr>
          <w:rFonts w:ascii="GHEA Grapalat" w:hAnsi="GHEA Grapalat" w:cs="Sylfaen"/>
          <w:szCs w:val="24"/>
          <w:lang w:val="en-US"/>
        </w:rPr>
        <w:t>Հ</w:t>
      </w:r>
      <w:r w:rsidR="00583092" w:rsidRPr="00BE3DCD">
        <w:rPr>
          <w:rFonts w:ascii="GHEA Grapalat" w:hAnsi="GHEA Grapalat" w:cs="Sylfaen"/>
          <w:szCs w:val="24"/>
          <w:lang w:val="ru-RU"/>
        </w:rPr>
        <w:t>անձնաժողովը</w:t>
      </w:r>
      <w:r w:rsidR="00583092" w:rsidRPr="00BE3DCD">
        <w:rPr>
          <w:rFonts w:ascii="GHEA Grapalat" w:hAnsi="GHEA Grapalat" w:cs="Sylfaen"/>
          <w:szCs w:val="24"/>
        </w:rPr>
        <w:t xml:space="preserve"> </w:t>
      </w:r>
      <w:r w:rsidR="00583092" w:rsidRPr="00BE3DCD">
        <w:rPr>
          <w:rFonts w:ascii="GHEA Grapalat" w:hAnsi="GHEA Grapalat" w:cs="Sylfaen"/>
          <w:szCs w:val="24"/>
          <w:lang w:val="ru-RU"/>
        </w:rPr>
        <w:t>կարող</w:t>
      </w:r>
      <w:r w:rsidR="00583092" w:rsidRPr="00BE3DCD">
        <w:rPr>
          <w:rFonts w:ascii="GHEA Grapalat" w:hAnsi="GHEA Grapalat" w:cs="Sylfaen"/>
          <w:szCs w:val="24"/>
        </w:rPr>
        <w:t xml:space="preserve"> </w:t>
      </w:r>
      <w:r w:rsidR="00583092" w:rsidRPr="00BE3DCD">
        <w:rPr>
          <w:rFonts w:ascii="GHEA Grapalat" w:hAnsi="GHEA Grapalat" w:cs="Sylfaen"/>
          <w:szCs w:val="24"/>
          <w:lang w:val="ru-RU"/>
        </w:rPr>
        <w:t>է</w:t>
      </w:r>
      <w:r w:rsidR="00583092" w:rsidRPr="00BE3DCD">
        <w:rPr>
          <w:rFonts w:ascii="GHEA Grapalat" w:hAnsi="GHEA Grapalat" w:cs="Sylfaen"/>
          <w:szCs w:val="24"/>
        </w:rPr>
        <w:t xml:space="preserve"> </w:t>
      </w:r>
      <w:r w:rsidR="00583092" w:rsidRPr="00BE3DCD">
        <w:rPr>
          <w:rFonts w:ascii="GHEA Grapalat" w:hAnsi="GHEA Grapalat" w:cs="Sylfaen"/>
          <w:szCs w:val="24"/>
          <w:lang w:val="ru-RU"/>
        </w:rPr>
        <w:t>ստուգել</w:t>
      </w:r>
      <w:r w:rsidR="00583092" w:rsidRPr="00BE3DCD">
        <w:rPr>
          <w:rFonts w:ascii="GHEA Grapalat" w:hAnsi="GHEA Grapalat" w:cs="Sylfaen"/>
          <w:szCs w:val="24"/>
        </w:rPr>
        <w:t xml:space="preserve"> </w:t>
      </w:r>
      <w:r w:rsidR="004B383E" w:rsidRPr="00BE3DCD">
        <w:rPr>
          <w:rFonts w:ascii="GHEA Grapalat" w:hAnsi="GHEA Grapalat" w:cs="Sylfaen"/>
          <w:szCs w:val="24"/>
          <w:lang w:val="en-US"/>
        </w:rPr>
        <w:t>մ</w:t>
      </w:r>
      <w:r w:rsidR="00583092" w:rsidRPr="00BE3DCD">
        <w:rPr>
          <w:rFonts w:ascii="GHEA Grapalat" w:hAnsi="GHEA Grapalat" w:cs="Sylfaen"/>
          <w:szCs w:val="24"/>
          <w:lang w:val="ru-RU"/>
        </w:rPr>
        <w:t>ասնակցի</w:t>
      </w:r>
      <w:r w:rsidR="00583092" w:rsidRPr="00BE3DCD">
        <w:rPr>
          <w:rFonts w:ascii="GHEA Grapalat" w:hAnsi="GHEA Grapalat" w:cs="Sylfaen"/>
          <w:szCs w:val="24"/>
        </w:rPr>
        <w:t xml:space="preserve"> </w:t>
      </w:r>
      <w:r w:rsidR="00583092" w:rsidRPr="00BE3DCD">
        <w:rPr>
          <w:rFonts w:ascii="GHEA Grapalat" w:hAnsi="GHEA Grapalat" w:cs="Sylfaen"/>
          <w:szCs w:val="24"/>
          <w:lang w:val="ru-RU"/>
        </w:rPr>
        <w:t>ներկայացրած</w:t>
      </w:r>
      <w:r w:rsidR="00583092" w:rsidRPr="00BE3DCD">
        <w:rPr>
          <w:rFonts w:ascii="GHEA Grapalat" w:hAnsi="GHEA Grapalat" w:cs="Sylfaen"/>
          <w:szCs w:val="24"/>
        </w:rPr>
        <w:t xml:space="preserve"> </w:t>
      </w:r>
      <w:r w:rsidR="00583092" w:rsidRPr="00BE3DCD">
        <w:rPr>
          <w:rFonts w:ascii="GHEA Grapalat" w:hAnsi="GHEA Grapalat" w:cs="Sylfaen"/>
          <w:szCs w:val="24"/>
          <w:lang w:val="ru-RU"/>
        </w:rPr>
        <w:t>տվյալների</w:t>
      </w:r>
      <w:r w:rsidR="00583092" w:rsidRPr="00BE3DCD">
        <w:rPr>
          <w:rFonts w:ascii="GHEA Grapalat" w:hAnsi="GHEA Grapalat" w:cs="Sylfaen"/>
          <w:szCs w:val="24"/>
        </w:rPr>
        <w:t xml:space="preserve"> </w:t>
      </w:r>
      <w:r w:rsidR="00583092" w:rsidRPr="00BE3DCD">
        <w:rPr>
          <w:rFonts w:ascii="GHEA Grapalat" w:hAnsi="GHEA Grapalat" w:cs="Sylfaen"/>
          <w:szCs w:val="24"/>
          <w:lang w:val="ru-RU"/>
        </w:rPr>
        <w:t>իսկությունը</w:t>
      </w:r>
      <w:r w:rsidR="00583092" w:rsidRPr="00BE3DCD">
        <w:rPr>
          <w:rFonts w:ascii="GHEA Grapalat" w:hAnsi="GHEA Grapalat" w:cs="Sylfaen"/>
          <w:szCs w:val="24"/>
        </w:rPr>
        <w:t xml:space="preserve">` </w:t>
      </w:r>
      <w:r w:rsidR="00583092" w:rsidRPr="00BE3DCD">
        <w:rPr>
          <w:rFonts w:ascii="GHEA Grapalat" w:hAnsi="GHEA Grapalat" w:cs="Sylfaen"/>
          <w:szCs w:val="24"/>
          <w:lang w:val="ru-RU"/>
        </w:rPr>
        <w:t>օգտագործելով</w:t>
      </w:r>
      <w:r w:rsidR="00583092" w:rsidRPr="00BE3DCD">
        <w:rPr>
          <w:rFonts w:ascii="GHEA Grapalat" w:hAnsi="GHEA Grapalat" w:cs="Sylfaen"/>
          <w:szCs w:val="24"/>
        </w:rPr>
        <w:t xml:space="preserve"> </w:t>
      </w:r>
      <w:r w:rsidR="00583092" w:rsidRPr="00BE3DCD">
        <w:rPr>
          <w:rFonts w:ascii="GHEA Grapalat" w:hAnsi="GHEA Grapalat" w:cs="Sylfaen"/>
          <w:szCs w:val="24"/>
          <w:lang w:val="ru-RU"/>
        </w:rPr>
        <w:t>պաշտոնական</w:t>
      </w:r>
      <w:r w:rsidR="00583092" w:rsidRPr="00BE3DCD">
        <w:rPr>
          <w:rFonts w:ascii="GHEA Grapalat" w:hAnsi="GHEA Grapalat" w:cs="Sylfaen"/>
          <w:szCs w:val="24"/>
        </w:rPr>
        <w:t xml:space="preserve"> </w:t>
      </w:r>
      <w:r w:rsidR="00583092" w:rsidRPr="00BE3DCD">
        <w:rPr>
          <w:rFonts w:ascii="GHEA Grapalat" w:hAnsi="GHEA Grapalat" w:cs="Sylfaen"/>
          <w:szCs w:val="24"/>
          <w:lang w:val="ru-RU"/>
        </w:rPr>
        <w:t>աղբյուրներից</w:t>
      </w:r>
      <w:r w:rsidR="00583092" w:rsidRPr="00BE3DCD">
        <w:rPr>
          <w:rFonts w:ascii="GHEA Grapalat" w:hAnsi="GHEA Grapalat" w:cs="Sylfaen"/>
          <w:szCs w:val="24"/>
        </w:rPr>
        <w:t xml:space="preserve"> </w:t>
      </w:r>
      <w:r w:rsidR="00583092" w:rsidRPr="00BE3DCD">
        <w:rPr>
          <w:rFonts w:ascii="GHEA Grapalat" w:hAnsi="GHEA Grapalat" w:cs="Sylfaen"/>
          <w:szCs w:val="24"/>
          <w:lang w:val="ru-RU"/>
        </w:rPr>
        <w:t>ստացված</w:t>
      </w:r>
      <w:r w:rsidR="00583092" w:rsidRPr="00BE3DCD">
        <w:rPr>
          <w:rFonts w:ascii="GHEA Grapalat" w:hAnsi="GHEA Grapalat" w:cs="Sylfaen"/>
          <w:szCs w:val="24"/>
        </w:rPr>
        <w:t xml:space="preserve"> </w:t>
      </w:r>
      <w:r w:rsidR="00583092" w:rsidRPr="00BE3DCD">
        <w:rPr>
          <w:rFonts w:ascii="GHEA Grapalat" w:hAnsi="GHEA Grapalat" w:cs="Sylfaen"/>
          <w:szCs w:val="24"/>
          <w:lang w:val="ru-RU"/>
        </w:rPr>
        <w:t>տվյալներ</w:t>
      </w:r>
      <w:r w:rsidR="00583092" w:rsidRPr="00BE3DCD">
        <w:rPr>
          <w:rFonts w:ascii="GHEA Grapalat" w:hAnsi="GHEA Grapalat" w:cs="Sylfaen"/>
          <w:szCs w:val="24"/>
        </w:rPr>
        <w:t xml:space="preserve"> </w:t>
      </w:r>
      <w:r w:rsidR="00583092" w:rsidRPr="00BE3DCD">
        <w:rPr>
          <w:rFonts w:ascii="GHEA Grapalat" w:hAnsi="GHEA Grapalat" w:cs="Sylfaen"/>
          <w:szCs w:val="24"/>
          <w:lang w:val="ru-RU"/>
        </w:rPr>
        <w:t>կամ</w:t>
      </w:r>
      <w:r w:rsidR="00583092" w:rsidRPr="00BE3DCD">
        <w:rPr>
          <w:rFonts w:ascii="GHEA Grapalat" w:hAnsi="GHEA Grapalat" w:cs="Sylfaen"/>
          <w:szCs w:val="24"/>
        </w:rPr>
        <w:t xml:space="preserve"> </w:t>
      </w:r>
      <w:r w:rsidR="00583092" w:rsidRPr="00BE3DCD">
        <w:rPr>
          <w:rFonts w:ascii="GHEA Grapalat" w:hAnsi="GHEA Grapalat" w:cs="Sylfaen"/>
          <w:szCs w:val="24"/>
          <w:lang w:val="ru-RU"/>
        </w:rPr>
        <w:t>դրա</w:t>
      </w:r>
      <w:r w:rsidR="00583092" w:rsidRPr="00BE3DCD">
        <w:rPr>
          <w:rFonts w:ascii="GHEA Grapalat" w:hAnsi="GHEA Grapalat" w:cs="Sylfaen"/>
          <w:szCs w:val="24"/>
        </w:rPr>
        <w:t xml:space="preserve"> </w:t>
      </w:r>
      <w:r w:rsidR="00583092" w:rsidRPr="00BE3DCD">
        <w:rPr>
          <w:rFonts w:ascii="GHEA Grapalat" w:hAnsi="GHEA Grapalat" w:cs="Sylfaen"/>
          <w:szCs w:val="24"/>
          <w:lang w:val="ru-RU"/>
        </w:rPr>
        <w:t>մասին</w:t>
      </w:r>
      <w:r w:rsidR="00583092" w:rsidRPr="00BE3DCD">
        <w:rPr>
          <w:rFonts w:ascii="GHEA Grapalat" w:hAnsi="GHEA Grapalat" w:cs="Sylfaen"/>
          <w:szCs w:val="24"/>
        </w:rPr>
        <w:t xml:space="preserve"> </w:t>
      </w:r>
      <w:r w:rsidR="00583092" w:rsidRPr="00BE3DCD">
        <w:rPr>
          <w:rFonts w:ascii="GHEA Grapalat" w:hAnsi="GHEA Grapalat" w:cs="Sylfaen"/>
          <w:szCs w:val="24"/>
          <w:lang w:val="ru-RU"/>
        </w:rPr>
        <w:t>ստանալով</w:t>
      </w:r>
      <w:r w:rsidR="00583092" w:rsidRPr="00BE3DCD">
        <w:rPr>
          <w:rFonts w:ascii="GHEA Grapalat" w:hAnsi="GHEA Grapalat" w:cs="Sylfaen"/>
          <w:szCs w:val="24"/>
        </w:rPr>
        <w:t xml:space="preserve"> </w:t>
      </w:r>
      <w:r w:rsidR="00583092" w:rsidRPr="00BE3DCD">
        <w:rPr>
          <w:rFonts w:ascii="GHEA Grapalat" w:hAnsi="GHEA Grapalat" w:cs="Sylfaen"/>
          <w:szCs w:val="24"/>
          <w:lang w:val="ru-RU"/>
        </w:rPr>
        <w:t>իրավասու</w:t>
      </w:r>
      <w:r w:rsidR="00583092" w:rsidRPr="00BE3DCD">
        <w:rPr>
          <w:rFonts w:ascii="GHEA Grapalat" w:hAnsi="GHEA Grapalat" w:cs="Sylfaen"/>
          <w:szCs w:val="24"/>
        </w:rPr>
        <w:t xml:space="preserve"> </w:t>
      </w:r>
      <w:r w:rsidR="00583092" w:rsidRPr="00BE3DCD">
        <w:rPr>
          <w:rFonts w:ascii="GHEA Grapalat" w:hAnsi="GHEA Grapalat" w:cs="Sylfaen"/>
          <w:szCs w:val="24"/>
          <w:lang w:val="ru-RU"/>
        </w:rPr>
        <w:t>մարմինների</w:t>
      </w:r>
      <w:r w:rsidR="00583092" w:rsidRPr="00BE3DCD">
        <w:rPr>
          <w:rFonts w:ascii="GHEA Grapalat" w:hAnsi="GHEA Grapalat" w:cs="Sylfaen"/>
          <w:szCs w:val="24"/>
        </w:rPr>
        <w:t xml:space="preserve"> </w:t>
      </w:r>
      <w:r w:rsidR="00583092" w:rsidRPr="00BE3DCD">
        <w:rPr>
          <w:rFonts w:ascii="GHEA Grapalat" w:hAnsi="GHEA Grapalat" w:cs="Sylfaen"/>
          <w:szCs w:val="24"/>
          <w:lang w:val="ru-RU"/>
        </w:rPr>
        <w:t>գրավոր</w:t>
      </w:r>
      <w:r w:rsidR="00583092" w:rsidRPr="00BE3DCD">
        <w:rPr>
          <w:rFonts w:ascii="GHEA Grapalat" w:hAnsi="GHEA Grapalat" w:cs="Sylfaen"/>
          <w:szCs w:val="24"/>
        </w:rPr>
        <w:t xml:space="preserve"> </w:t>
      </w:r>
      <w:r w:rsidR="00583092" w:rsidRPr="00BE3DCD">
        <w:rPr>
          <w:rFonts w:ascii="GHEA Grapalat" w:hAnsi="GHEA Grapalat" w:cs="Sylfaen"/>
          <w:szCs w:val="24"/>
          <w:lang w:val="ru-RU"/>
        </w:rPr>
        <w:t>եզրակացությունը</w:t>
      </w:r>
      <w:r w:rsidR="00583092" w:rsidRPr="00BE3DCD">
        <w:rPr>
          <w:rFonts w:ascii="GHEA Grapalat" w:hAnsi="GHEA Grapalat" w:cs="Sylfaen"/>
          <w:szCs w:val="24"/>
        </w:rPr>
        <w:t xml:space="preserve">: </w:t>
      </w:r>
      <w:r w:rsidR="00583092" w:rsidRPr="00BE3DCD">
        <w:rPr>
          <w:rFonts w:ascii="GHEA Grapalat" w:hAnsi="GHEA Grapalat" w:cs="Sylfaen"/>
          <w:szCs w:val="24"/>
          <w:lang w:val="ru-RU"/>
        </w:rPr>
        <w:t>Նման</w:t>
      </w:r>
      <w:r w:rsidR="00583092" w:rsidRPr="00BE3DCD">
        <w:rPr>
          <w:rFonts w:ascii="GHEA Grapalat" w:hAnsi="GHEA Grapalat" w:cs="Sylfaen"/>
          <w:szCs w:val="24"/>
        </w:rPr>
        <w:t xml:space="preserve"> </w:t>
      </w:r>
      <w:r w:rsidR="00583092" w:rsidRPr="00BE3DCD">
        <w:rPr>
          <w:rFonts w:ascii="GHEA Grapalat" w:hAnsi="GHEA Grapalat" w:cs="Sylfaen"/>
          <w:szCs w:val="24"/>
          <w:lang w:val="ru-RU"/>
        </w:rPr>
        <w:t>հարցում</w:t>
      </w:r>
      <w:r w:rsidR="00583092" w:rsidRPr="00BE3DCD">
        <w:rPr>
          <w:rFonts w:ascii="GHEA Grapalat" w:hAnsi="GHEA Grapalat" w:cs="Sylfaen"/>
          <w:szCs w:val="24"/>
        </w:rPr>
        <w:t xml:space="preserve"> </w:t>
      </w:r>
      <w:r w:rsidR="00583092" w:rsidRPr="00BE3DCD">
        <w:rPr>
          <w:rFonts w:ascii="GHEA Grapalat" w:hAnsi="GHEA Grapalat" w:cs="Sylfaen"/>
          <w:szCs w:val="24"/>
          <w:lang w:val="ru-RU"/>
        </w:rPr>
        <w:t>ուղարկվելու</w:t>
      </w:r>
      <w:r w:rsidR="00583092" w:rsidRPr="00BE3DCD">
        <w:rPr>
          <w:rFonts w:ascii="GHEA Grapalat" w:hAnsi="GHEA Grapalat" w:cs="Sylfaen"/>
          <w:szCs w:val="24"/>
        </w:rPr>
        <w:t xml:space="preserve"> </w:t>
      </w:r>
      <w:r w:rsidR="00583092" w:rsidRPr="00BE3DCD">
        <w:rPr>
          <w:rFonts w:ascii="GHEA Grapalat" w:hAnsi="GHEA Grapalat" w:cs="Sylfaen"/>
          <w:szCs w:val="24"/>
          <w:lang w:val="ru-RU"/>
        </w:rPr>
        <w:t>դեպքում</w:t>
      </w:r>
      <w:r w:rsidR="00583092" w:rsidRPr="00BE3DCD">
        <w:rPr>
          <w:rFonts w:ascii="GHEA Grapalat" w:hAnsi="GHEA Grapalat" w:cs="Sylfaen"/>
          <w:szCs w:val="24"/>
        </w:rPr>
        <w:t xml:space="preserve"> </w:t>
      </w:r>
      <w:r w:rsidR="00583092" w:rsidRPr="00BE3DCD">
        <w:rPr>
          <w:rFonts w:ascii="GHEA Grapalat" w:hAnsi="GHEA Grapalat" w:cs="Sylfaen"/>
          <w:szCs w:val="24"/>
          <w:lang w:val="ru-RU"/>
        </w:rPr>
        <w:t>համապատասխան</w:t>
      </w:r>
      <w:r w:rsidR="00583092" w:rsidRPr="00BE3DCD">
        <w:rPr>
          <w:rFonts w:ascii="GHEA Grapalat" w:hAnsi="GHEA Grapalat" w:cs="Sylfaen"/>
          <w:szCs w:val="24"/>
        </w:rPr>
        <w:t xml:space="preserve"> </w:t>
      </w:r>
      <w:r w:rsidR="00583092" w:rsidRPr="00BE3DCD">
        <w:rPr>
          <w:rFonts w:ascii="GHEA Grapalat" w:hAnsi="GHEA Grapalat" w:cs="Sylfaen"/>
          <w:szCs w:val="24"/>
          <w:lang w:val="ru-RU"/>
        </w:rPr>
        <w:t>պետական</w:t>
      </w:r>
      <w:r w:rsidR="00583092" w:rsidRPr="00BE3DCD">
        <w:rPr>
          <w:rFonts w:ascii="GHEA Grapalat" w:hAnsi="GHEA Grapalat" w:cs="Sylfaen"/>
          <w:szCs w:val="24"/>
        </w:rPr>
        <w:t xml:space="preserve"> </w:t>
      </w:r>
      <w:r w:rsidR="00583092" w:rsidRPr="00BE3DCD">
        <w:rPr>
          <w:rFonts w:ascii="GHEA Grapalat" w:hAnsi="GHEA Grapalat" w:cs="Sylfaen"/>
          <w:szCs w:val="24"/>
          <w:lang w:val="ru-RU"/>
        </w:rPr>
        <w:t>և</w:t>
      </w:r>
      <w:r w:rsidR="00583092" w:rsidRPr="00BE3DCD">
        <w:rPr>
          <w:rFonts w:ascii="GHEA Grapalat" w:hAnsi="GHEA Grapalat" w:cs="Sylfaen"/>
          <w:szCs w:val="24"/>
        </w:rPr>
        <w:t xml:space="preserve"> </w:t>
      </w:r>
      <w:r w:rsidR="00583092" w:rsidRPr="00BE3DCD">
        <w:rPr>
          <w:rFonts w:ascii="GHEA Grapalat" w:hAnsi="GHEA Grapalat" w:cs="Sylfaen"/>
          <w:szCs w:val="24"/>
          <w:lang w:val="ru-RU"/>
        </w:rPr>
        <w:t>տեղական</w:t>
      </w:r>
      <w:r w:rsidR="00583092" w:rsidRPr="00BE3DCD">
        <w:rPr>
          <w:rFonts w:ascii="GHEA Grapalat" w:hAnsi="GHEA Grapalat" w:cs="Sylfaen"/>
          <w:szCs w:val="24"/>
        </w:rPr>
        <w:t xml:space="preserve"> </w:t>
      </w:r>
      <w:r w:rsidR="00583092" w:rsidRPr="00BE3DCD">
        <w:rPr>
          <w:rFonts w:ascii="GHEA Grapalat" w:hAnsi="GHEA Grapalat" w:cs="Sylfaen"/>
          <w:szCs w:val="24"/>
          <w:lang w:val="ru-RU"/>
        </w:rPr>
        <w:t>ինքնակառավարման</w:t>
      </w:r>
      <w:r w:rsidR="00583092" w:rsidRPr="00BE3DCD">
        <w:rPr>
          <w:rFonts w:ascii="GHEA Grapalat" w:hAnsi="GHEA Grapalat" w:cs="Sylfaen"/>
          <w:szCs w:val="24"/>
        </w:rPr>
        <w:t xml:space="preserve"> </w:t>
      </w:r>
      <w:r w:rsidR="00583092" w:rsidRPr="00BE3DCD">
        <w:rPr>
          <w:rFonts w:ascii="GHEA Grapalat" w:hAnsi="GHEA Grapalat" w:cs="Sylfaen"/>
          <w:szCs w:val="24"/>
          <w:lang w:val="ru-RU"/>
        </w:rPr>
        <w:t>մարմինները</w:t>
      </w:r>
      <w:r w:rsidR="00583092" w:rsidRPr="00BE3DCD">
        <w:rPr>
          <w:rFonts w:ascii="GHEA Grapalat" w:hAnsi="GHEA Grapalat" w:cs="Sylfaen"/>
          <w:szCs w:val="24"/>
        </w:rPr>
        <w:t xml:space="preserve"> </w:t>
      </w:r>
      <w:r w:rsidR="00583092" w:rsidRPr="00BE3DCD">
        <w:rPr>
          <w:rFonts w:ascii="GHEA Grapalat" w:hAnsi="GHEA Grapalat" w:cs="Sylfaen"/>
          <w:szCs w:val="24"/>
          <w:lang w:val="ru-RU"/>
        </w:rPr>
        <w:t>հարցումն</w:t>
      </w:r>
      <w:r w:rsidR="00583092" w:rsidRPr="00BE3DCD">
        <w:rPr>
          <w:rFonts w:ascii="GHEA Grapalat" w:hAnsi="GHEA Grapalat" w:cs="Sylfaen"/>
          <w:szCs w:val="24"/>
        </w:rPr>
        <w:t xml:space="preserve"> </w:t>
      </w:r>
      <w:r w:rsidR="00583092" w:rsidRPr="00BE3DCD">
        <w:rPr>
          <w:rFonts w:ascii="GHEA Grapalat" w:hAnsi="GHEA Grapalat" w:cs="Sylfaen"/>
          <w:szCs w:val="24"/>
          <w:lang w:val="ru-RU"/>
        </w:rPr>
        <w:t>ստանալու</w:t>
      </w:r>
      <w:r w:rsidR="00583092" w:rsidRPr="00BE3DCD">
        <w:rPr>
          <w:rFonts w:ascii="GHEA Grapalat" w:hAnsi="GHEA Grapalat" w:cs="Sylfaen"/>
          <w:szCs w:val="24"/>
        </w:rPr>
        <w:t xml:space="preserve"> </w:t>
      </w:r>
      <w:r w:rsidR="00583092" w:rsidRPr="00BE3DCD">
        <w:rPr>
          <w:rFonts w:ascii="GHEA Grapalat" w:hAnsi="GHEA Grapalat" w:cs="Sylfaen"/>
          <w:szCs w:val="24"/>
          <w:lang w:val="ru-RU"/>
        </w:rPr>
        <w:t>օրվան</w:t>
      </w:r>
      <w:r w:rsidR="00583092" w:rsidRPr="00BE3DCD">
        <w:rPr>
          <w:rFonts w:ascii="GHEA Grapalat" w:hAnsi="GHEA Grapalat" w:cs="Sylfaen"/>
          <w:szCs w:val="24"/>
        </w:rPr>
        <w:t xml:space="preserve"> </w:t>
      </w:r>
      <w:r w:rsidR="00583092" w:rsidRPr="00BE3DCD">
        <w:rPr>
          <w:rFonts w:ascii="GHEA Grapalat" w:hAnsi="GHEA Grapalat" w:cs="Sylfaen"/>
          <w:szCs w:val="24"/>
          <w:lang w:val="ru-RU"/>
        </w:rPr>
        <w:t>հաջորդող</w:t>
      </w:r>
      <w:r w:rsidR="00583092" w:rsidRPr="00BE3DCD">
        <w:rPr>
          <w:rFonts w:ascii="GHEA Grapalat" w:hAnsi="GHEA Grapalat" w:cs="Sylfaen"/>
          <w:szCs w:val="24"/>
        </w:rPr>
        <w:t xml:space="preserve"> </w:t>
      </w:r>
      <w:r w:rsidR="00583092" w:rsidRPr="00BE3DCD">
        <w:rPr>
          <w:rFonts w:ascii="GHEA Grapalat" w:hAnsi="GHEA Grapalat" w:cs="Sylfaen"/>
          <w:szCs w:val="24"/>
          <w:lang w:val="ru-RU"/>
        </w:rPr>
        <w:t>երկու</w:t>
      </w:r>
      <w:r w:rsidR="00583092" w:rsidRPr="00BE3DCD">
        <w:rPr>
          <w:rFonts w:ascii="GHEA Grapalat" w:hAnsi="GHEA Grapalat" w:cs="Sylfaen"/>
          <w:szCs w:val="24"/>
        </w:rPr>
        <w:t xml:space="preserve"> </w:t>
      </w:r>
      <w:r w:rsidR="00583092" w:rsidRPr="00BE3DCD">
        <w:rPr>
          <w:rFonts w:ascii="GHEA Grapalat" w:hAnsi="GHEA Grapalat" w:cs="Sylfaen"/>
          <w:szCs w:val="24"/>
          <w:lang w:val="ru-RU"/>
        </w:rPr>
        <w:t>աշխատանքային</w:t>
      </w:r>
      <w:r w:rsidR="00583092" w:rsidRPr="00BE3DCD">
        <w:rPr>
          <w:rFonts w:ascii="GHEA Grapalat" w:hAnsi="GHEA Grapalat" w:cs="Sylfaen"/>
          <w:szCs w:val="24"/>
        </w:rPr>
        <w:t xml:space="preserve"> </w:t>
      </w:r>
      <w:r w:rsidR="00583092" w:rsidRPr="00BE3DCD">
        <w:rPr>
          <w:rFonts w:ascii="GHEA Grapalat" w:hAnsi="GHEA Grapalat" w:cs="Sylfaen"/>
          <w:szCs w:val="24"/>
          <w:lang w:val="ru-RU"/>
        </w:rPr>
        <w:t>օրվա</w:t>
      </w:r>
      <w:r w:rsidR="00583092" w:rsidRPr="00BE3DCD">
        <w:rPr>
          <w:rFonts w:ascii="GHEA Grapalat" w:hAnsi="GHEA Grapalat" w:cs="Sylfaen"/>
          <w:szCs w:val="24"/>
        </w:rPr>
        <w:t xml:space="preserve"> </w:t>
      </w:r>
      <w:r w:rsidR="00583092" w:rsidRPr="00BE3DCD">
        <w:rPr>
          <w:rFonts w:ascii="GHEA Grapalat" w:hAnsi="GHEA Grapalat" w:cs="Sylfaen"/>
          <w:szCs w:val="24"/>
          <w:lang w:val="ru-RU"/>
        </w:rPr>
        <w:t>ընթացքում</w:t>
      </w:r>
      <w:r w:rsidR="00583092" w:rsidRPr="00BE3DCD">
        <w:rPr>
          <w:rFonts w:ascii="GHEA Grapalat" w:hAnsi="GHEA Grapalat" w:cs="Sylfaen"/>
          <w:szCs w:val="24"/>
        </w:rPr>
        <w:t xml:space="preserve"> </w:t>
      </w:r>
      <w:r w:rsidR="00583092" w:rsidRPr="00BE3DCD">
        <w:rPr>
          <w:rFonts w:ascii="GHEA Grapalat" w:hAnsi="GHEA Grapalat" w:cs="Sylfaen"/>
          <w:szCs w:val="24"/>
          <w:lang w:val="ru-RU"/>
        </w:rPr>
        <w:t>տրամադրում</w:t>
      </w:r>
      <w:r w:rsidR="00583092" w:rsidRPr="00BE3DCD">
        <w:rPr>
          <w:rFonts w:ascii="GHEA Grapalat" w:hAnsi="GHEA Grapalat" w:cs="Sylfaen"/>
          <w:szCs w:val="24"/>
        </w:rPr>
        <w:t xml:space="preserve"> </w:t>
      </w:r>
      <w:r w:rsidR="00583092" w:rsidRPr="00BE3DCD">
        <w:rPr>
          <w:rFonts w:ascii="GHEA Grapalat" w:hAnsi="GHEA Grapalat" w:cs="Sylfaen"/>
          <w:szCs w:val="24"/>
          <w:lang w:val="ru-RU"/>
        </w:rPr>
        <w:t>են</w:t>
      </w:r>
      <w:r w:rsidR="00583092" w:rsidRPr="00BE3DCD">
        <w:rPr>
          <w:rFonts w:ascii="GHEA Grapalat" w:hAnsi="GHEA Grapalat" w:cs="Sylfaen"/>
          <w:szCs w:val="24"/>
        </w:rPr>
        <w:t xml:space="preserve"> </w:t>
      </w:r>
      <w:r w:rsidR="00583092" w:rsidRPr="00BE3DCD">
        <w:rPr>
          <w:rFonts w:ascii="GHEA Grapalat" w:hAnsi="GHEA Grapalat" w:cs="Sylfaen"/>
          <w:szCs w:val="24"/>
          <w:lang w:val="ru-RU"/>
        </w:rPr>
        <w:t>գրավոր</w:t>
      </w:r>
      <w:r w:rsidR="00583092" w:rsidRPr="00BE3DCD">
        <w:rPr>
          <w:rFonts w:ascii="GHEA Grapalat" w:hAnsi="GHEA Grapalat" w:cs="Sylfaen"/>
          <w:szCs w:val="24"/>
        </w:rPr>
        <w:t xml:space="preserve"> </w:t>
      </w:r>
      <w:r w:rsidR="00583092" w:rsidRPr="00BE3DCD">
        <w:rPr>
          <w:rFonts w:ascii="GHEA Grapalat" w:hAnsi="GHEA Grapalat" w:cs="Sylfaen"/>
          <w:szCs w:val="24"/>
          <w:lang w:val="ru-RU"/>
        </w:rPr>
        <w:t>եզրակացություն</w:t>
      </w:r>
      <w:r w:rsidR="00583092" w:rsidRPr="00BE3DCD">
        <w:rPr>
          <w:rFonts w:ascii="GHEA Grapalat" w:hAnsi="GHEA Grapalat" w:cs="Sylfaen"/>
          <w:szCs w:val="24"/>
        </w:rPr>
        <w:t xml:space="preserve">: </w:t>
      </w:r>
      <w:r w:rsidR="00583092" w:rsidRPr="00BE3DCD">
        <w:rPr>
          <w:rFonts w:ascii="GHEA Grapalat" w:hAnsi="GHEA Grapalat" w:cs="Sylfaen"/>
          <w:szCs w:val="24"/>
          <w:lang w:val="ru-RU"/>
        </w:rPr>
        <w:t>Եթե</w:t>
      </w:r>
      <w:r w:rsidR="00583092" w:rsidRPr="00BE3DCD">
        <w:rPr>
          <w:rFonts w:ascii="GHEA Grapalat" w:hAnsi="GHEA Grapalat" w:cs="Sylfaen"/>
          <w:szCs w:val="24"/>
        </w:rPr>
        <w:t xml:space="preserve"> </w:t>
      </w:r>
      <w:r w:rsidR="004B383E" w:rsidRPr="00BE3DCD">
        <w:rPr>
          <w:rFonts w:ascii="GHEA Grapalat" w:hAnsi="GHEA Grapalat" w:cs="Sylfaen"/>
          <w:szCs w:val="24"/>
          <w:lang w:val="en-US"/>
        </w:rPr>
        <w:t>մ</w:t>
      </w:r>
      <w:r w:rsidR="00583092" w:rsidRPr="00BE3DCD">
        <w:rPr>
          <w:rFonts w:ascii="GHEA Grapalat" w:hAnsi="GHEA Grapalat" w:cs="Sylfaen"/>
          <w:szCs w:val="24"/>
          <w:lang w:val="ru-RU"/>
        </w:rPr>
        <w:t>ասնակցի</w:t>
      </w:r>
      <w:r w:rsidR="00583092" w:rsidRPr="00BE3DCD">
        <w:rPr>
          <w:rFonts w:ascii="GHEA Grapalat" w:hAnsi="GHEA Grapalat" w:cs="Sylfaen"/>
          <w:szCs w:val="24"/>
        </w:rPr>
        <w:t xml:space="preserve"> </w:t>
      </w:r>
      <w:r w:rsidR="00583092" w:rsidRPr="00BE3DCD">
        <w:rPr>
          <w:rFonts w:ascii="GHEA Grapalat" w:hAnsi="GHEA Grapalat" w:cs="Sylfaen"/>
          <w:szCs w:val="24"/>
          <w:lang w:val="ru-RU"/>
        </w:rPr>
        <w:t>ներկայացրած</w:t>
      </w:r>
      <w:r w:rsidR="00583092" w:rsidRPr="00BE3DCD">
        <w:rPr>
          <w:rFonts w:ascii="GHEA Grapalat" w:hAnsi="GHEA Grapalat" w:cs="Sylfaen"/>
          <w:szCs w:val="24"/>
        </w:rPr>
        <w:t xml:space="preserve"> </w:t>
      </w:r>
      <w:r w:rsidR="00583092" w:rsidRPr="00BE3DCD">
        <w:rPr>
          <w:rFonts w:ascii="GHEA Grapalat" w:hAnsi="GHEA Grapalat" w:cs="Sylfaen"/>
          <w:szCs w:val="24"/>
          <w:lang w:val="ru-RU"/>
        </w:rPr>
        <w:t>տվյալների</w:t>
      </w:r>
      <w:r w:rsidR="00583092" w:rsidRPr="00BE3DCD">
        <w:rPr>
          <w:rFonts w:ascii="GHEA Grapalat" w:hAnsi="GHEA Grapalat" w:cs="Sylfaen"/>
          <w:szCs w:val="24"/>
        </w:rPr>
        <w:t xml:space="preserve"> </w:t>
      </w:r>
      <w:r w:rsidR="00583092" w:rsidRPr="00BE3DCD">
        <w:rPr>
          <w:rFonts w:ascii="GHEA Grapalat" w:hAnsi="GHEA Grapalat" w:cs="Sylfaen"/>
          <w:szCs w:val="24"/>
          <w:lang w:val="ru-RU"/>
        </w:rPr>
        <w:t>իսկության</w:t>
      </w:r>
      <w:r w:rsidR="00583092" w:rsidRPr="00BE3DCD">
        <w:rPr>
          <w:rFonts w:ascii="GHEA Grapalat" w:hAnsi="GHEA Grapalat" w:cs="Sylfaen"/>
          <w:szCs w:val="24"/>
        </w:rPr>
        <w:t xml:space="preserve"> </w:t>
      </w:r>
      <w:r w:rsidR="00583092" w:rsidRPr="00BE3DCD">
        <w:rPr>
          <w:rFonts w:ascii="GHEA Grapalat" w:hAnsi="GHEA Grapalat" w:cs="Sylfaen"/>
          <w:szCs w:val="24"/>
          <w:lang w:val="ru-RU"/>
        </w:rPr>
        <w:t>ստուգման</w:t>
      </w:r>
      <w:r w:rsidR="00583092" w:rsidRPr="00BE3DCD">
        <w:rPr>
          <w:rFonts w:ascii="GHEA Grapalat" w:hAnsi="GHEA Grapalat" w:cs="Sylfaen"/>
          <w:szCs w:val="24"/>
        </w:rPr>
        <w:t xml:space="preserve"> </w:t>
      </w:r>
      <w:r w:rsidR="00583092" w:rsidRPr="00BE3DCD">
        <w:rPr>
          <w:rFonts w:ascii="GHEA Grapalat" w:hAnsi="GHEA Grapalat" w:cs="Sylfaen"/>
          <w:szCs w:val="24"/>
          <w:lang w:val="ru-RU"/>
        </w:rPr>
        <w:t>արդյունքում</w:t>
      </w:r>
      <w:r w:rsidR="00583092" w:rsidRPr="00BE3DCD">
        <w:rPr>
          <w:rFonts w:ascii="GHEA Grapalat" w:hAnsi="GHEA Grapalat" w:cs="Sylfaen"/>
          <w:szCs w:val="24"/>
        </w:rPr>
        <w:t xml:space="preserve"> </w:t>
      </w:r>
      <w:r w:rsidR="00583092" w:rsidRPr="00BE3DCD">
        <w:rPr>
          <w:rFonts w:ascii="GHEA Grapalat" w:hAnsi="GHEA Grapalat" w:cs="Sylfaen"/>
          <w:szCs w:val="24"/>
          <w:lang w:val="ru-RU"/>
        </w:rPr>
        <w:t>տվյալները</w:t>
      </w:r>
      <w:r w:rsidR="00583092" w:rsidRPr="00BE3DCD">
        <w:rPr>
          <w:rFonts w:ascii="GHEA Grapalat" w:hAnsi="GHEA Grapalat" w:cs="Sylfaen"/>
          <w:szCs w:val="24"/>
        </w:rPr>
        <w:t xml:space="preserve"> </w:t>
      </w:r>
      <w:r w:rsidR="00583092" w:rsidRPr="00BE3DCD">
        <w:rPr>
          <w:rFonts w:ascii="GHEA Grapalat" w:hAnsi="GHEA Grapalat" w:cs="Sylfaen"/>
          <w:szCs w:val="24"/>
          <w:lang w:val="ru-RU"/>
        </w:rPr>
        <w:t>որակվում</w:t>
      </w:r>
      <w:r w:rsidR="00583092" w:rsidRPr="00BE3DCD">
        <w:rPr>
          <w:rFonts w:ascii="GHEA Grapalat" w:hAnsi="GHEA Grapalat" w:cs="Sylfaen"/>
          <w:szCs w:val="24"/>
        </w:rPr>
        <w:t xml:space="preserve"> </w:t>
      </w:r>
      <w:r w:rsidR="00583092" w:rsidRPr="00BE3DCD">
        <w:rPr>
          <w:rFonts w:ascii="GHEA Grapalat" w:hAnsi="GHEA Grapalat" w:cs="Sylfaen"/>
          <w:szCs w:val="24"/>
          <w:lang w:val="ru-RU"/>
        </w:rPr>
        <w:t>են</w:t>
      </w:r>
      <w:r w:rsidR="00583092" w:rsidRPr="00BE3DCD">
        <w:rPr>
          <w:rFonts w:ascii="GHEA Grapalat" w:hAnsi="GHEA Grapalat" w:cs="Sylfaen"/>
          <w:szCs w:val="24"/>
        </w:rPr>
        <w:t xml:space="preserve"> </w:t>
      </w:r>
      <w:r w:rsidR="00583092" w:rsidRPr="00BE3DCD">
        <w:rPr>
          <w:rFonts w:ascii="GHEA Grapalat" w:hAnsi="GHEA Grapalat" w:cs="Sylfaen"/>
          <w:szCs w:val="24"/>
          <w:lang w:val="ru-RU"/>
        </w:rPr>
        <w:t>իրականությանը</w:t>
      </w:r>
      <w:r w:rsidR="00583092" w:rsidRPr="00BE3DCD">
        <w:rPr>
          <w:rFonts w:ascii="GHEA Grapalat" w:hAnsi="GHEA Grapalat" w:cs="Sylfaen"/>
          <w:szCs w:val="24"/>
        </w:rPr>
        <w:t xml:space="preserve"> </w:t>
      </w:r>
      <w:r w:rsidR="00583092" w:rsidRPr="00BE3DCD">
        <w:rPr>
          <w:rFonts w:ascii="GHEA Grapalat" w:hAnsi="GHEA Grapalat" w:cs="Sylfaen"/>
          <w:szCs w:val="24"/>
          <w:lang w:val="ru-RU"/>
        </w:rPr>
        <w:t>չհամապա</w:t>
      </w:r>
      <w:r w:rsidR="00583092" w:rsidRPr="00BE3DCD">
        <w:rPr>
          <w:rFonts w:ascii="GHEA Grapalat" w:hAnsi="GHEA Grapalat" w:cs="Sylfaen"/>
          <w:szCs w:val="24"/>
        </w:rPr>
        <w:softHyphen/>
      </w:r>
      <w:r w:rsidR="00583092" w:rsidRPr="00BE3DCD">
        <w:rPr>
          <w:rFonts w:ascii="GHEA Grapalat" w:hAnsi="GHEA Grapalat" w:cs="Sylfaen"/>
          <w:szCs w:val="24"/>
          <w:lang w:val="ru-RU"/>
        </w:rPr>
        <w:t>տասխանող</w:t>
      </w:r>
      <w:r w:rsidR="00583092" w:rsidRPr="00BE3DCD">
        <w:rPr>
          <w:rFonts w:ascii="GHEA Grapalat" w:hAnsi="GHEA Grapalat" w:cs="Sylfaen"/>
          <w:szCs w:val="24"/>
        </w:rPr>
        <w:t xml:space="preserve">, </w:t>
      </w:r>
      <w:r w:rsidR="00583092" w:rsidRPr="00BE3DCD">
        <w:rPr>
          <w:rFonts w:ascii="GHEA Grapalat" w:hAnsi="GHEA Grapalat" w:cs="Sylfaen"/>
          <w:szCs w:val="24"/>
          <w:lang w:val="ru-RU"/>
        </w:rPr>
        <w:t>ապա</w:t>
      </w:r>
      <w:r w:rsidR="00583092" w:rsidRPr="00BE3DCD">
        <w:rPr>
          <w:rFonts w:ascii="GHEA Grapalat" w:hAnsi="GHEA Grapalat" w:cs="Sylfaen"/>
          <w:szCs w:val="24"/>
        </w:rPr>
        <w:t xml:space="preserve"> տվյալ </w:t>
      </w:r>
      <w:r w:rsidR="004B383E" w:rsidRPr="00BE3DCD">
        <w:rPr>
          <w:rFonts w:ascii="GHEA Grapalat" w:hAnsi="GHEA Grapalat" w:cs="Sylfaen"/>
          <w:szCs w:val="24"/>
        </w:rPr>
        <w:t>մ</w:t>
      </w:r>
      <w:r w:rsidR="00583092" w:rsidRPr="00BE3DCD">
        <w:rPr>
          <w:rFonts w:ascii="GHEA Grapalat" w:hAnsi="GHEA Grapalat" w:cs="Sylfaen"/>
          <w:szCs w:val="24"/>
        </w:rPr>
        <w:t>ասնակցի հայտը մերժվում է</w:t>
      </w:r>
      <w:r w:rsidR="00196487" w:rsidRPr="00BE3DCD">
        <w:rPr>
          <w:rFonts w:ascii="GHEA Grapalat" w:hAnsi="GHEA Grapalat" w:cs="Sylfaen"/>
          <w:szCs w:val="24"/>
        </w:rPr>
        <w:t>:</w:t>
      </w:r>
    </w:p>
    <w:p w:rsidR="00583092" w:rsidRPr="00BE3DCD" w:rsidRDefault="00A150A9" w:rsidP="00EF3662">
      <w:pPr>
        <w:pStyle w:val="23"/>
        <w:spacing w:line="240" w:lineRule="auto"/>
        <w:ind w:firstLine="567"/>
        <w:rPr>
          <w:rFonts w:ascii="GHEA Grapalat" w:hAnsi="GHEA Grapalat" w:cs="Sylfaen"/>
          <w:szCs w:val="24"/>
        </w:rPr>
      </w:pPr>
      <w:r w:rsidRPr="00BE3DCD">
        <w:rPr>
          <w:rFonts w:ascii="GHEA Grapalat" w:hAnsi="GHEA Grapalat" w:cs="Sylfaen"/>
          <w:szCs w:val="24"/>
        </w:rPr>
        <w:t>8</w:t>
      </w:r>
      <w:r w:rsidR="00201DA0" w:rsidRPr="00BE3DCD">
        <w:rPr>
          <w:rFonts w:ascii="GHEA Grapalat" w:hAnsi="GHEA Grapalat" w:cs="Sylfaen"/>
          <w:szCs w:val="24"/>
          <w:lang w:val="hy-AM"/>
        </w:rPr>
        <w:t>.</w:t>
      </w:r>
      <w:r w:rsidR="00A5501E" w:rsidRPr="00BE3DCD">
        <w:rPr>
          <w:rFonts w:ascii="GHEA Grapalat" w:hAnsi="GHEA Grapalat" w:cs="Sylfaen"/>
          <w:szCs w:val="24"/>
        </w:rPr>
        <w:t xml:space="preserve">21 </w:t>
      </w:r>
      <w:r w:rsidR="00583092" w:rsidRPr="00BE3DCD">
        <w:rPr>
          <w:rFonts w:ascii="GHEA Grapalat" w:hAnsi="GHEA Grapalat" w:cs="Sylfaen"/>
          <w:szCs w:val="24"/>
          <w:lang w:val="hy-AM"/>
        </w:rPr>
        <w:t>Սույն</w:t>
      </w:r>
      <w:r w:rsidR="00583092" w:rsidRPr="00BE3DCD">
        <w:rPr>
          <w:rFonts w:ascii="GHEA Grapalat" w:hAnsi="GHEA Grapalat" w:cs="Sylfaen"/>
          <w:szCs w:val="24"/>
        </w:rPr>
        <w:t xml:space="preserve"> </w:t>
      </w:r>
      <w:r w:rsidR="00583092" w:rsidRPr="00BE3DCD">
        <w:rPr>
          <w:rFonts w:ascii="GHEA Grapalat" w:hAnsi="GHEA Grapalat" w:cs="Sylfaen"/>
          <w:szCs w:val="24"/>
          <w:lang w:val="hy-AM"/>
        </w:rPr>
        <w:t>հրավերի</w:t>
      </w:r>
      <w:r w:rsidR="005D3674" w:rsidRPr="00BE3DCD">
        <w:rPr>
          <w:rFonts w:ascii="GHEA Grapalat" w:hAnsi="GHEA Grapalat" w:cs="Sylfaen"/>
          <w:szCs w:val="24"/>
        </w:rPr>
        <w:t xml:space="preserve"> 1-</w:t>
      </w:r>
      <w:r w:rsidR="005D3674" w:rsidRPr="00BE3DCD">
        <w:rPr>
          <w:rFonts w:ascii="GHEA Grapalat" w:hAnsi="GHEA Grapalat" w:cs="Sylfaen"/>
          <w:szCs w:val="24"/>
          <w:lang w:val="hy-AM"/>
        </w:rPr>
        <w:t>ին</w:t>
      </w:r>
      <w:r w:rsidR="005D3674" w:rsidRPr="00BE3DCD">
        <w:rPr>
          <w:rFonts w:ascii="GHEA Grapalat" w:hAnsi="GHEA Grapalat" w:cs="Sylfaen"/>
          <w:szCs w:val="24"/>
        </w:rPr>
        <w:t xml:space="preserve"> </w:t>
      </w:r>
      <w:r w:rsidR="005D3674" w:rsidRPr="00BE3DCD">
        <w:rPr>
          <w:rFonts w:ascii="GHEA Grapalat" w:hAnsi="GHEA Grapalat" w:cs="Sylfaen"/>
          <w:szCs w:val="24"/>
          <w:lang w:val="hy-AM"/>
        </w:rPr>
        <w:t>մասի</w:t>
      </w:r>
      <w:r w:rsidR="00583092" w:rsidRPr="00BE3DCD">
        <w:rPr>
          <w:rFonts w:ascii="GHEA Grapalat" w:hAnsi="GHEA Grapalat" w:cs="Sylfaen"/>
          <w:szCs w:val="24"/>
        </w:rPr>
        <w:t xml:space="preserve"> </w:t>
      </w:r>
      <w:r w:rsidR="004B383E" w:rsidRPr="00BE3DCD">
        <w:rPr>
          <w:rFonts w:ascii="GHEA Grapalat" w:hAnsi="GHEA Grapalat" w:cs="Sylfaen"/>
          <w:szCs w:val="24"/>
        </w:rPr>
        <w:t>8</w:t>
      </w:r>
      <w:r w:rsidR="009C3B73" w:rsidRPr="00BE3DCD">
        <w:rPr>
          <w:rFonts w:ascii="GHEA Grapalat" w:hAnsi="GHEA Grapalat" w:cs="Sylfaen"/>
          <w:szCs w:val="24"/>
        </w:rPr>
        <w:t>.</w:t>
      </w:r>
      <w:r w:rsidR="00325647" w:rsidRPr="00BE3DCD">
        <w:rPr>
          <w:rFonts w:ascii="GHEA Grapalat" w:hAnsi="GHEA Grapalat" w:cs="Sylfaen"/>
          <w:szCs w:val="24"/>
        </w:rPr>
        <w:t>20</w:t>
      </w:r>
      <w:r w:rsidR="00A5501E" w:rsidRPr="00BE3DCD">
        <w:rPr>
          <w:rFonts w:ascii="GHEA Grapalat" w:hAnsi="GHEA Grapalat" w:cs="Sylfaen"/>
          <w:szCs w:val="24"/>
        </w:rPr>
        <w:t xml:space="preserve"> </w:t>
      </w:r>
      <w:r w:rsidR="00583092" w:rsidRPr="00BE3DCD">
        <w:rPr>
          <w:rFonts w:ascii="GHEA Grapalat" w:hAnsi="GHEA Grapalat" w:cs="Sylfaen"/>
          <w:szCs w:val="24"/>
          <w:lang w:val="hy-AM"/>
        </w:rPr>
        <w:t>կետի</w:t>
      </w:r>
      <w:r w:rsidR="00583092" w:rsidRPr="00BE3DCD">
        <w:rPr>
          <w:rFonts w:ascii="GHEA Grapalat" w:hAnsi="GHEA Grapalat" w:cs="Sylfaen"/>
          <w:szCs w:val="24"/>
        </w:rPr>
        <w:t xml:space="preserve"> </w:t>
      </w:r>
      <w:r w:rsidR="00583092" w:rsidRPr="00BE3DCD">
        <w:rPr>
          <w:rFonts w:ascii="GHEA Grapalat" w:hAnsi="GHEA Grapalat" w:cs="Sylfaen"/>
          <w:szCs w:val="24"/>
          <w:lang w:val="hy-AM"/>
        </w:rPr>
        <w:t>կիրառման</w:t>
      </w:r>
      <w:r w:rsidR="00583092" w:rsidRPr="00BE3DCD">
        <w:rPr>
          <w:rFonts w:ascii="GHEA Grapalat" w:hAnsi="GHEA Grapalat" w:cs="Sylfaen"/>
          <w:szCs w:val="24"/>
        </w:rPr>
        <w:t xml:space="preserve"> </w:t>
      </w:r>
      <w:r w:rsidR="00583092" w:rsidRPr="00BE3DCD">
        <w:rPr>
          <w:rFonts w:ascii="GHEA Grapalat" w:hAnsi="GHEA Grapalat" w:cs="Sylfaen"/>
          <w:szCs w:val="24"/>
          <w:lang w:val="hy-AM"/>
        </w:rPr>
        <w:t>նպատակով</w:t>
      </w:r>
      <w:r w:rsidR="00583092" w:rsidRPr="00BE3DCD">
        <w:rPr>
          <w:rFonts w:ascii="GHEA Grapalat" w:hAnsi="GHEA Grapalat" w:cs="Sylfaen"/>
          <w:szCs w:val="24"/>
        </w:rPr>
        <w:t xml:space="preserve"> </w:t>
      </w:r>
      <w:r w:rsidR="00F96621" w:rsidRPr="00BE3DCD">
        <w:rPr>
          <w:rFonts w:ascii="GHEA Grapalat" w:hAnsi="GHEA Grapalat" w:cs="Sylfaen"/>
          <w:szCs w:val="24"/>
        </w:rPr>
        <w:t xml:space="preserve">կարող է </w:t>
      </w:r>
      <w:r w:rsidR="00583092" w:rsidRPr="00BE3DCD">
        <w:rPr>
          <w:rFonts w:ascii="GHEA Grapalat" w:hAnsi="GHEA Grapalat" w:cs="Sylfaen"/>
          <w:szCs w:val="24"/>
          <w:lang w:val="hy-AM"/>
        </w:rPr>
        <w:t>հրավիրվ</w:t>
      </w:r>
      <w:r w:rsidR="00F96621" w:rsidRPr="00BE3DCD">
        <w:rPr>
          <w:rFonts w:ascii="GHEA Grapalat" w:hAnsi="GHEA Grapalat" w:cs="Sylfaen"/>
          <w:szCs w:val="24"/>
          <w:lang w:val="hy-AM"/>
        </w:rPr>
        <w:t xml:space="preserve">ել </w:t>
      </w:r>
      <w:r w:rsidR="00583092" w:rsidRPr="00BE3DCD">
        <w:rPr>
          <w:rFonts w:ascii="GHEA Grapalat" w:hAnsi="GHEA Grapalat" w:cs="Sylfaen"/>
          <w:szCs w:val="24"/>
          <w:lang w:val="hy-AM"/>
        </w:rPr>
        <w:t>հանձնաժողովի</w:t>
      </w:r>
      <w:r w:rsidR="00583092" w:rsidRPr="00BE3DCD">
        <w:rPr>
          <w:rFonts w:ascii="GHEA Grapalat" w:hAnsi="GHEA Grapalat" w:cs="Sylfaen"/>
          <w:szCs w:val="24"/>
        </w:rPr>
        <w:t xml:space="preserve"> </w:t>
      </w:r>
      <w:r w:rsidR="00583092" w:rsidRPr="00BE3DCD">
        <w:rPr>
          <w:rFonts w:ascii="GHEA Grapalat" w:hAnsi="GHEA Grapalat" w:cs="Sylfaen"/>
          <w:szCs w:val="24"/>
          <w:lang w:val="hy-AM"/>
        </w:rPr>
        <w:t>արտահերթ</w:t>
      </w:r>
      <w:r w:rsidR="00583092" w:rsidRPr="00BE3DCD">
        <w:rPr>
          <w:rFonts w:ascii="GHEA Grapalat" w:hAnsi="GHEA Grapalat" w:cs="Sylfaen"/>
          <w:szCs w:val="24"/>
        </w:rPr>
        <w:t xml:space="preserve"> </w:t>
      </w:r>
      <w:r w:rsidR="00583092" w:rsidRPr="00BE3DCD">
        <w:rPr>
          <w:rFonts w:ascii="GHEA Grapalat" w:hAnsi="GHEA Grapalat" w:cs="Sylfaen"/>
          <w:szCs w:val="24"/>
          <w:lang w:val="hy-AM"/>
        </w:rPr>
        <w:t>նիստ։</w:t>
      </w:r>
    </w:p>
    <w:p w:rsidR="00E45ACA" w:rsidRPr="00BE3DCD" w:rsidRDefault="00A150A9" w:rsidP="00EF3662">
      <w:pPr>
        <w:pStyle w:val="norm"/>
        <w:spacing w:line="240" w:lineRule="auto"/>
        <w:ind w:firstLine="567"/>
        <w:rPr>
          <w:rFonts w:ascii="GHEA Grapalat" w:hAnsi="GHEA Grapalat" w:cs="Tahoma"/>
          <w:sz w:val="20"/>
          <w:lang w:val="hy-AM"/>
        </w:rPr>
      </w:pPr>
      <w:r w:rsidRPr="00BE3DCD">
        <w:rPr>
          <w:rFonts w:ascii="GHEA Grapalat" w:hAnsi="GHEA Grapalat"/>
          <w:spacing w:val="-6"/>
          <w:sz w:val="20"/>
          <w:lang w:val="hy-AM"/>
        </w:rPr>
        <w:t>8</w:t>
      </w:r>
      <w:r w:rsidR="00201DA0" w:rsidRPr="00BE3DCD">
        <w:rPr>
          <w:rFonts w:ascii="GHEA Grapalat" w:hAnsi="GHEA Grapalat"/>
          <w:spacing w:val="-6"/>
          <w:sz w:val="20"/>
          <w:lang w:val="hy-AM"/>
        </w:rPr>
        <w:t>.</w:t>
      </w:r>
      <w:r w:rsidR="00A5501E" w:rsidRPr="00BE3DCD">
        <w:rPr>
          <w:rFonts w:ascii="GHEA Grapalat" w:hAnsi="GHEA Grapalat"/>
          <w:spacing w:val="-6"/>
          <w:sz w:val="20"/>
          <w:lang w:val="af-ZA"/>
        </w:rPr>
        <w:t xml:space="preserve">22 </w:t>
      </w:r>
      <w:r w:rsidR="00E45ACA" w:rsidRPr="00BE3DCD">
        <w:rPr>
          <w:rFonts w:ascii="GHEA Grapalat" w:hAnsi="GHEA Grapalat" w:cs="Tahoma"/>
          <w:sz w:val="20"/>
          <w:lang w:val="hy-AM"/>
        </w:rPr>
        <w:t xml:space="preserve">Մինչև պայմանագիր կնքելը </w:t>
      </w:r>
      <w:r w:rsidR="004B383E" w:rsidRPr="00BE3DCD">
        <w:rPr>
          <w:rFonts w:ascii="GHEA Grapalat" w:hAnsi="GHEA Grapalat" w:cs="Tahoma"/>
          <w:sz w:val="20"/>
          <w:lang w:val="hy-AM"/>
        </w:rPr>
        <w:t>պ</w:t>
      </w:r>
      <w:r w:rsidR="00E45ACA" w:rsidRPr="00BE3DC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BE3DCD">
        <w:rPr>
          <w:rFonts w:ascii="GHEA Grapalat" w:hAnsi="GHEA Grapalat" w:cs="Sylfaen"/>
          <w:lang w:val="hy-AM"/>
        </w:rPr>
        <w:t xml:space="preserve"> </w:t>
      </w:r>
      <w:r w:rsidR="00E45ACA" w:rsidRPr="00BE3DC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BE3DCD" w:rsidRDefault="00A150A9" w:rsidP="00EF3662">
      <w:pPr>
        <w:pStyle w:val="23"/>
        <w:spacing w:line="240" w:lineRule="auto"/>
        <w:ind w:firstLine="567"/>
        <w:rPr>
          <w:rFonts w:ascii="GHEA Grapalat" w:hAnsi="GHEA Grapalat" w:cs="Sylfaen"/>
          <w:szCs w:val="24"/>
        </w:rPr>
      </w:pPr>
      <w:r w:rsidRPr="00BE3DCD">
        <w:rPr>
          <w:rFonts w:ascii="GHEA Grapalat" w:hAnsi="GHEA Grapalat" w:cs="Sylfaen"/>
          <w:szCs w:val="24"/>
          <w:lang w:val="hy-AM"/>
        </w:rPr>
        <w:t>8</w:t>
      </w:r>
      <w:r w:rsidR="00201DA0" w:rsidRPr="00BE3DCD">
        <w:rPr>
          <w:rFonts w:ascii="GHEA Grapalat" w:hAnsi="GHEA Grapalat" w:cs="Sylfaen"/>
          <w:szCs w:val="24"/>
          <w:lang w:val="hy-AM"/>
        </w:rPr>
        <w:t>.</w:t>
      </w:r>
      <w:r w:rsidR="00A5501E" w:rsidRPr="00BE3DCD">
        <w:rPr>
          <w:rFonts w:ascii="GHEA Grapalat" w:hAnsi="GHEA Grapalat" w:cs="Sylfaen"/>
          <w:szCs w:val="24"/>
          <w:lang w:val="hy-AM"/>
        </w:rPr>
        <w:t xml:space="preserve">23 </w:t>
      </w:r>
      <w:r w:rsidR="00583092" w:rsidRPr="00BE3DCD">
        <w:rPr>
          <w:rFonts w:ascii="GHEA Grapalat" w:hAnsi="GHEA Grapalat" w:cs="Sylfaen"/>
          <w:szCs w:val="24"/>
          <w:lang w:val="hy-AM"/>
        </w:rPr>
        <w:t>Անգործության</w:t>
      </w:r>
      <w:r w:rsidR="00583092" w:rsidRPr="00BE3DCD">
        <w:rPr>
          <w:rFonts w:ascii="GHEA Grapalat" w:hAnsi="GHEA Grapalat" w:cs="Sylfaen"/>
          <w:szCs w:val="24"/>
        </w:rPr>
        <w:t xml:space="preserve"> </w:t>
      </w:r>
      <w:r w:rsidR="00583092" w:rsidRPr="00BE3DCD">
        <w:rPr>
          <w:rFonts w:ascii="GHEA Grapalat" w:hAnsi="GHEA Grapalat" w:cs="Sylfaen"/>
          <w:szCs w:val="24"/>
          <w:lang w:val="hy-AM"/>
        </w:rPr>
        <w:t>ժամկետը</w:t>
      </w:r>
      <w:r w:rsidR="00583092" w:rsidRPr="00BE3DCD">
        <w:rPr>
          <w:rFonts w:ascii="GHEA Grapalat" w:hAnsi="GHEA Grapalat" w:cs="Sylfaen"/>
          <w:szCs w:val="24"/>
        </w:rPr>
        <w:t xml:space="preserve"> </w:t>
      </w:r>
      <w:r w:rsidR="00583092" w:rsidRPr="00BE3DCD">
        <w:rPr>
          <w:rFonts w:ascii="GHEA Grapalat" w:hAnsi="GHEA Grapalat" w:cs="Sylfaen"/>
          <w:szCs w:val="24"/>
          <w:lang w:val="hy-AM"/>
        </w:rPr>
        <w:t>պայմանագիր</w:t>
      </w:r>
      <w:r w:rsidR="00583092" w:rsidRPr="00BE3DCD">
        <w:rPr>
          <w:rFonts w:ascii="GHEA Grapalat" w:hAnsi="GHEA Grapalat" w:cs="Sylfaen"/>
          <w:szCs w:val="24"/>
        </w:rPr>
        <w:t xml:space="preserve"> </w:t>
      </w:r>
      <w:r w:rsidR="00583092" w:rsidRPr="00BE3DCD">
        <w:rPr>
          <w:rFonts w:ascii="GHEA Grapalat" w:hAnsi="GHEA Grapalat" w:cs="Sylfaen"/>
          <w:szCs w:val="24"/>
          <w:lang w:val="hy-AM"/>
        </w:rPr>
        <w:t>կնքելու</w:t>
      </w:r>
      <w:r w:rsidR="00583092" w:rsidRPr="00BE3DCD">
        <w:rPr>
          <w:rFonts w:ascii="GHEA Grapalat" w:hAnsi="GHEA Grapalat" w:cs="Sylfaen"/>
          <w:szCs w:val="24"/>
        </w:rPr>
        <w:t xml:space="preserve"> </w:t>
      </w:r>
      <w:r w:rsidR="00583092" w:rsidRPr="00BE3DCD">
        <w:rPr>
          <w:rFonts w:ascii="GHEA Grapalat" w:hAnsi="GHEA Grapalat" w:cs="Sylfaen"/>
          <w:szCs w:val="24"/>
          <w:lang w:val="hy-AM"/>
        </w:rPr>
        <w:t>մասին</w:t>
      </w:r>
      <w:r w:rsidR="00583092" w:rsidRPr="00BE3DCD">
        <w:rPr>
          <w:rFonts w:ascii="GHEA Grapalat" w:hAnsi="GHEA Grapalat" w:cs="Sylfaen"/>
          <w:szCs w:val="24"/>
        </w:rPr>
        <w:t xml:space="preserve"> </w:t>
      </w:r>
      <w:r w:rsidR="00583092" w:rsidRPr="00BE3DCD">
        <w:rPr>
          <w:rFonts w:ascii="GHEA Grapalat" w:hAnsi="GHEA Grapalat" w:cs="Sylfaen"/>
          <w:szCs w:val="24"/>
          <w:lang w:val="hy-AM"/>
        </w:rPr>
        <w:t>որոշման</w:t>
      </w:r>
      <w:r w:rsidR="00583092" w:rsidRPr="00BE3DCD">
        <w:rPr>
          <w:rFonts w:ascii="GHEA Grapalat" w:hAnsi="GHEA Grapalat" w:cs="Sylfaen"/>
          <w:szCs w:val="24"/>
        </w:rPr>
        <w:t xml:space="preserve"> </w:t>
      </w:r>
      <w:r w:rsidR="00583092" w:rsidRPr="00BE3DCD">
        <w:rPr>
          <w:rFonts w:ascii="GHEA Grapalat" w:hAnsi="GHEA Grapalat" w:cs="Sylfaen"/>
          <w:szCs w:val="24"/>
          <w:lang w:val="hy-AM"/>
        </w:rPr>
        <w:t>հայտարարության</w:t>
      </w:r>
      <w:r w:rsidR="00583092" w:rsidRPr="00BE3DCD">
        <w:rPr>
          <w:rFonts w:ascii="GHEA Grapalat" w:hAnsi="GHEA Grapalat" w:cs="Sylfaen"/>
          <w:szCs w:val="24"/>
        </w:rPr>
        <w:t xml:space="preserve"> </w:t>
      </w:r>
      <w:r w:rsidR="00583092" w:rsidRPr="00BE3DCD">
        <w:rPr>
          <w:rFonts w:ascii="GHEA Grapalat" w:hAnsi="GHEA Grapalat" w:cs="Sylfaen"/>
          <w:szCs w:val="24"/>
          <w:lang w:val="hy-AM"/>
        </w:rPr>
        <w:t>հրապարակման</w:t>
      </w:r>
      <w:r w:rsidR="00583092" w:rsidRPr="00BE3DCD">
        <w:rPr>
          <w:rFonts w:ascii="GHEA Grapalat" w:hAnsi="GHEA Grapalat" w:cs="Sylfaen"/>
          <w:szCs w:val="24"/>
        </w:rPr>
        <w:t xml:space="preserve"> </w:t>
      </w:r>
      <w:r w:rsidR="00583092" w:rsidRPr="00BE3DCD">
        <w:rPr>
          <w:rFonts w:ascii="GHEA Grapalat" w:hAnsi="GHEA Grapalat" w:cs="Sylfaen"/>
          <w:szCs w:val="24"/>
          <w:lang w:val="hy-AM"/>
        </w:rPr>
        <w:t>օրվան</w:t>
      </w:r>
      <w:r w:rsidR="00583092" w:rsidRPr="00BE3DCD">
        <w:rPr>
          <w:rFonts w:ascii="GHEA Grapalat" w:hAnsi="GHEA Grapalat" w:cs="Sylfaen"/>
          <w:szCs w:val="24"/>
        </w:rPr>
        <w:t xml:space="preserve"> </w:t>
      </w:r>
      <w:r w:rsidR="00583092" w:rsidRPr="00BE3DCD">
        <w:rPr>
          <w:rFonts w:ascii="GHEA Grapalat" w:hAnsi="GHEA Grapalat" w:cs="Sylfaen"/>
          <w:szCs w:val="24"/>
          <w:lang w:val="hy-AM"/>
        </w:rPr>
        <w:t>հաջորդող</w:t>
      </w:r>
      <w:r w:rsidR="00583092" w:rsidRPr="00BE3DCD">
        <w:rPr>
          <w:rFonts w:ascii="GHEA Grapalat" w:hAnsi="GHEA Grapalat" w:cs="Sylfaen"/>
          <w:szCs w:val="24"/>
        </w:rPr>
        <w:t xml:space="preserve"> </w:t>
      </w:r>
      <w:r w:rsidR="00583092" w:rsidRPr="00BE3DCD">
        <w:rPr>
          <w:rFonts w:ascii="GHEA Grapalat" w:hAnsi="GHEA Grapalat" w:cs="Sylfaen"/>
          <w:szCs w:val="24"/>
          <w:lang w:val="hy-AM"/>
        </w:rPr>
        <w:t>օրվա</w:t>
      </w:r>
      <w:r w:rsidR="00583092" w:rsidRPr="00BE3DCD">
        <w:rPr>
          <w:rFonts w:ascii="GHEA Grapalat" w:hAnsi="GHEA Grapalat" w:cs="Sylfaen"/>
          <w:szCs w:val="24"/>
        </w:rPr>
        <w:t xml:space="preserve"> </w:t>
      </w:r>
      <w:r w:rsidR="00583092" w:rsidRPr="00BE3DCD">
        <w:rPr>
          <w:rFonts w:ascii="GHEA Grapalat" w:hAnsi="GHEA Grapalat" w:cs="Sylfaen"/>
          <w:szCs w:val="24"/>
          <w:lang w:val="hy-AM"/>
        </w:rPr>
        <w:t>և</w:t>
      </w:r>
      <w:r w:rsidR="00583092" w:rsidRPr="00BE3DCD">
        <w:rPr>
          <w:rFonts w:ascii="GHEA Grapalat" w:hAnsi="GHEA Grapalat" w:cs="Sylfaen"/>
          <w:szCs w:val="24"/>
        </w:rPr>
        <w:t xml:space="preserve"> </w:t>
      </w:r>
      <w:r w:rsidR="004B383E" w:rsidRPr="00BE3DCD">
        <w:rPr>
          <w:rFonts w:ascii="GHEA Grapalat" w:hAnsi="GHEA Grapalat" w:cs="Sylfaen"/>
          <w:szCs w:val="24"/>
        </w:rPr>
        <w:t>պ</w:t>
      </w:r>
      <w:r w:rsidR="00583092" w:rsidRPr="00BE3DCD">
        <w:rPr>
          <w:rFonts w:ascii="GHEA Grapalat" w:hAnsi="GHEA Grapalat" w:cs="Sylfaen"/>
          <w:szCs w:val="24"/>
          <w:lang w:val="hy-AM"/>
        </w:rPr>
        <w:t>ատվիրատուի</w:t>
      </w:r>
      <w:r w:rsidR="00583092" w:rsidRPr="00BE3DCD">
        <w:rPr>
          <w:rFonts w:ascii="GHEA Grapalat" w:hAnsi="GHEA Grapalat" w:cs="Sylfaen"/>
          <w:szCs w:val="24"/>
        </w:rPr>
        <w:t xml:space="preserve"> </w:t>
      </w:r>
      <w:r w:rsidR="00583092" w:rsidRPr="00BE3DCD">
        <w:rPr>
          <w:rFonts w:ascii="GHEA Grapalat" w:hAnsi="GHEA Grapalat" w:cs="Sylfaen"/>
          <w:szCs w:val="24"/>
          <w:lang w:val="hy-AM"/>
        </w:rPr>
        <w:t>կողմից</w:t>
      </w:r>
      <w:r w:rsidR="00583092" w:rsidRPr="00BE3DCD">
        <w:rPr>
          <w:rFonts w:ascii="GHEA Grapalat" w:hAnsi="GHEA Grapalat" w:cs="Sylfaen"/>
          <w:szCs w:val="24"/>
        </w:rPr>
        <w:t xml:space="preserve"> </w:t>
      </w:r>
      <w:r w:rsidR="00583092" w:rsidRPr="00BE3DCD">
        <w:rPr>
          <w:rFonts w:ascii="GHEA Grapalat" w:hAnsi="GHEA Grapalat" w:cs="Sylfaen"/>
          <w:szCs w:val="24"/>
          <w:lang w:val="hy-AM"/>
        </w:rPr>
        <w:t>պայմանագիրը</w:t>
      </w:r>
      <w:r w:rsidR="00583092" w:rsidRPr="00BE3DCD">
        <w:rPr>
          <w:rFonts w:ascii="GHEA Grapalat" w:hAnsi="GHEA Grapalat" w:cs="Sylfaen"/>
          <w:szCs w:val="24"/>
        </w:rPr>
        <w:t xml:space="preserve"> </w:t>
      </w:r>
      <w:r w:rsidR="00583092" w:rsidRPr="00BE3DCD">
        <w:rPr>
          <w:rFonts w:ascii="GHEA Grapalat" w:hAnsi="GHEA Grapalat" w:cs="Sylfaen"/>
          <w:szCs w:val="24"/>
          <w:lang w:val="hy-AM"/>
        </w:rPr>
        <w:t>կնքելու</w:t>
      </w:r>
      <w:r w:rsidR="00583092" w:rsidRPr="00BE3DCD">
        <w:rPr>
          <w:rFonts w:ascii="GHEA Grapalat" w:hAnsi="GHEA Grapalat" w:cs="Sylfaen"/>
          <w:szCs w:val="24"/>
        </w:rPr>
        <w:t xml:space="preserve"> </w:t>
      </w:r>
      <w:r w:rsidR="00583092" w:rsidRPr="00BE3DCD">
        <w:rPr>
          <w:rFonts w:ascii="GHEA Grapalat" w:hAnsi="GHEA Grapalat" w:cs="Sylfaen"/>
          <w:szCs w:val="24"/>
          <w:lang w:val="hy-AM"/>
        </w:rPr>
        <w:t>իրավասության</w:t>
      </w:r>
      <w:r w:rsidR="00583092" w:rsidRPr="00BE3DCD">
        <w:rPr>
          <w:rFonts w:ascii="GHEA Grapalat" w:hAnsi="GHEA Grapalat" w:cs="Sylfaen"/>
          <w:szCs w:val="24"/>
        </w:rPr>
        <w:t xml:space="preserve"> </w:t>
      </w:r>
      <w:r w:rsidR="00583092" w:rsidRPr="00BE3DCD">
        <w:rPr>
          <w:rFonts w:ascii="GHEA Grapalat" w:hAnsi="GHEA Grapalat" w:cs="Sylfaen"/>
          <w:szCs w:val="24"/>
          <w:lang w:val="hy-AM"/>
        </w:rPr>
        <w:t>առաջացման</w:t>
      </w:r>
      <w:r w:rsidR="00583092" w:rsidRPr="00BE3DCD">
        <w:rPr>
          <w:rFonts w:ascii="GHEA Grapalat" w:hAnsi="GHEA Grapalat" w:cs="Sylfaen"/>
          <w:szCs w:val="24"/>
        </w:rPr>
        <w:t xml:space="preserve"> </w:t>
      </w:r>
      <w:r w:rsidR="00583092" w:rsidRPr="00BE3DCD">
        <w:rPr>
          <w:rFonts w:ascii="GHEA Grapalat" w:hAnsi="GHEA Grapalat" w:cs="Sylfaen"/>
          <w:szCs w:val="24"/>
          <w:lang w:val="hy-AM"/>
        </w:rPr>
        <w:t>օրվա</w:t>
      </w:r>
      <w:r w:rsidR="00583092" w:rsidRPr="00BE3DCD">
        <w:rPr>
          <w:rFonts w:ascii="GHEA Grapalat" w:hAnsi="GHEA Grapalat" w:cs="Sylfaen"/>
          <w:szCs w:val="24"/>
        </w:rPr>
        <w:t xml:space="preserve"> </w:t>
      </w:r>
      <w:r w:rsidR="00583092" w:rsidRPr="00BE3DCD">
        <w:rPr>
          <w:rFonts w:ascii="GHEA Grapalat" w:hAnsi="GHEA Grapalat" w:cs="Sylfaen"/>
          <w:szCs w:val="24"/>
          <w:lang w:val="hy-AM"/>
        </w:rPr>
        <w:t>միջև</w:t>
      </w:r>
      <w:r w:rsidR="00583092" w:rsidRPr="00BE3DCD">
        <w:rPr>
          <w:rFonts w:ascii="GHEA Grapalat" w:hAnsi="GHEA Grapalat" w:cs="Sylfaen"/>
          <w:szCs w:val="24"/>
        </w:rPr>
        <w:t xml:space="preserve"> </w:t>
      </w:r>
      <w:r w:rsidR="00583092" w:rsidRPr="00BE3DCD">
        <w:rPr>
          <w:rFonts w:ascii="GHEA Grapalat" w:hAnsi="GHEA Grapalat" w:cs="Sylfaen"/>
          <w:szCs w:val="24"/>
          <w:lang w:val="hy-AM"/>
        </w:rPr>
        <w:t>ընկած</w:t>
      </w:r>
      <w:r w:rsidR="00583092" w:rsidRPr="00BE3DCD">
        <w:rPr>
          <w:rFonts w:ascii="GHEA Grapalat" w:hAnsi="GHEA Grapalat" w:cs="Sylfaen"/>
          <w:szCs w:val="24"/>
        </w:rPr>
        <w:t xml:space="preserve"> </w:t>
      </w:r>
      <w:r w:rsidR="00583092" w:rsidRPr="00BE3DCD">
        <w:rPr>
          <w:rFonts w:ascii="GHEA Grapalat" w:hAnsi="GHEA Grapalat" w:cs="Sylfaen"/>
          <w:szCs w:val="24"/>
          <w:lang w:val="hy-AM"/>
        </w:rPr>
        <w:t>ժամանակահատվածն</w:t>
      </w:r>
      <w:r w:rsidR="00583092" w:rsidRPr="00BE3DCD">
        <w:rPr>
          <w:rFonts w:ascii="GHEA Grapalat" w:hAnsi="GHEA Grapalat" w:cs="Sylfaen"/>
          <w:szCs w:val="24"/>
        </w:rPr>
        <w:t xml:space="preserve"> </w:t>
      </w:r>
      <w:r w:rsidR="00583092" w:rsidRPr="00BE3DCD">
        <w:rPr>
          <w:rFonts w:ascii="GHEA Grapalat" w:hAnsi="GHEA Grapalat" w:cs="Sylfaen"/>
          <w:szCs w:val="24"/>
          <w:lang w:val="hy-AM"/>
        </w:rPr>
        <w:t>է։</w:t>
      </w:r>
    </w:p>
    <w:p w:rsidR="00583092" w:rsidRPr="00BE3DCD" w:rsidRDefault="00583092" w:rsidP="00EF3662">
      <w:pPr>
        <w:pStyle w:val="23"/>
        <w:spacing w:line="240" w:lineRule="auto"/>
        <w:ind w:firstLine="567"/>
        <w:rPr>
          <w:rFonts w:ascii="GHEA Grapalat" w:hAnsi="GHEA Grapalat"/>
          <w:i/>
          <w:lang w:val="es-ES"/>
        </w:rPr>
      </w:pPr>
      <w:r w:rsidRPr="00BE3DCD">
        <w:rPr>
          <w:rFonts w:ascii="GHEA Grapalat" w:hAnsi="GHEA Grapalat" w:cs="Sylfaen"/>
          <w:lang w:val="es-ES"/>
        </w:rPr>
        <w:t>Անգործության</w:t>
      </w:r>
      <w:r w:rsidRPr="00BE3DCD">
        <w:rPr>
          <w:rFonts w:ascii="GHEA Grapalat" w:hAnsi="GHEA Grapalat" w:cs="Arial"/>
          <w:lang w:val="es-ES"/>
        </w:rPr>
        <w:t xml:space="preserve"> </w:t>
      </w:r>
      <w:r w:rsidRPr="00BE3DCD">
        <w:rPr>
          <w:rFonts w:ascii="GHEA Grapalat" w:hAnsi="GHEA Grapalat" w:cs="Sylfaen"/>
          <w:lang w:val="es-ES"/>
        </w:rPr>
        <w:t>ժամկետը</w:t>
      </w:r>
      <w:r w:rsidRPr="00BE3DCD">
        <w:rPr>
          <w:rFonts w:ascii="GHEA Grapalat" w:hAnsi="GHEA Grapalat" w:cs="Arial"/>
          <w:lang w:val="es-ES"/>
        </w:rPr>
        <w:t xml:space="preserve"> </w:t>
      </w:r>
      <w:r w:rsidRPr="00BE3DCD">
        <w:rPr>
          <w:rFonts w:ascii="GHEA Grapalat" w:hAnsi="GHEA Grapalat" w:cs="Sylfaen"/>
          <w:lang w:val="es-ES"/>
        </w:rPr>
        <w:t>սույն</w:t>
      </w:r>
      <w:r w:rsidRPr="00BE3DCD">
        <w:rPr>
          <w:rFonts w:ascii="GHEA Grapalat" w:hAnsi="GHEA Grapalat" w:cs="Arial"/>
          <w:lang w:val="es-ES"/>
        </w:rPr>
        <w:t xml:space="preserve"> </w:t>
      </w:r>
      <w:r w:rsidRPr="00BE3DCD">
        <w:rPr>
          <w:rFonts w:ascii="GHEA Grapalat" w:hAnsi="GHEA Grapalat" w:cs="Sylfaen"/>
          <w:lang w:val="es-ES"/>
        </w:rPr>
        <w:t>ընթացակարգի</w:t>
      </w:r>
      <w:r w:rsidRPr="00BE3DCD">
        <w:rPr>
          <w:rFonts w:ascii="GHEA Grapalat" w:hAnsi="GHEA Grapalat" w:cs="Arial"/>
          <w:lang w:val="es-ES"/>
        </w:rPr>
        <w:t xml:space="preserve"> </w:t>
      </w:r>
      <w:r w:rsidRPr="00BE3DCD">
        <w:rPr>
          <w:rFonts w:ascii="GHEA Grapalat" w:hAnsi="GHEA Grapalat" w:cs="Sylfaen"/>
          <w:lang w:val="es-ES"/>
        </w:rPr>
        <w:t xml:space="preserve">դեպքում </w:t>
      </w:r>
      <w:r w:rsidR="00AA7B72" w:rsidRPr="00BE3DCD">
        <w:rPr>
          <w:rFonts w:ascii="GHEA Grapalat" w:hAnsi="GHEA Grapalat" w:cs="Sylfaen"/>
          <w:lang w:val="es-ES"/>
        </w:rPr>
        <w:t xml:space="preserve">5 </w:t>
      </w:r>
      <w:r w:rsidRPr="00BE3DCD">
        <w:rPr>
          <w:rFonts w:ascii="GHEA Grapalat" w:hAnsi="GHEA Grapalat" w:cs="Sylfaen"/>
          <w:lang w:val="es-ES"/>
        </w:rPr>
        <w:t>օրացուցային</w:t>
      </w:r>
      <w:r w:rsidRPr="00BE3DCD">
        <w:rPr>
          <w:rFonts w:ascii="GHEA Grapalat" w:hAnsi="GHEA Grapalat" w:cs="Arial"/>
          <w:lang w:val="es-ES"/>
        </w:rPr>
        <w:t xml:space="preserve"> </w:t>
      </w:r>
      <w:r w:rsidRPr="00BE3DCD">
        <w:rPr>
          <w:rFonts w:ascii="GHEA Grapalat" w:hAnsi="GHEA Grapalat" w:cs="Sylfaen"/>
          <w:lang w:val="es-ES"/>
        </w:rPr>
        <w:t>օր</w:t>
      </w:r>
      <w:r w:rsidRPr="00BE3DCD">
        <w:rPr>
          <w:rFonts w:ascii="GHEA Grapalat" w:hAnsi="GHEA Grapalat" w:cs="Arial"/>
          <w:lang w:val="es-ES"/>
        </w:rPr>
        <w:t xml:space="preserve"> </w:t>
      </w:r>
      <w:r w:rsidRPr="00BE3DCD">
        <w:rPr>
          <w:rFonts w:ascii="GHEA Grapalat" w:hAnsi="GHEA Grapalat" w:cs="Sylfaen"/>
          <w:lang w:val="es-ES"/>
        </w:rPr>
        <w:t>է</w:t>
      </w:r>
      <w:r w:rsidRPr="00BE3DCD">
        <w:rPr>
          <w:rFonts w:ascii="GHEA Grapalat" w:hAnsi="GHEA Grapalat" w:cs="Tahoma"/>
          <w:lang w:val="es-ES"/>
        </w:rPr>
        <w:t>։</w:t>
      </w:r>
      <w:r w:rsidRPr="00BE3DCD">
        <w:rPr>
          <w:rFonts w:ascii="GHEA Grapalat" w:hAnsi="GHEA Grapalat"/>
          <w:lang w:val="es-ES"/>
        </w:rPr>
        <w:t xml:space="preserve"> </w:t>
      </w:r>
      <w:r w:rsidRPr="00BE3DCD">
        <w:rPr>
          <w:rFonts w:ascii="GHEA Grapalat" w:hAnsi="GHEA Grapalat" w:cs="Sylfaen"/>
          <w:lang w:val="es-ES"/>
        </w:rPr>
        <w:t>Անգործության</w:t>
      </w:r>
      <w:r w:rsidRPr="00BE3DCD">
        <w:rPr>
          <w:rFonts w:ascii="GHEA Grapalat" w:hAnsi="GHEA Grapalat" w:cs="Arial"/>
          <w:lang w:val="es-ES"/>
        </w:rPr>
        <w:t xml:space="preserve"> </w:t>
      </w:r>
      <w:r w:rsidRPr="00BE3DCD">
        <w:rPr>
          <w:rFonts w:ascii="GHEA Grapalat" w:hAnsi="GHEA Grapalat" w:cs="Sylfaen"/>
          <w:lang w:val="es-ES"/>
        </w:rPr>
        <w:t>ժամկետը</w:t>
      </w:r>
      <w:r w:rsidRPr="00BE3DCD">
        <w:rPr>
          <w:rFonts w:ascii="GHEA Grapalat" w:hAnsi="GHEA Grapalat" w:cs="Arial"/>
          <w:lang w:val="es-ES"/>
        </w:rPr>
        <w:t xml:space="preserve"> </w:t>
      </w:r>
      <w:r w:rsidRPr="00BE3DCD">
        <w:rPr>
          <w:rFonts w:ascii="GHEA Grapalat" w:hAnsi="GHEA Grapalat" w:cs="Sylfaen"/>
          <w:lang w:val="es-ES"/>
        </w:rPr>
        <w:t>կիրառելի</w:t>
      </w:r>
      <w:r w:rsidRPr="00BE3DCD">
        <w:rPr>
          <w:rFonts w:ascii="GHEA Grapalat" w:hAnsi="GHEA Grapalat" w:cs="Arial"/>
          <w:lang w:val="es-ES"/>
        </w:rPr>
        <w:t xml:space="preserve"> </w:t>
      </w:r>
      <w:r w:rsidRPr="00BE3DCD">
        <w:rPr>
          <w:rFonts w:ascii="GHEA Grapalat" w:hAnsi="GHEA Grapalat" w:cs="Sylfaen"/>
          <w:lang w:val="es-ES"/>
        </w:rPr>
        <w:t>չէ</w:t>
      </w:r>
      <w:r w:rsidRPr="00BE3DCD">
        <w:rPr>
          <w:rFonts w:ascii="GHEA Grapalat" w:hAnsi="GHEA Grapalat" w:cs="Arial"/>
          <w:lang w:val="es-ES"/>
        </w:rPr>
        <w:t xml:space="preserve">, </w:t>
      </w:r>
      <w:r w:rsidRPr="00BE3DCD">
        <w:rPr>
          <w:rFonts w:ascii="GHEA Grapalat" w:hAnsi="GHEA Grapalat" w:cs="Sylfaen"/>
          <w:lang w:val="es-ES"/>
        </w:rPr>
        <w:t>եթե</w:t>
      </w:r>
      <w:r w:rsidRPr="00BE3DCD">
        <w:rPr>
          <w:rFonts w:ascii="GHEA Grapalat" w:hAnsi="GHEA Grapalat" w:cs="Arial"/>
          <w:lang w:val="es-ES"/>
        </w:rPr>
        <w:t xml:space="preserve"> </w:t>
      </w:r>
      <w:r w:rsidRPr="00BE3DCD">
        <w:rPr>
          <w:rFonts w:ascii="GHEA Grapalat" w:hAnsi="GHEA Grapalat" w:cs="Sylfaen"/>
          <w:lang w:val="es-ES"/>
        </w:rPr>
        <w:t>միայն</w:t>
      </w:r>
      <w:r w:rsidRPr="00BE3DCD">
        <w:rPr>
          <w:rFonts w:ascii="GHEA Grapalat" w:hAnsi="GHEA Grapalat" w:cs="Arial"/>
          <w:lang w:val="es-ES"/>
        </w:rPr>
        <w:t xml:space="preserve"> </w:t>
      </w:r>
      <w:r w:rsidRPr="00BE3DCD">
        <w:rPr>
          <w:rFonts w:ascii="GHEA Grapalat" w:hAnsi="GHEA Grapalat" w:cs="Sylfaen"/>
          <w:lang w:val="es-ES"/>
        </w:rPr>
        <w:t>մեկ</w:t>
      </w:r>
      <w:r w:rsidRPr="00BE3DCD">
        <w:rPr>
          <w:rFonts w:ascii="GHEA Grapalat" w:hAnsi="GHEA Grapalat" w:cs="Arial"/>
          <w:lang w:val="es-ES"/>
        </w:rPr>
        <w:t xml:space="preserve"> </w:t>
      </w:r>
      <w:r w:rsidR="004B383E" w:rsidRPr="00BE3DCD">
        <w:rPr>
          <w:rFonts w:ascii="GHEA Grapalat" w:hAnsi="GHEA Grapalat" w:cs="Arial"/>
          <w:lang w:val="es-ES"/>
        </w:rPr>
        <w:t>մ</w:t>
      </w:r>
      <w:r w:rsidRPr="00BE3DCD">
        <w:rPr>
          <w:rFonts w:ascii="GHEA Grapalat" w:hAnsi="GHEA Grapalat" w:cs="Sylfaen"/>
          <w:lang w:val="es-ES"/>
        </w:rPr>
        <w:t>ասնակից</w:t>
      </w:r>
      <w:r w:rsidR="00E45ACA" w:rsidRPr="00BE3DCD">
        <w:rPr>
          <w:rFonts w:ascii="GHEA Grapalat" w:hAnsi="GHEA Grapalat" w:cs="Sylfaen"/>
          <w:lang w:val="es-ES"/>
        </w:rPr>
        <w:t xml:space="preserve"> է հայտ ներկայացրել</w:t>
      </w:r>
      <w:r w:rsidRPr="00BE3DCD">
        <w:rPr>
          <w:rFonts w:ascii="GHEA Grapalat" w:hAnsi="GHEA Grapalat"/>
          <w:i/>
          <w:lang w:val="es-ES"/>
        </w:rPr>
        <w:t>,</w:t>
      </w:r>
      <w:r w:rsidRPr="00BE3DCD">
        <w:rPr>
          <w:rFonts w:ascii="GHEA Grapalat" w:hAnsi="GHEA Grapalat"/>
          <w:lang w:val="es-ES"/>
        </w:rPr>
        <w:t xml:space="preserve"> </w:t>
      </w:r>
      <w:r w:rsidRPr="00BE3DCD">
        <w:rPr>
          <w:rFonts w:ascii="GHEA Grapalat" w:hAnsi="GHEA Grapalat" w:cs="Sylfaen"/>
          <w:lang w:val="es-ES"/>
        </w:rPr>
        <w:t>որի</w:t>
      </w:r>
      <w:r w:rsidRPr="00BE3DCD">
        <w:rPr>
          <w:rFonts w:ascii="GHEA Grapalat" w:hAnsi="GHEA Grapalat" w:cs="Arial"/>
          <w:lang w:val="es-ES"/>
        </w:rPr>
        <w:t xml:space="preserve"> </w:t>
      </w:r>
      <w:r w:rsidRPr="00BE3DCD">
        <w:rPr>
          <w:rFonts w:ascii="GHEA Grapalat" w:hAnsi="GHEA Grapalat" w:cs="Sylfaen"/>
          <w:lang w:val="es-ES"/>
        </w:rPr>
        <w:t>հետ</w:t>
      </w:r>
      <w:r w:rsidRPr="00BE3DCD">
        <w:rPr>
          <w:rFonts w:ascii="GHEA Grapalat" w:hAnsi="GHEA Grapalat" w:cs="Arial"/>
          <w:lang w:val="es-ES"/>
        </w:rPr>
        <w:t xml:space="preserve"> </w:t>
      </w:r>
      <w:r w:rsidRPr="00BE3DCD">
        <w:rPr>
          <w:rFonts w:ascii="GHEA Grapalat" w:hAnsi="GHEA Grapalat" w:cs="Sylfaen"/>
          <w:lang w:val="es-ES"/>
        </w:rPr>
        <w:t>կնքվում</w:t>
      </w:r>
      <w:r w:rsidRPr="00BE3DCD">
        <w:rPr>
          <w:rFonts w:ascii="GHEA Grapalat" w:hAnsi="GHEA Grapalat" w:cs="Arial"/>
          <w:lang w:val="es-ES"/>
        </w:rPr>
        <w:t xml:space="preserve"> </w:t>
      </w:r>
      <w:r w:rsidRPr="00BE3DCD">
        <w:rPr>
          <w:rFonts w:ascii="GHEA Grapalat" w:hAnsi="GHEA Grapalat" w:cs="Sylfaen"/>
          <w:lang w:val="es-ES"/>
        </w:rPr>
        <w:t>է</w:t>
      </w:r>
      <w:r w:rsidRPr="00BE3DCD">
        <w:rPr>
          <w:rFonts w:ascii="GHEA Grapalat" w:hAnsi="GHEA Grapalat" w:cs="Arial"/>
          <w:lang w:val="es-ES"/>
        </w:rPr>
        <w:t xml:space="preserve"> </w:t>
      </w:r>
      <w:r w:rsidRPr="00BE3DCD">
        <w:rPr>
          <w:rFonts w:ascii="GHEA Grapalat" w:hAnsi="GHEA Grapalat" w:cs="Sylfaen"/>
          <w:lang w:val="es-ES"/>
        </w:rPr>
        <w:t>պայմանագիր</w:t>
      </w:r>
      <w:r w:rsidRPr="00BE3DCD">
        <w:rPr>
          <w:rFonts w:ascii="GHEA Grapalat" w:hAnsi="GHEA Grapalat" w:cs="Arial"/>
          <w:lang w:val="es-ES"/>
        </w:rPr>
        <w:t>:</w:t>
      </w:r>
    </w:p>
    <w:p w:rsidR="00583092" w:rsidRPr="00BE3DCD" w:rsidRDefault="00583092" w:rsidP="00EF3662">
      <w:pPr>
        <w:pStyle w:val="23"/>
        <w:spacing w:line="240" w:lineRule="auto"/>
        <w:ind w:firstLine="567"/>
        <w:rPr>
          <w:rFonts w:ascii="GHEA Grapalat" w:hAnsi="GHEA Grapalat" w:cs="Sylfaen"/>
          <w:szCs w:val="24"/>
          <w:lang w:val="es-ES"/>
        </w:rPr>
      </w:pPr>
      <w:r w:rsidRPr="00BE3DCD">
        <w:rPr>
          <w:rFonts w:ascii="GHEA Grapalat" w:hAnsi="GHEA Grapalat" w:cs="Sylfaen"/>
          <w:szCs w:val="24"/>
          <w:lang w:val="ru-RU"/>
        </w:rPr>
        <w:t>Պատվիրատուն</w:t>
      </w:r>
      <w:r w:rsidRPr="00BE3DCD">
        <w:rPr>
          <w:rFonts w:ascii="GHEA Grapalat" w:hAnsi="GHEA Grapalat" w:cs="Sylfaen"/>
          <w:szCs w:val="24"/>
          <w:lang w:val="es-ES"/>
        </w:rPr>
        <w:t xml:space="preserve"> </w:t>
      </w:r>
      <w:r w:rsidRPr="00BE3DCD">
        <w:rPr>
          <w:rFonts w:ascii="GHEA Grapalat" w:hAnsi="GHEA Grapalat" w:cs="Sylfaen"/>
          <w:szCs w:val="24"/>
          <w:lang w:val="ru-RU"/>
        </w:rPr>
        <w:t>պայմանագիրը</w:t>
      </w:r>
      <w:r w:rsidRPr="00BE3DCD">
        <w:rPr>
          <w:rFonts w:ascii="GHEA Grapalat" w:hAnsi="GHEA Grapalat" w:cs="Sylfaen"/>
          <w:szCs w:val="24"/>
          <w:lang w:val="es-ES"/>
        </w:rPr>
        <w:t xml:space="preserve"> </w:t>
      </w:r>
      <w:r w:rsidRPr="00BE3DCD">
        <w:rPr>
          <w:rFonts w:ascii="GHEA Grapalat" w:hAnsi="GHEA Grapalat" w:cs="Sylfaen"/>
          <w:szCs w:val="24"/>
          <w:lang w:val="ru-RU"/>
        </w:rPr>
        <w:t>կնքում</w:t>
      </w:r>
      <w:r w:rsidRPr="00BE3DCD">
        <w:rPr>
          <w:rFonts w:ascii="GHEA Grapalat" w:hAnsi="GHEA Grapalat" w:cs="Sylfaen"/>
          <w:szCs w:val="24"/>
          <w:lang w:val="es-ES"/>
        </w:rPr>
        <w:t xml:space="preserve"> </w:t>
      </w:r>
      <w:r w:rsidRPr="00BE3DCD">
        <w:rPr>
          <w:rFonts w:ascii="GHEA Grapalat" w:hAnsi="GHEA Grapalat" w:cs="Sylfaen"/>
          <w:szCs w:val="24"/>
          <w:lang w:val="ru-RU"/>
        </w:rPr>
        <w:t>է</w:t>
      </w:r>
      <w:r w:rsidRPr="00BE3DCD">
        <w:rPr>
          <w:rFonts w:ascii="GHEA Grapalat" w:hAnsi="GHEA Grapalat" w:cs="Sylfaen"/>
          <w:szCs w:val="24"/>
          <w:lang w:val="es-ES"/>
        </w:rPr>
        <w:t xml:space="preserve">, </w:t>
      </w:r>
      <w:r w:rsidRPr="00BE3DCD">
        <w:rPr>
          <w:rFonts w:ascii="GHEA Grapalat" w:hAnsi="GHEA Grapalat" w:cs="Sylfaen"/>
          <w:szCs w:val="24"/>
          <w:lang w:val="ru-RU"/>
        </w:rPr>
        <w:t>եթե</w:t>
      </w:r>
      <w:r w:rsidRPr="00BE3DCD">
        <w:rPr>
          <w:rFonts w:ascii="GHEA Grapalat" w:hAnsi="GHEA Grapalat" w:cs="Sylfaen"/>
          <w:szCs w:val="24"/>
          <w:lang w:val="es-ES"/>
        </w:rPr>
        <w:t xml:space="preserve"> </w:t>
      </w:r>
      <w:r w:rsidRPr="00BE3DCD">
        <w:rPr>
          <w:rFonts w:ascii="GHEA Grapalat" w:hAnsi="GHEA Grapalat" w:cs="Sylfaen"/>
          <w:szCs w:val="24"/>
          <w:lang w:val="ru-RU"/>
        </w:rPr>
        <w:t>սույն</w:t>
      </w:r>
      <w:r w:rsidRPr="00BE3DCD">
        <w:rPr>
          <w:rFonts w:ascii="GHEA Grapalat" w:hAnsi="GHEA Grapalat" w:cs="Sylfaen"/>
          <w:szCs w:val="24"/>
          <w:lang w:val="es-ES"/>
        </w:rPr>
        <w:t xml:space="preserve"> </w:t>
      </w:r>
      <w:r w:rsidRPr="00BE3DCD">
        <w:rPr>
          <w:rFonts w:ascii="GHEA Grapalat" w:hAnsi="GHEA Grapalat" w:cs="Sylfaen"/>
          <w:szCs w:val="24"/>
          <w:lang w:val="ru-RU"/>
        </w:rPr>
        <w:t>կետով</w:t>
      </w:r>
      <w:r w:rsidRPr="00BE3DCD">
        <w:rPr>
          <w:rFonts w:ascii="GHEA Grapalat" w:hAnsi="GHEA Grapalat" w:cs="Sylfaen"/>
          <w:szCs w:val="24"/>
          <w:lang w:val="es-ES"/>
        </w:rPr>
        <w:t xml:space="preserve"> </w:t>
      </w:r>
      <w:r w:rsidRPr="00BE3DCD">
        <w:rPr>
          <w:rFonts w:ascii="GHEA Grapalat" w:hAnsi="GHEA Grapalat" w:cs="Sylfaen"/>
          <w:szCs w:val="24"/>
          <w:lang w:val="ru-RU"/>
        </w:rPr>
        <w:t>նախատեսված</w:t>
      </w:r>
      <w:r w:rsidRPr="00BE3DCD">
        <w:rPr>
          <w:rFonts w:ascii="GHEA Grapalat" w:hAnsi="GHEA Grapalat" w:cs="Sylfaen"/>
          <w:szCs w:val="24"/>
          <w:lang w:val="es-ES"/>
        </w:rPr>
        <w:t xml:space="preserve"> </w:t>
      </w:r>
      <w:r w:rsidRPr="00BE3DCD">
        <w:rPr>
          <w:rFonts w:ascii="GHEA Grapalat" w:hAnsi="GHEA Grapalat" w:cs="Sylfaen"/>
          <w:szCs w:val="24"/>
          <w:lang w:val="ru-RU"/>
        </w:rPr>
        <w:t>անգործության</w:t>
      </w:r>
      <w:r w:rsidRPr="00BE3DCD">
        <w:rPr>
          <w:rFonts w:ascii="GHEA Grapalat" w:hAnsi="GHEA Grapalat" w:cs="Sylfaen"/>
          <w:szCs w:val="24"/>
          <w:lang w:val="es-ES"/>
        </w:rPr>
        <w:t xml:space="preserve"> </w:t>
      </w:r>
      <w:r w:rsidRPr="00BE3DCD">
        <w:rPr>
          <w:rFonts w:ascii="GHEA Grapalat" w:hAnsi="GHEA Grapalat" w:cs="Sylfaen"/>
          <w:szCs w:val="24"/>
          <w:lang w:val="ru-RU"/>
        </w:rPr>
        <w:t>ժամկետում</w:t>
      </w:r>
      <w:r w:rsidRPr="00BE3DCD">
        <w:rPr>
          <w:rFonts w:ascii="GHEA Grapalat" w:hAnsi="GHEA Grapalat" w:cs="Sylfaen"/>
          <w:szCs w:val="24"/>
          <w:lang w:val="es-ES"/>
        </w:rPr>
        <w:t xml:space="preserve"> </w:t>
      </w:r>
      <w:r w:rsidRPr="00BE3DCD">
        <w:rPr>
          <w:rFonts w:ascii="GHEA Grapalat" w:hAnsi="GHEA Grapalat" w:cs="Sylfaen"/>
          <w:szCs w:val="24"/>
          <w:lang w:val="ru-RU"/>
        </w:rPr>
        <w:t>որևէ</w:t>
      </w:r>
      <w:r w:rsidRPr="00BE3DCD">
        <w:rPr>
          <w:rFonts w:ascii="GHEA Grapalat" w:hAnsi="GHEA Grapalat" w:cs="Sylfaen"/>
          <w:szCs w:val="24"/>
          <w:lang w:val="es-ES"/>
        </w:rPr>
        <w:t xml:space="preserve"> </w:t>
      </w:r>
      <w:r w:rsidR="004B383E" w:rsidRPr="00BE3DCD">
        <w:rPr>
          <w:rFonts w:ascii="GHEA Grapalat" w:hAnsi="GHEA Grapalat" w:cs="Sylfaen"/>
          <w:szCs w:val="24"/>
          <w:lang w:val="es-ES"/>
        </w:rPr>
        <w:t>մ</w:t>
      </w:r>
      <w:r w:rsidRPr="00BE3DCD">
        <w:rPr>
          <w:rFonts w:ascii="GHEA Grapalat" w:hAnsi="GHEA Grapalat" w:cs="Sylfaen"/>
          <w:szCs w:val="24"/>
          <w:lang w:val="ru-RU"/>
        </w:rPr>
        <w:t>ասնակից</w:t>
      </w:r>
      <w:r w:rsidRPr="00BE3DCD">
        <w:rPr>
          <w:rFonts w:ascii="GHEA Grapalat" w:hAnsi="GHEA Grapalat" w:cs="Sylfaen"/>
          <w:szCs w:val="24"/>
          <w:lang w:val="es-ES"/>
        </w:rPr>
        <w:t xml:space="preserve"> </w:t>
      </w:r>
      <w:r w:rsidR="0032071C" w:rsidRPr="00BE3DCD">
        <w:rPr>
          <w:rFonts w:ascii="GHEA Grapalat" w:hAnsi="GHEA Grapalat" w:cs="Sylfaen"/>
        </w:rPr>
        <w:t>գնումների հետ կապված բողոքներ քննող անձին</w:t>
      </w:r>
      <w:r w:rsidRPr="00BE3DCD">
        <w:rPr>
          <w:rFonts w:ascii="GHEA Grapalat" w:hAnsi="GHEA Grapalat" w:cs="Sylfaen"/>
          <w:szCs w:val="24"/>
          <w:lang w:val="es-ES"/>
        </w:rPr>
        <w:t xml:space="preserve"> </w:t>
      </w:r>
      <w:r w:rsidRPr="00BE3DCD">
        <w:rPr>
          <w:rFonts w:ascii="GHEA Grapalat" w:hAnsi="GHEA Grapalat" w:cs="Sylfaen"/>
          <w:szCs w:val="24"/>
          <w:lang w:val="ru-RU"/>
        </w:rPr>
        <w:t>չի</w:t>
      </w:r>
      <w:r w:rsidRPr="00BE3DCD">
        <w:rPr>
          <w:rFonts w:ascii="GHEA Grapalat" w:hAnsi="GHEA Grapalat" w:cs="Sylfaen"/>
          <w:szCs w:val="24"/>
          <w:lang w:val="es-ES"/>
        </w:rPr>
        <w:t xml:space="preserve"> </w:t>
      </w:r>
      <w:r w:rsidRPr="00BE3DCD">
        <w:rPr>
          <w:rFonts w:ascii="GHEA Grapalat" w:hAnsi="GHEA Grapalat" w:cs="Sylfaen"/>
          <w:szCs w:val="24"/>
          <w:lang w:val="ru-RU"/>
        </w:rPr>
        <w:t>բողոքարկում</w:t>
      </w:r>
      <w:r w:rsidRPr="00BE3DCD">
        <w:rPr>
          <w:rFonts w:ascii="GHEA Grapalat" w:hAnsi="GHEA Grapalat" w:cs="Sylfaen"/>
          <w:szCs w:val="24"/>
          <w:lang w:val="es-ES"/>
        </w:rPr>
        <w:t xml:space="preserve"> </w:t>
      </w:r>
      <w:r w:rsidRPr="00BE3DCD">
        <w:rPr>
          <w:rFonts w:ascii="GHEA Grapalat" w:hAnsi="GHEA Grapalat" w:cs="Sylfaen"/>
          <w:szCs w:val="24"/>
          <w:lang w:val="ru-RU"/>
        </w:rPr>
        <w:t>պայմանագիր</w:t>
      </w:r>
      <w:r w:rsidRPr="00BE3DCD">
        <w:rPr>
          <w:rFonts w:ascii="GHEA Grapalat" w:hAnsi="GHEA Grapalat" w:cs="Sylfaen"/>
          <w:szCs w:val="24"/>
          <w:lang w:val="es-ES"/>
        </w:rPr>
        <w:t xml:space="preserve"> </w:t>
      </w:r>
      <w:r w:rsidRPr="00BE3DCD">
        <w:rPr>
          <w:rFonts w:ascii="GHEA Grapalat" w:hAnsi="GHEA Grapalat" w:cs="Sylfaen"/>
          <w:szCs w:val="24"/>
          <w:lang w:val="ru-RU"/>
        </w:rPr>
        <w:t>կնքելու</w:t>
      </w:r>
      <w:r w:rsidRPr="00BE3DCD">
        <w:rPr>
          <w:rFonts w:ascii="GHEA Grapalat" w:hAnsi="GHEA Grapalat" w:cs="Sylfaen"/>
          <w:szCs w:val="24"/>
          <w:lang w:val="es-ES"/>
        </w:rPr>
        <w:t xml:space="preserve"> </w:t>
      </w:r>
      <w:r w:rsidRPr="00BE3DCD">
        <w:rPr>
          <w:rFonts w:ascii="GHEA Grapalat" w:hAnsi="GHEA Grapalat" w:cs="Sylfaen"/>
          <w:szCs w:val="24"/>
          <w:lang w:val="ru-RU"/>
        </w:rPr>
        <w:t>մասին</w:t>
      </w:r>
      <w:r w:rsidRPr="00BE3DCD">
        <w:rPr>
          <w:rFonts w:ascii="GHEA Grapalat" w:hAnsi="GHEA Grapalat" w:cs="Sylfaen"/>
          <w:szCs w:val="24"/>
          <w:lang w:val="es-ES"/>
        </w:rPr>
        <w:t xml:space="preserve"> </w:t>
      </w:r>
      <w:r w:rsidRPr="00BE3DCD">
        <w:rPr>
          <w:rFonts w:ascii="GHEA Grapalat" w:hAnsi="GHEA Grapalat" w:cs="Sylfaen"/>
          <w:szCs w:val="24"/>
          <w:lang w:val="ru-RU"/>
        </w:rPr>
        <w:t>որոշումը։</w:t>
      </w:r>
      <w:r w:rsidRPr="00BE3DCD">
        <w:rPr>
          <w:rFonts w:ascii="GHEA Grapalat" w:hAnsi="GHEA Grapalat" w:cs="Sylfaen"/>
          <w:szCs w:val="24"/>
          <w:lang w:val="es-ES"/>
        </w:rPr>
        <w:t xml:space="preserve"> </w:t>
      </w:r>
      <w:r w:rsidRPr="00BE3DCD">
        <w:rPr>
          <w:rFonts w:ascii="GHEA Grapalat" w:hAnsi="GHEA Grapalat" w:cs="Sylfaen"/>
          <w:szCs w:val="24"/>
          <w:lang w:val="ru-RU"/>
        </w:rPr>
        <w:t>Մինչև</w:t>
      </w:r>
      <w:r w:rsidRPr="00BE3DCD">
        <w:rPr>
          <w:rFonts w:ascii="GHEA Grapalat" w:hAnsi="GHEA Grapalat" w:cs="Sylfaen"/>
          <w:szCs w:val="24"/>
          <w:lang w:val="es-ES"/>
        </w:rPr>
        <w:t xml:space="preserve"> </w:t>
      </w:r>
      <w:r w:rsidRPr="00BE3DCD">
        <w:rPr>
          <w:rFonts w:ascii="GHEA Grapalat" w:hAnsi="GHEA Grapalat" w:cs="Sylfaen"/>
          <w:szCs w:val="24"/>
          <w:lang w:val="ru-RU"/>
        </w:rPr>
        <w:t>անգործության</w:t>
      </w:r>
      <w:r w:rsidRPr="00BE3DCD">
        <w:rPr>
          <w:rFonts w:ascii="GHEA Grapalat" w:hAnsi="GHEA Grapalat" w:cs="Sylfaen"/>
          <w:szCs w:val="24"/>
          <w:lang w:val="es-ES"/>
        </w:rPr>
        <w:t xml:space="preserve"> </w:t>
      </w:r>
      <w:r w:rsidRPr="00BE3DCD">
        <w:rPr>
          <w:rFonts w:ascii="GHEA Grapalat" w:hAnsi="GHEA Grapalat" w:cs="Sylfaen"/>
          <w:szCs w:val="24"/>
          <w:lang w:val="ru-RU"/>
        </w:rPr>
        <w:t>ժամկետը</w:t>
      </w:r>
      <w:r w:rsidRPr="00BE3DCD">
        <w:rPr>
          <w:rFonts w:ascii="GHEA Grapalat" w:hAnsi="GHEA Grapalat" w:cs="Sylfaen"/>
          <w:szCs w:val="24"/>
          <w:lang w:val="es-ES"/>
        </w:rPr>
        <w:t xml:space="preserve"> </w:t>
      </w:r>
      <w:r w:rsidRPr="00BE3DCD">
        <w:rPr>
          <w:rFonts w:ascii="GHEA Grapalat" w:hAnsi="GHEA Grapalat" w:cs="Sylfaen"/>
          <w:szCs w:val="24"/>
          <w:lang w:val="ru-RU"/>
        </w:rPr>
        <w:t>լրանալը</w:t>
      </w:r>
      <w:r w:rsidRPr="00BE3DCD">
        <w:rPr>
          <w:rFonts w:ascii="GHEA Grapalat" w:hAnsi="GHEA Grapalat" w:cs="Sylfaen"/>
          <w:szCs w:val="24"/>
          <w:lang w:val="es-ES"/>
        </w:rPr>
        <w:t xml:space="preserve"> </w:t>
      </w:r>
      <w:r w:rsidR="008A120F" w:rsidRPr="00BE3DCD">
        <w:rPr>
          <w:rFonts w:ascii="GHEA Grapalat" w:hAnsi="GHEA Grapalat" w:cs="Sylfaen"/>
          <w:szCs w:val="24"/>
          <w:lang w:val="ru-RU"/>
        </w:rPr>
        <w:t>կամ</w:t>
      </w:r>
      <w:r w:rsidR="008A120F" w:rsidRPr="00BE3DCD">
        <w:rPr>
          <w:rFonts w:ascii="GHEA Grapalat" w:hAnsi="GHEA Grapalat" w:cs="Sylfaen"/>
          <w:szCs w:val="24"/>
          <w:lang w:val="es-ES"/>
        </w:rPr>
        <w:t xml:space="preserve"> </w:t>
      </w:r>
      <w:r w:rsidR="008A120F" w:rsidRPr="00BE3DCD">
        <w:rPr>
          <w:rFonts w:ascii="GHEA Grapalat" w:hAnsi="GHEA Grapalat" w:cs="Sylfaen"/>
          <w:szCs w:val="24"/>
          <w:lang w:val="ru-RU"/>
        </w:rPr>
        <w:t>առանց</w:t>
      </w:r>
      <w:r w:rsidR="008A120F" w:rsidRPr="00BE3DCD">
        <w:rPr>
          <w:rFonts w:ascii="GHEA Grapalat" w:hAnsi="GHEA Grapalat" w:cs="Sylfaen"/>
          <w:szCs w:val="24"/>
          <w:lang w:val="es-ES"/>
        </w:rPr>
        <w:t xml:space="preserve"> </w:t>
      </w:r>
      <w:r w:rsidR="008A120F" w:rsidRPr="00BE3DCD">
        <w:rPr>
          <w:rFonts w:ascii="GHEA Grapalat" w:hAnsi="GHEA Grapalat" w:cs="Sylfaen"/>
          <w:szCs w:val="24"/>
          <w:lang w:val="ru-RU"/>
        </w:rPr>
        <w:t>պայմանագիր</w:t>
      </w:r>
      <w:r w:rsidR="008A120F" w:rsidRPr="00BE3DCD">
        <w:rPr>
          <w:rFonts w:ascii="GHEA Grapalat" w:hAnsi="GHEA Grapalat" w:cs="Sylfaen"/>
          <w:szCs w:val="24"/>
          <w:lang w:val="es-ES"/>
        </w:rPr>
        <w:t xml:space="preserve"> </w:t>
      </w:r>
      <w:r w:rsidR="008A120F" w:rsidRPr="00BE3DCD">
        <w:rPr>
          <w:rFonts w:ascii="GHEA Grapalat" w:hAnsi="GHEA Grapalat" w:cs="Sylfaen"/>
          <w:szCs w:val="24"/>
          <w:lang w:val="ru-RU"/>
        </w:rPr>
        <w:t>կնքելու</w:t>
      </w:r>
      <w:r w:rsidR="008A120F" w:rsidRPr="00BE3DCD">
        <w:rPr>
          <w:rFonts w:ascii="GHEA Grapalat" w:hAnsi="GHEA Grapalat" w:cs="Sylfaen"/>
          <w:szCs w:val="24"/>
          <w:lang w:val="es-ES"/>
        </w:rPr>
        <w:t xml:space="preserve"> </w:t>
      </w:r>
      <w:r w:rsidR="008A120F" w:rsidRPr="00BE3DCD">
        <w:rPr>
          <w:rFonts w:ascii="GHEA Grapalat" w:hAnsi="GHEA Grapalat" w:cs="Sylfaen"/>
          <w:szCs w:val="24"/>
          <w:lang w:val="ru-RU"/>
        </w:rPr>
        <w:t>մասին</w:t>
      </w:r>
      <w:r w:rsidR="008A120F" w:rsidRPr="00BE3DCD">
        <w:rPr>
          <w:rFonts w:ascii="GHEA Grapalat" w:hAnsi="GHEA Grapalat" w:cs="Sylfaen"/>
          <w:szCs w:val="24"/>
          <w:lang w:val="es-ES"/>
        </w:rPr>
        <w:t xml:space="preserve"> </w:t>
      </w:r>
      <w:r w:rsidR="008A120F" w:rsidRPr="00BE3DCD">
        <w:rPr>
          <w:rFonts w:ascii="GHEA Grapalat" w:hAnsi="GHEA Grapalat" w:cs="Sylfaen"/>
          <w:szCs w:val="24"/>
          <w:lang w:val="ru-RU"/>
        </w:rPr>
        <w:t>հայտարարության</w:t>
      </w:r>
      <w:r w:rsidR="008A120F" w:rsidRPr="00BE3DCD">
        <w:rPr>
          <w:rFonts w:ascii="GHEA Grapalat" w:hAnsi="GHEA Grapalat" w:cs="Sylfaen"/>
          <w:szCs w:val="24"/>
          <w:lang w:val="es-ES"/>
        </w:rPr>
        <w:t xml:space="preserve"> </w:t>
      </w:r>
      <w:r w:rsidR="008A120F" w:rsidRPr="00BE3DCD">
        <w:rPr>
          <w:rFonts w:ascii="GHEA Grapalat" w:hAnsi="GHEA Grapalat" w:cs="Sylfaen"/>
          <w:szCs w:val="24"/>
          <w:lang w:val="ru-RU"/>
        </w:rPr>
        <w:t>հրապարակման</w:t>
      </w:r>
      <w:r w:rsidR="008A120F" w:rsidRPr="00BE3DCD">
        <w:rPr>
          <w:rFonts w:ascii="GHEA Grapalat" w:hAnsi="GHEA Grapalat" w:cs="Sylfaen"/>
          <w:szCs w:val="24"/>
          <w:lang w:val="es-ES"/>
        </w:rPr>
        <w:t xml:space="preserve"> </w:t>
      </w:r>
      <w:r w:rsidRPr="00BE3DCD">
        <w:rPr>
          <w:rFonts w:ascii="GHEA Grapalat" w:hAnsi="GHEA Grapalat" w:cs="Sylfaen"/>
          <w:szCs w:val="24"/>
          <w:lang w:val="ru-RU"/>
        </w:rPr>
        <w:t>կնք</w:t>
      </w:r>
      <w:r w:rsidR="008A120F" w:rsidRPr="00BE3DCD">
        <w:rPr>
          <w:rFonts w:ascii="GHEA Grapalat" w:hAnsi="GHEA Grapalat" w:cs="Sylfaen"/>
          <w:szCs w:val="24"/>
          <w:lang w:val="en-US"/>
        </w:rPr>
        <w:t>վ</w:t>
      </w:r>
      <w:r w:rsidRPr="00BE3DCD">
        <w:rPr>
          <w:rFonts w:ascii="GHEA Grapalat" w:hAnsi="GHEA Grapalat" w:cs="Sylfaen"/>
          <w:szCs w:val="24"/>
          <w:lang w:val="ru-RU"/>
        </w:rPr>
        <w:t>ած</w:t>
      </w:r>
      <w:r w:rsidRPr="00BE3DCD">
        <w:rPr>
          <w:rFonts w:ascii="GHEA Grapalat" w:hAnsi="GHEA Grapalat" w:cs="Sylfaen"/>
          <w:szCs w:val="24"/>
          <w:lang w:val="es-ES"/>
        </w:rPr>
        <w:t xml:space="preserve"> </w:t>
      </w:r>
      <w:r w:rsidRPr="00BE3DCD">
        <w:rPr>
          <w:rFonts w:ascii="GHEA Grapalat" w:hAnsi="GHEA Grapalat" w:cs="Sylfaen"/>
          <w:szCs w:val="24"/>
          <w:lang w:val="ru-RU"/>
        </w:rPr>
        <w:t>պայմանագիրն</w:t>
      </w:r>
      <w:r w:rsidRPr="00BE3DCD">
        <w:rPr>
          <w:rFonts w:ascii="GHEA Grapalat" w:hAnsi="GHEA Grapalat" w:cs="Sylfaen"/>
          <w:szCs w:val="24"/>
          <w:lang w:val="es-ES"/>
        </w:rPr>
        <w:t xml:space="preserve"> </w:t>
      </w:r>
      <w:r w:rsidRPr="00BE3DCD">
        <w:rPr>
          <w:rFonts w:ascii="GHEA Grapalat" w:hAnsi="GHEA Grapalat" w:cs="Sylfaen"/>
          <w:szCs w:val="24"/>
          <w:lang w:val="ru-RU"/>
        </w:rPr>
        <w:t>առ</w:t>
      </w:r>
      <w:r w:rsidR="008A120F" w:rsidRPr="00BE3DCD">
        <w:rPr>
          <w:rFonts w:ascii="GHEA Grapalat" w:hAnsi="GHEA Grapalat" w:cs="Sylfaen"/>
          <w:szCs w:val="24"/>
          <w:lang w:val="es-ES"/>
        </w:rPr>
        <w:t xml:space="preserve"> </w:t>
      </w:r>
      <w:r w:rsidRPr="00BE3DCD">
        <w:rPr>
          <w:rFonts w:ascii="GHEA Grapalat" w:hAnsi="GHEA Grapalat" w:cs="Sylfaen"/>
          <w:szCs w:val="24"/>
          <w:lang w:val="ru-RU"/>
        </w:rPr>
        <w:t>ոչինչ</w:t>
      </w:r>
      <w:r w:rsidRPr="00BE3DCD">
        <w:rPr>
          <w:rFonts w:ascii="GHEA Grapalat" w:hAnsi="GHEA Grapalat" w:cs="Sylfaen"/>
          <w:szCs w:val="24"/>
          <w:lang w:val="es-ES"/>
        </w:rPr>
        <w:t xml:space="preserve"> </w:t>
      </w:r>
      <w:r w:rsidRPr="00BE3DCD">
        <w:rPr>
          <w:rFonts w:ascii="GHEA Grapalat" w:hAnsi="GHEA Grapalat" w:cs="Sylfaen"/>
          <w:szCs w:val="24"/>
          <w:lang w:val="ru-RU"/>
        </w:rPr>
        <w:t>է։</w:t>
      </w:r>
    </w:p>
    <w:p w:rsidR="00583092" w:rsidRPr="00BE3DCD" w:rsidRDefault="00583092" w:rsidP="00EF3662">
      <w:pPr>
        <w:ind w:firstLine="567"/>
        <w:jc w:val="center"/>
        <w:rPr>
          <w:rFonts w:ascii="GHEA Grapalat" w:hAnsi="GHEA Grapalat"/>
          <w:b/>
          <w:sz w:val="20"/>
          <w:lang w:val="es-ES"/>
        </w:rPr>
      </w:pPr>
    </w:p>
    <w:p w:rsidR="00037DDE" w:rsidRPr="00BE3DCD" w:rsidRDefault="00037DDE" w:rsidP="00EF3662">
      <w:pPr>
        <w:ind w:firstLine="567"/>
        <w:jc w:val="center"/>
        <w:rPr>
          <w:rFonts w:ascii="GHEA Grapalat" w:hAnsi="GHEA Grapalat"/>
          <w:b/>
          <w:sz w:val="20"/>
          <w:lang w:val="es-ES"/>
        </w:rPr>
      </w:pPr>
    </w:p>
    <w:p w:rsidR="000313A6" w:rsidRPr="00BE3DCD" w:rsidRDefault="00AA0AD8" w:rsidP="00EF3662">
      <w:pPr>
        <w:jc w:val="center"/>
        <w:rPr>
          <w:rFonts w:ascii="GHEA Grapalat" w:hAnsi="GHEA Grapalat" w:cs="Arial"/>
          <w:b/>
          <w:iCs/>
          <w:sz w:val="20"/>
          <w:lang w:val="af-ZA"/>
        </w:rPr>
      </w:pPr>
      <w:r w:rsidRPr="00BE3DCD">
        <w:rPr>
          <w:rFonts w:ascii="GHEA Grapalat" w:hAnsi="GHEA Grapalat"/>
          <w:b/>
          <w:iCs/>
          <w:sz w:val="20"/>
          <w:lang w:val="es-ES"/>
        </w:rPr>
        <w:t>9</w:t>
      </w:r>
      <w:r w:rsidR="008D5016" w:rsidRPr="00BE3DCD">
        <w:rPr>
          <w:rFonts w:ascii="GHEA Grapalat" w:hAnsi="GHEA Grapalat"/>
          <w:b/>
          <w:iCs/>
          <w:sz w:val="20"/>
          <w:lang w:val="af-ZA"/>
        </w:rPr>
        <w:t xml:space="preserve">. </w:t>
      </w:r>
      <w:r w:rsidR="008D5016" w:rsidRPr="00BE3DCD">
        <w:rPr>
          <w:rFonts w:ascii="GHEA Grapalat" w:hAnsi="GHEA Grapalat" w:cs="Sylfaen"/>
          <w:b/>
          <w:iCs/>
          <w:sz w:val="20"/>
          <w:lang w:val="af-ZA"/>
        </w:rPr>
        <w:t>ՊԱՅՄԱՆԱԳՐԻ</w:t>
      </w:r>
      <w:r w:rsidR="008D5016" w:rsidRPr="00BE3DCD">
        <w:rPr>
          <w:rFonts w:ascii="GHEA Grapalat" w:hAnsi="GHEA Grapalat" w:cs="Arial"/>
          <w:b/>
          <w:iCs/>
          <w:sz w:val="20"/>
          <w:lang w:val="af-ZA"/>
        </w:rPr>
        <w:t xml:space="preserve"> </w:t>
      </w:r>
      <w:r w:rsidR="008D5016" w:rsidRPr="00BE3DCD">
        <w:rPr>
          <w:rFonts w:ascii="GHEA Grapalat" w:hAnsi="GHEA Grapalat" w:cs="Sylfaen"/>
          <w:b/>
          <w:iCs/>
          <w:sz w:val="20"/>
          <w:lang w:val="af-ZA"/>
        </w:rPr>
        <w:t>ԿՆՔՈՒՄԸ</w:t>
      </w:r>
      <w:r w:rsidR="008D5016" w:rsidRPr="00BE3DCD">
        <w:rPr>
          <w:rFonts w:ascii="GHEA Grapalat" w:hAnsi="GHEA Grapalat" w:cs="Arial"/>
          <w:b/>
          <w:iCs/>
          <w:sz w:val="20"/>
          <w:lang w:val="af-ZA"/>
        </w:rPr>
        <w:t xml:space="preserve"> </w:t>
      </w:r>
    </w:p>
    <w:p w:rsidR="00096865" w:rsidRPr="00BE3DCD" w:rsidRDefault="00096865" w:rsidP="00EF3662">
      <w:pPr>
        <w:jc w:val="center"/>
        <w:rPr>
          <w:rFonts w:ascii="GHEA Grapalat" w:hAnsi="GHEA Grapalat"/>
          <w:b/>
          <w:iCs/>
          <w:sz w:val="20"/>
          <w:lang w:val="af-ZA"/>
        </w:rPr>
      </w:pPr>
    </w:p>
    <w:p w:rsidR="00096865" w:rsidRPr="00BE3DCD" w:rsidRDefault="00AA0AD8" w:rsidP="00EF3662">
      <w:pPr>
        <w:ind w:firstLine="567"/>
        <w:jc w:val="both"/>
        <w:rPr>
          <w:rFonts w:ascii="GHEA Grapalat" w:hAnsi="GHEA Grapalat" w:cs="Sylfaen"/>
          <w:sz w:val="20"/>
          <w:lang w:val="af-ZA"/>
        </w:rPr>
      </w:pPr>
      <w:r w:rsidRPr="00BE3DCD">
        <w:rPr>
          <w:rFonts w:ascii="GHEA Grapalat" w:hAnsi="GHEA Grapalat"/>
          <w:iCs/>
          <w:sz w:val="20"/>
          <w:lang w:val="es-ES"/>
        </w:rPr>
        <w:t>9</w:t>
      </w:r>
      <w:r w:rsidR="00096865" w:rsidRPr="00BE3DCD">
        <w:rPr>
          <w:rFonts w:ascii="GHEA Grapalat" w:hAnsi="GHEA Grapalat"/>
          <w:iCs/>
          <w:sz w:val="20"/>
          <w:lang w:val="af-ZA"/>
        </w:rPr>
        <w:t xml:space="preserve">.1 </w:t>
      </w:r>
      <w:r w:rsidR="00096865" w:rsidRPr="00BE3DCD">
        <w:rPr>
          <w:rFonts w:ascii="GHEA Grapalat" w:hAnsi="GHEA Grapalat" w:cs="Sylfaen"/>
          <w:sz w:val="20"/>
          <w:lang w:val="ru-RU"/>
        </w:rPr>
        <w:t>Պայմանագիր</w:t>
      </w:r>
      <w:r w:rsidR="00096865" w:rsidRPr="00BE3DCD">
        <w:rPr>
          <w:rFonts w:ascii="GHEA Grapalat" w:hAnsi="GHEA Grapalat" w:cs="Sylfaen"/>
          <w:sz w:val="20"/>
          <w:lang w:val="af-ZA"/>
        </w:rPr>
        <w:t xml:space="preserve"> </w:t>
      </w:r>
      <w:r w:rsidR="00096865" w:rsidRPr="00BE3DCD">
        <w:rPr>
          <w:rFonts w:ascii="GHEA Grapalat" w:hAnsi="GHEA Grapalat" w:cs="Sylfaen"/>
          <w:sz w:val="20"/>
          <w:lang w:val="ru-RU"/>
        </w:rPr>
        <w:t>կնքվում</w:t>
      </w:r>
      <w:r w:rsidR="00096865" w:rsidRPr="00BE3DCD">
        <w:rPr>
          <w:rFonts w:ascii="GHEA Grapalat" w:hAnsi="GHEA Grapalat" w:cs="Sylfaen"/>
          <w:sz w:val="20"/>
          <w:lang w:val="af-ZA"/>
        </w:rPr>
        <w:t xml:space="preserve"> </w:t>
      </w:r>
      <w:r w:rsidR="00096865" w:rsidRPr="00BE3DCD">
        <w:rPr>
          <w:rFonts w:ascii="GHEA Grapalat" w:hAnsi="GHEA Grapalat" w:cs="Sylfaen"/>
          <w:sz w:val="20"/>
          <w:lang w:val="ru-RU"/>
        </w:rPr>
        <w:t>է</w:t>
      </w:r>
      <w:r w:rsidR="00096865" w:rsidRPr="00BE3DCD">
        <w:rPr>
          <w:rFonts w:ascii="GHEA Grapalat" w:hAnsi="GHEA Grapalat" w:cs="Sylfaen"/>
          <w:sz w:val="20"/>
          <w:lang w:val="af-ZA"/>
        </w:rPr>
        <w:t xml:space="preserve"> </w:t>
      </w:r>
      <w:r w:rsidR="00096865" w:rsidRPr="00BE3DCD">
        <w:rPr>
          <w:rFonts w:ascii="GHEA Grapalat" w:hAnsi="GHEA Grapalat" w:cs="Sylfaen"/>
          <w:sz w:val="20"/>
          <w:lang w:val="ru-RU"/>
        </w:rPr>
        <w:t>հանձնաժողովի</w:t>
      </w:r>
      <w:r w:rsidR="00096865" w:rsidRPr="00BE3DCD">
        <w:rPr>
          <w:rFonts w:ascii="GHEA Grapalat" w:hAnsi="GHEA Grapalat" w:cs="Sylfaen"/>
          <w:sz w:val="20"/>
          <w:lang w:val="af-ZA"/>
        </w:rPr>
        <w:t xml:space="preserve"> </w:t>
      </w:r>
      <w:r w:rsidR="00096865" w:rsidRPr="00BE3DCD">
        <w:rPr>
          <w:rFonts w:ascii="GHEA Grapalat" w:hAnsi="GHEA Grapalat" w:cs="Sylfaen"/>
          <w:sz w:val="20"/>
          <w:lang w:val="ru-RU"/>
        </w:rPr>
        <w:t>որոշման</w:t>
      </w:r>
      <w:r w:rsidR="00096865" w:rsidRPr="00BE3DCD">
        <w:rPr>
          <w:rFonts w:ascii="GHEA Grapalat" w:hAnsi="GHEA Grapalat" w:cs="Sylfaen"/>
          <w:sz w:val="20"/>
          <w:lang w:val="af-ZA"/>
        </w:rPr>
        <w:t xml:space="preserve"> </w:t>
      </w:r>
      <w:r w:rsidR="00096865" w:rsidRPr="00BE3DCD">
        <w:rPr>
          <w:rFonts w:ascii="GHEA Grapalat" w:hAnsi="GHEA Grapalat" w:cs="Sylfaen"/>
          <w:sz w:val="20"/>
          <w:lang w:val="ru-RU"/>
        </w:rPr>
        <w:t>հիման</w:t>
      </w:r>
      <w:r w:rsidR="00096865" w:rsidRPr="00BE3DCD">
        <w:rPr>
          <w:rFonts w:ascii="GHEA Grapalat" w:hAnsi="GHEA Grapalat" w:cs="Sylfaen"/>
          <w:sz w:val="20"/>
          <w:lang w:val="af-ZA"/>
        </w:rPr>
        <w:t xml:space="preserve"> </w:t>
      </w:r>
      <w:r w:rsidR="00096865" w:rsidRPr="00BE3DCD">
        <w:rPr>
          <w:rFonts w:ascii="GHEA Grapalat" w:hAnsi="GHEA Grapalat" w:cs="Sylfaen"/>
          <w:sz w:val="20"/>
          <w:lang w:val="ru-RU"/>
        </w:rPr>
        <w:t>վրա</w:t>
      </w:r>
      <w:r w:rsidR="00096865" w:rsidRPr="00BE3DCD">
        <w:rPr>
          <w:rFonts w:ascii="GHEA Grapalat" w:hAnsi="GHEA Grapalat" w:cs="Sylfaen"/>
          <w:sz w:val="20"/>
          <w:lang w:val="af-ZA"/>
        </w:rPr>
        <w:t xml:space="preserve">` </w:t>
      </w:r>
      <w:r w:rsidRPr="00BE3DCD">
        <w:rPr>
          <w:rFonts w:ascii="GHEA Grapalat" w:hAnsi="GHEA Grapalat" w:cs="Sylfaen"/>
          <w:sz w:val="20"/>
        </w:rPr>
        <w:t>պ</w:t>
      </w:r>
      <w:r w:rsidR="00096865" w:rsidRPr="00BE3DCD">
        <w:rPr>
          <w:rFonts w:ascii="GHEA Grapalat" w:hAnsi="GHEA Grapalat" w:cs="Sylfaen"/>
          <w:sz w:val="20"/>
          <w:lang w:val="ru-RU"/>
        </w:rPr>
        <w:t>ատվիրատուի</w:t>
      </w:r>
      <w:r w:rsidR="00096865" w:rsidRPr="00BE3DCD">
        <w:rPr>
          <w:rFonts w:ascii="GHEA Grapalat" w:hAnsi="GHEA Grapalat" w:cs="Sylfaen"/>
          <w:sz w:val="20"/>
          <w:lang w:val="af-ZA"/>
        </w:rPr>
        <w:t xml:space="preserve"> </w:t>
      </w:r>
      <w:r w:rsidR="00096865" w:rsidRPr="00BE3DCD">
        <w:rPr>
          <w:rFonts w:ascii="GHEA Grapalat" w:hAnsi="GHEA Grapalat" w:cs="Sylfaen"/>
          <w:sz w:val="20"/>
          <w:lang w:val="ru-RU"/>
        </w:rPr>
        <w:t>կողմից</w:t>
      </w:r>
      <w:r w:rsidR="004D5671" w:rsidRPr="00BE3DCD">
        <w:rPr>
          <w:rFonts w:ascii="GHEA Grapalat" w:hAnsi="GHEA Grapalat" w:cs="Sylfaen"/>
          <w:sz w:val="20"/>
          <w:lang w:val="ru-RU"/>
        </w:rPr>
        <w:t>։</w:t>
      </w:r>
      <w:r w:rsidR="00096865" w:rsidRPr="00BE3DCD">
        <w:rPr>
          <w:rFonts w:ascii="GHEA Grapalat" w:hAnsi="GHEA Grapalat" w:cs="Sylfaen"/>
          <w:sz w:val="20"/>
          <w:lang w:val="af-ZA"/>
        </w:rPr>
        <w:t xml:space="preserve"> </w:t>
      </w:r>
      <w:r w:rsidR="00096865" w:rsidRPr="00BE3DCD">
        <w:rPr>
          <w:rFonts w:ascii="GHEA Grapalat" w:hAnsi="GHEA Grapalat" w:cs="Sylfaen"/>
          <w:sz w:val="20"/>
          <w:lang w:val="ru-RU"/>
        </w:rPr>
        <w:t>Պայմանագիրը</w:t>
      </w:r>
      <w:r w:rsidR="00096865" w:rsidRPr="00BE3DCD">
        <w:rPr>
          <w:rFonts w:ascii="GHEA Grapalat" w:hAnsi="GHEA Grapalat" w:cs="Sylfaen"/>
          <w:sz w:val="20"/>
          <w:lang w:val="af-ZA"/>
        </w:rPr>
        <w:t xml:space="preserve"> </w:t>
      </w:r>
      <w:r w:rsidR="00096865" w:rsidRPr="00BE3DCD">
        <w:rPr>
          <w:rFonts w:ascii="GHEA Grapalat" w:hAnsi="GHEA Grapalat" w:cs="Sylfaen"/>
          <w:sz w:val="20"/>
          <w:lang w:val="ru-RU"/>
        </w:rPr>
        <w:t>կնքվում</w:t>
      </w:r>
      <w:r w:rsidR="00096865" w:rsidRPr="00BE3DCD">
        <w:rPr>
          <w:rFonts w:ascii="GHEA Grapalat" w:hAnsi="GHEA Grapalat" w:cs="Sylfaen"/>
          <w:sz w:val="20"/>
          <w:lang w:val="af-ZA"/>
        </w:rPr>
        <w:t xml:space="preserve"> </w:t>
      </w:r>
      <w:r w:rsidR="00096865" w:rsidRPr="00BE3DCD">
        <w:rPr>
          <w:rFonts w:ascii="GHEA Grapalat" w:hAnsi="GHEA Grapalat" w:cs="Sylfaen"/>
          <w:sz w:val="20"/>
          <w:lang w:val="ru-RU"/>
        </w:rPr>
        <w:t>է</w:t>
      </w:r>
      <w:r w:rsidR="00096865" w:rsidRPr="00BE3DCD">
        <w:rPr>
          <w:rFonts w:ascii="GHEA Grapalat" w:hAnsi="GHEA Grapalat" w:cs="Sylfaen"/>
          <w:sz w:val="20"/>
          <w:lang w:val="af-ZA"/>
        </w:rPr>
        <w:t xml:space="preserve"> </w:t>
      </w:r>
      <w:r w:rsidR="00096865" w:rsidRPr="00BE3DCD">
        <w:rPr>
          <w:rFonts w:ascii="GHEA Grapalat" w:hAnsi="GHEA Grapalat" w:cs="Sylfaen"/>
          <w:sz w:val="20"/>
          <w:lang w:val="ru-RU"/>
        </w:rPr>
        <w:t>գրավոր</w:t>
      </w:r>
      <w:r w:rsidR="00096865" w:rsidRPr="00BE3DCD">
        <w:rPr>
          <w:rFonts w:ascii="GHEA Grapalat" w:hAnsi="GHEA Grapalat" w:cs="Sylfaen"/>
          <w:sz w:val="20"/>
          <w:lang w:val="af-ZA"/>
        </w:rPr>
        <w:t xml:space="preserve">` </w:t>
      </w:r>
      <w:r w:rsidR="00096865" w:rsidRPr="00BE3DCD">
        <w:rPr>
          <w:rFonts w:ascii="GHEA Grapalat" w:hAnsi="GHEA Grapalat" w:cs="Sylfaen"/>
          <w:sz w:val="20"/>
          <w:lang w:val="ru-RU"/>
        </w:rPr>
        <w:t>մեկ</w:t>
      </w:r>
      <w:r w:rsidR="00096865" w:rsidRPr="00BE3DCD">
        <w:rPr>
          <w:rFonts w:ascii="GHEA Grapalat" w:hAnsi="GHEA Grapalat" w:cs="Sylfaen"/>
          <w:sz w:val="20"/>
          <w:lang w:val="af-ZA"/>
        </w:rPr>
        <w:t xml:space="preserve"> </w:t>
      </w:r>
      <w:r w:rsidR="00096865" w:rsidRPr="00BE3DCD">
        <w:rPr>
          <w:rFonts w:ascii="GHEA Grapalat" w:hAnsi="GHEA Grapalat" w:cs="Sylfaen"/>
          <w:sz w:val="20"/>
          <w:lang w:val="ru-RU"/>
        </w:rPr>
        <w:t>փաստաթուղթ</w:t>
      </w:r>
      <w:r w:rsidR="00096865" w:rsidRPr="00BE3DCD">
        <w:rPr>
          <w:rFonts w:ascii="GHEA Grapalat" w:hAnsi="GHEA Grapalat" w:cs="Sylfaen"/>
          <w:sz w:val="20"/>
          <w:lang w:val="af-ZA"/>
        </w:rPr>
        <w:t xml:space="preserve"> </w:t>
      </w:r>
      <w:r w:rsidR="00096865" w:rsidRPr="00BE3DCD">
        <w:rPr>
          <w:rFonts w:ascii="GHEA Grapalat" w:hAnsi="GHEA Grapalat" w:cs="Sylfaen"/>
          <w:sz w:val="20"/>
          <w:lang w:val="ru-RU"/>
        </w:rPr>
        <w:t>կազմելու</w:t>
      </w:r>
      <w:r w:rsidR="00096865" w:rsidRPr="00BE3DCD">
        <w:rPr>
          <w:rFonts w:ascii="GHEA Grapalat" w:hAnsi="GHEA Grapalat" w:cs="Sylfaen"/>
          <w:sz w:val="20"/>
          <w:lang w:val="af-ZA"/>
        </w:rPr>
        <w:t xml:space="preserve"> </w:t>
      </w:r>
      <w:r w:rsidR="00096865" w:rsidRPr="00BE3DCD">
        <w:rPr>
          <w:rFonts w:ascii="GHEA Grapalat" w:hAnsi="GHEA Grapalat" w:cs="Sylfaen"/>
          <w:sz w:val="20"/>
          <w:lang w:val="ru-RU"/>
        </w:rPr>
        <w:t>միջոցով</w:t>
      </w:r>
      <w:r w:rsidR="004D5671" w:rsidRPr="00BE3DCD">
        <w:rPr>
          <w:rFonts w:ascii="GHEA Grapalat" w:hAnsi="GHEA Grapalat" w:cs="Sylfaen"/>
          <w:sz w:val="20"/>
          <w:lang w:val="ru-RU"/>
        </w:rPr>
        <w:t>։</w:t>
      </w:r>
    </w:p>
    <w:p w:rsidR="00EB6E54" w:rsidRPr="00BE3DCD" w:rsidRDefault="00AA0AD8" w:rsidP="00EF3662">
      <w:pPr>
        <w:ind w:firstLine="567"/>
        <w:jc w:val="both"/>
        <w:rPr>
          <w:rFonts w:ascii="GHEA Grapalat" w:hAnsi="GHEA Grapalat" w:cs="Sylfaen"/>
          <w:sz w:val="20"/>
          <w:lang w:val="af-ZA"/>
        </w:rPr>
      </w:pPr>
      <w:r w:rsidRPr="00BE3DCD">
        <w:rPr>
          <w:rFonts w:ascii="GHEA Grapalat" w:hAnsi="GHEA Grapalat" w:cs="Sylfaen"/>
          <w:sz w:val="20"/>
          <w:lang w:val="af-ZA"/>
        </w:rPr>
        <w:t>9</w:t>
      </w:r>
      <w:r w:rsidR="00096865" w:rsidRPr="00BE3DCD">
        <w:rPr>
          <w:rFonts w:ascii="GHEA Grapalat" w:hAnsi="GHEA Grapalat" w:cs="Sylfaen"/>
          <w:sz w:val="20"/>
          <w:lang w:val="af-ZA"/>
        </w:rPr>
        <w:t xml:space="preserve">.2 </w:t>
      </w:r>
      <w:r w:rsidR="00EB6E54" w:rsidRPr="00BE3DCD">
        <w:rPr>
          <w:rFonts w:ascii="GHEA Grapalat" w:hAnsi="GHEA Grapalat" w:cs="Sylfaen"/>
          <w:sz w:val="20"/>
          <w:lang w:val="ru-RU"/>
        </w:rPr>
        <w:t>Սույն</w:t>
      </w:r>
      <w:r w:rsidR="00EB6E54" w:rsidRPr="00BE3DCD">
        <w:rPr>
          <w:rFonts w:ascii="GHEA Grapalat" w:hAnsi="GHEA Grapalat" w:cs="Sylfaen"/>
          <w:sz w:val="20"/>
          <w:lang w:val="af-ZA"/>
        </w:rPr>
        <w:t xml:space="preserve"> </w:t>
      </w:r>
      <w:r w:rsidR="00EB6E54" w:rsidRPr="00BE3DCD">
        <w:rPr>
          <w:rFonts w:ascii="GHEA Grapalat" w:hAnsi="GHEA Grapalat" w:cs="Sylfaen"/>
          <w:sz w:val="20"/>
          <w:lang w:val="ru-RU"/>
        </w:rPr>
        <w:t>հրավերի</w:t>
      </w:r>
      <w:r w:rsidR="00EB6E54" w:rsidRPr="00BE3DCD">
        <w:rPr>
          <w:rFonts w:ascii="GHEA Grapalat" w:hAnsi="GHEA Grapalat" w:cs="Sylfaen"/>
          <w:sz w:val="20"/>
          <w:lang w:val="af-ZA"/>
        </w:rPr>
        <w:t xml:space="preserve"> </w:t>
      </w:r>
      <w:r w:rsidR="005D3674" w:rsidRPr="00BE3DCD">
        <w:rPr>
          <w:rFonts w:ascii="GHEA Grapalat" w:hAnsi="GHEA Grapalat" w:cs="Sylfaen"/>
          <w:sz w:val="20"/>
          <w:lang w:val="af-ZA"/>
        </w:rPr>
        <w:t>1-</w:t>
      </w:r>
      <w:r w:rsidR="005D3674" w:rsidRPr="00BE3DCD">
        <w:rPr>
          <w:rFonts w:ascii="GHEA Grapalat" w:hAnsi="GHEA Grapalat" w:cs="Sylfaen"/>
          <w:sz w:val="20"/>
        </w:rPr>
        <w:t>ին</w:t>
      </w:r>
      <w:r w:rsidR="005D3674" w:rsidRPr="00BE3DCD">
        <w:rPr>
          <w:rFonts w:ascii="GHEA Grapalat" w:hAnsi="GHEA Grapalat" w:cs="Sylfaen"/>
          <w:sz w:val="20"/>
          <w:lang w:val="af-ZA"/>
        </w:rPr>
        <w:t xml:space="preserve"> </w:t>
      </w:r>
      <w:r w:rsidR="005D3674" w:rsidRPr="00BE3DCD">
        <w:rPr>
          <w:rFonts w:ascii="GHEA Grapalat" w:hAnsi="GHEA Grapalat" w:cs="Sylfaen"/>
          <w:sz w:val="20"/>
        </w:rPr>
        <w:t>մասի</w:t>
      </w:r>
      <w:r w:rsidR="005D3674" w:rsidRPr="00BE3DCD">
        <w:rPr>
          <w:rFonts w:ascii="GHEA Grapalat" w:hAnsi="GHEA Grapalat" w:cs="Sylfaen"/>
          <w:sz w:val="20"/>
          <w:lang w:val="af-ZA"/>
        </w:rPr>
        <w:t xml:space="preserve"> </w:t>
      </w:r>
      <w:r w:rsidRPr="00BE3DCD">
        <w:rPr>
          <w:rFonts w:ascii="GHEA Grapalat" w:hAnsi="GHEA Grapalat" w:cs="Sylfaen"/>
          <w:sz w:val="20"/>
          <w:lang w:val="af-ZA"/>
        </w:rPr>
        <w:t>8</w:t>
      </w:r>
      <w:r w:rsidR="003717D2" w:rsidRPr="00BE3DCD">
        <w:rPr>
          <w:rFonts w:ascii="GHEA Grapalat" w:hAnsi="GHEA Grapalat" w:cs="Sylfaen"/>
          <w:sz w:val="20"/>
          <w:lang w:val="hy-AM"/>
        </w:rPr>
        <w:t>.</w:t>
      </w:r>
      <w:r w:rsidR="00F96621" w:rsidRPr="00BE3DCD">
        <w:rPr>
          <w:rFonts w:ascii="GHEA Grapalat" w:hAnsi="GHEA Grapalat" w:cs="Sylfaen"/>
          <w:sz w:val="20"/>
          <w:lang w:val="af-ZA"/>
        </w:rPr>
        <w:t>2</w:t>
      </w:r>
      <w:r w:rsidR="00325647" w:rsidRPr="00BE3DCD">
        <w:rPr>
          <w:rFonts w:ascii="GHEA Grapalat" w:hAnsi="GHEA Grapalat" w:cs="Sylfaen"/>
          <w:sz w:val="20"/>
          <w:lang w:val="af-ZA"/>
        </w:rPr>
        <w:t>3</w:t>
      </w:r>
      <w:r w:rsidR="00D61B60" w:rsidRPr="00BE3DCD">
        <w:rPr>
          <w:rFonts w:ascii="GHEA Grapalat" w:hAnsi="GHEA Grapalat" w:cs="Sylfaen"/>
          <w:sz w:val="20"/>
          <w:lang w:val="af-ZA"/>
        </w:rPr>
        <w:t xml:space="preserve"> </w:t>
      </w:r>
      <w:r w:rsidR="00EB6E54" w:rsidRPr="00BE3DCD">
        <w:rPr>
          <w:rFonts w:ascii="GHEA Grapalat" w:hAnsi="GHEA Grapalat" w:cs="Sylfaen"/>
          <w:sz w:val="20"/>
          <w:lang w:val="ru-RU"/>
        </w:rPr>
        <w:t>կետով</w:t>
      </w:r>
      <w:r w:rsidR="00EB6E54" w:rsidRPr="00BE3DCD">
        <w:rPr>
          <w:rFonts w:ascii="GHEA Grapalat" w:hAnsi="GHEA Grapalat" w:cs="Sylfaen"/>
          <w:sz w:val="20"/>
          <w:lang w:val="af-ZA"/>
        </w:rPr>
        <w:t xml:space="preserve"> </w:t>
      </w:r>
      <w:r w:rsidR="00EB6E54" w:rsidRPr="00BE3DCD">
        <w:rPr>
          <w:rFonts w:ascii="GHEA Grapalat" w:hAnsi="GHEA Grapalat" w:cs="Sylfaen"/>
          <w:sz w:val="20"/>
          <w:lang w:val="ru-RU"/>
        </w:rPr>
        <w:t>սահմանված</w:t>
      </w:r>
      <w:r w:rsidR="00EB6E54" w:rsidRPr="00BE3DCD">
        <w:rPr>
          <w:rFonts w:ascii="GHEA Grapalat" w:hAnsi="GHEA Grapalat" w:cs="Sylfaen"/>
          <w:sz w:val="20"/>
          <w:lang w:val="af-ZA"/>
        </w:rPr>
        <w:t xml:space="preserve"> </w:t>
      </w:r>
      <w:r w:rsidR="00EB6E54" w:rsidRPr="00BE3DCD">
        <w:rPr>
          <w:rFonts w:ascii="GHEA Grapalat" w:hAnsi="GHEA Grapalat" w:cs="Sylfaen"/>
          <w:sz w:val="20"/>
          <w:lang w:val="ru-RU"/>
        </w:rPr>
        <w:t>անգործության</w:t>
      </w:r>
      <w:r w:rsidR="00EB6E54" w:rsidRPr="00BE3DCD">
        <w:rPr>
          <w:rFonts w:ascii="GHEA Grapalat" w:hAnsi="GHEA Grapalat" w:cs="Sylfaen"/>
          <w:sz w:val="20"/>
          <w:lang w:val="af-ZA"/>
        </w:rPr>
        <w:t xml:space="preserve"> </w:t>
      </w:r>
      <w:r w:rsidR="00EB6E54" w:rsidRPr="00BE3DCD">
        <w:rPr>
          <w:rFonts w:ascii="GHEA Grapalat" w:hAnsi="GHEA Grapalat" w:cs="Sylfaen"/>
          <w:sz w:val="20"/>
          <w:lang w:val="ru-RU"/>
        </w:rPr>
        <w:t>ժամկետը</w:t>
      </w:r>
      <w:r w:rsidR="00EB6E54" w:rsidRPr="00BE3DCD">
        <w:rPr>
          <w:rFonts w:ascii="GHEA Grapalat" w:hAnsi="GHEA Grapalat" w:cs="Sylfaen"/>
          <w:sz w:val="20"/>
          <w:lang w:val="af-ZA"/>
        </w:rPr>
        <w:t xml:space="preserve"> </w:t>
      </w:r>
      <w:r w:rsidR="00EB6E54" w:rsidRPr="00BE3DCD">
        <w:rPr>
          <w:rFonts w:ascii="GHEA Grapalat" w:hAnsi="GHEA Grapalat" w:cs="Sylfaen"/>
          <w:sz w:val="20"/>
          <w:lang w:val="ru-RU"/>
        </w:rPr>
        <w:t>լրանալուն</w:t>
      </w:r>
      <w:r w:rsidR="00EB6E54" w:rsidRPr="00BE3DCD">
        <w:rPr>
          <w:rFonts w:ascii="GHEA Grapalat" w:hAnsi="GHEA Grapalat" w:cs="Sylfaen"/>
          <w:sz w:val="20"/>
          <w:lang w:val="af-ZA"/>
        </w:rPr>
        <w:t xml:space="preserve"> </w:t>
      </w:r>
      <w:r w:rsidR="00EB6E54" w:rsidRPr="00BE3DCD">
        <w:rPr>
          <w:rFonts w:ascii="GHEA Grapalat" w:hAnsi="GHEA Grapalat" w:cs="Sylfaen"/>
          <w:sz w:val="20"/>
          <w:lang w:val="ru-RU"/>
        </w:rPr>
        <w:t>հաջորդող</w:t>
      </w:r>
      <w:r w:rsidR="00EB6E54" w:rsidRPr="00BE3DCD">
        <w:rPr>
          <w:rFonts w:ascii="GHEA Grapalat" w:hAnsi="GHEA Grapalat" w:cs="Sylfaen"/>
          <w:sz w:val="20"/>
          <w:lang w:val="af-ZA"/>
        </w:rPr>
        <w:t xml:space="preserve"> </w:t>
      </w:r>
      <w:r w:rsidR="00EB6E54" w:rsidRPr="00BE3DCD">
        <w:rPr>
          <w:rFonts w:ascii="GHEA Grapalat" w:hAnsi="GHEA Grapalat" w:cs="Sylfaen"/>
          <w:sz w:val="20"/>
          <w:lang w:val="ru-RU"/>
        </w:rPr>
        <w:t>չորս</w:t>
      </w:r>
      <w:r w:rsidR="00EB6E54" w:rsidRPr="00BE3DCD">
        <w:rPr>
          <w:rFonts w:ascii="GHEA Grapalat" w:hAnsi="GHEA Grapalat" w:cs="Sylfaen"/>
          <w:sz w:val="20"/>
          <w:lang w:val="af-ZA"/>
        </w:rPr>
        <w:t xml:space="preserve"> </w:t>
      </w:r>
      <w:r w:rsidR="00EB6E54" w:rsidRPr="00BE3DCD">
        <w:rPr>
          <w:rFonts w:ascii="GHEA Grapalat" w:hAnsi="GHEA Grapalat" w:cs="Sylfaen"/>
          <w:sz w:val="20"/>
          <w:lang w:val="ru-RU"/>
        </w:rPr>
        <w:t>աշխատանքային</w:t>
      </w:r>
      <w:r w:rsidR="00EB6E54" w:rsidRPr="00BE3DCD">
        <w:rPr>
          <w:rFonts w:ascii="GHEA Grapalat" w:hAnsi="GHEA Grapalat" w:cs="Sylfaen"/>
          <w:sz w:val="20"/>
          <w:lang w:val="af-ZA"/>
        </w:rPr>
        <w:t xml:space="preserve"> </w:t>
      </w:r>
      <w:r w:rsidR="00EB6E54" w:rsidRPr="00BE3DCD">
        <w:rPr>
          <w:rFonts w:ascii="GHEA Grapalat" w:hAnsi="GHEA Grapalat" w:cs="Sylfaen"/>
          <w:sz w:val="20"/>
          <w:lang w:val="ru-RU"/>
        </w:rPr>
        <w:t>օրվա</w:t>
      </w:r>
      <w:r w:rsidR="00EB6E54" w:rsidRPr="00BE3DCD">
        <w:rPr>
          <w:rFonts w:ascii="GHEA Grapalat" w:hAnsi="GHEA Grapalat" w:cs="Sylfaen"/>
          <w:sz w:val="20"/>
          <w:lang w:val="af-ZA"/>
        </w:rPr>
        <w:t xml:space="preserve"> </w:t>
      </w:r>
      <w:r w:rsidR="00EB6E54" w:rsidRPr="00BE3DCD">
        <w:rPr>
          <w:rFonts w:ascii="GHEA Grapalat" w:hAnsi="GHEA Grapalat" w:cs="Sylfaen"/>
          <w:sz w:val="20"/>
          <w:lang w:val="ru-RU"/>
        </w:rPr>
        <w:t>ընթացքում</w:t>
      </w:r>
      <w:r w:rsidR="00EB6E54" w:rsidRPr="00BE3DCD">
        <w:rPr>
          <w:rFonts w:ascii="GHEA Grapalat" w:hAnsi="GHEA Grapalat" w:cs="Sylfaen"/>
          <w:sz w:val="20"/>
          <w:lang w:val="af-ZA"/>
        </w:rPr>
        <w:t xml:space="preserve"> </w:t>
      </w:r>
      <w:r w:rsidRPr="00BE3DCD">
        <w:rPr>
          <w:rFonts w:ascii="GHEA Grapalat" w:hAnsi="GHEA Grapalat" w:cs="Sylfaen"/>
          <w:sz w:val="20"/>
        </w:rPr>
        <w:t>պ</w:t>
      </w:r>
      <w:r w:rsidR="00EB6E54" w:rsidRPr="00BE3DCD">
        <w:rPr>
          <w:rFonts w:ascii="GHEA Grapalat" w:hAnsi="GHEA Grapalat" w:cs="Sylfaen"/>
          <w:sz w:val="20"/>
          <w:lang w:val="ru-RU"/>
        </w:rPr>
        <w:t>ատվիրատուն</w:t>
      </w:r>
      <w:r w:rsidR="00EB6E54" w:rsidRPr="00BE3DCD">
        <w:rPr>
          <w:rFonts w:ascii="GHEA Grapalat" w:hAnsi="GHEA Grapalat" w:cs="Sylfaen"/>
          <w:sz w:val="20"/>
          <w:lang w:val="af-ZA"/>
        </w:rPr>
        <w:t xml:space="preserve"> </w:t>
      </w:r>
      <w:r w:rsidR="00EB6E54" w:rsidRPr="00BE3DCD">
        <w:rPr>
          <w:rFonts w:ascii="GHEA Grapalat" w:hAnsi="GHEA Grapalat" w:cs="Sylfaen"/>
          <w:sz w:val="20"/>
          <w:lang w:val="ru-RU"/>
        </w:rPr>
        <w:t>ծանուցում</w:t>
      </w:r>
      <w:r w:rsidR="00EB6E54" w:rsidRPr="00BE3DCD">
        <w:rPr>
          <w:rFonts w:ascii="GHEA Grapalat" w:hAnsi="GHEA Grapalat" w:cs="Sylfaen"/>
          <w:sz w:val="20"/>
          <w:lang w:val="af-ZA"/>
        </w:rPr>
        <w:t xml:space="preserve"> </w:t>
      </w:r>
      <w:r w:rsidR="00EB6E54" w:rsidRPr="00BE3DCD">
        <w:rPr>
          <w:rFonts w:ascii="GHEA Grapalat" w:hAnsi="GHEA Grapalat" w:cs="Sylfaen"/>
          <w:sz w:val="20"/>
          <w:lang w:val="ru-RU"/>
        </w:rPr>
        <w:t>է</w:t>
      </w:r>
      <w:r w:rsidR="00EB6E54" w:rsidRPr="00BE3DCD">
        <w:rPr>
          <w:rFonts w:ascii="GHEA Grapalat" w:hAnsi="GHEA Grapalat" w:cs="Sylfaen"/>
          <w:sz w:val="20"/>
          <w:lang w:val="af-ZA"/>
        </w:rPr>
        <w:t xml:space="preserve"> </w:t>
      </w:r>
      <w:r w:rsidR="00EB6E54" w:rsidRPr="00BE3DCD">
        <w:rPr>
          <w:rFonts w:ascii="GHEA Grapalat" w:hAnsi="GHEA Grapalat" w:cs="Sylfaen"/>
          <w:sz w:val="20"/>
          <w:lang w:val="ru-RU"/>
        </w:rPr>
        <w:t>ընտրված</w:t>
      </w:r>
      <w:r w:rsidR="00EB6E54" w:rsidRPr="00BE3DCD">
        <w:rPr>
          <w:rFonts w:ascii="GHEA Grapalat" w:hAnsi="GHEA Grapalat" w:cs="Sylfaen"/>
          <w:sz w:val="20"/>
          <w:lang w:val="af-ZA"/>
        </w:rPr>
        <w:t xml:space="preserve"> </w:t>
      </w:r>
      <w:r w:rsidR="005457B4" w:rsidRPr="00BE3DCD">
        <w:rPr>
          <w:rFonts w:ascii="GHEA Grapalat" w:hAnsi="GHEA Grapalat" w:cs="Sylfaen"/>
          <w:sz w:val="20"/>
        </w:rPr>
        <w:t>մ</w:t>
      </w:r>
      <w:r w:rsidR="00EB6E54" w:rsidRPr="00BE3DCD">
        <w:rPr>
          <w:rFonts w:ascii="GHEA Grapalat" w:hAnsi="GHEA Grapalat" w:cs="Sylfaen"/>
          <w:sz w:val="20"/>
          <w:lang w:val="ru-RU"/>
        </w:rPr>
        <w:t>ասնակցին</w:t>
      </w:r>
      <w:r w:rsidR="00EB6E54" w:rsidRPr="00BE3DCD">
        <w:rPr>
          <w:rFonts w:ascii="GHEA Grapalat" w:hAnsi="GHEA Grapalat" w:cs="Sylfaen"/>
          <w:sz w:val="20"/>
          <w:lang w:val="af-ZA"/>
        </w:rPr>
        <w:t xml:space="preserve">` </w:t>
      </w:r>
      <w:r w:rsidR="00EB6E54" w:rsidRPr="00BE3DCD">
        <w:rPr>
          <w:rFonts w:ascii="GHEA Grapalat" w:hAnsi="GHEA Grapalat" w:cs="Sylfaen"/>
          <w:sz w:val="20"/>
          <w:lang w:val="ru-RU"/>
        </w:rPr>
        <w:t>ներկայացնելով</w:t>
      </w:r>
      <w:r w:rsidR="00EB6E54" w:rsidRPr="00BE3DCD">
        <w:rPr>
          <w:rFonts w:ascii="GHEA Grapalat" w:hAnsi="GHEA Grapalat" w:cs="Sylfaen"/>
          <w:sz w:val="20"/>
          <w:lang w:val="af-ZA"/>
        </w:rPr>
        <w:t xml:space="preserve"> </w:t>
      </w:r>
      <w:r w:rsidR="00EB6E54" w:rsidRPr="00BE3DCD">
        <w:rPr>
          <w:rFonts w:ascii="GHEA Grapalat" w:hAnsi="GHEA Grapalat" w:cs="Sylfaen"/>
          <w:sz w:val="20"/>
          <w:lang w:val="ru-RU"/>
        </w:rPr>
        <w:t>պայմանագիր</w:t>
      </w:r>
      <w:r w:rsidR="00EB6E54" w:rsidRPr="00BE3DCD">
        <w:rPr>
          <w:rFonts w:ascii="GHEA Grapalat" w:hAnsi="GHEA Grapalat" w:cs="Sylfaen"/>
          <w:sz w:val="20"/>
          <w:lang w:val="af-ZA"/>
        </w:rPr>
        <w:t xml:space="preserve"> </w:t>
      </w:r>
      <w:r w:rsidR="00EB6E54" w:rsidRPr="00BE3DCD">
        <w:rPr>
          <w:rFonts w:ascii="GHEA Grapalat" w:hAnsi="GHEA Grapalat" w:cs="Sylfaen"/>
          <w:sz w:val="20"/>
          <w:lang w:val="ru-RU"/>
        </w:rPr>
        <w:t>կնքելու</w:t>
      </w:r>
      <w:r w:rsidR="00EB6E54" w:rsidRPr="00BE3DCD">
        <w:rPr>
          <w:rFonts w:ascii="GHEA Grapalat" w:hAnsi="GHEA Grapalat" w:cs="Sylfaen"/>
          <w:sz w:val="20"/>
          <w:lang w:val="af-ZA"/>
        </w:rPr>
        <w:t xml:space="preserve"> </w:t>
      </w:r>
      <w:r w:rsidR="00EB6E54" w:rsidRPr="00BE3DCD">
        <w:rPr>
          <w:rFonts w:ascii="GHEA Grapalat" w:hAnsi="GHEA Grapalat" w:cs="Sylfaen"/>
          <w:sz w:val="20"/>
          <w:lang w:val="ru-RU"/>
        </w:rPr>
        <w:t>առաջարկը</w:t>
      </w:r>
      <w:r w:rsidR="00EB6E54" w:rsidRPr="00BE3DCD">
        <w:rPr>
          <w:rFonts w:ascii="GHEA Grapalat" w:hAnsi="GHEA Grapalat" w:cs="Sylfaen"/>
          <w:sz w:val="20"/>
          <w:lang w:val="af-ZA"/>
        </w:rPr>
        <w:t xml:space="preserve"> </w:t>
      </w:r>
      <w:r w:rsidR="00EB6E54" w:rsidRPr="00BE3DCD">
        <w:rPr>
          <w:rFonts w:ascii="GHEA Grapalat" w:hAnsi="GHEA Grapalat" w:cs="Sylfaen"/>
          <w:sz w:val="20"/>
          <w:lang w:val="ru-RU"/>
        </w:rPr>
        <w:t>և</w:t>
      </w:r>
      <w:r w:rsidR="00EB6E54" w:rsidRPr="00BE3DCD">
        <w:rPr>
          <w:rFonts w:ascii="GHEA Grapalat" w:hAnsi="GHEA Grapalat" w:cs="Sylfaen"/>
          <w:sz w:val="20"/>
          <w:lang w:val="af-ZA"/>
        </w:rPr>
        <w:t xml:space="preserve"> </w:t>
      </w:r>
      <w:r w:rsidR="00EB6E54" w:rsidRPr="00BE3DCD">
        <w:rPr>
          <w:rFonts w:ascii="GHEA Grapalat" w:hAnsi="GHEA Grapalat" w:cs="Sylfaen"/>
          <w:sz w:val="20"/>
          <w:lang w:val="ru-RU"/>
        </w:rPr>
        <w:t>պայմանագրի</w:t>
      </w:r>
      <w:r w:rsidR="00EB6E54" w:rsidRPr="00BE3DCD">
        <w:rPr>
          <w:rFonts w:ascii="GHEA Grapalat" w:hAnsi="GHEA Grapalat" w:cs="Sylfaen"/>
          <w:sz w:val="20"/>
          <w:lang w:val="af-ZA"/>
        </w:rPr>
        <w:t xml:space="preserve"> </w:t>
      </w:r>
      <w:r w:rsidR="00EB6E54" w:rsidRPr="00BE3DCD">
        <w:rPr>
          <w:rFonts w:ascii="GHEA Grapalat" w:hAnsi="GHEA Grapalat" w:cs="Sylfaen"/>
          <w:sz w:val="20"/>
          <w:lang w:val="ru-RU"/>
        </w:rPr>
        <w:t>նախագիծը</w:t>
      </w:r>
      <w:r w:rsidR="00EB6E54" w:rsidRPr="00BE3DCD">
        <w:rPr>
          <w:rFonts w:ascii="GHEA Grapalat" w:hAnsi="GHEA Grapalat" w:cs="Sylfaen"/>
          <w:sz w:val="20"/>
          <w:lang w:val="af-ZA"/>
        </w:rPr>
        <w:t xml:space="preserve">: </w:t>
      </w:r>
      <w:r w:rsidR="00EB6E54" w:rsidRPr="00BE3DCD">
        <w:rPr>
          <w:rFonts w:ascii="GHEA Grapalat" w:hAnsi="GHEA Grapalat" w:cs="Sylfaen"/>
          <w:sz w:val="20"/>
          <w:lang w:val="ru-RU"/>
        </w:rPr>
        <w:t>Ընդ</w:t>
      </w:r>
      <w:r w:rsidR="00EB6E54" w:rsidRPr="00BE3DCD">
        <w:rPr>
          <w:rFonts w:ascii="GHEA Grapalat" w:hAnsi="GHEA Grapalat" w:cs="Sylfaen"/>
          <w:sz w:val="20"/>
          <w:lang w:val="af-ZA"/>
        </w:rPr>
        <w:t xml:space="preserve"> </w:t>
      </w:r>
      <w:r w:rsidR="00EB6E54" w:rsidRPr="00BE3DCD">
        <w:rPr>
          <w:rFonts w:ascii="GHEA Grapalat" w:hAnsi="GHEA Grapalat" w:cs="Sylfaen"/>
          <w:sz w:val="20"/>
          <w:lang w:val="ru-RU"/>
        </w:rPr>
        <w:t>որում</w:t>
      </w:r>
      <w:r w:rsidR="00EB6E54" w:rsidRPr="00BE3DCD">
        <w:rPr>
          <w:rFonts w:ascii="GHEA Grapalat" w:hAnsi="GHEA Grapalat" w:cs="Sylfaen"/>
          <w:sz w:val="20"/>
          <w:lang w:val="af-ZA"/>
        </w:rPr>
        <w:t xml:space="preserve">, </w:t>
      </w:r>
      <w:r w:rsidR="00EB6E54" w:rsidRPr="00BE3DCD">
        <w:rPr>
          <w:rFonts w:ascii="GHEA Grapalat" w:hAnsi="GHEA Grapalat" w:cs="Sylfaen"/>
          <w:sz w:val="20"/>
          <w:lang w:val="ru-RU"/>
        </w:rPr>
        <w:t>պայմանագիրը</w:t>
      </w:r>
      <w:r w:rsidR="00EB6E54" w:rsidRPr="00BE3DCD">
        <w:rPr>
          <w:rFonts w:ascii="GHEA Grapalat" w:hAnsi="GHEA Grapalat" w:cs="Sylfaen"/>
          <w:sz w:val="20"/>
          <w:lang w:val="af-ZA"/>
        </w:rPr>
        <w:t xml:space="preserve"> </w:t>
      </w:r>
      <w:r w:rsidR="00EB6E54" w:rsidRPr="00BE3DCD">
        <w:rPr>
          <w:rFonts w:ascii="GHEA Grapalat" w:hAnsi="GHEA Grapalat" w:cs="Sylfaen"/>
          <w:sz w:val="20"/>
          <w:lang w:val="ru-RU"/>
        </w:rPr>
        <w:t>կարող</w:t>
      </w:r>
      <w:r w:rsidR="00EB6E54" w:rsidRPr="00BE3DCD">
        <w:rPr>
          <w:rFonts w:ascii="GHEA Grapalat" w:hAnsi="GHEA Grapalat" w:cs="Sylfaen"/>
          <w:sz w:val="20"/>
          <w:lang w:val="af-ZA"/>
        </w:rPr>
        <w:t xml:space="preserve"> </w:t>
      </w:r>
      <w:r w:rsidR="00EB6E54" w:rsidRPr="00BE3DCD">
        <w:rPr>
          <w:rFonts w:ascii="GHEA Grapalat" w:hAnsi="GHEA Grapalat" w:cs="Sylfaen"/>
          <w:sz w:val="20"/>
          <w:lang w:val="ru-RU"/>
        </w:rPr>
        <w:t>է</w:t>
      </w:r>
      <w:r w:rsidR="00EB6E54" w:rsidRPr="00BE3DCD">
        <w:rPr>
          <w:rFonts w:ascii="GHEA Grapalat" w:hAnsi="GHEA Grapalat" w:cs="Sylfaen"/>
          <w:sz w:val="20"/>
          <w:lang w:val="af-ZA"/>
        </w:rPr>
        <w:t xml:space="preserve"> </w:t>
      </w:r>
      <w:r w:rsidR="00EB6E54" w:rsidRPr="00BE3DCD">
        <w:rPr>
          <w:rFonts w:ascii="GHEA Grapalat" w:hAnsi="GHEA Grapalat" w:cs="Sylfaen"/>
          <w:sz w:val="20"/>
          <w:lang w:val="ru-RU"/>
        </w:rPr>
        <w:t>կնքվել</w:t>
      </w:r>
      <w:r w:rsidR="00EB6E54" w:rsidRPr="00BE3DCD">
        <w:rPr>
          <w:rFonts w:ascii="GHEA Grapalat" w:hAnsi="GHEA Grapalat" w:cs="Sylfaen"/>
          <w:sz w:val="20"/>
          <w:lang w:val="af-ZA"/>
        </w:rPr>
        <w:t xml:space="preserve"> </w:t>
      </w:r>
      <w:r w:rsidR="00EB6E54" w:rsidRPr="00BE3DCD">
        <w:rPr>
          <w:rFonts w:ascii="GHEA Grapalat" w:hAnsi="GHEA Grapalat" w:cs="Sylfaen"/>
          <w:sz w:val="20"/>
          <w:lang w:val="ru-RU"/>
        </w:rPr>
        <w:t>ոչ</w:t>
      </w:r>
      <w:r w:rsidR="00EB6E54" w:rsidRPr="00BE3DCD">
        <w:rPr>
          <w:rFonts w:ascii="GHEA Grapalat" w:hAnsi="GHEA Grapalat" w:cs="Sylfaen"/>
          <w:sz w:val="20"/>
          <w:lang w:val="af-ZA"/>
        </w:rPr>
        <w:t xml:space="preserve"> </w:t>
      </w:r>
      <w:r w:rsidR="00EB6E54" w:rsidRPr="00BE3DCD">
        <w:rPr>
          <w:rFonts w:ascii="GHEA Grapalat" w:hAnsi="GHEA Grapalat" w:cs="Sylfaen"/>
          <w:sz w:val="20"/>
          <w:lang w:val="ru-RU"/>
        </w:rPr>
        <w:t>շուտ</w:t>
      </w:r>
      <w:r w:rsidR="00EB6E54" w:rsidRPr="00BE3DCD">
        <w:rPr>
          <w:rFonts w:ascii="GHEA Grapalat" w:hAnsi="GHEA Grapalat" w:cs="Sylfaen"/>
          <w:sz w:val="20"/>
          <w:lang w:val="af-ZA"/>
        </w:rPr>
        <w:t xml:space="preserve">, </w:t>
      </w:r>
      <w:r w:rsidR="00EB6E54" w:rsidRPr="00BE3DCD">
        <w:rPr>
          <w:rFonts w:ascii="GHEA Grapalat" w:hAnsi="GHEA Grapalat" w:cs="Sylfaen"/>
          <w:sz w:val="20"/>
          <w:lang w:val="ru-RU"/>
        </w:rPr>
        <w:t>քան</w:t>
      </w:r>
      <w:r w:rsidR="00EB6E54" w:rsidRPr="00BE3DCD">
        <w:rPr>
          <w:rFonts w:ascii="GHEA Grapalat" w:hAnsi="GHEA Grapalat" w:cs="Sylfaen"/>
          <w:sz w:val="20"/>
          <w:lang w:val="af-ZA"/>
        </w:rPr>
        <w:t xml:space="preserve"> </w:t>
      </w:r>
      <w:r w:rsidR="00EB6E54" w:rsidRPr="00BE3DCD">
        <w:rPr>
          <w:rFonts w:ascii="GHEA Grapalat" w:hAnsi="GHEA Grapalat" w:cs="Sylfaen"/>
          <w:sz w:val="20"/>
          <w:lang w:val="ru-RU"/>
        </w:rPr>
        <w:t>սույն</w:t>
      </w:r>
      <w:r w:rsidR="00EB6E54" w:rsidRPr="00BE3DCD">
        <w:rPr>
          <w:rFonts w:ascii="GHEA Grapalat" w:hAnsi="GHEA Grapalat" w:cs="Sylfaen"/>
          <w:sz w:val="20"/>
          <w:lang w:val="af-ZA"/>
        </w:rPr>
        <w:t xml:space="preserve"> </w:t>
      </w:r>
      <w:r w:rsidR="00EB6E54" w:rsidRPr="00BE3DCD">
        <w:rPr>
          <w:rFonts w:ascii="GHEA Grapalat" w:hAnsi="GHEA Grapalat" w:cs="Sylfaen"/>
          <w:sz w:val="20"/>
          <w:lang w:val="ru-RU"/>
        </w:rPr>
        <w:t>հրավերի</w:t>
      </w:r>
      <w:r w:rsidR="00EB6E54" w:rsidRPr="00BE3DCD">
        <w:rPr>
          <w:rFonts w:ascii="GHEA Grapalat" w:hAnsi="GHEA Grapalat" w:cs="Sylfaen"/>
          <w:sz w:val="20"/>
          <w:lang w:val="af-ZA"/>
        </w:rPr>
        <w:t xml:space="preserve"> </w:t>
      </w:r>
      <w:r w:rsidR="005D3674" w:rsidRPr="00BE3DCD">
        <w:rPr>
          <w:rFonts w:ascii="GHEA Grapalat" w:hAnsi="GHEA Grapalat" w:cs="Sylfaen"/>
          <w:sz w:val="20"/>
          <w:lang w:val="af-ZA"/>
        </w:rPr>
        <w:t>1-</w:t>
      </w:r>
      <w:r w:rsidR="005D3674" w:rsidRPr="00BE3DCD">
        <w:rPr>
          <w:rFonts w:ascii="GHEA Grapalat" w:hAnsi="GHEA Grapalat" w:cs="Sylfaen"/>
          <w:sz w:val="20"/>
        </w:rPr>
        <w:t>ին</w:t>
      </w:r>
      <w:r w:rsidR="005D3674" w:rsidRPr="00BE3DCD">
        <w:rPr>
          <w:rFonts w:ascii="GHEA Grapalat" w:hAnsi="GHEA Grapalat" w:cs="Sylfaen"/>
          <w:sz w:val="20"/>
          <w:lang w:val="af-ZA"/>
        </w:rPr>
        <w:t xml:space="preserve"> </w:t>
      </w:r>
      <w:r w:rsidR="005D3674" w:rsidRPr="00BE3DCD">
        <w:rPr>
          <w:rFonts w:ascii="GHEA Grapalat" w:hAnsi="GHEA Grapalat" w:cs="Sylfaen"/>
          <w:sz w:val="20"/>
        </w:rPr>
        <w:t>մասի</w:t>
      </w:r>
      <w:r w:rsidR="005D3674" w:rsidRPr="00BE3DCD">
        <w:rPr>
          <w:rFonts w:ascii="GHEA Grapalat" w:hAnsi="GHEA Grapalat" w:cs="Sylfaen"/>
          <w:sz w:val="20"/>
          <w:lang w:val="af-ZA"/>
        </w:rPr>
        <w:t xml:space="preserve"> </w:t>
      </w:r>
      <w:r w:rsidRPr="00BE3DCD">
        <w:rPr>
          <w:rFonts w:ascii="GHEA Grapalat" w:hAnsi="GHEA Grapalat" w:cs="Sylfaen"/>
          <w:sz w:val="20"/>
          <w:lang w:val="af-ZA"/>
        </w:rPr>
        <w:t>8</w:t>
      </w:r>
      <w:r w:rsidR="003717D2" w:rsidRPr="00BE3DCD">
        <w:rPr>
          <w:rFonts w:ascii="GHEA Grapalat" w:hAnsi="GHEA Grapalat" w:cs="Sylfaen"/>
          <w:sz w:val="20"/>
          <w:lang w:val="hy-AM"/>
        </w:rPr>
        <w:t>.</w:t>
      </w:r>
      <w:r w:rsidR="00F96621" w:rsidRPr="00BE3DCD">
        <w:rPr>
          <w:rFonts w:ascii="GHEA Grapalat" w:hAnsi="GHEA Grapalat" w:cs="Sylfaen"/>
          <w:sz w:val="20"/>
          <w:lang w:val="af-ZA"/>
        </w:rPr>
        <w:t>2</w:t>
      </w:r>
      <w:r w:rsidR="00325647" w:rsidRPr="00BE3DCD">
        <w:rPr>
          <w:rFonts w:ascii="GHEA Grapalat" w:hAnsi="GHEA Grapalat" w:cs="Sylfaen"/>
          <w:sz w:val="20"/>
          <w:lang w:val="af-ZA"/>
        </w:rPr>
        <w:t>3</w:t>
      </w:r>
      <w:r w:rsidR="00A5501E" w:rsidRPr="00BE3DCD">
        <w:rPr>
          <w:rFonts w:ascii="GHEA Grapalat" w:hAnsi="GHEA Grapalat" w:cs="Sylfaen"/>
          <w:sz w:val="20"/>
          <w:lang w:val="af-ZA"/>
        </w:rPr>
        <w:t xml:space="preserve"> </w:t>
      </w:r>
      <w:r w:rsidR="00EB6E54" w:rsidRPr="00BE3DCD">
        <w:rPr>
          <w:rFonts w:ascii="GHEA Grapalat" w:hAnsi="GHEA Grapalat" w:cs="Sylfaen"/>
          <w:sz w:val="20"/>
          <w:lang w:val="ru-RU"/>
        </w:rPr>
        <w:t>կետով</w:t>
      </w:r>
      <w:r w:rsidR="00EB6E54" w:rsidRPr="00BE3DCD">
        <w:rPr>
          <w:rFonts w:ascii="GHEA Grapalat" w:hAnsi="GHEA Grapalat" w:cs="Sylfaen"/>
          <w:sz w:val="20"/>
          <w:lang w:val="af-ZA"/>
        </w:rPr>
        <w:t xml:space="preserve"> </w:t>
      </w:r>
      <w:r w:rsidR="00EB6E54" w:rsidRPr="00BE3DCD">
        <w:rPr>
          <w:rFonts w:ascii="GHEA Grapalat" w:hAnsi="GHEA Grapalat" w:cs="Sylfaen"/>
          <w:sz w:val="20"/>
          <w:lang w:val="ru-RU"/>
        </w:rPr>
        <w:t>սահմանված</w:t>
      </w:r>
      <w:r w:rsidR="00EB6E54" w:rsidRPr="00BE3DCD">
        <w:rPr>
          <w:rFonts w:ascii="GHEA Grapalat" w:hAnsi="GHEA Grapalat" w:cs="Sylfaen"/>
          <w:sz w:val="20"/>
          <w:lang w:val="af-ZA"/>
        </w:rPr>
        <w:t xml:space="preserve"> </w:t>
      </w:r>
      <w:r w:rsidR="00EB6E54" w:rsidRPr="00BE3DCD">
        <w:rPr>
          <w:rFonts w:ascii="GHEA Grapalat" w:hAnsi="GHEA Grapalat" w:cs="Sylfaen"/>
          <w:sz w:val="20"/>
          <w:lang w:val="ru-RU"/>
        </w:rPr>
        <w:t>անգործության</w:t>
      </w:r>
      <w:r w:rsidR="00EB6E54" w:rsidRPr="00BE3DCD">
        <w:rPr>
          <w:rFonts w:ascii="GHEA Grapalat" w:hAnsi="GHEA Grapalat" w:cs="Sylfaen"/>
          <w:sz w:val="20"/>
          <w:lang w:val="af-ZA"/>
        </w:rPr>
        <w:t xml:space="preserve"> </w:t>
      </w:r>
      <w:r w:rsidR="00EB6E54" w:rsidRPr="00BE3DCD">
        <w:rPr>
          <w:rFonts w:ascii="GHEA Grapalat" w:hAnsi="GHEA Grapalat" w:cs="Sylfaen"/>
          <w:sz w:val="20"/>
          <w:lang w:val="ru-RU"/>
        </w:rPr>
        <w:t>ժամկետը</w:t>
      </w:r>
      <w:r w:rsidR="00EB6E54" w:rsidRPr="00BE3DCD">
        <w:rPr>
          <w:rFonts w:ascii="GHEA Grapalat" w:hAnsi="GHEA Grapalat" w:cs="Sylfaen"/>
          <w:sz w:val="20"/>
          <w:lang w:val="af-ZA"/>
        </w:rPr>
        <w:t xml:space="preserve"> </w:t>
      </w:r>
      <w:r w:rsidR="00EB6E54" w:rsidRPr="00BE3DCD">
        <w:rPr>
          <w:rFonts w:ascii="GHEA Grapalat" w:hAnsi="GHEA Grapalat" w:cs="Sylfaen"/>
          <w:sz w:val="20"/>
          <w:lang w:val="ru-RU"/>
        </w:rPr>
        <w:t>լրանալու</w:t>
      </w:r>
      <w:r w:rsidR="00EB6E54" w:rsidRPr="00BE3DCD">
        <w:rPr>
          <w:rFonts w:ascii="GHEA Grapalat" w:hAnsi="GHEA Grapalat" w:cs="Sylfaen"/>
          <w:sz w:val="20"/>
          <w:lang w:val="af-ZA"/>
        </w:rPr>
        <w:t xml:space="preserve"> </w:t>
      </w:r>
      <w:r w:rsidR="00EB6E54" w:rsidRPr="00BE3DCD">
        <w:rPr>
          <w:rFonts w:ascii="GHEA Grapalat" w:hAnsi="GHEA Grapalat" w:cs="Sylfaen"/>
          <w:sz w:val="20"/>
          <w:lang w:val="ru-RU"/>
        </w:rPr>
        <w:t>օրվան</w:t>
      </w:r>
      <w:r w:rsidR="00EB6E54" w:rsidRPr="00BE3DCD">
        <w:rPr>
          <w:rFonts w:ascii="GHEA Grapalat" w:hAnsi="GHEA Grapalat" w:cs="Sylfaen"/>
          <w:sz w:val="20"/>
          <w:lang w:val="af-ZA"/>
        </w:rPr>
        <w:t xml:space="preserve"> </w:t>
      </w:r>
      <w:r w:rsidR="00EB6E54" w:rsidRPr="00BE3DCD">
        <w:rPr>
          <w:rFonts w:ascii="GHEA Grapalat" w:hAnsi="GHEA Grapalat" w:cs="Sylfaen"/>
          <w:sz w:val="20"/>
          <w:lang w:val="ru-RU"/>
        </w:rPr>
        <w:t>հաջորդող</w:t>
      </w:r>
      <w:r w:rsidR="00EB6E54" w:rsidRPr="00BE3DCD">
        <w:rPr>
          <w:rFonts w:ascii="GHEA Grapalat" w:hAnsi="GHEA Grapalat" w:cs="Sylfaen"/>
          <w:sz w:val="20"/>
          <w:lang w:val="af-ZA"/>
        </w:rPr>
        <w:t xml:space="preserve"> </w:t>
      </w:r>
      <w:r w:rsidR="00EB6E54" w:rsidRPr="00BE3DCD">
        <w:rPr>
          <w:rFonts w:ascii="GHEA Grapalat" w:hAnsi="GHEA Grapalat" w:cs="Sylfaen"/>
          <w:sz w:val="20"/>
          <w:lang w:val="ru-RU"/>
        </w:rPr>
        <w:t>երկրորդ</w:t>
      </w:r>
      <w:r w:rsidR="00EB6E54" w:rsidRPr="00BE3DCD">
        <w:rPr>
          <w:rFonts w:ascii="GHEA Grapalat" w:hAnsi="GHEA Grapalat" w:cs="Sylfaen"/>
          <w:sz w:val="20"/>
          <w:lang w:val="af-ZA"/>
        </w:rPr>
        <w:t xml:space="preserve"> </w:t>
      </w:r>
      <w:r w:rsidR="00EB6E54" w:rsidRPr="00BE3DCD">
        <w:rPr>
          <w:rFonts w:ascii="GHEA Grapalat" w:hAnsi="GHEA Grapalat" w:cs="Sylfaen"/>
          <w:sz w:val="20"/>
          <w:lang w:val="ru-RU"/>
        </w:rPr>
        <w:t>աշխատանքային</w:t>
      </w:r>
      <w:r w:rsidR="00EB6E54" w:rsidRPr="00BE3DCD">
        <w:rPr>
          <w:rFonts w:ascii="GHEA Grapalat" w:hAnsi="GHEA Grapalat" w:cs="Sylfaen"/>
          <w:sz w:val="20"/>
          <w:lang w:val="af-ZA"/>
        </w:rPr>
        <w:t xml:space="preserve"> </w:t>
      </w:r>
      <w:r w:rsidR="00EB6E54" w:rsidRPr="00BE3DCD">
        <w:rPr>
          <w:rFonts w:ascii="GHEA Grapalat" w:hAnsi="GHEA Grapalat" w:cs="Sylfaen"/>
          <w:sz w:val="20"/>
          <w:lang w:val="ru-RU"/>
        </w:rPr>
        <w:t>օրը</w:t>
      </w:r>
      <w:r w:rsidR="00EB6E54" w:rsidRPr="00BE3DCD">
        <w:rPr>
          <w:rFonts w:ascii="GHEA Grapalat" w:hAnsi="GHEA Grapalat" w:cs="Sylfaen"/>
          <w:sz w:val="20"/>
          <w:lang w:val="af-ZA"/>
        </w:rPr>
        <w:t>:</w:t>
      </w:r>
    </w:p>
    <w:p w:rsidR="00F23A51" w:rsidRPr="00BE3DCD" w:rsidRDefault="00AA0AD8" w:rsidP="00EF3662">
      <w:pPr>
        <w:ind w:firstLine="567"/>
        <w:jc w:val="both"/>
        <w:rPr>
          <w:rFonts w:ascii="GHEA Grapalat" w:hAnsi="GHEA Grapalat" w:cs="Sylfaen"/>
          <w:sz w:val="20"/>
          <w:lang w:val="af-ZA"/>
        </w:rPr>
      </w:pPr>
      <w:r w:rsidRPr="00BE3DCD">
        <w:rPr>
          <w:rFonts w:ascii="GHEA Grapalat" w:hAnsi="GHEA Grapalat" w:cs="Sylfaen"/>
          <w:sz w:val="20"/>
          <w:lang w:val="af-ZA"/>
        </w:rPr>
        <w:lastRenderedPageBreak/>
        <w:t>9</w:t>
      </w:r>
      <w:r w:rsidR="003717D2" w:rsidRPr="00BE3DCD">
        <w:rPr>
          <w:rFonts w:ascii="GHEA Grapalat" w:hAnsi="GHEA Grapalat" w:cs="Sylfaen"/>
          <w:sz w:val="20"/>
          <w:lang w:val="hy-AM"/>
        </w:rPr>
        <w:t>.3</w:t>
      </w:r>
      <w:r w:rsidR="00F23A51" w:rsidRPr="00BE3DCD">
        <w:rPr>
          <w:rFonts w:ascii="GHEA Grapalat" w:hAnsi="GHEA Grapalat" w:cs="Sylfaen"/>
          <w:sz w:val="20"/>
          <w:lang w:val="af-ZA"/>
        </w:rPr>
        <w:t xml:space="preserve"> </w:t>
      </w:r>
      <w:r w:rsidR="00EB6E54" w:rsidRPr="00BE3DCD">
        <w:rPr>
          <w:rFonts w:ascii="GHEA Grapalat" w:hAnsi="GHEA Grapalat" w:cs="Sylfaen"/>
          <w:sz w:val="20"/>
          <w:lang w:val="ru-RU"/>
        </w:rPr>
        <w:t>Ընտրված</w:t>
      </w:r>
      <w:r w:rsidR="00EB6E54" w:rsidRPr="00BE3DCD">
        <w:rPr>
          <w:rFonts w:ascii="GHEA Grapalat" w:hAnsi="GHEA Grapalat" w:cs="Sylfaen"/>
          <w:sz w:val="20"/>
          <w:lang w:val="af-ZA"/>
        </w:rPr>
        <w:t xml:space="preserve"> </w:t>
      </w:r>
      <w:r w:rsidRPr="00BE3DCD">
        <w:rPr>
          <w:rFonts w:ascii="GHEA Grapalat" w:hAnsi="GHEA Grapalat" w:cs="Sylfaen"/>
          <w:sz w:val="20"/>
        </w:rPr>
        <w:t>մ</w:t>
      </w:r>
      <w:r w:rsidR="00EB6E54" w:rsidRPr="00BE3DCD">
        <w:rPr>
          <w:rFonts w:ascii="GHEA Grapalat" w:hAnsi="GHEA Grapalat" w:cs="Sylfaen"/>
          <w:sz w:val="20"/>
          <w:lang w:val="ru-RU"/>
        </w:rPr>
        <w:t>ասնակցին</w:t>
      </w:r>
      <w:r w:rsidR="00EB6E54" w:rsidRPr="00BE3DCD">
        <w:rPr>
          <w:rFonts w:ascii="GHEA Grapalat" w:hAnsi="GHEA Grapalat" w:cs="Sylfaen"/>
          <w:sz w:val="20"/>
          <w:lang w:val="af-ZA"/>
        </w:rPr>
        <w:t xml:space="preserve"> </w:t>
      </w:r>
      <w:r w:rsidR="00EB6E54" w:rsidRPr="00BE3DCD">
        <w:rPr>
          <w:rFonts w:ascii="GHEA Grapalat" w:hAnsi="GHEA Grapalat" w:cs="Sylfaen"/>
          <w:sz w:val="20"/>
          <w:lang w:val="ru-RU"/>
        </w:rPr>
        <w:t>պայմանագիր</w:t>
      </w:r>
      <w:r w:rsidR="00EB6E54" w:rsidRPr="00BE3DCD">
        <w:rPr>
          <w:rFonts w:ascii="GHEA Grapalat" w:hAnsi="GHEA Grapalat" w:cs="Sylfaen"/>
          <w:sz w:val="20"/>
          <w:lang w:val="af-ZA"/>
        </w:rPr>
        <w:t xml:space="preserve"> </w:t>
      </w:r>
      <w:r w:rsidR="00EB6E54" w:rsidRPr="00BE3DCD">
        <w:rPr>
          <w:rFonts w:ascii="GHEA Grapalat" w:hAnsi="GHEA Grapalat" w:cs="Sylfaen"/>
          <w:sz w:val="20"/>
          <w:lang w:val="ru-RU"/>
        </w:rPr>
        <w:t>կնքելու</w:t>
      </w:r>
      <w:r w:rsidR="00EB6E54" w:rsidRPr="00BE3DCD">
        <w:rPr>
          <w:rFonts w:ascii="GHEA Grapalat" w:hAnsi="GHEA Grapalat" w:cs="Sylfaen"/>
          <w:sz w:val="20"/>
          <w:lang w:val="af-ZA"/>
        </w:rPr>
        <w:t xml:space="preserve"> </w:t>
      </w:r>
      <w:r w:rsidR="00EB6E54" w:rsidRPr="00BE3DCD">
        <w:rPr>
          <w:rFonts w:ascii="GHEA Grapalat" w:hAnsi="GHEA Grapalat" w:cs="Sylfaen"/>
          <w:sz w:val="20"/>
          <w:lang w:val="ru-RU"/>
        </w:rPr>
        <w:t>առաջարկը</w:t>
      </w:r>
      <w:r w:rsidR="00EB6E54" w:rsidRPr="00BE3DCD">
        <w:rPr>
          <w:rFonts w:ascii="GHEA Grapalat" w:hAnsi="GHEA Grapalat" w:cs="Sylfaen"/>
          <w:sz w:val="20"/>
          <w:lang w:val="af-ZA"/>
        </w:rPr>
        <w:t xml:space="preserve"> </w:t>
      </w:r>
      <w:r w:rsidR="00EB6E54" w:rsidRPr="00BE3DCD">
        <w:rPr>
          <w:rFonts w:ascii="GHEA Grapalat" w:hAnsi="GHEA Grapalat" w:cs="Sylfaen"/>
          <w:sz w:val="20"/>
          <w:lang w:val="ru-RU"/>
        </w:rPr>
        <w:t>և</w:t>
      </w:r>
      <w:r w:rsidR="00EB6E54" w:rsidRPr="00BE3DCD">
        <w:rPr>
          <w:rFonts w:ascii="GHEA Grapalat" w:hAnsi="GHEA Grapalat" w:cs="Sylfaen"/>
          <w:sz w:val="20"/>
          <w:lang w:val="af-ZA"/>
        </w:rPr>
        <w:t xml:space="preserve"> </w:t>
      </w:r>
      <w:r w:rsidR="00EB6E54" w:rsidRPr="00BE3DCD">
        <w:rPr>
          <w:rFonts w:ascii="GHEA Grapalat" w:hAnsi="GHEA Grapalat" w:cs="Sylfaen"/>
          <w:sz w:val="20"/>
          <w:lang w:val="ru-RU"/>
        </w:rPr>
        <w:t>կնքվելիք</w:t>
      </w:r>
      <w:r w:rsidR="00EB6E54" w:rsidRPr="00BE3DCD">
        <w:rPr>
          <w:rFonts w:ascii="GHEA Grapalat" w:hAnsi="GHEA Grapalat" w:cs="Sylfaen"/>
          <w:sz w:val="20"/>
          <w:lang w:val="af-ZA"/>
        </w:rPr>
        <w:t xml:space="preserve"> </w:t>
      </w:r>
      <w:r w:rsidR="00EB6E54" w:rsidRPr="00BE3DCD">
        <w:rPr>
          <w:rFonts w:ascii="GHEA Grapalat" w:hAnsi="GHEA Grapalat" w:cs="Sylfaen"/>
          <w:sz w:val="20"/>
          <w:lang w:val="ru-RU"/>
        </w:rPr>
        <w:t>պայմանագրի</w:t>
      </w:r>
      <w:r w:rsidR="00EB6E54" w:rsidRPr="00BE3DCD">
        <w:rPr>
          <w:rFonts w:ascii="GHEA Grapalat" w:hAnsi="GHEA Grapalat" w:cs="Sylfaen"/>
          <w:sz w:val="20"/>
          <w:lang w:val="af-ZA"/>
        </w:rPr>
        <w:t xml:space="preserve"> </w:t>
      </w:r>
      <w:r w:rsidR="00EB6E54" w:rsidRPr="00BE3DCD">
        <w:rPr>
          <w:rFonts w:ascii="GHEA Grapalat" w:hAnsi="GHEA Grapalat" w:cs="Sylfaen"/>
          <w:sz w:val="20"/>
          <w:lang w:val="ru-RU"/>
        </w:rPr>
        <w:t>նախագիծը</w:t>
      </w:r>
      <w:r w:rsidR="00EB6E54" w:rsidRPr="00BE3DCD">
        <w:rPr>
          <w:rFonts w:ascii="GHEA Grapalat" w:hAnsi="GHEA Grapalat" w:cs="Sylfaen"/>
          <w:sz w:val="20"/>
          <w:lang w:val="af-ZA"/>
        </w:rPr>
        <w:t xml:space="preserve"> </w:t>
      </w:r>
      <w:r w:rsidR="00EB6E54" w:rsidRPr="00BE3DCD">
        <w:rPr>
          <w:rFonts w:ascii="GHEA Grapalat" w:hAnsi="GHEA Grapalat" w:cs="Sylfaen"/>
          <w:sz w:val="20"/>
          <w:lang w:val="ru-RU"/>
        </w:rPr>
        <w:t>հանձնաժողովի</w:t>
      </w:r>
      <w:r w:rsidR="00EB6E54" w:rsidRPr="00BE3DCD">
        <w:rPr>
          <w:rFonts w:ascii="GHEA Grapalat" w:hAnsi="GHEA Grapalat" w:cs="Sylfaen"/>
          <w:sz w:val="20"/>
          <w:lang w:val="af-ZA"/>
        </w:rPr>
        <w:t xml:space="preserve"> </w:t>
      </w:r>
      <w:r w:rsidR="00EB6E54" w:rsidRPr="00BE3DCD">
        <w:rPr>
          <w:rFonts w:ascii="GHEA Grapalat" w:hAnsi="GHEA Grapalat" w:cs="Sylfaen"/>
          <w:sz w:val="20"/>
          <w:lang w:val="ru-RU"/>
        </w:rPr>
        <w:t>քարտուղարը</w:t>
      </w:r>
      <w:r w:rsidR="00EB6E54" w:rsidRPr="00BE3DCD">
        <w:rPr>
          <w:rFonts w:ascii="GHEA Grapalat" w:hAnsi="GHEA Grapalat" w:cs="Sylfaen"/>
          <w:sz w:val="20"/>
          <w:lang w:val="af-ZA"/>
        </w:rPr>
        <w:t xml:space="preserve"> </w:t>
      </w:r>
      <w:r w:rsidR="00EB6E54" w:rsidRPr="00BE3DCD">
        <w:rPr>
          <w:rFonts w:ascii="GHEA Grapalat" w:hAnsi="GHEA Grapalat" w:cs="Sylfaen"/>
          <w:sz w:val="20"/>
          <w:lang w:val="ru-RU"/>
        </w:rPr>
        <w:t>տրամադրում</w:t>
      </w:r>
      <w:r w:rsidR="00EB6E54" w:rsidRPr="00BE3DCD">
        <w:rPr>
          <w:rFonts w:ascii="GHEA Grapalat" w:hAnsi="GHEA Grapalat" w:cs="Sylfaen"/>
          <w:sz w:val="20"/>
          <w:lang w:val="af-ZA"/>
        </w:rPr>
        <w:t xml:space="preserve"> </w:t>
      </w:r>
      <w:r w:rsidR="00EB6E54" w:rsidRPr="00BE3DCD">
        <w:rPr>
          <w:rFonts w:ascii="GHEA Grapalat" w:hAnsi="GHEA Grapalat" w:cs="Sylfaen"/>
          <w:sz w:val="20"/>
          <w:lang w:val="ru-RU"/>
        </w:rPr>
        <w:t>է</w:t>
      </w:r>
      <w:r w:rsidR="00EB6E54" w:rsidRPr="00BE3DCD">
        <w:rPr>
          <w:rFonts w:ascii="GHEA Grapalat" w:hAnsi="GHEA Grapalat" w:cs="Sylfaen"/>
          <w:sz w:val="20"/>
          <w:lang w:val="af-ZA"/>
        </w:rPr>
        <w:t xml:space="preserve"> </w:t>
      </w:r>
      <w:r w:rsidR="00EB6E54" w:rsidRPr="00BE3DCD">
        <w:rPr>
          <w:rFonts w:ascii="GHEA Grapalat" w:hAnsi="GHEA Grapalat" w:cs="Sylfaen"/>
          <w:sz w:val="20"/>
          <w:lang w:val="ru-RU"/>
        </w:rPr>
        <w:t>էլեկտրոնային</w:t>
      </w:r>
      <w:r w:rsidR="00EB6E54" w:rsidRPr="00BE3DCD">
        <w:rPr>
          <w:rFonts w:ascii="GHEA Grapalat" w:hAnsi="GHEA Grapalat" w:cs="Sylfaen"/>
          <w:sz w:val="20"/>
          <w:lang w:val="af-ZA"/>
        </w:rPr>
        <w:t xml:space="preserve"> </w:t>
      </w:r>
      <w:r w:rsidR="00EB6E54" w:rsidRPr="00BE3DCD">
        <w:rPr>
          <w:rFonts w:ascii="GHEA Grapalat" w:hAnsi="GHEA Grapalat" w:cs="Sylfaen"/>
          <w:sz w:val="20"/>
          <w:lang w:val="ru-RU"/>
        </w:rPr>
        <w:t>եղանակով</w:t>
      </w:r>
      <w:r w:rsidR="00EB6E54" w:rsidRPr="00BE3DCD">
        <w:rPr>
          <w:rFonts w:ascii="GHEA Grapalat" w:hAnsi="GHEA Grapalat" w:cs="Sylfaen"/>
          <w:sz w:val="20"/>
          <w:lang w:val="af-ZA"/>
        </w:rPr>
        <w:t xml:space="preserve">: </w:t>
      </w:r>
      <w:r w:rsidR="00443B7A" w:rsidRPr="00BE3DCD">
        <w:rPr>
          <w:rFonts w:ascii="GHEA Grapalat" w:hAnsi="GHEA Grapalat" w:cs="Sylfaen"/>
          <w:sz w:val="20"/>
          <w:lang w:val="ru-RU"/>
        </w:rPr>
        <w:t>Ընդ</w:t>
      </w:r>
      <w:r w:rsidR="00443B7A" w:rsidRPr="00BE3DCD">
        <w:rPr>
          <w:rFonts w:ascii="GHEA Grapalat" w:hAnsi="GHEA Grapalat" w:cs="Sylfaen"/>
          <w:sz w:val="20"/>
          <w:lang w:val="af-ZA"/>
        </w:rPr>
        <w:t xml:space="preserve"> </w:t>
      </w:r>
      <w:r w:rsidR="00443B7A" w:rsidRPr="00BE3DCD">
        <w:rPr>
          <w:rFonts w:ascii="GHEA Grapalat" w:hAnsi="GHEA Grapalat" w:cs="Sylfaen"/>
          <w:sz w:val="20"/>
          <w:lang w:val="ru-RU"/>
        </w:rPr>
        <w:t>որում</w:t>
      </w:r>
      <w:r w:rsidR="00EB6E54" w:rsidRPr="00BE3DCD">
        <w:rPr>
          <w:rFonts w:ascii="GHEA Grapalat" w:hAnsi="GHEA Grapalat" w:cs="Sylfaen"/>
          <w:sz w:val="20"/>
          <w:lang w:val="af-ZA"/>
        </w:rPr>
        <w:t xml:space="preserve"> </w:t>
      </w:r>
      <w:r w:rsidR="00EB6E54" w:rsidRPr="00BE3DCD">
        <w:rPr>
          <w:rFonts w:ascii="GHEA Grapalat" w:hAnsi="GHEA Grapalat" w:cs="Sylfaen"/>
          <w:sz w:val="20"/>
          <w:lang w:val="ru-RU"/>
        </w:rPr>
        <w:t>պայմանագրում</w:t>
      </w:r>
      <w:r w:rsidR="00EB6E54" w:rsidRPr="00BE3DCD">
        <w:rPr>
          <w:rFonts w:ascii="GHEA Grapalat" w:hAnsi="GHEA Grapalat" w:cs="Sylfaen"/>
          <w:sz w:val="20"/>
          <w:lang w:val="af-ZA"/>
        </w:rPr>
        <w:t xml:space="preserve"> </w:t>
      </w:r>
      <w:r w:rsidR="00EB6E54" w:rsidRPr="00BE3DCD">
        <w:rPr>
          <w:rFonts w:ascii="GHEA Grapalat" w:hAnsi="GHEA Grapalat" w:cs="Sylfaen"/>
          <w:sz w:val="20"/>
          <w:lang w:val="ru-RU"/>
        </w:rPr>
        <w:t>ներառվում</w:t>
      </w:r>
      <w:r w:rsidR="00EB6E54" w:rsidRPr="00BE3DCD">
        <w:rPr>
          <w:rFonts w:ascii="GHEA Grapalat" w:hAnsi="GHEA Grapalat" w:cs="Sylfaen"/>
          <w:sz w:val="20"/>
          <w:lang w:val="af-ZA"/>
        </w:rPr>
        <w:t xml:space="preserve"> </w:t>
      </w:r>
      <w:r w:rsidR="003B585C" w:rsidRPr="00BE3DCD">
        <w:rPr>
          <w:rFonts w:ascii="GHEA Grapalat" w:hAnsi="GHEA Grapalat" w:cs="Sylfaen"/>
          <w:sz w:val="20"/>
        </w:rPr>
        <w:t>է</w:t>
      </w:r>
      <w:r w:rsidR="00EB6E54" w:rsidRPr="00BE3DCD">
        <w:rPr>
          <w:rFonts w:ascii="GHEA Grapalat" w:hAnsi="GHEA Grapalat" w:cs="Sylfaen"/>
          <w:sz w:val="20"/>
          <w:lang w:val="af-ZA"/>
        </w:rPr>
        <w:t xml:space="preserve"> </w:t>
      </w:r>
      <w:r w:rsidR="00EB6E54" w:rsidRPr="00BE3DCD">
        <w:rPr>
          <w:rFonts w:ascii="GHEA Grapalat" w:hAnsi="GHEA Grapalat" w:cs="Sylfaen"/>
          <w:sz w:val="20"/>
          <w:lang w:val="ru-RU"/>
        </w:rPr>
        <w:t>ընտրված</w:t>
      </w:r>
      <w:r w:rsidR="00EB6E54" w:rsidRPr="00BE3DCD">
        <w:rPr>
          <w:rFonts w:ascii="GHEA Grapalat" w:hAnsi="GHEA Grapalat" w:cs="Sylfaen"/>
          <w:sz w:val="20"/>
          <w:lang w:val="af-ZA"/>
        </w:rPr>
        <w:t xml:space="preserve"> </w:t>
      </w:r>
      <w:r w:rsidR="00EB6E54" w:rsidRPr="00BE3DCD">
        <w:rPr>
          <w:rFonts w:ascii="GHEA Grapalat" w:hAnsi="GHEA Grapalat" w:cs="Sylfaen"/>
          <w:sz w:val="20"/>
          <w:lang w:val="ru-RU"/>
        </w:rPr>
        <w:t>մասնակցի</w:t>
      </w:r>
      <w:r w:rsidR="00EB6E54" w:rsidRPr="00BE3DCD">
        <w:rPr>
          <w:rFonts w:ascii="GHEA Grapalat" w:hAnsi="GHEA Grapalat" w:cs="Sylfaen"/>
          <w:sz w:val="20"/>
          <w:lang w:val="af-ZA"/>
        </w:rPr>
        <w:t xml:space="preserve"> </w:t>
      </w:r>
      <w:r w:rsidR="00EB6E54" w:rsidRPr="00BE3DCD">
        <w:rPr>
          <w:rFonts w:ascii="GHEA Grapalat" w:hAnsi="GHEA Grapalat" w:cs="Sylfaen"/>
          <w:sz w:val="20"/>
          <w:lang w:val="ru-RU"/>
        </w:rPr>
        <w:t>կողմից</w:t>
      </w:r>
      <w:r w:rsidR="00EB6E54" w:rsidRPr="00BE3DCD">
        <w:rPr>
          <w:rFonts w:ascii="GHEA Grapalat" w:hAnsi="GHEA Grapalat" w:cs="Sylfaen"/>
          <w:sz w:val="20"/>
          <w:lang w:val="af-ZA"/>
        </w:rPr>
        <w:t xml:space="preserve"> </w:t>
      </w:r>
      <w:r w:rsidR="00EB6E54" w:rsidRPr="00BE3DCD">
        <w:rPr>
          <w:rFonts w:ascii="GHEA Grapalat" w:hAnsi="GHEA Grapalat" w:cs="Sylfaen"/>
          <w:sz w:val="20"/>
          <w:lang w:val="ru-RU"/>
        </w:rPr>
        <w:t>հայտով</w:t>
      </w:r>
      <w:r w:rsidR="00EB6E54" w:rsidRPr="00BE3DCD">
        <w:rPr>
          <w:rFonts w:ascii="GHEA Grapalat" w:hAnsi="GHEA Grapalat" w:cs="Sylfaen"/>
          <w:sz w:val="20"/>
          <w:lang w:val="af-ZA"/>
        </w:rPr>
        <w:t xml:space="preserve"> </w:t>
      </w:r>
      <w:r w:rsidR="00EB6E54" w:rsidRPr="00BE3DCD">
        <w:rPr>
          <w:rFonts w:ascii="GHEA Grapalat" w:hAnsi="GHEA Grapalat" w:cs="Sylfaen"/>
          <w:sz w:val="20"/>
          <w:lang w:val="ru-RU"/>
        </w:rPr>
        <w:t>ներկայացված</w:t>
      </w:r>
      <w:r w:rsidR="00EB6E54" w:rsidRPr="00BE3DCD">
        <w:rPr>
          <w:rFonts w:ascii="GHEA Grapalat" w:hAnsi="GHEA Grapalat" w:cs="Sylfaen"/>
          <w:sz w:val="20"/>
          <w:lang w:val="af-ZA"/>
        </w:rPr>
        <w:t xml:space="preserve"> </w:t>
      </w:r>
      <w:r w:rsidR="00EB6E54" w:rsidRPr="00BE3DCD">
        <w:rPr>
          <w:rFonts w:ascii="GHEA Grapalat" w:hAnsi="GHEA Grapalat" w:cs="Sylfaen"/>
          <w:sz w:val="20"/>
          <w:lang w:val="ru-RU"/>
        </w:rPr>
        <w:t>ապրանքի</w:t>
      </w:r>
      <w:r w:rsidR="00EB6E54" w:rsidRPr="00BE3DCD">
        <w:rPr>
          <w:rFonts w:ascii="GHEA Grapalat" w:hAnsi="GHEA Grapalat" w:cs="Sylfaen"/>
          <w:sz w:val="20"/>
          <w:lang w:val="af-ZA"/>
        </w:rPr>
        <w:t xml:space="preserve"> </w:t>
      </w:r>
      <w:r w:rsidR="00137A5C" w:rsidRPr="00BE3DCD">
        <w:rPr>
          <w:rFonts w:ascii="GHEA Grapalat" w:hAnsi="GHEA Grapalat"/>
          <w:sz w:val="20"/>
          <w:szCs w:val="20"/>
          <w:lang w:val="hy-AM" w:eastAsia="x-none"/>
        </w:rPr>
        <w:t>ամբողջական նկարագիրը</w:t>
      </w:r>
      <w:r w:rsidR="00443B7A" w:rsidRPr="00BE3DCD">
        <w:rPr>
          <w:rFonts w:ascii="GHEA Grapalat" w:hAnsi="GHEA Grapalat" w:cs="Sylfaen"/>
          <w:sz w:val="20"/>
          <w:lang w:val="af-ZA"/>
        </w:rPr>
        <w:t xml:space="preserve">: </w:t>
      </w:r>
    </w:p>
    <w:p w:rsidR="00096865" w:rsidRPr="00BE3DCD" w:rsidRDefault="00AA0AD8" w:rsidP="00EF3662">
      <w:pPr>
        <w:ind w:firstLine="567"/>
        <w:jc w:val="both"/>
        <w:rPr>
          <w:rFonts w:ascii="GHEA Grapalat" w:hAnsi="GHEA Grapalat" w:cs="Sylfaen"/>
          <w:sz w:val="20"/>
          <w:lang w:val="af-ZA"/>
        </w:rPr>
      </w:pPr>
      <w:r w:rsidRPr="00BE3DCD">
        <w:rPr>
          <w:rFonts w:ascii="GHEA Grapalat" w:hAnsi="GHEA Grapalat" w:cs="Sylfaen"/>
          <w:sz w:val="20"/>
          <w:lang w:val="af-ZA"/>
        </w:rPr>
        <w:t>9</w:t>
      </w:r>
      <w:r w:rsidR="003717D2" w:rsidRPr="00BE3DCD">
        <w:rPr>
          <w:rFonts w:ascii="GHEA Grapalat" w:hAnsi="GHEA Grapalat" w:cs="Sylfaen"/>
          <w:sz w:val="20"/>
          <w:lang w:val="hy-AM"/>
        </w:rPr>
        <w:t>.</w:t>
      </w:r>
      <w:r w:rsidR="00325647" w:rsidRPr="00BE3DCD">
        <w:rPr>
          <w:rFonts w:ascii="GHEA Grapalat" w:hAnsi="GHEA Grapalat" w:cs="Sylfaen"/>
          <w:sz w:val="20"/>
          <w:lang w:val="af-ZA"/>
        </w:rPr>
        <w:t>4</w:t>
      </w:r>
      <w:r w:rsidR="00096865" w:rsidRPr="00BE3DCD">
        <w:rPr>
          <w:rFonts w:ascii="GHEA Grapalat" w:hAnsi="GHEA Grapalat" w:cs="Sylfaen"/>
          <w:sz w:val="20"/>
          <w:lang w:val="af-ZA"/>
        </w:rPr>
        <w:t xml:space="preserve"> </w:t>
      </w:r>
      <w:r w:rsidR="00096865" w:rsidRPr="00BE3DCD">
        <w:rPr>
          <w:rFonts w:ascii="GHEA Grapalat" w:hAnsi="GHEA Grapalat" w:cs="Sylfaen"/>
          <w:sz w:val="20"/>
          <w:lang w:val="hy-AM"/>
        </w:rPr>
        <w:t>Եթե</w:t>
      </w:r>
      <w:r w:rsidR="00096865" w:rsidRPr="00BE3DCD">
        <w:rPr>
          <w:rFonts w:ascii="GHEA Grapalat" w:hAnsi="GHEA Grapalat" w:cs="Sylfaen"/>
          <w:sz w:val="20"/>
          <w:lang w:val="af-ZA"/>
        </w:rPr>
        <w:t xml:space="preserve"> </w:t>
      </w:r>
      <w:r w:rsidR="00096865" w:rsidRPr="00BE3DCD">
        <w:rPr>
          <w:rFonts w:ascii="GHEA Grapalat" w:hAnsi="GHEA Grapalat" w:cs="Sylfaen"/>
          <w:sz w:val="20"/>
          <w:lang w:val="hy-AM"/>
        </w:rPr>
        <w:t>ընտրված</w:t>
      </w:r>
      <w:r w:rsidR="00096865" w:rsidRPr="00BE3DCD">
        <w:rPr>
          <w:rFonts w:ascii="GHEA Grapalat" w:hAnsi="GHEA Grapalat" w:cs="Sylfaen"/>
          <w:sz w:val="20"/>
          <w:lang w:val="af-ZA"/>
        </w:rPr>
        <w:t xml:space="preserve"> </w:t>
      </w:r>
      <w:r w:rsidR="00096865" w:rsidRPr="00BE3DCD">
        <w:rPr>
          <w:rFonts w:ascii="GHEA Grapalat" w:hAnsi="GHEA Grapalat" w:cs="Sylfaen"/>
          <w:sz w:val="20"/>
          <w:lang w:val="hy-AM"/>
        </w:rPr>
        <w:t>մասնակիցը</w:t>
      </w:r>
      <w:r w:rsidR="00096865" w:rsidRPr="00BE3DCD">
        <w:rPr>
          <w:rFonts w:ascii="GHEA Grapalat" w:hAnsi="GHEA Grapalat" w:cs="Sylfaen"/>
          <w:sz w:val="20"/>
          <w:lang w:val="af-ZA"/>
        </w:rPr>
        <w:t xml:space="preserve"> </w:t>
      </w:r>
      <w:r w:rsidR="00096865" w:rsidRPr="00BE3DCD">
        <w:rPr>
          <w:rFonts w:ascii="GHEA Grapalat" w:hAnsi="GHEA Grapalat" w:cs="Sylfaen"/>
          <w:sz w:val="20"/>
          <w:lang w:val="hy-AM"/>
        </w:rPr>
        <w:t>պայմանագիր</w:t>
      </w:r>
      <w:r w:rsidR="00096865" w:rsidRPr="00BE3DCD">
        <w:rPr>
          <w:rFonts w:ascii="GHEA Grapalat" w:hAnsi="GHEA Grapalat" w:cs="Sylfaen"/>
          <w:sz w:val="20"/>
          <w:lang w:val="af-ZA"/>
        </w:rPr>
        <w:t xml:space="preserve"> </w:t>
      </w:r>
      <w:r w:rsidR="00096865" w:rsidRPr="00BE3DCD">
        <w:rPr>
          <w:rFonts w:ascii="GHEA Grapalat" w:hAnsi="GHEA Grapalat" w:cs="Sylfaen"/>
          <w:sz w:val="20"/>
          <w:lang w:val="hy-AM"/>
        </w:rPr>
        <w:t>կնքելու</w:t>
      </w:r>
      <w:r w:rsidR="00096865" w:rsidRPr="00BE3DCD">
        <w:rPr>
          <w:rFonts w:ascii="GHEA Grapalat" w:hAnsi="GHEA Grapalat" w:cs="Sylfaen"/>
          <w:sz w:val="20"/>
          <w:lang w:val="af-ZA"/>
        </w:rPr>
        <w:t xml:space="preserve"> </w:t>
      </w:r>
      <w:r w:rsidR="00096865" w:rsidRPr="00BE3DCD">
        <w:rPr>
          <w:rFonts w:ascii="GHEA Grapalat" w:hAnsi="GHEA Grapalat" w:cs="Sylfaen"/>
          <w:sz w:val="20"/>
          <w:lang w:val="hy-AM"/>
        </w:rPr>
        <w:t>մասին</w:t>
      </w:r>
      <w:r w:rsidR="00096865" w:rsidRPr="00BE3DCD">
        <w:rPr>
          <w:rFonts w:ascii="GHEA Grapalat" w:hAnsi="GHEA Grapalat" w:cs="Sylfaen"/>
          <w:sz w:val="20"/>
          <w:lang w:val="af-ZA"/>
        </w:rPr>
        <w:t xml:space="preserve"> </w:t>
      </w:r>
      <w:r w:rsidR="00096865" w:rsidRPr="00BE3DCD">
        <w:rPr>
          <w:rFonts w:ascii="GHEA Grapalat" w:hAnsi="GHEA Grapalat" w:cs="Sylfaen"/>
          <w:sz w:val="20"/>
          <w:lang w:val="hy-AM"/>
        </w:rPr>
        <w:t>ծանուցումը</w:t>
      </w:r>
      <w:r w:rsidR="00096865" w:rsidRPr="00BE3DCD">
        <w:rPr>
          <w:rFonts w:ascii="GHEA Grapalat" w:hAnsi="GHEA Grapalat" w:cs="Sylfaen"/>
          <w:sz w:val="20"/>
          <w:lang w:val="af-ZA"/>
        </w:rPr>
        <w:t xml:space="preserve"> </w:t>
      </w:r>
      <w:r w:rsidR="00096865" w:rsidRPr="00BE3DCD">
        <w:rPr>
          <w:rFonts w:ascii="GHEA Grapalat" w:hAnsi="GHEA Grapalat" w:cs="Sylfaen"/>
          <w:sz w:val="20"/>
          <w:lang w:val="hy-AM"/>
        </w:rPr>
        <w:t>և</w:t>
      </w:r>
      <w:r w:rsidR="00096865" w:rsidRPr="00BE3DCD">
        <w:rPr>
          <w:rFonts w:ascii="GHEA Grapalat" w:hAnsi="GHEA Grapalat" w:cs="Sylfaen"/>
          <w:sz w:val="20"/>
          <w:lang w:val="af-ZA"/>
        </w:rPr>
        <w:t xml:space="preserve"> </w:t>
      </w:r>
      <w:r w:rsidR="00096865" w:rsidRPr="00BE3DCD">
        <w:rPr>
          <w:rFonts w:ascii="GHEA Grapalat" w:hAnsi="GHEA Grapalat" w:cs="Sylfaen"/>
          <w:sz w:val="20"/>
          <w:lang w:val="hy-AM"/>
        </w:rPr>
        <w:t>պայմանագրի</w:t>
      </w:r>
      <w:r w:rsidR="00096865" w:rsidRPr="00BE3DCD">
        <w:rPr>
          <w:rFonts w:ascii="GHEA Grapalat" w:hAnsi="GHEA Grapalat" w:cs="Sylfaen"/>
          <w:sz w:val="20"/>
          <w:lang w:val="af-ZA"/>
        </w:rPr>
        <w:t xml:space="preserve"> </w:t>
      </w:r>
      <w:r w:rsidR="00096865" w:rsidRPr="00BE3DCD">
        <w:rPr>
          <w:rFonts w:ascii="GHEA Grapalat" w:hAnsi="GHEA Grapalat" w:cs="Sylfaen"/>
          <w:sz w:val="20"/>
          <w:lang w:val="hy-AM"/>
        </w:rPr>
        <w:t>նախագիծ</w:t>
      </w:r>
      <w:r w:rsidR="00443B7A" w:rsidRPr="00BE3DCD">
        <w:rPr>
          <w:rFonts w:ascii="GHEA Grapalat" w:hAnsi="GHEA Grapalat" w:cs="Sylfaen"/>
          <w:sz w:val="20"/>
        </w:rPr>
        <w:t>ն</w:t>
      </w:r>
      <w:r w:rsidR="00096865" w:rsidRPr="00BE3DCD">
        <w:rPr>
          <w:rFonts w:ascii="GHEA Grapalat" w:hAnsi="GHEA Grapalat" w:cs="Sylfaen"/>
          <w:sz w:val="20"/>
          <w:lang w:val="af-ZA"/>
        </w:rPr>
        <w:t xml:space="preserve"> </w:t>
      </w:r>
      <w:r w:rsidR="00096865" w:rsidRPr="00BE3DCD">
        <w:rPr>
          <w:rFonts w:ascii="GHEA Grapalat" w:hAnsi="GHEA Grapalat" w:cs="Sylfaen"/>
          <w:sz w:val="20"/>
          <w:lang w:val="hy-AM"/>
        </w:rPr>
        <w:t>ստանալուց</w:t>
      </w:r>
      <w:r w:rsidR="00096865" w:rsidRPr="00BE3DCD">
        <w:rPr>
          <w:rFonts w:ascii="GHEA Grapalat" w:hAnsi="GHEA Grapalat" w:cs="Sylfaen"/>
          <w:sz w:val="20"/>
          <w:lang w:val="af-ZA"/>
        </w:rPr>
        <w:t xml:space="preserve"> </w:t>
      </w:r>
      <w:r w:rsidR="00096865" w:rsidRPr="00BE3DCD">
        <w:rPr>
          <w:rFonts w:ascii="GHEA Grapalat" w:hAnsi="GHEA Grapalat" w:cs="Sylfaen"/>
          <w:sz w:val="20"/>
          <w:lang w:val="hy-AM"/>
        </w:rPr>
        <w:t>հետո</w:t>
      </w:r>
      <w:r w:rsidR="00443B7A" w:rsidRPr="00BE3DCD">
        <w:rPr>
          <w:rFonts w:ascii="GHEA Grapalat" w:hAnsi="GHEA Grapalat" w:cs="Sylfaen"/>
          <w:sz w:val="20"/>
          <w:lang w:val="af-ZA"/>
        </w:rPr>
        <w:t xml:space="preserve">` 10 </w:t>
      </w:r>
      <w:r w:rsidR="00443B7A" w:rsidRPr="00BE3DCD">
        <w:rPr>
          <w:rFonts w:ascii="GHEA Grapalat" w:hAnsi="GHEA Grapalat" w:cs="Sylfaen"/>
          <w:sz w:val="20"/>
        </w:rPr>
        <w:t>աշխատանքային</w:t>
      </w:r>
      <w:r w:rsidR="00096865" w:rsidRPr="00BE3DCD">
        <w:rPr>
          <w:rFonts w:ascii="GHEA Grapalat" w:hAnsi="GHEA Grapalat" w:cs="Sylfaen"/>
          <w:sz w:val="20"/>
          <w:lang w:val="af-ZA"/>
        </w:rPr>
        <w:t xml:space="preserve"> </w:t>
      </w:r>
      <w:r w:rsidR="00096865" w:rsidRPr="00BE3DCD">
        <w:rPr>
          <w:rFonts w:ascii="GHEA Grapalat" w:hAnsi="GHEA Grapalat" w:cs="Sylfaen"/>
          <w:sz w:val="20"/>
          <w:lang w:val="hy-AM"/>
        </w:rPr>
        <w:t>օրվա</w:t>
      </w:r>
      <w:r w:rsidR="00096865" w:rsidRPr="00BE3DCD">
        <w:rPr>
          <w:rFonts w:ascii="GHEA Grapalat" w:hAnsi="GHEA Grapalat" w:cs="Sylfaen"/>
          <w:sz w:val="20"/>
          <w:lang w:val="af-ZA"/>
        </w:rPr>
        <w:t xml:space="preserve"> </w:t>
      </w:r>
      <w:r w:rsidR="00096865" w:rsidRPr="00BE3DCD">
        <w:rPr>
          <w:rFonts w:ascii="GHEA Grapalat" w:hAnsi="GHEA Grapalat" w:cs="Sylfaen"/>
          <w:sz w:val="20"/>
          <w:lang w:val="hy-AM"/>
        </w:rPr>
        <w:t>ընթացքում</w:t>
      </w:r>
      <w:r w:rsidR="00096865" w:rsidRPr="00BE3DCD">
        <w:rPr>
          <w:rFonts w:ascii="GHEA Grapalat" w:hAnsi="GHEA Grapalat" w:cs="Sylfaen"/>
          <w:sz w:val="20"/>
          <w:lang w:val="af-ZA"/>
        </w:rPr>
        <w:t xml:space="preserve"> </w:t>
      </w:r>
      <w:r w:rsidR="00096865" w:rsidRPr="00BE3DCD">
        <w:rPr>
          <w:rFonts w:ascii="GHEA Grapalat" w:hAnsi="GHEA Grapalat" w:cs="Sylfaen"/>
          <w:sz w:val="20"/>
          <w:lang w:val="hy-AM"/>
        </w:rPr>
        <w:t>չի</w:t>
      </w:r>
      <w:r w:rsidR="00096865" w:rsidRPr="00BE3DCD">
        <w:rPr>
          <w:rFonts w:ascii="GHEA Grapalat" w:hAnsi="GHEA Grapalat" w:cs="Sylfaen"/>
          <w:sz w:val="20"/>
          <w:lang w:val="af-ZA"/>
        </w:rPr>
        <w:t xml:space="preserve"> </w:t>
      </w:r>
      <w:r w:rsidR="00096865" w:rsidRPr="00BE3DCD">
        <w:rPr>
          <w:rFonts w:ascii="GHEA Grapalat" w:hAnsi="GHEA Grapalat" w:cs="Sylfaen"/>
          <w:sz w:val="20"/>
          <w:lang w:val="hy-AM"/>
        </w:rPr>
        <w:t>ստորագրում</w:t>
      </w:r>
      <w:r w:rsidR="00096865" w:rsidRPr="00BE3DCD">
        <w:rPr>
          <w:rFonts w:ascii="GHEA Grapalat" w:hAnsi="GHEA Grapalat" w:cs="Sylfaen"/>
          <w:sz w:val="20"/>
          <w:lang w:val="af-ZA"/>
        </w:rPr>
        <w:t xml:space="preserve"> </w:t>
      </w:r>
      <w:r w:rsidR="00096865" w:rsidRPr="00BE3DCD">
        <w:rPr>
          <w:rFonts w:ascii="GHEA Grapalat" w:hAnsi="GHEA Grapalat" w:cs="Sylfaen"/>
          <w:sz w:val="20"/>
          <w:lang w:val="hy-AM"/>
        </w:rPr>
        <w:t>պայմանագիրը</w:t>
      </w:r>
      <w:r w:rsidR="00096865" w:rsidRPr="00BE3DCD">
        <w:rPr>
          <w:rFonts w:ascii="GHEA Grapalat" w:hAnsi="GHEA Grapalat" w:cs="Sylfaen"/>
          <w:sz w:val="20"/>
          <w:lang w:val="af-ZA"/>
        </w:rPr>
        <w:t xml:space="preserve"> </w:t>
      </w:r>
      <w:r w:rsidR="00096865" w:rsidRPr="00BE3DCD">
        <w:rPr>
          <w:rFonts w:ascii="GHEA Grapalat" w:hAnsi="GHEA Grapalat" w:cs="Sylfaen"/>
          <w:sz w:val="20"/>
          <w:lang w:val="hy-AM"/>
        </w:rPr>
        <w:t>և</w:t>
      </w:r>
      <w:r w:rsidR="00096865" w:rsidRPr="00BE3DCD">
        <w:rPr>
          <w:rFonts w:ascii="GHEA Grapalat" w:hAnsi="GHEA Grapalat" w:cs="Sylfaen"/>
          <w:sz w:val="20"/>
          <w:lang w:val="af-ZA"/>
        </w:rPr>
        <w:t xml:space="preserve"> </w:t>
      </w:r>
      <w:r w:rsidRPr="00BE3DCD">
        <w:rPr>
          <w:rFonts w:ascii="GHEA Grapalat" w:hAnsi="GHEA Grapalat" w:cs="Sylfaen"/>
          <w:sz w:val="20"/>
          <w:lang w:val="af-ZA"/>
        </w:rPr>
        <w:t>պ</w:t>
      </w:r>
      <w:r w:rsidR="00096865" w:rsidRPr="00BE3DCD">
        <w:rPr>
          <w:rFonts w:ascii="GHEA Grapalat" w:hAnsi="GHEA Grapalat" w:cs="Sylfaen"/>
          <w:sz w:val="20"/>
          <w:lang w:val="ru-RU"/>
        </w:rPr>
        <w:t>ատվիրատուին</w:t>
      </w:r>
      <w:r w:rsidR="00096865" w:rsidRPr="00BE3DCD">
        <w:rPr>
          <w:rFonts w:ascii="GHEA Grapalat" w:hAnsi="GHEA Grapalat" w:cs="Sylfaen"/>
          <w:sz w:val="20"/>
          <w:lang w:val="af-ZA"/>
        </w:rPr>
        <w:t xml:space="preserve"> </w:t>
      </w:r>
      <w:r w:rsidR="00096865" w:rsidRPr="00BE3DCD">
        <w:rPr>
          <w:rFonts w:ascii="GHEA Grapalat" w:hAnsi="GHEA Grapalat" w:cs="Sylfaen"/>
          <w:sz w:val="20"/>
          <w:lang w:val="ru-RU"/>
        </w:rPr>
        <w:t>ներկայացնում</w:t>
      </w:r>
      <w:r w:rsidR="00096865" w:rsidRPr="00BE3DCD">
        <w:rPr>
          <w:rFonts w:ascii="GHEA Grapalat" w:hAnsi="GHEA Grapalat" w:cs="Sylfaen"/>
          <w:sz w:val="20"/>
          <w:lang w:val="af-ZA"/>
        </w:rPr>
        <w:t xml:space="preserve"> </w:t>
      </w:r>
      <w:r w:rsidR="00F96621" w:rsidRPr="00BE3DCD">
        <w:rPr>
          <w:rFonts w:ascii="GHEA Grapalat" w:hAnsi="GHEA Grapalat" w:cs="Sylfaen"/>
          <w:sz w:val="20"/>
          <w:lang w:val="af-ZA"/>
        </w:rPr>
        <w:t xml:space="preserve">որակավորման և </w:t>
      </w:r>
      <w:r w:rsidR="00096865" w:rsidRPr="00BE3DCD">
        <w:rPr>
          <w:rFonts w:ascii="GHEA Grapalat" w:hAnsi="GHEA Grapalat" w:cs="Sylfaen"/>
          <w:sz w:val="20"/>
          <w:lang w:val="ru-RU"/>
        </w:rPr>
        <w:t>պայմանագրի</w:t>
      </w:r>
      <w:r w:rsidR="00443B7A" w:rsidRPr="00BE3DCD">
        <w:rPr>
          <w:rFonts w:ascii="GHEA Grapalat" w:hAnsi="GHEA Grapalat" w:cs="Sylfaen"/>
          <w:sz w:val="20"/>
          <w:lang w:val="af-ZA"/>
        </w:rPr>
        <w:t xml:space="preserve"> </w:t>
      </w:r>
      <w:r w:rsidR="00443B7A" w:rsidRPr="00BE3DCD">
        <w:rPr>
          <w:rFonts w:ascii="GHEA Grapalat" w:hAnsi="GHEA Grapalat" w:cs="Sylfaen"/>
          <w:sz w:val="20"/>
        </w:rPr>
        <w:t>ապահովումը</w:t>
      </w:r>
      <w:r w:rsidR="00096865" w:rsidRPr="00BE3DCD">
        <w:rPr>
          <w:rFonts w:ascii="GHEA Grapalat" w:hAnsi="GHEA Grapalat" w:cs="Sylfaen"/>
          <w:sz w:val="20"/>
          <w:lang w:val="af-ZA"/>
        </w:rPr>
        <w:t>,</w:t>
      </w:r>
      <w:r w:rsidR="00096865" w:rsidRPr="00BE3DCD">
        <w:rPr>
          <w:rFonts w:ascii="GHEA Grapalat" w:hAnsi="GHEA Grapalat" w:cs="Sylfaen"/>
          <w:i/>
          <w:sz w:val="20"/>
          <w:lang w:val="af-ZA"/>
        </w:rPr>
        <w:t xml:space="preserve"> </w:t>
      </w:r>
      <w:r w:rsidR="00096865" w:rsidRPr="00BE3DCD">
        <w:rPr>
          <w:rFonts w:ascii="GHEA Grapalat" w:hAnsi="GHEA Grapalat" w:cs="Sylfaen"/>
          <w:sz w:val="20"/>
          <w:lang w:val="hy-AM"/>
        </w:rPr>
        <w:t>ապա նա զրկվում է պայմանագիրը ստորագրելու իրավունքից</w:t>
      </w:r>
      <w:r w:rsidR="004D5671" w:rsidRPr="00BE3DCD">
        <w:rPr>
          <w:rFonts w:ascii="GHEA Grapalat" w:hAnsi="GHEA Grapalat" w:cs="Sylfaen"/>
          <w:sz w:val="20"/>
          <w:lang w:val="hy-AM"/>
        </w:rPr>
        <w:t>։</w:t>
      </w:r>
      <w:r w:rsidR="00443B7A" w:rsidRPr="00BE3DCD">
        <w:rPr>
          <w:rFonts w:ascii="GHEA Grapalat" w:hAnsi="GHEA Grapalat" w:cs="Sylfaen"/>
          <w:sz w:val="20"/>
          <w:lang w:val="af-ZA"/>
        </w:rPr>
        <w:t xml:space="preserve"> </w:t>
      </w:r>
      <w:r w:rsidR="00443B7A" w:rsidRPr="00BE3DCD">
        <w:rPr>
          <w:rFonts w:ascii="GHEA Grapalat" w:hAnsi="GHEA Grapalat" w:cs="Sylfaen"/>
          <w:sz w:val="20"/>
          <w:lang w:val="hy-AM"/>
        </w:rPr>
        <w:t>Պայմանագրով կանխավճար նախատեսվելու դեպքում սույն կետով նախատեսված ժամկետը սահմանվում է 15 աշխատանքային օր:</w:t>
      </w:r>
    </w:p>
    <w:p w:rsidR="000313A6" w:rsidRPr="00BE3DCD" w:rsidRDefault="000313A6" w:rsidP="00EF3662">
      <w:pPr>
        <w:ind w:firstLine="567"/>
        <w:jc w:val="both"/>
        <w:rPr>
          <w:rFonts w:ascii="GHEA Grapalat" w:hAnsi="GHEA Grapalat" w:cs="Sylfaen"/>
          <w:sz w:val="20"/>
          <w:lang w:val="af-ZA"/>
        </w:rPr>
      </w:pPr>
      <w:r w:rsidRPr="00BE3DCD">
        <w:rPr>
          <w:rFonts w:ascii="GHEA Grapalat" w:hAnsi="GHEA Grapalat" w:cs="Sylfaen"/>
          <w:sz w:val="20"/>
          <w:lang w:val="hy-AM"/>
        </w:rPr>
        <w:t>Ընդ</w:t>
      </w:r>
      <w:r w:rsidRPr="00BE3DCD">
        <w:rPr>
          <w:rFonts w:ascii="GHEA Grapalat" w:hAnsi="GHEA Grapalat" w:cs="Sylfaen"/>
          <w:sz w:val="20"/>
          <w:lang w:val="af-ZA"/>
        </w:rPr>
        <w:t xml:space="preserve"> </w:t>
      </w:r>
      <w:r w:rsidRPr="00BE3DCD">
        <w:rPr>
          <w:rFonts w:ascii="GHEA Grapalat" w:hAnsi="GHEA Grapalat" w:cs="Sylfaen"/>
          <w:sz w:val="20"/>
          <w:lang w:val="hy-AM"/>
        </w:rPr>
        <w:t>որում</w:t>
      </w:r>
      <w:r w:rsidRPr="00BE3DCD">
        <w:rPr>
          <w:rFonts w:ascii="GHEA Grapalat" w:hAnsi="GHEA Grapalat" w:cs="Sylfaen"/>
          <w:sz w:val="20"/>
          <w:lang w:val="af-ZA"/>
        </w:rPr>
        <w:t xml:space="preserve"> </w:t>
      </w:r>
      <w:r w:rsidRPr="00BE3DCD">
        <w:rPr>
          <w:rFonts w:ascii="GHEA Grapalat" w:hAnsi="GHEA Grapalat" w:cs="Sylfaen"/>
          <w:sz w:val="20"/>
          <w:lang w:val="hy-AM"/>
        </w:rPr>
        <w:t xml:space="preserve">ընտրված մասնակցի կողմից հաստատված պայմանագրի նախագիծը </w:t>
      </w:r>
      <w:r w:rsidR="00A6756D" w:rsidRPr="00BE3DCD">
        <w:rPr>
          <w:rFonts w:ascii="GHEA Grapalat" w:hAnsi="GHEA Grapalat" w:cs="Sylfaen"/>
          <w:sz w:val="20"/>
        </w:rPr>
        <w:t>պ</w:t>
      </w:r>
      <w:r w:rsidRPr="00BE3DC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BE3DCD">
        <w:rPr>
          <w:rFonts w:ascii="GHEA Grapalat" w:hAnsi="GHEA Grapalat" w:cs="Sylfaen"/>
          <w:sz w:val="20"/>
        </w:rPr>
        <w:t>պ</w:t>
      </w:r>
      <w:r w:rsidRPr="00BE3DCD">
        <w:rPr>
          <w:rFonts w:ascii="GHEA Grapalat" w:hAnsi="GHEA Grapalat" w:cs="Sylfaen"/>
          <w:sz w:val="20"/>
          <w:lang w:val="hy-AM"/>
        </w:rPr>
        <w:t>ատվիրատուի փաստաթղթաշրջանառ</w:t>
      </w:r>
      <w:r w:rsidR="005F7C1D" w:rsidRPr="00BE3DCD">
        <w:rPr>
          <w:rFonts w:ascii="GHEA Grapalat" w:hAnsi="GHEA Grapalat" w:cs="Sylfaen"/>
          <w:sz w:val="20"/>
          <w:lang w:val="hy-AM"/>
        </w:rPr>
        <w:t>ության համակարգում:  Պա</w:t>
      </w:r>
      <w:r w:rsidRPr="00BE3DC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BE3DCD">
        <w:rPr>
          <w:rFonts w:ascii="GHEA Grapalat" w:hAnsi="GHEA Grapalat" w:cs="Sylfaen"/>
          <w:sz w:val="20"/>
          <w:lang w:val="af-ZA"/>
        </w:rPr>
        <w:t xml:space="preserve"> </w:t>
      </w:r>
      <w:r w:rsidR="005D3674" w:rsidRPr="00BE3DCD">
        <w:rPr>
          <w:rFonts w:ascii="GHEA Grapalat" w:hAnsi="GHEA Grapalat" w:cs="Sylfaen"/>
          <w:sz w:val="20"/>
        </w:rPr>
        <w:t>և</w:t>
      </w:r>
      <w:r w:rsidR="005D3674" w:rsidRPr="00BE3DCD">
        <w:rPr>
          <w:rFonts w:ascii="GHEA Grapalat" w:hAnsi="GHEA Grapalat" w:cs="Sylfaen"/>
          <w:sz w:val="20"/>
          <w:lang w:val="af-ZA"/>
        </w:rPr>
        <w:t xml:space="preserve"> </w:t>
      </w:r>
      <w:r w:rsidR="005D3674" w:rsidRPr="00BE3DCD">
        <w:rPr>
          <w:rFonts w:ascii="GHEA Grapalat" w:hAnsi="GHEA Grapalat" w:cs="Sylfaen"/>
          <w:sz w:val="20"/>
        </w:rPr>
        <w:t>հաստատմանը</w:t>
      </w:r>
      <w:r w:rsidR="005D3674" w:rsidRPr="00BE3DCD">
        <w:rPr>
          <w:rFonts w:ascii="GHEA Grapalat" w:hAnsi="GHEA Grapalat" w:cs="Sylfaen"/>
          <w:sz w:val="20"/>
          <w:lang w:val="af-ZA"/>
        </w:rPr>
        <w:t xml:space="preserve"> </w:t>
      </w:r>
      <w:r w:rsidR="005D3674" w:rsidRPr="00BE3DCD">
        <w:rPr>
          <w:rFonts w:ascii="GHEA Grapalat" w:hAnsi="GHEA Grapalat" w:cs="Sylfaen"/>
          <w:sz w:val="20"/>
        </w:rPr>
        <w:t>հաջորդող</w:t>
      </w:r>
      <w:r w:rsidR="005D3674" w:rsidRPr="00BE3DCD">
        <w:rPr>
          <w:rFonts w:ascii="GHEA Grapalat" w:hAnsi="GHEA Grapalat" w:cs="Sylfaen"/>
          <w:sz w:val="20"/>
          <w:lang w:val="af-ZA"/>
        </w:rPr>
        <w:t xml:space="preserve"> </w:t>
      </w:r>
      <w:r w:rsidR="005D3674" w:rsidRPr="00BE3DCD">
        <w:rPr>
          <w:rFonts w:ascii="GHEA Grapalat" w:hAnsi="GHEA Grapalat" w:cs="Sylfaen"/>
          <w:sz w:val="20"/>
        </w:rPr>
        <w:t>աշխատանքային</w:t>
      </w:r>
      <w:r w:rsidR="005D3674" w:rsidRPr="00BE3DCD">
        <w:rPr>
          <w:rFonts w:ascii="GHEA Grapalat" w:hAnsi="GHEA Grapalat" w:cs="Sylfaen"/>
          <w:sz w:val="20"/>
          <w:lang w:val="af-ZA"/>
        </w:rPr>
        <w:t xml:space="preserve"> </w:t>
      </w:r>
      <w:r w:rsidR="005D3674" w:rsidRPr="00BE3DCD">
        <w:rPr>
          <w:rFonts w:ascii="GHEA Grapalat" w:hAnsi="GHEA Grapalat" w:cs="Sylfaen"/>
          <w:sz w:val="20"/>
        </w:rPr>
        <w:t>օրը</w:t>
      </w:r>
      <w:r w:rsidR="005D3674" w:rsidRPr="00BE3DCD">
        <w:rPr>
          <w:rFonts w:ascii="GHEA Grapalat" w:hAnsi="GHEA Grapalat" w:cs="Sylfaen"/>
          <w:sz w:val="20"/>
          <w:lang w:val="af-ZA"/>
        </w:rPr>
        <w:t xml:space="preserve"> </w:t>
      </w:r>
      <w:r w:rsidR="005D3674" w:rsidRPr="00BE3DCD">
        <w:rPr>
          <w:rFonts w:ascii="GHEA Grapalat" w:hAnsi="GHEA Grapalat" w:cs="Sylfaen"/>
          <w:sz w:val="20"/>
        </w:rPr>
        <w:t>ուղեկցող</w:t>
      </w:r>
      <w:r w:rsidR="005D3674" w:rsidRPr="00BE3DCD">
        <w:rPr>
          <w:rFonts w:ascii="GHEA Grapalat" w:hAnsi="GHEA Grapalat" w:cs="Sylfaen"/>
          <w:sz w:val="20"/>
          <w:lang w:val="af-ZA"/>
        </w:rPr>
        <w:t xml:space="preserve"> </w:t>
      </w:r>
      <w:r w:rsidR="005D3674" w:rsidRPr="00BE3DCD">
        <w:rPr>
          <w:rFonts w:ascii="GHEA Grapalat" w:hAnsi="GHEA Grapalat" w:cs="Sylfaen"/>
          <w:sz w:val="20"/>
        </w:rPr>
        <w:t>գրությամբ</w:t>
      </w:r>
      <w:r w:rsidR="005D3674" w:rsidRPr="00BE3DCD">
        <w:rPr>
          <w:rFonts w:ascii="GHEA Grapalat" w:hAnsi="GHEA Grapalat" w:cs="Sylfaen"/>
          <w:sz w:val="20"/>
          <w:lang w:val="af-ZA"/>
        </w:rPr>
        <w:t xml:space="preserve"> </w:t>
      </w:r>
      <w:r w:rsidR="005D3674" w:rsidRPr="00BE3DCD">
        <w:rPr>
          <w:rFonts w:ascii="GHEA Grapalat" w:hAnsi="GHEA Grapalat" w:cs="Sylfaen"/>
          <w:sz w:val="20"/>
        </w:rPr>
        <w:t>տրամադրվում</w:t>
      </w:r>
      <w:r w:rsidR="005D3674" w:rsidRPr="00BE3DCD">
        <w:rPr>
          <w:rFonts w:ascii="GHEA Grapalat" w:hAnsi="GHEA Grapalat" w:cs="Sylfaen"/>
          <w:sz w:val="20"/>
          <w:lang w:val="af-ZA"/>
        </w:rPr>
        <w:t xml:space="preserve"> </w:t>
      </w:r>
      <w:r w:rsidR="005D3674" w:rsidRPr="00BE3DCD">
        <w:rPr>
          <w:rFonts w:ascii="GHEA Grapalat" w:hAnsi="GHEA Grapalat" w:cs="Sylfaen"/>
          <w:sz w:val="20"/>
        </w:rPr>
        <w:t>է</w:t>
      </w:r>
      <w:r w:rsidR="005D3674" w:rsidRPr="00BE3DCD">
        <w:rPr>
          <w:rFonts w:ascii="GHEA Grapalat" w:hAnsi="GHEA Grapalat" w:cs="Sylfaen"/>
          <w:sz w:val="20"/>
          <w:lang w:val="af-ZA"/>
        </w:rPr>
        <w:t xml:space="preserve"> </w:t>
      </w:r>
      <w:r w:rsidR="005D3674" w:rsidRPr="00BE3DCD">
        <w:rPr>
          <w:rFonts w:ascii="GHEA Grapalat" w:hAnsi="GHEA Grapalat" w:cs="Sylfaen"/>
          <w:sz w:val="20"/>
        </w:rPr>
        <w:t>ընտրված</w:t>
      </w:r>
      <w:r w:rsidR="005D3674" w:rsidRPr="00BE3DCD">
        <w:rPr>
          <w:rFonts w:ascii="GHEA Grapalat" w:hAnsi="GHEA Grapalat" w:cs="Sylfaen"/>
          <w:sz w:val="20"/>
          <w:lang w:val="af-ZA"/>
        </w:rPr>
        <w:t xml:space="preserve"> </w:t>
      </w:r>
      <w:r w:rsidR="005D3674" w:rsidRPr="00BE3DCD">
        <w:rPr>
          <w:rFonts w:ascii="GHEA Grapalat" w:hAnsi="GHEA Grapalat" w:cs="Sylfaen"/>
          <w:sz w:val="20"/>
        </w:rPr>
        <w:t>մասնակցին</w:t>
      </w:r>
      <w:r w:rsidRPr="00BE3DCD">
        <w:rPr>
          <w:rFonts w:ascii="GHEA Grapalat" w:hAnsi="GHEA Grapalat" w:cs="Sylfaen"/>
          <w:sz w:val="20"/>
          <w:lang w:val="hy-AM"/>
        </w:rPr>
        <w:t>:</w:t>
      </w:r>
    </w:p>
    <w:p w:rsidR="00D612BC" w:rsidRPr="00BE3DCD" w:rsidRDefault="00AA0AD8" w:rsidP="00EF3662">
      <w:pPr>
        <w:pStyle w:val="a3"/>
        <w:spacing w:line="240" w:lineRule="auto"/>
        <w:ind w:firstLine="567"/>
        <w:rPr>
          <w:rFonts w:ascii="GHEA Grapalat" w:hAnsi="GHEA Grapalat" w:cs="Sylfaen"/>
          <w:i w:val="0"/>
          <w:szCs w:val="24"/>
          <w:lang w:val="af-ZA"/>
        </w:rPr>
      </w:pPr>
      <w:r w:rsidRPr="00BE3DCD">
        <w:rPr>
          <w:rFonts w:ascii="GHEA Grapalat" w:hAnsi="GHEA Grapalat" w:cs="Sylfaen"/>
          <w:i w:val="0"/>
          <w:szCs w:val="24"/>
          <w:lang w:val="af-ZA"/>
        </w:rPr>
        <w:t>9</w:t>
      </w:r>
      <w:r w:rsidR="00D17258" w:rsidRPr="00BE3DCD">
        <w:rPr>
          <w:rFonts w:ascii="GHEA Grapalat" w:hAnsi="GHEA Grapalat" w:cs="Sylfaen"/>
          <w:i w:val="0"/>
          <w:szCs w:val="24"/>
          <w:lang w:val="af-ZA"/>
        </w:rPr>
        <w:t>.</w:t>
      </w:r>
      <w:r w:rsidR="00AE2768" w:rsidRPr="00BE3DCD">
        <w:rPr>
          <w:rFonts w:ascii="GHEA Grapalat" w:hAnsi="GHEA Grapalat" w:cs="Sylfaen"/>
          <w:i w:val="0"/>
          <w:szCs w:val="24"/>
          <w:lang w:val="af-ZA"/>
        </w:rPr>
        <w:t xml:space="preserve">5 </w:t>
      </w:r>
      <w:r w:rsidR="00096865" w:rsidRPr="00BE3DCD">
        <w:rPr>
          <w:rFonts w:ascii="GHEA Grapalat" w:hAnsi="GHEA Grapalat" w:cs="Sylfaen"/>
          <w:i w:val="0"/>
          <w:szCs w:val="24"/>
          <w:lang w:val="ru-RU"/>
        </w:rPr>
        <w:t>Մինչև</w:t>
      </w:r>
      <w:r w:rsidR="00096865" w:rsidRPr="00BE3DCD">
        <w:rPr>
          <w:rFonts w:ascii="GHEA Grapalat" w:hAnsi="GHEA Grapalat" w:cs="Sylfaen"/>
          <w:i w:val="0"/>
          <w:szCs w:val="24"/>
          <w:lang w:val="af-ZA"/>
        </w:rPr>
        <w:t xml:space="preserve"> </w:t>
      </w:r>
      <w:r w:rsidR="00096865" w:rsidRPr="00BE3DCD">
        <w:rPr>
          <w:rFonts w:ascii="GHEA Grapalat" w:hAnsi="GHEA Grapalat" w:cs="Sylfaen"/>
          <w:i w:val="0"/>
          <w:szCs w:val="24"/>
          <w:lang w:val="ru-RU"/>
        </w:rPr>
        <w:t>սույն</w:t>
      </w:r>
      <w:r w:rsidR="00096865" w:rsidRPr="00BE3DCD">
        <w:rPr>
          <w:rFonts w:ascii="GHEA Grapalat" w:hAnsi="GHEA Grapalat" w:cs="Sylfaen"/>
          <w:i w:val="0"/>
          <w:szCs w:val="24"/>
          <w:lang w:val="af-ZA"/>
        </w:rPr>
        <w:t xml:space="preserve"> </w:t>
      </w:r>
      <w:r w:rsidR="00096865" w:rsidRPr="00BE3DCD">
        <w:rPr>
          <w:rFonts w:ascii="GHEA Grapalat" w:hAnsi="GHEA Grapalat" w:cs="Sylfaen"/>
          <w:i w:val="0"/>
          <w:szCs w:val="24"/>
          <w:lang w:val="ru-RU"/>
        </w:rPr>
        <w:t>հրավերի</w:t>
      </w:r>
      <w:r w:rsidR="00096865" w:rsidRPr="00BE3DCD">
        <w:rPr>
          <w:rFonts w:ascii="GHEA Grapalat" w:hAnsi="GHEA Grapalat" w:cs="Sylfaen"/>
          <w:i w:val="0"/>
          <w:szCs w:val="24"/>
          <w:lang w:val="af-ZA"/>
        </w:rPr>
        <w:t xml:space="preserve"> </w:t>
      </w:r>
      <w:r w:rsidR="00447FFD" w:rsidRPr="00BE3DCD">
        <w:rPr>
          <w:rFonts w:ascii="GHEA Grapalat" w:hAnsi="GHEA Grapalat" w:cs="Sylfaen"/>
          <w:i w:val="0"/>
          <w:szCs w:val="24"/>
          <w:lang w:val="af-ZA"/>
        </w:rPr>
        <w:t xml:space="preserve">1-ին մասի </w:t>
      </w:r>
      <w:r w:rsidR="00A6756D" w:rsidRPr="00BE3DCD">
        <w:rPr>
          <w:rFonts w:ascii="GHEA Grapalat" w:hAnsi="GHEA Grapalat" w:cs="Sylfaen"/>
          <w:i w:val="0"/>
          <w:szCs w:val="24"/>
          <w:lang w:val="af-ZA"/>
        </w:rPr>
        <w:t>9</w:t>
      </w:r>
      <w:r w:rsidR="005B1DD6" w:rsidRPr="00BE3DCD">
        <w:rPr>
          <w:rFonts w:ascii="GHEA Grapalat" w:hAnsi="GHEA Grapalat" w:cs="Sylfaen"/>
          <w:i w:val="0"/>
          <w:szCs w:val="24"/>
          <w:lang w:val="hy-AM"/>
        </w:rPr>
        <w:t>.</w:t>
      </w:r>
      <w:r w:rsidR="00325647" w:rsidRPr="00BE3DCD">
        <w:rPr>
          <w:rFonts w:ascii="GHEA Grapalat" w:hAnsi="GHEA Grapalat" w:cs="Sylfaen"/>
          <w:i w:val="0"/>
          <w:szCs w:val="24"/>
          <w:lang w:val="af-ZA"/>
        </w:rPr>
        <w:t>4</w:t>
      </w:r>
      <w:r w:rsidR="00096865" w:rsidRPr="00BE3DCD">
        <w:rPr>
          <w:rFonts w:ascii="GHEA Grapalat" w:hAnsi="GHEA Grapalat" w:cs="Sylfaen"/>
          <w:i w:val="0"/>
          <w:szCs w:val="24"/>
          <w:lang w:val="af-ZA"/>
        </w:rPr>
        <w:t xml:space="preserve"> </w:t>
      </w:r>
      <w:r w:rsidR="00096865" w:rsidRPr="00BE3DCD">
        <w:rPr>
          <w:rFonts w:ascii="GHEA Grapalat" w:hAnsi="GHEA Grapalat" w:cs="Sylfaen"/>
          <w:i w:val="0"/>
          <w:szCs w:val="24"/>
          <w:lang w:val="ru-RU"/>
        </w:rPr>
        <w:t>կետով</w:t>
      </w:r>
      <w:r w:rsidR="00096865" w:rsidRPr="00BE3DCD">
        <w:rPr>
          <w:rFonts w:ascii="GHEA Grapalat" w:hAnsi="GHEA Grapalat" w:cs="Sylfaen"/>
          <w:i w:val="0"/>
          <w:szCs w:val="24"/>
          <w:lang w:val="af-ZA"/>
        </w:rPr>
        <w:t xml:space="preserve"> </w:t>
      </w:r>
      <w:r w:rsidR="00096865" w:rsidRPr="00BE3DCD">
        <w:rPr>
          <w:rFonts w:ascii="GHEA Grapalat" w:hAnsi="GHEA Grapalat" w:cs="Sylfaen"/>
          <w:i w:val="0"/>
          <w:szCs w:val="24"/>
          <w:lang w:val="ru-RU"/>
        </w:rPr>
        <w:t>նախատեսված</w:t>
      </w:r>
      <w:r w:rsidR="00096865" w:rsidRPr="00BE3DCD">
        <w:rPr>
          <w:rFonts w:ascii="GHEA Grapalat" w:hAnsi="GHEA Grapalat" w:cs="Sylfaen"/>
          <w:i w:val="0"/>
          <w:szCs w:val="24"/>
          <w:lang w:val="af-ZA"/>
        </w:rPr>
        <w:t xml:space="preserve"> </w:t>
      </w:r>
      <w:r w:rsidR="00096865" w:rsidRPr="00BE3DCD">
        <w:rPr>
          <w:rFonts w:ascii="GHEA Grapalat" w:hAnsi="GHEA Grapalat" w:cs="Sylfaen"/>
          <w:i w:val="0"/>
          <w:szCs w:val="24"/>
          <w:lang w:val="ru-RU"/>
        </w:rPr>
        <w:t>ժամկետի</w:t>
      </w:r>
      <w:r w:rsidR="00096865" w:rsidRPr="00BE3DCD">
        <w:rPr>
          <w:rFonts w:ascii="GHEA Grapalat" w:hAnsi="GHEA Grapalat" w:cs="Sylfaen"/>
          <w:i w:val="0"/>
          <w:szCs w:val="24"/>
          <w:lang w:val="af-ZA"/>
        </w:rPr>
        <w:t xml:space="preserve"> </w:t>
      </w:r>
      <w:r w:rsidR="00096865" w:rsidRPr="00BE3DCD">
        <w:rPr>
          <w:rFonts w:ascii="GHEA Grapalat" w:hAnsi="GHEA Grapalat" w:cs="Sylfaen"/>
          <w:i w:val="0"/>
          <w:szCs w:val="24"/>
          <w:lang w:val="ru-RU"/>
        </w:rPr>
        <w:t>ավարտը</w:t>
      </w:r>
      <w:r w:rsidR="00096865" w:rsidRPr="00BE3DCD">
        <w:rPr>
          <w:rFonts w:ascii="GHEA Grapalat" w:hAnsi="GHEA Grapalat" w:cs="Sylfaen"/>
          <w:i w:val="0"/>
          <w:szCs w:val="24"/>
          <w:lang w:val="af-ZA"/>
        </w:rPr>
        <w:t xml:space="preserve">, </w:t>
      </w:r>
      <w:r w:rsidR="00096865" w:rsidRPr="00BE3DCD">
        <w:rPr>
          <w:rFonts w:ascii="GHEA Grapalat" w:hAnsi="GHEA Grapalat" w:cs="Sylfaen"/>
          <w:i w:val="0"/>
          <w:szCs w:val="24"/>
          <w:lang w:val="ru-RU"/>
        </w:rPr>
        <w:t>կողմերի</w:t>
      </w:r>
      <w:r w:rsidR="00096865" w:rsidRPr="00BE3DCD">
        <w:rPr>
          <w:rFonts w:ascii="GHEA Grapalat" w:hAnsi="GHEA Grapalat" w:cs="Sylfaen"/>
          <w:i w:val="0"/>
          <w:szCs w:val="24"/>
          <w:lang w:val="af-ZA"/>
        </w:rPr>
        <w:t xml:space="preserve"> </w:t>
      </w:r>
      <w:r w:rsidR="00096865" w:rsidRPr="00BE3DCD">
        <w:rPr>
          <w:rFonts w:ascii="GHEA Grapalat" w:hAnsi="GHEA Grapalat" w:cs="Sylfaen"/>
          <w:i w:val="0"/>
          <w:szCs w:val="24"/>
          <w:lang w:val="ru-RU"/>
        </w:rPr>
        <w:t>համաձայնությամբ</w:t>
      </w:r>
      <w:r w:rsidR="00096865" w:rsidRPr="00BE3DCD">
        <w:rPr>
          <w:rFonts w:ascii="GHEA Grapalat" w:hAnsi="GHEA Grapalat" w:cs="Sylfaen"/>
          <w:i w:val="0"/>
          <w:szCs w:val="24"/>
          <w:lang w:val="af-ZA"/>
        </w:rPr>
        <w:t xml:space="preserve">, </w:t>
      </w:r>
      <w:r w:rsidR="00096865" w:rsidRPr="00BE3DCD">
        <w:rPr>
          <w:rFonts w:ascii="GHEA Grapalat" w:hAnsi="GHEA Grapalat" w:cs="Sylfaen"/>
          <w:i w:val="0"/>
          <w:szCs w:val="24"/>
          <w:lang w:val="ru-RU"/>
        </w:rPr>
        <w:t>կարող</w:t>
      </w:r>
      <w:r w:rsidR="00096865" w:rsidRPr="00BE3DCD">
        <w:rPr>
          <w:rFonts w:ascii="GHEA Grapalat" w:hAnsi="GHEA Grapalat" w:cs="Sylfaen"/>
          <w:i w:val="0"/>
          <w:szCs w:val="24"/>
          <w:lang w:val="af-ZA"/>
        </w:rPr>
        <w:t xml:space="preserve"> </w:t>
      </w:r>
      <w:r w:rsidR="00096865" w:rsidRPr="00BE3DCD">
        <w:rPr>
          <w:rFonts w:ascii="GHEA Grapalat" w:hAnsi="GHEA Grapalat" w:cs="Sylfaen"/>
          <w:i w:val="0"/>
          <w:szCs w:val="24"/>
          <w:lang w:val="ru-RU"/>
        </w:rPr>
        <w:t>են</w:t>
      </w:r>
      <w:r w:rsidR="00096865" w:rsidRPr="00BE3DCD">
        <w:rPr>
          <w:rFonts w:ascii="GHEA Grapalat" w:hAnsi="GHEA Grapalat" w:cs="Sylfaen"/>
          <w:i w:val="0"/>
          <w:szCs w:val="24"/>
          <w:lang w:val="af-ZA"/>
        </w:rPr>
        <w:t xml:space="preserve"> </w:t>
      </w:r>
      <w:r w:rsidR="00096865" w:rsidRPr="00BE3DCD">
        <w:rPr>
          <w:rFonts w:ascii="GHEA Grapalat" w:hAnsi="GHEA Grapalat" w:cs="Sylfaen"/>
          <w:i w:val="0"/>
          <w:szCs w:val="24"/>
          <w:lang w:val="ru-RU"/>
        </w:rPr>
        <w:t>պայմանագրի</w:t>
      </w:r>
      <w:r w:rsidR="00096865" w:rsidRPr="00BE3DCD">
        <w:rPr>
          <w:rFonts w:ascii="GHEA Grapalat" w:hAnsi="GHEA Grapalat" w:cs="Sylfaen"/>
          <w:i w:val="0"/>
          <w:szCs w:val="24"/>
          <w:lang w:val="af-ZA"/>
        </w:rPr>
        <w:t xml:space="preserve"> </w:t>
      </w:r>
      <w:r w:rsidR="00096865" w:rsidRPr="00BE3DCD">
        <w:rPr>
          <w:rFonts w:ascii="GHEA Grapalat" w:hAnsi="GHEA Grapalat" w:cs="Sylfaen"/>
          <w:i w:val="0"/>
          <w:szCs w:val="24"/>
          <w:lang w:val="ru-RU"/>
        </w:rPr>
        <w:t>նախագծում</w:t>
      </w:r>
      <w:r w:rsidR="00096865" w:rsidRPr="00BE3DCD">
        <w:rPr>
          <w:rFonts w:ascii="GHEA Grapalat" w:hAnsi="GHEA Grapalat" w:cs="Sylfaen"/>
          <w:i w:val="0"/>
          <w:szCs w:val="24"/>
          <w:lang w:val="af-ZA"/>
        </w:rPr>
        <w:t xml:space="preserve"> </w:t>
      </w:r>
      <w:r w:rsidR="00096865" w:rsidRPr="00BE3DCD">
        <w:rPr>
          <w:rFonts w:ascii="GHEA Grapalat" w:hAnsi="GHEA Grapalat" w:cs="Sylfaen"/>
          <w:i w:val="0"/>
          <w:szCs w:val="24"/>
          <w:lang w:val="ru-RU"/>
        </w:rPr>
        <w:t>կատարվել</w:t>
      </w:r>
      <w:r w:rsidR="00096865" w:rsidRPr="00BE3DCD">
        <w:rPr>
          <w:rFonts w:ascii="GHEA Grapalat" w:hAnsi="GHEA Grapalat" w:cs="Sylfaen"/>
          <w:i w:val="0"/>
          <w:szCs w:val="24"/>
          <w:lang w:val="af-ZA"/>
        </w:rPr>
        <w:t xml:space="preserve"> </w:t>
      </w:r>
      <w:r w:rsidR="00096865" w:rsidRPr="00BE3DCD">
        <w:rPr>
          <w:rFonts w:ascii="GHEA Grapalat" w:hAnsi="GHEA Grapalat" w:cs="Sylfaen"/>
          <w:i w:val="0"/>
          <w:szCs w:val="24"/>
          <w:lang w:val="ru-RU"/>
        </w:rPr>
        <w:t>փոփոխություններ</w:t>
      </w:r>
      <w:r w:rsidR="00096865" w:rsidRPr="00BE3DCD">
        <w:rPr>
          <w:rFonts w:ascii="GHEA Grapalat" w:hAnsi="GHEA Grapalat" w:cs="Sylfaen"/>
          <w:i w:val="0"/>
          <w:szCs w:val="24"/>
          <w:lang w:val="af-ZA"/>
        </w:rPr>
        <w:t xml:space="preserve">, </w:t>
      </w:r>
      <w:r w:rsidR="00096865" w:rsidRPr="00BE3DCD">
        <w:rPr>
          <w:rFonts w:ascii="GHEA Grapalat" w:hAnsi="GHEA Grapalat" w:cs="Sylfaen"/>
          <w:i w:val="0"/>
          <w:szCs w:val="24"/>
          <w:lang w:val="ru-RU"/>
        </w:rPr>
        <w:t>սակայն</w:t>
      </w:r>
      <w:r w:rsidR="00096865" w:rsidRPr="00BE3DCD">
        <w:rPr>
          <w:rFonts w:ascii="GHEA Grapalat" w:hAnsi="GHEA Grapalat" w:cs="Sylfaen"/>
          <w:i w:val="0"/>
          <w:szCs w:val="24"/>
          <w:lang w:val="af-ZA"/>
        </w:rPr>
        <w:t xml:space="preserve"> </w:t>
      </w:r>
      <w:r w:rsidR="00096865" w:rsidRPr="00BE3DCD">
        <w:rPr>
          <w:rFonts w:ascii="GHEA Grapalat" w:hAnsi="GHEA Grapalat" w:cs="Sylfaen"/>
          <w:i w:val="0"/>
          <w:szCs w:val="24"/>
          <w:lang w:val="ru-RU"/>
        </w:rPr>
        <w:t>դրանք</w:t>
      </w:r>
      <w:r w:rsidR="00096865" w:rsidRPr="00BE3DCD">
        <w:rPr>
          <w:rFonts w:ascii="GHEA Grapalat" w:hAnsi="GHEA Grapalat" w:cs="Sylfaen"/>
          <w:i w:val="0"/>
          <w:szCs w:val="24"/>
          <w:lang w:val="af-ZA"/>
        </w:rPr>
        <w:t xml:space="preserve"> </w:t>
      </w:r>
      <w:r w:rsidR="00096865" w:rsidRPr="00BE3DCD">
        <w:rPr>
          <w:rFonts w:ascii="GHEA Grapalat" w:hAnsi="GHEA Grapalat" w:cs="Sylfaen"/>
          <w:i w:val="0"/>
          <w:szCs w:val="24"/>
          <w:lang w:val="ru-RU"/>
        </w:rPr>
        <w:t>չեն</w:t>
      </w:r>
      <w:r w:rsidR="00096865" w:rsidRPr="00BE3DCD">
        <w:rPr>
          <w:rFonts w:ascii="GHEA Grapalat" w:hAnsi="GHEA Grapalat" w:cs="Sylfaen"/>
          <w:i w:val="0"/>
          <w:szCs w:val="24"/>
          <w:lang w:val="af-ZA"/>
        </w:rPr>
        <w:t xml:space="preserve"> </w:t>
      </w:r>
      <w:r w:rsidR="00096865" w:rsidRPr="00BE3DCD">
        <w:rPr>
          <w:rFonts w:ascii="GHEA Grapalat" w:hAnsi="GHEA Grapalat" w:cs="Sylfaen"/>
          <w:i w:val="0"/>
          <w:szCs w:val="24"/>
          <w:lang w:val="ru-RU"/>
        </w:rPr>
        <w:t>կարող</w:t>
      </w:r>
      <w:r w:rsidR="00096865" w:rsidRPr="00BE3DCD">
        <w:rPr>
          <w:rFonts w:ascii="GHEA Grapalat" w:hAnsi="GHEA Grapalat" w:cs="Sylfaen"/>
          <w:i w:val="0"/>
          <w:szCs w:val="24"/>
          <w:lang w:val="af-ZA"/>
        </w:rPr>
        <w:t xml:space="preserve"> </w:t>
      </w:r>
      <w:r w:rsidR="00096865" w:rsidRPr="00BE3DCD">
        <w:rPr>
          <w:rFonts w:ascii="GHEA Grapalat" w:hAnsi="GHEA Grapalat" w:cs="Sylfaen"/>
          <w:i w:val="0"/>
          <w:szCs w:val="24"/>
          <w:lang w:val="ru-RU"/>
        </w:rPr>
        <w:t>հանգեցնել</w:t>
      </w:r>
      <w:r w:rsidR="00096865" w:rsidRPr="00BE3DCD">
        <w:rPr>
          <w:rFonts w:ascii="GHEA Grapalat" w:hAnsi="GHEA Grapalat" w:cs="Sylfaen"/>
          <w:i w:val="0"/>
          <w:szCs w:val="24"/>
          <w:lang w:val="af-ZA"/>
        </w:rPr>
        <w:t xml:space="preserve"> </w:t>
      </w:r>
      <w:r w:rsidR="00096865" w:rsidRPr="00BE3DCD">
        <w:rPr>
          <w:rFonts w:ascii="GHEA Grapalat" w:hAnsi="GHEA Grapalat" w:cs="Sylfaen"/>
          <w:i w:val="0"/>
          <w:szCs w:val="24"/>
          <w:lang w:val="ru-RU"/>
        </w:rPr>
        <w:t>գնման</w:t>
      </w:r>
      <w:r w:rsidR="00096865" w:rsidRPr="00BE3DCD">
        <w:rPr>
          <w:rFonts w:ascii="GHEA Grapalat" w:hAnsi="GHEA Grapalat" w:cs="Sylfaen"/>
          <w:i w:val="0"/>
          <w:szCs w:val="24"/>
          <w:lang w:val="af-ZA"/>
        </w:rPr>
        <w:t xml:space="preserve"> </w:t>
      </w:r>
      <w:r w:rsidR="00096865" w:rsidRPr="00BE3DCD">
        <w:rPr>
          <w:rFonts w:ascii="GHEA Grapalat" w:hAnsi="GHEA Grapalat" w:cs="Sylfaen"/>
          <w:i w:val="0"/>
          <w:szCs w:val="24"/>
          <w:lang w:val="ru-RU"/>
        </w:rPr>
        <w:t>առարկայի</w:t>
      </w:r>
      <w:r w:rsidR="00096865" w:rsidRPr="00BE3DCD">
        <w:rPr>
          <w:rFonts w:ascii="GHEA Grapalat" w:hAnsi="GHEA Grapalat" w:cs="Sylfaen"/>
          <w:i w:val="0"/>
          <w:szCs w:val="24"/>
          <w:lang w:val="af-ZA"/>
        </w:rPr>
        <w:t xml:space="preserve"> </w:t>
      </w:r>
      <w:r w:rsidR="00096865" w:rsidRPr="00BE3DCD">
        <w:rPr>
          <w:rFonts w:ascii="GHEA Grapalat" w:hAnsi="GHEA Grapalat" w:cs="Sylfaen"/>
          <w:i w:val="0"/>
          <w:szCs w:val="24"/>
          <w:lang w:val="ru-RU"/>
        </w:rPr>
        <w:t>բնութագրերի</w:t>
      </w:r>
      <w:r w:rsidR="00096865" w:rsidRPr="00BE3DCD">
        <w:rPr>
          <w:rFonts w:ascii="GHEA Grapalat" w:hAnsi="GHEA Grapalat" w:cs="Sylfaen"/>
          <w:i w:val="0"/>
          <w:szCs w:val="24"/>
          <w:lang w:val="af-ZA"/>
        </w:rPr>
        <w:t xml:space="preserve"> </w:t>
      </w:r>
      <w:r w:rsidR="00096865" w:rsidRPr="00BE3DCD">
        <w:rPr>
          <w:rFonts w:ascii="GHEA Grapalat" w:hAnsi="GHEA Grapalat" w:cs="Sylfaen"/>
          <w:i w:val="0"/>
          <w:szCs w:val="24"/>
          <w:lang w:val="ru-RU"/>
        </w:rPr>
        <w:t>փոփոխմանը</w:t>
      </w:r>
      <w:r w:rsidR="00096865" w:rsidRPr="00BE3DCD">
        <w:rPr>
          <w:rFonts w:ascii="GHEA Grapalat" w:hAnsi="GHEA Grapalat" w:cs="Sylfaen"/>
          <w:i w:val="0"/>
          <w:szCs w:val="24"/>
          <w:lang w:val="af-ZA"/>
        </w:rPr>
        <w:t xml:space="preserve">, </w:t>
      </w:r>
      <w:r w:rsidR="00096865" w:rsidRPr="00BE3DCD">
        <w:rPr>
          <w:rFonts w:ascii="GHEA Grapalat" w:hAnsi="GHEA Grapalat" w:cs="Sylfaen"/>
          <w:i w:val="0"/>
          <w:szCs w:val="24"/>
          <w:lang w:val="ru-RU"/>
        </w:rPr>
        <w:t>ներառյալ</w:t>
      </w:r>
      <w:r w:rsidR="00096865" w:rsidRPr="00BE3DCD">
        <w:rPr>
          <w:rFonts w:ascii="GHEA Grapalat" w:hAnsi="GHEA Grapalat" w:cs="Sylfaen"/>
          <w:i w:val="0"/>
          <w:szCs w:val="24"/>
          <w:lang w:val="af-ZA"/>
        </w:rPr>
        <w:t xml:space="preserve"> </w:t>
      </w:r>
      <w:r w:rsidR="00096865" w:rsidRPr="00BE3DCD">
        <w:rPr>
          <w:rFonts w:ascii="GHEA Grapalat" w:hAnsi="GHEA Grapalat" w:cs="Sylfaen"/>
          <w:i w:val="0"/>
          <w:szCs w:val="24"/>
          <w:lang w:val="ru-RU"/>
        </w:rPr>
        <w:t>ընտրված</w:t>
      </w:r>
      <w:r w:rsidR="00096865" w:rsidRPr="00BE3DCD">
        <w:rPr>
          <w:rFonts w:ascii="GHEA Grapalat" w:hAnsi="GHEA Grapalat" w:cs="Sylfaen"/>
          <w:i w:val="0"/>
          <w:szCs w:val="24"/>
          <w:lang w:val="af-ZA"/>
        </w:rPr>
        <w:t xml:space="preserve"> </w:t>
      </w:r>
      <w:r w:rsidR="00096865" w:rsidRPr="00BE3DCD">
        <w:rPr>
          <w:rFonts w:ascii="GHEA Grapalat" w:hAnsi="GHEA Grapalat" w:cs="Sylfaen"/>
          <w:i w:val="0"/>
          <w:szCs w:val="24"/>
          <w:lang w:val="ru-RU"/>
        </w:rPr>
        <w:t>մասնակցի</w:t>
      </w:r>
      <w:r w:rsidR="00096865" w:rsidRPr="00BE3DCD">
        <w:rPr>
          <w:rFonts w:ascii="GHEA Grapalat" w:hAnsi="GHEA Grapalat" w:cs="Sylfaen"/>
          <w:i w:val="0"/>
          <w:szCs w:val="24"/>
          <w:lang w:val="af-ZA"/>
        </w:rPr>
        <w:t xml:space="preserve"> </w:t>
      </w:r>
      <w:r w:rsidR="00096865" w:rsidRPr="00BE3DCD">
        <w:rPr>
          <w:rFonts w:ascii="GHEA Grapalat" w:hAnsi="GHEA Grapalat" w:cs="Sylfaen"/>
          <w:i w:val="0"/>
          <w:szCs w:val="24"/>
          <w:lang w:val="ru-RU"/>
        </w:rPr>
        <w:t>առաջարկած</w:t>
      </w:r>
      <w:r w:rsidR="00096865" w:rsidRPr="00BE3DCD">
        <w:rPr>
          <w:rFonts w:ascii="GHEA Grapalat" w:hAnsi="GHEA Grapalat" w:cs="Sylfaen"/>
          <w:i w:val="0"/>
          <w:szCs w:val="24"/>
          <w:lang w:val="af-ZA"/>
        </w:rPr>
        <w:t xml:space="preserve"> </w:t>
      </w:r>
      <w:r w:rsidR="00096865" w:rsidRPr="00BE3DCD">
        <w:rPr>
          <w:rFonts w:ascii="GHEA Grapalat" w:hAnsi="GHEA Grapalat" w:cs="Sylfaen"/>
          <w:i w:val="0"/>
          <w:szCs w:val="24"/>
          <w:lang w:val="ru-RU"/>
        </w:rPr>
        <w:t>գնի</w:t>
      </w:r>
      <w:r w:rsidR="00096865" w:rsidRPr="00BE3DCD">
        <w:rPr>
          <w:rFonts w:ascii="GHEA Grapalat" w:hAnsi="GHEA Grapalat" w:cs="Sylfaen"/>
          <w:i w:val="0"/>
          <w:szCs w:val="24"/>
          <w:lang w:val="af-ZA"/>
        </w:rPr>
        <w:t xml:space="preserve"> </w:t>
      </w:r>
      <w:r w:rsidR="00096865" w:rsidRPr="00BE3DCD">
        <w:rPr>
          <w:rFonts w:ascii="GHEA Grapalat" w:hAnsi="GHEA Grapalat" w:cs="Sylfaen"/>
          <w:i w:val="0"/>
          <w:szCs w:val="24"/>
          <w:lang w:val="ru-RU"/>
        </w:rPr>
        <w:t>ավելացմանը</w:t>
      </w:r>
      <w:r w:rsidR="004D5671" w:rsidRPr="00BE3DCD">
        <w:rPr>
          <w:rFonts w:ascii="GHEA Grapalat" w:hAnsi="GHEA Grapalat" w:cs="Sylfaen"/>
          <w:i w:val="0"/>
          <w:szCs w:val="24"/>
          <w:lang w:val="ru-RU"/>
        </w:rPr>
        <w:t>։</w:t>
      </w:r>
      <w:r w:rsidR="00D612BC" w:rsidRPr="00BE3DCD">
        <w:rPr>
          <w:rFonts w:ascii="GHEA Mariam" w:hAnsi="GHEA Mariam"/>
          <w:spacing w:val="-8"/>
          <w:lang w:val="af-ZA"/>
        </w:rPr>
        <w:t xml:space="preserve"> </w:t>
      </w:r>
    </w:p>
    <w:p w:rsidR="00096865" w:rsidRPr="00BE3DCD" w:rsidRDefault="00096865" w:rsidP="00EF3662">
      <w:pPr>
        <w:jc w:val="center"/>
        <w:rPr>
          <w:rFonts w:ascii="GHEA Grapalat" w:hAnsi="GHEA Grapalat"/>
          <w:b/>
          <w:iCs/>
          <w:sz w:val="20"/>
          <w:lang w:val="af-ZA"/>
        </w:rPr>
      </w:pPr>
    </w:p>
    <w:p w:rsidR="00096865" w:rsidRPr="00BE3DCD" w:rsidRDefault="00030D40" w:rsidP="00EF3662">
      <w:pPr>
        <w:jc w:val="center"/>
        <w:rPr>
          <w:rFonts w:ascii="GHEA Grapalat" w:hAnsi="GHEA Grapalat" w:cs="Arial"/>
          <w:b/>
          <w:iCs/>
          <w:sz w:val="20"/>
          <w:lang w:val="af-ZA"/>
        </w:rPr>
      </w:pPr>
      <w:r w:rsidRPr="00BE3DCD">
        <w:rPr>
          <w:rFonts w:ascii="GHEA Grapalat" w:hAnsi="GHEA Grapalat"/>
          <w:b/>
          <w:iCs/>
          <w:sz w:val="20"/>
          <w:lang w:val="af-ZA"/>
        </w:rPr>
        <w:t>10</w:t>
      </w:r>
      <w:r w:rsidR="008D5016" w:rsidRPr="00BE3DCD">
        <w:rPr>
          <w:rFonts w:ascii="GHEA Grapalat" w:hAnsi="GHEA Grapalat"/>
          <w:b/>
          <w:iCs/>
          <w:sz w:val="20"/>
          <w:lang w:val="af-ZA"/>
        </w:rPr>
        <w:t xml:space="preserve">. </w:t>
      </w:r>
      <w:r w:rsidR="00E2245F" w:rsidRPr="00BE3DCD">
        <w:rPr>
          <w:rFonts w:ascii="GHEA Grapalat" w:hAnsi="GHEA Grapalat" w:cs="Sylfaen"/>
          <w:b/>
          <w:iCs/>
          <w:sz w:val="20"/>
          <w:lang w:val="hy-AM"/>
        </w:rPr>
        <w:t>ՈՐԱԿԱՎՈՐՄԱՆ</w:t>
      </w:r>
      <w:r w:rsidR="00E2245F" w:rsidRPr="00BE3DCD">
        <w:rPr>
          <w:rFonts w:ascii="GHEA Grapalat" w:hAnsi="GHEA Grapalat" w:cs="Arial"/>
          <w:b/>
          <w:iCs/>
          <w:sz w:val="20"/>
          <w:lang w:val="af-ZA"/>
        </w:rPr>
        <w:t xml:space="preserve"> </w:t>
      </w:r>
      <w:r w:rsidR="00E2245F" w:rsidRPr="00BE3DCD">
        <w:rPr>
          <w:rFonts w:ascii="GHEA Grapalat" w:hAnsi="GHEA Grapalat" w:cs="Sylfaen"/>
          <w:b/>
          <w:iCs/>
          <w:sz w:val="20"/>
          <w:lang w:val="hy-AM"/>
        </w:rPr>
        <w:t>ԵՎ</w:t>
      </w:r>
      <w:r w:rsidR="00E2245F" w:rsidRPr="00BE3DCD">
        <w:rPr>
          <w:rFonts w:ascii="GHEA Grapalat" w:hAnsi="GHEA Grapalat" w:cs="Sylfaen"/>
          <w:b/>
          <w:iCs/>
          <w:sz w:val="20"/>
          <w:lang w:val="af-ZA"/>
        </w:rPr>
        <w:t xml:space="preserve"> </w:t>
      </w:r>
      <w:r w:rsidR="008D5016" w:rsidRPr="00BE3DCD">
        <w:rPr>
          <w:rFonts w:ascii="GHEA Grapalat" w:hAnsi="GHEA Grapalat" w:cs="Sylfaen"/>
          <w:b/>
          <w:iCs/>
          <w:sz w:val="20"/>
          <w:lang w:val="af-ZA"/>
        </w:rPr>
        <w:t>ՊԱՅՄԱՆԱԳՐԻ</w:t>
      </w:r>
      <w:r w:rsidR="00EE0172" w:rsidRPr="00BE3DCD">
        <w:rPr>
          <w:rFonts w:ascii="GHEA Grapalat" w:hAnsi="GHEA Grapalat" w:cs="Sylfaen"/>
          <w:b/>
          <w:iCs/>
          <w:sz w:val="20"/>
          <w:lang w:val="hy-AM"/>
        </w:rPr>
        <w:t xml:space="preserve"> </w:t>
      </w:r>
      <w:r w:rsidR="008D5016" w:rsidRPr="00BE3DCD">
        <w:rPr>
          <w:rFonts w:ascii="GHEA Grapalat" w:hAnsi="GHEA Grapalat" w:cs="Sylfaen"/>
          <w:b/>
          <w:iCs/>
          <w:sz w:val="20"/>
          <w:lang w:val="af-ZA"/>
        </w:rPr>
        <w:t>ԱՊԱՀՈՎՈՒՄ</w:t>
      </w:r>
      <w:r w:rsidR="00E2245F" w:rsidRPr="00BE3DCD">
        <w:rPr>
          <w:rFonts w:ascii="GHEA Grapalat" w:hAnsi="GHEA Grapalat" w:cs="Sylfaen"/>
          <w:b/>
          <w:iCs/>
          <w:sz w:val="20"/>
          <w:lang w:val="hy-AM"/>
        </w:rPr>
        <w:t>ՆԵՐ</w:t>
      </w:r>
      <w:r w:rsidR="008D5016" w:rsidRPr="00BE3DCD">
        <w:rPr>
          <w:rFonts w:ascii="GHEA Grapalat" w:hAnsi="GHEA Grapalat" w:cs="Sylfaen"/>
          <w:b/>
          <w:iCs/>
          <w:sz w:val="20"/>
          <w:lang w:val="af-ZA"/>
        </w:rPr>
        <w:t>Ը</w:t>
      </w:r>
      <w:r w:rsidR="008D5016" w:rsidRPr="00BE3DCD">
        <w:rPr>
          <w:rFonts w:ascii="GHEA Grapalat" w:hAnsi="GHEA Grapalat" w:cs="Arial"/>
          <w:b/>
          <w:iCs/>
          <w:sz w:val="20"/>
          <w:lang w:val="af-ZA"/>
        </w:rPr>
        <w:t xml:space="preserve"> </w:t>
      </w:r>
    </w:p>
    <w:p w:rsidR="00096865" w:rsidRPr="00BE3DCD" w:rsidRDefault="00096865" w:rsidP="00EF3662">
      <w:pPr>
        <w:jc w:val="center"/>
        <w:rPr>
          <w:rFonts w:ascii="GHEA Grapalat" w:hAnsi="GHEA Grapalat"/>
          <w:b/>
          <w:iCs/>
          <w:sz w:val="20"/>
          <w:lang w:val="af-ZA"/>
        </w:rPr>
      </w:pPr>
    </w:p>
    <w:p w:rsidR="00096865" w:rsidRPr="00BE3DCD" w:rsidRDefault="00030D40" w:rsidP="00EF3662">
      <w:pPr>
        <w:ind w:firstLine="567"/>
        <w:jc w:val="both"/>
        <w:rPr>
          <w:rFonts w:ascii="GHEA Grapalat" w:hAnsi="GHEA Grapalat" w:cs="Sylfaen"/>
          <w:sz w:val="20"/>
          <w:lang w:val="af-ZA"/>
        </w:rPr>
      </w:pPr>
      <w:r w:rsidRPr="00BE3DCD">
        <w:rPr>
          <w:rFonts w:ascii="GHEA Grapalat" w:hAnsi="GHEA Grapalat"/>
          <w:iCs/>
          <w:sz w:val="20"/>
          <w:lang w:val="af-ZA"/>
        </w:rPr>
        <w:t>10</w:t>
      </w:r>
      <w:r w:rsidR="00096865" w:rsidRPr="00BE3DCD">
        <w:rPr>
          <w:rFonts w:ascii="GHEA Grapalat" w:hAnsi="GHEA Grapalat"/>
          <w:iCs/>
          <w:sz w:val="20"/>
          <w:lang w:val="af-ZA"/>
        </w:rPr>
        <w:t>.</w:t>
      </w:r>
      <w:r w:rsidR="00096865" w:rsidRPr="00BE3DCD">
        <w:rPr>
          <w:rFonts w:ascii="GHEA Grapalat" w:hAnsi="GHEA Grapalat" w:cs="Sylfaen"/>
          <w:sz w:val="20"/>
          <w:lang w:val="af-ZA"/>
        </w:rPr>
        <w:t xml:space="preserve">1 </w:t>
      </w:r>
      <w:r w:rsidR="00E2245F" w:rsidRPr="00BE3DCD">
        <w:rPr>
          <w:rFonts w:ascii="GHEA Grapalat" w:hAnsi="GHEA Grapalat" w:cs="Sylfaen"/>
          <w:sz w:val="20"/>
          <w:lang w:val="hy-AM"/>
        </w:rPr>
        <w:t>Որակավորման</w:t>
      </w:r>
      <w:r w:rsidR="00E2245F" w:rsidRPr="00BE3DCD">
        <w:rPr>
          <w:rFonts w:ascii="GHEA Grapalat" w:hAnsi="GHEA Grapalat" w:cs="Sylfaen"/>
          <w:sz w:val="20"/>
          <w:lang w:val="af-ZA"/>
        </w:rPr>
        <w:t xml:space="preserve"> </w:t>
      </w:r>
      <w:r w:rsidR="00E2245F" w:rsidRPr="00BE3DCD">
        <w:rPr>
          <w:rFonts w:ascii="GHEA Grapalat" w:hAnsi="GHEA Grapalat" w:cs="Sylfaen"/>
          <w:sz w:val="20"/>
          <w:lang w:val="hy-AM"/>
        </w:rPr>
        <w:t>և</w:t>
      </w:r>
      <w:r w:rsidR="00E2245F" w:rsidRPr="00BE3DCD">
        <w:rPr>
          <w:rFonts w:ascii="GHEA Grapalat" w:hAnsi="GHEA Grapalat" w:cs="Sylfaen"/>
          <w:sz w:val="20"/>
          <w:lang w:val="af-ZA"/>
        </w:rPr>
        <w:t xml:space="preserve"> </w:t>
      </w:r>
      <w:r w:rsidR="00D33205" w:rsidRPr="00BE3DCD">
        <w:rPr>
          <w:rFonts w:ascii="GHEA Grapalat" w:hAnsi="GHEA Grapalat" w:cs="Sylfaen"/>
          <w:sz w:val="20"/>
          <w:lang w:val="hy-AM"/>
        </w:rPr>
        <w:t>պ</w:t>
      </w:r>
      <w:r w:rsidR="00096865" w:rsidRPr="00BE3DCD">
        <w:rPr>
          <w:rFonts w:ascii="GHEA Grapalat" w:hAnsi="GHEA Grapalat" w:cs="Sylfaen"/>
          <w:sz w:val="20"/>
          <w:lang w:val="ru-RU"/>
        </w:rPr>
        <w:t>այմանագրի</w:t>
      </w:r>
      <w:r w:rsidR="0067229B" w:rsidRPr="00BE3DCD">
        <w:rPr>
          <w:rFonts w:ascii="GHEA Grapalat" w:hAnsi="GHEA Grapalat" w:cs="Sylfaen"/>
          <w:sz w:val="20"/>
          <w:lang w:val="hy-AM"/>
        </w:rPr>
        <w:t xml:space="preserve"> </w:t>
      </w:r>
      <w:r w:rsidR="00096865" w:rsidRPr="00BE3DCD">
        <w:rPr>
          <w:rFonts w:ascii="GHEA Grapalat" w:hAnsi="GHEA Grapalat" w:cs="Sylfaen"/>
          <w:sz w:val="20"/>
          <w:lang w:val="ru-RU"/>
        </w:rPr>
        <w:t>ապահովում</w:t>
      </w:r>
      <w:r w:rsidR="0067229B" w:rsidRPr="00BE3DCD">
        <w:rPr>
          <w:rFonts w:ascii="GHEA Grapalat" w:hAnsi="GHEA Grapalat" w:cs="Sylfaen"/>
          <w:sz w:val="20"/>
          <w:lang w:val="hy-AM"/>
        </w:rPr>
        <w:t>ները</w:t>
      </w:r>
      <w:r w:rsidR="00096865" w:rsidRPr="00BE3DCD">
        <w:rPr>
          <w:rFonts w:ascii="GHEA Grapalat" w:hAnsi="GHEA Grapalat" w:cs="Sylfaen"/>
          <w:sz w:val="20"/>
          <w:lang w:val="af-ZA"/>
        </w:rPr>
        <w:t xml:space="preserve"> </w:t>
      </w:r>
      <w:r w:rsidR="00096865" w:rsidRPr="00BE3DCD">
        <w:rPr>
          <w:rFonts w:ascii="GHEA Grapalat" w:hAnsi="GHEA Grapalat" w:cs="Sylfaen"/>
          <w:sz w:val="20"/>
          <w:lang w:val="ru-RU"/>
        </w:rPr>
        <w:t>ներկայացնելու</w:t>
      </w:r>
      <w:r w:rsidR="00096865" w:rsidRPr="00BE3DCD">
        <w:rPr>
          <w:rFonts w:ascii="GHEA Grapalat" w:hAnsi="GHEA Grapalat" w:cs="Sylfaen"/>
          <w:sz w:val="20"/>
          <w:lang w:val="af-ZA"/>
        </w:rPr>
        <w:t xml:space="preserve"> </w:t>
      </w:r>
      <w:r w:rsidR="00096865" w:rsidRPr="00BE3DCD">
        <w:rPr>
          <w:rFonts w:ascii="GHEA Grapalat" w:hAnsi="GHEA Grapalat" w:cs="Sylfaen"/>
          <w:sz w:val="20"/>
          <w:lang w:val="ru-RU"/>
        </w:rPr>
        <w:t>պահանջի</w:t>
      </w:r>
      <w:r w:rsidR="00096865" w:rsidRPr="00BE3DCD">
        <w:rPr>
          <w:rFonts w:ascii="GHEA Grapalat" w:hAnsi="GHEA Grapalat" w:cs="Sylfaen"/>
          <w:sz w:val="20"/>
          <w:lang w:val="af-ZA"/>
        </w:rPr>
        <w:t xml:space="preserve"> </w:t>
      </w:r>
      <w:r w:rsidR="00096865" w:rsidRPr="00BE3DCD">
        <w:rPr>
          <w:rFonts w:ascii="GHEA Grapalat" w:hAnsi="GHEA Grapalat" w:cs="Sylfaen"/>
          <w:sz w:val="20"/>
          <w:lang w:val="ru-RU"/>
        </w:rPr>
        <w:t>հիման</w:t>
      </w:r>
      <w:r w:rsidR="00096865" w:rsidRPr="00BE3DCD">
        <w:rPr>
          <w:rFonts w:ascii="GHEA Grapalat" w:hAnsi="GHEA Grapalat" w:cs="Sylfaen"/>
          <w:sz w:val="20"/>
          <w:lang w:val="af-ZA"/>
        </w:rPr>
        <w:t xml:space="preserve"> </w:t>
      </w:r>
      <w:r w:rsidR="00096865" w:rsidRPr="00BE3DCD">
        <w:rPr>
          <w:rFonts w:ascii="GHEA Grapalat" w:hAnsi="GHEA Grapalat" w:cs="Sylfaen"/>
          <w:sz w:val="20"/>
          <w:lang w:val="ru-RU"/>
        </w:rPr>
        <w:t>վրա</w:t>
      </w:r>
      <w:r w:rsidR="00096865" w:rsidRPr="00BE3DCD">
        <w:rPr>
          <w:rFonts w:ascii="GHEA Grapalat" w:hAnsi="GHEA Grapalat" w:cs="Sylfaen"/>
          <w:sz w:val="20"/>
          <w:lang w:val="af-ZA"/>
        </w:rPr>
        <w:t xml:space="preserve">, </w:t>
      </w:r>
      <w:r w:rsidR="00096865" w:rsidRPr="00BE3DCD">
        <w:rPr>
          <w:rFonts w:ascii="GHEA Grapalat" w:hAnsi="GHEA Grapalat" w:cs="Sylfaen"/>
          <w:sz w:val="20"/>
          <w:lang w:val="ru-RU"/>
        </w:rPr>
        <w:t>այն</w:t>
      </w:r>
      <w:r w:rsidR="00096865" w:rsidRPr="00BE3DCD">
        <w:rPr>
          <w:rFonts w:ascii="GHEA Grapalat" w:hAnsi="GHEA Grapalat" w:cs="Sylfaen"/>
          <w:sz w:val="20"/>
          <w:lang w:val="af-ZA"/>
        </w:rPr>
        <w:t xml:space="preserve"> </w:t>
      </w:r>
      <w:r w:rsidR="00096865" w:rsidRPr="00BE3DCD">
        <w:rPr>
          <w:rFonts w:ascii="GHEA Grapalat" w:hAnsi="GHEA Grapalat" w:cs="Sylfaen"/>
          <w:sz w:val="20"/>
          <w:lang w:val="ru-RU"/>
        </w:rPr>
        <w:t>ստանալու</w:t>
      </w:r>
      <w:r w:rsidR="00096865" w:rsidRPr="00BE3DCD">
        <w:rPr>
          <w:rFonts w:ascii="GHEA Grapalat" w:hAnsi="GHEA Grapalat" w:cs="Sylfaen"/>
          <w:sz w:val="20"/>
          <w:lang w:val="af-ZA"/>
        </w:rPr>
        <w:t xml:space="preserve"> </w:t>
      </w:r>
      <w:r w:rsidR="00096865" w:rsidRPr="00BE3DCD">
        <w:rPr>
          <w:rFonts w:ascii="GHEA Grapalat" w:hAnsi="GHEA Grapalat" w:cs="Sylfaen"/>
          <w:sz w:val="20"/>
          <w:lang w:val="ru-RU"/>
        </w:rPr>
        <w:t>օրվանից</w:t>
      </w:r>
      <w:r w:rsidR="00096865" w:rsidRPr="00BE3DCD">
        <w:rPr>
          <w:rFonts w:ascii="GHEA Grapalat" w:hAnsi="GHEA Grapalat" w:cs="Sylfaen"/>
          <w:sz w:val="20"/>
          <w:lang w:val="af-ZA"/>
        </w:rPr>
        <w:t xml:space="preserve"> </w:t>
      </w:r>
      <w:r w:rsidR="00B413A8" w:rsidRPr="00BE3DCD">
        <w:rPr>
          <w:rFonts w:ascii="GHEA Grapalat" w:hAnsi="GHEA Grapalat" w:cs="Sylfaen"/>
          <w:sz w:val="20"/>
          <w:lang w:val="af-ZA"/>
        </w:rPr>
        <w:t>10</w:t>
      </w:r>
      <w:r w:rsidR="00F96621" w:rsidRPr="00BE3DCD">
        <w:rPr>
          <w:rFonts w:ascii="GHEA Grapalat" w:hAnsi="GHEA Grapalat" w:cs="Sylfaen"/>
          <w:sz w:val="20"/>
          <w:lang w:val="af-ZA"/>
        </w:rPr>
        <w:t xml:space="preserve">, իսկ կնքվելիք պայմանագրով կանխավճար նախատեսված լինելու դեպքում </w:t>
      </w:r>
      <w:r w:rsidR="00B413A8" w:rsidRPr="00BE3DCD">
        <w:rPr>
          <w:rFonts w:ascii="GHEA Grapalat" w:hAnsi="GHEA Grapalat" w:cs="Sylfaen"/>
          <w:sz w:val="20"/>
          <w:lang w:val="af-ZA"/>
        </w:rPr>
        <w:t xml:space="preserve"> </w:t>
      </w:r>
      <w:r w:rsidR="00F96621" w:rsidRPr="00BE3DCD">
        <w:rPr>
          <w:rFonts w:ascii="GHEA Grapalat" w:hAnsi="GHEA Grapalat" w:cs="Sylfaen"/>
          <w:sz w:val="20"/>
          <w:lang w:val="af-ZA"/>
        </w:rPr>
        <w:t xml:space="preserve">15  </w:t>
      </w:r>
      <w:r w:rsidR="00B413A8" w:rsidRPr="00BE3DCD">
        <w:rPr>
          <w:rFonts w:ascii="GHEA Grapalat" w:hAnsi="GHEA Grapalat" w:cs="Sylfaen"/>
          <w:sz w:val="20"/>
          <w:lang w:val="af-ZA"/>
        </w:rPr>
        <w:t xml:space="preserve">աշխատանքային </w:t>
      </w:r>
      <w:r w:rsidR="00096865" w:rsidRPr="00BE3DCD">
        <w:rPr>
          <w:rFonts w:ascii="GHEA Grapalat" w:hAnsi="GHEA Grapalat" w:cs="Sylfaen"/>
          <w:sz w:val="20"/>
          <w:lang w:val="ru-RU"/>
        </w:rPr>
        <w:t>օրվա</w:t>
      </w:r>
      <w:r w:rsidR="00096865" w:rsidRPr="00BE3DCD">
        <w:rPr>
          <w:rFonts w:ascii="GHEA Grapalat" w:hAnsi="GHEA Grapalat" w:cs="Sylfaen"/>
          <w:sz w:val="20"/>
          <w:lang w:val="af-ZA"/>
        </w:rPr>
        <w:t xml:space="preserve"> </w:t>
      </w:r>
      <w:r w:rsidR="00096865" w:rsidRPr="00BE3DCD">
        <w:rPr>
          <w:rFonts w:ascii="GHEA Grapalat" w:hAnsi="GHEA Grapalat" w:cs="Sylfaen"/>
          <w:sz w:val="20"/>
          <w:lang w:val="ru-RU"/>
        </w:rPr>
        <w:t>ընթացքում</w:t>
      </w:r>
      <w:r w:rsidR="00096865" w:rsidRPr="00BE3DCD">
        <w:rPr>
          <w:rFonts w:ascii="GHEA Grapalat" w:hAnsi="GHEA Grapalat" w:cs="Sylfaen"/>
          <w:sz w:val="20"/>
          <w:lang w:val="af-ZA"/>
        </w:rPr>
        <w:t xml:space="preserve">, </w:t>
      </w:r>
      <w:r w:rsidR="00096865" w:rsidRPr="00BE3DCD">
        <w:rPr>
          <w:rFonts w:ascii="GHEA Grapalat" w:hAnsi="GHEA Grapalat" w:cs="Sylfaen"/>
          <w:sz w:val="20"/>
          <w:lang w:val="ru-RU"/>
        </w:rPr>
        <w:t>ընտրված</w:t>
      </w:r>
      <w:r w:rsidR="00096865" w:rsidRPr="00BE3DCD">
        <w:rPr>
          <w:rFonts w:ascii="GHEA Grapalat" w:hAnsi="GHEA Grapalat" w:cs="Sylfaen"/>
          <w:sz w:val="20"/>
          <w:lang w:val="af-ZA"/>
        </w:rPr>
        <w:t xml:space="preserve"> </w:t>
      </w:r>
      <w:r w:rsidR="00096865" w:rsidRPr="00BE3DCD">
        <w:rPr>
          <w:rFonts w:ascii="GHEA Grapalat" w:hAnsi="GHEA Grapalat" w:cs="Sylfaen"/>
          <w:sz w:val="20"/>
          <w:lang w:val="ru-RU"/>
        </w:rPr>
        <w:t>մասնակիցը</w:t>
      </w:r>
      <w:r w:rsidR="00096865" w:rsidRPr="00BE3DCD">
        <w:rPr>
          <w:rFonts w:ascii="GHEA Grapalat" w:hAnsi="GHEA Grapalat" w:cs="Sylfaen"/>
          <w:sz w:val="20"/>
          <w:lang w:val="af-ZA"/>
        </w:rPr>
        <w:t xml:space="preserve"> </w:t>
      </w:r>
      <w:r w:rsidR="00096865" w:rsidRPr="00BE3DCD">
        <w:rPr>
          <w:rFonts w:ascii="GHEA Grapalat" w:hAnsi="GHEA Grapalat" w:cs="Sylfaen"/>
          <w:sz w:val="20"/>
          <w:lang w:val="ru-RU"/>
        </w:rPr>
        <w:t>պարտավոր</w:t>
      </w:r>
      <w:r w:rsidR="00096865" w:rsidRPr="00BE3DCD">
        <w:rPr>
          <w:rFonts w:ascii="GHEA Grapalat" w:hAnsi="GHEA Grapalat" w:cs="Sylfaen"/>
          <w:sz w:val="20"/>
          <w:lang w:val="af-ZA"/>
        </w:rPr>
        <w:t xml:space="preserve"> </w:t>
      </w:r>
      <w:r w:rsidR="00096865" w:rsidRPr="00BE3DCD">
        <w:rPr>
          <w:rFonts w:ascii="GHEA Grapalat" w:hAnsi="GHEA Grapalat" w:cs="Sylfaen"/>
          <w:sz w:val="20"/>
          <w:lang w:val="ru-RU"/>
        </w:rPr>
        <w:t>է</w:t>
      </w:r>
      <w:r w:rsidR="00096865" w:rsidRPr="00BE3DCD">
        <w:rPr>
          <w:rFonts w:ascii="GHEA Grapalat" w:hAnsi="GHEA Grapalat" w:cs="Sylfaen"/>
          <w:sz w:val="20"/>
          <w:lang w:val="af-ZA"/>
        </w:rPr>
        <w:t xml:space="preserve"> </w:t>
      </w:r>
      <w:r w:rsidR="00096865" w:rsidRPr="00BE3DCD">
        <w:rPr>
          <w:rFonts w:ascii="GHEA Grapalat" w:hAnsi="GHEA Grapalat" w:cs="Sylfaen"/>
          <w:sz w:val="20"/>
          <w:lang w:val="ru-RU"/>
        </w:rPr>
        <w:t>ներկայացնել</w:t>
      </w:r>
      <w:r w:rsidR="00096865" w:rsidRPr="00BE3DCD">
        <w:rPr>
          <w:rFonts w:ascii="GHEA Grapalat" w:hAnsi="GHEA Grapalat" w:cs="Sylfaen"/>
          <w:sz w:val="20"/>
          <w:lang w:val="af-ZA"/>
        </w:rPr>
        <w:t xml:space="preserve"> </w:t>
      </w:r>
      <w:r w:rsidR="00D33205" w:rsidRPr="00BE3DCD">
        <w:rPr>
          <w:rFonts w:ascii="GHEA Grapalat" w:hAnsi="GHEA Grapalat" w:cs="Sylfaen"/>
          <w:sz w:val="20"/>
          <w:lang w:val="hy-AM"/>
        </w:rPr>
        <w:t>որակավորման</w:t>
      </w:r>
      <w:r w:rsidR="007862B1" w:rsidRPr="00BE3DCD">
        <w:rPr>
          <w:rFonts w:ascii="GHEA Grapalat" w:hAnsi="GHEA Grapalat" w:cs="Sylfaen"/>
          <w:sz w:val="20"/>
          <w:lang w:val="af-ZA"/>
        </w:rPr>
        <w:t xml:space="preserve"> </w:t>
      </w:r>
      <w:r w:rsidR="00D33205" w:rsidRPr="00BE3DCD">
        <w:rPr>
          <w:rFonts w:ascii="GHEA Grapalat" w:hAnsi="GHEA Grapalat" w:cs="Sylfaen"/>
          <w:sz w:val="20"/>
          <w:lang w:val="hy-AM"/>
        </w:rPr>
        <w:t>և</w:t>
      </w:r>
      <w:r w:rsidR="00D33205" w:rsidRPr="00BE3DCD">
        <w:rPr>
          <w:rFonts w:ascii="GHEA Grapalat" w:hAnsi="GHEA Grapalat" w:cs="Sylfaen"/>
          <w:sz w:val="20"/>
          <w:lang w:val="af-ZA"/>
        </w:rPr>
        <w:t xml:space="preserve"> </w:t>
      </w:r>
      <w:r w:rsidR="00096865" w:rsidRPr="00BE3DCD">
        <w:rPr>
          <w:rFonts w:ascii="GHEA Grapalat" w:hAnsi="GHEA Grapalat" w:cs="Sylfaen"/>
          <w:sz w:val="20"/>
          <w:lang w:val="ru-RU"/>
        </w:rPr>
        <w:t>պայմանագրի</w:t>
      </w:r>
      <w:r w:rsidR="0067229B" w:rsidRPr="00BE3DCD">
        <w:rPr>
          <w:rFonts w:ascii="GHEA Grapalat" w:hAnsi="GHEA Grapalat" w:cs="Sylfaen"/>
          <w:sz w:val="20"/>
          <w:lang w:val="hy-AM"/>
        </w:rPr>
        <w:t xml:space="preserve"> </w:t>
      </w:r>
      <w:r w:rsidR="00096865" w:rsidRPr="00BE3DCD">
        <w:rPr>
          <w:rFonts w:ascii="GHEA Grapalat" w:hAnsi="GHEA Grapalat" w:cs="Sylfaen"/>
          <w:sz w:val="20"/>
          <w:lang w:val="ru-RU"/>
        </w:rPr>
        <w:t>ապահովում</w:t>
      </w:r>
      <w:r w:rsidR="0067229B" w:rsidRPr="00BE3DCD">
        <w:rPr>
          <w:rFonts w:ascii="GHEA Grapalat" w:hAnsi="GHEA Grapalat" w:cs="Sylfaen"/>
          <w:sz w:val="20"/>
          <w:lang w:val="hy-AM"/>
        </w:rPr>
        <w:t>ներ</w:t>
      </w:r>
      <w:r w:rsidR="004D5671" w:rsidRPr="00BE3DCD">
        <w:rPr>
          <w:rFonts w:ascii="GHEA Grapalat" w:hAnsi="GHEA Grapalat" w:cs="Sylfaen"/>
          <w:sz w:val="20"/>
          <w:lang w:val="ru-RU"/>
        </w:rPr>
        <w:t>։</w:t>
      </w:r>
      <w:r w:rsidR="00096865" w:rsidRPr="00BE3DCD">
        <w:rPr>
          <w:rFonts w:ascii="GHEA Grapalat" w:hAnsi="GHEA Grapalat" w:cs="Sylfaen"/>
          <w:sz w:val="20"/>
          <w:lang w:val="af-ZA"/>
        </w:rPr>
        <w:t xml:space="preserve"> </w:t>
      </w:r>
      <w:r w:rsidR="00096865" w:rsidRPr="00BE3DCD">
        <w:rPr>
          <w:rFonts w:ascii="GHEA Grapalat" w:hAnsi="GHEA Grapalat" w:cs="Sylfaen"/>
          <w:sz w:val="20"/>
          <w:lang w:val="ru-RU"/>
        </w:rPr>
        <w:t>Ընտրված</w:t>
      </w:r>
      <w:r w:rsidR="00096865" w:rsidRPr="00BE3DCD">
        <w:rPr>
          <w:rFonts w:ascii="GHEA Grapalat" w:hAnsi="GHEA Grapalat" w:cs="Sylfaen"/>
          <w:sz w:val="20"/>
          <w:lang w:val="af-ZA"/>
        </w:rPr>
        <w:t xml:space="preserve"> </w:t>
      </w:r>
      <w:r w:rsidR="00096865" w:rsidRPr="00BE3DCD">
        <w:rPr>
          <w:rFonts w:ascii="GHEA Grapalat" w:hAnsi="GHEA Grapalat" w:cs="Sylfaen"/>
          <w:sz w:val="20"/>
          <w:lang w:val="ru-RU"/>
        </w:rPr>
        <w:t>մասնակցի</w:t>
      </w:r>
      <w:r w:rsidR="00096865" w:rsidRPr="00BE3DCD">
        <w:rPr>
          <w:rFonts w:ascii="GHEA Grapalat" w:hAnsi="GHEA Grapalat" w:cs="Sylfaen"/>
          <w:sz w:val="20"/>
          <w:lang w:val="af-ZA"/>
        </w:rPr>
        <w:t xml:space="preserve"> </w:t>
      </w:r>
      <w:r w:rsidR="00096865" w:rsidRPr="00BE3DCD">
        <w:rPr>
          <w:rFonts w:ascii="GHEA Grapalat" w:hAnsi="GHEA Grapalat" w:cs="Sylfaen"/>
          <w:sz w:val="20"/>
          <w:lang w:val="ru-RU"/>
        </w:rPr>
        <w:t>հետ</w:t>
      </w:r>
      <w:r w:rsidR="00096865" w:rsidRPr="00BE3DCD">
        <w:rPr>
          <w:rFonts w:ascii="GHEA Grapalat" w:hAnsi="GHEA Grapalat" w:cs="Sylfaen"/>
          <w:sz w:val="20"/>
          <w:lang w:val="af-ZA"/>
        </w:rPr>
        <w:t xml:space="preserve"> </w:t>
      </w:r>
      <w:r w:rsidR="00096865" w:rsidRPr="00BE3DCD">
        <w:rPr>
          <w:rFonts w:ascii="GHEA Grapalat" w:hAnsi="GHEA Grapalat" w:cs="Sylfaen"/>
          <w:sz w:val="20"/>
          <w:lang w:val="ru-RU"/>
        </w:rPr>
        <w:t>պայմանագիր</w:t>
      </w:r>
      <w:r w:rsidR="00096865" w:rsidRPr="00BE3DCD">
        <w:rPr>
          <w:rFonts w:ascii="GHEA Grapalat" w:hAnsi="GHEA Grapalat" w:cs="Sylfaen"/>
          <w:sz w:val="20"/>
          <w:lang w:val="af-ZA"/>
        </w:rPr>
        <w:t xml:space="preserve"> </w:t>
      </w:r>
      <w:r w:rsidR="00096865" w:rsidRPr="00BE3DCD">
        <w:rPr>
          <w:rFonts w:ascii="GHEA Grapalat" w:hAnsi="GHEA Grapalat" w:cs="Sylfaen"/>
          <w:sz w:val="20"/>
          <w:lang w:val="ru-RU"/>
        </w:rPr>
        <w:t>կնքվում</w:t>
      </w:r>
      <w:r w:rsidR="00096865" w:rsidRPr="00BE3DCD">
        <w:rPr>
          <w:rFonts w:ascii="GHEA Grapalat" w:hAnsi="GHEA Grapalat" w:cs="Sylfaen"/>
          <w:sz w:val="20"/>
          <w:lang w:val="af-ZA"/>
        </w:rPr>
        <w:t xml:space="preserve"> </w:t>
      </w:r>
      <w:r w:rsidR="00096865" w:rsidRPr="00BE3DCD">
        <w:rPr>
          <w:rFonts w:ascii="GHEA Grapalat" w:hAnsi="GHEA Grapalat" w:cs="Sylfaen"/>
          <w:sz w:val="20"/>
          <w:lang w:val="ru-RU"/>
        </w:rPr>
        <w:t>է</w:t>
      </w:r>
      <w:r w:rsidR="00096865" w:rsidRPr="00BE3DCD">
        <w:rPr>
          <w:rFonts w:ascii="GHEA Grapalat" w:hAnsi="GHEA Grapalat" w:cs="Sylfaen"/>
          <w:sz w:val="20"/>
          <w:lang w:val="af-ZA"/>
        </w:rPr>
        <w:t xml:space="preserve">, </w:t>
      </w:r>
      <w:r w:rsidR="00096865" w:rsidRPr="00BE3DCD">
        <w:rPr>
          <w:rFonts w:ascii="GHEA Grapalat" w:hAnsi="GHEA Grapalat" w:cs="Sylfaen"/>
          <w:sz w:val="20"/>
          <w:lang w:val="ru-RU"/>
        </w:rPr>
        <w:t>եթե</w:t>
      </w:r>
      <w:r w:rsidR="00096865" w:rsidRPr="00BE3DCD">
        <w:rPr>
          <w:rFonts w:ascii="GHEA Grapalat" w:hAnsi="GHEA Grapalat" w:cs="Sylfaen"/>
          <w:sz w:val="20"/>
          <w:lang w:val="af-ZA"/>
        </w:rPr>
        <w:t xml:space="preserve"> </w:t>
      </w:r>
      <w:r w:rsidR="00096865" w:rsidRPr="00BE3DCD">
        <w:rPr>
          <w:rFonts w:ascii="GHEA Grapalat" w:hAnsi="GHEA Grapalat" w:cs="Sylfaen"/>
          <w:sz w:val="20"/>
          <w:lang w:val="ru-RU"/>
        </w:rPr>
        <w:t>վերջինս</w:t>
      </w:r>
      <w:r w:rsidR="00096865" w:rsidRPr="00BE3DCD">
        <w:rPr>
          <w:rFonts w:ascii="GHEA Grapalat" w:hAnsi="GHEA Grapalat" w:cs="Sylfaen"/>
          <w:sz w:val="20"/>
          <w:lang w:val="af-ZA"/>
        </w:rPr>
        <w:t xml:space="preserve"> </w:t>
      </w:r>
      <w:r w:rsidR="00096865" w:rsidRPr="00BE3DCD">
        <w:rPr>
          <w:rFonts w:ascii="GHEA Grapalat" w:hAnsi="GHEA Grapalat" w:cs="Sylfaen"/>
          <w:sz w:val="20"/>
          <w:lang w:val="ru-RU"/>
        </w:rPr>
        <w:t>ներկայացնում</w:t>
      </w:r>
      <w:r w:rsidR="00096865" w:rsidRPr="00BE3DCD">
        <w:rPr>
          <w:rFonts w:ascii="GHEA Grapalat" w:hAnsi="GHEA Grapalat" w:cs="Sylfaen"/>
          <w:sz w:val="20"/>
          <w:lang w:val="af-ZA"/>
        </w:rPr>
        <w:t xml:space="preserve"> </w:t>
      </w:r>
      <w:r w:rsidR="00096865" w:rsidRPr="00BE3DCD">
        <w:rPr>
          <w:rFonts w:ascii="GHEA Grapalat" w:hAnsi="GHEA Grapalat" w:cs="Sylfaen"/>
          <w:sz w:val="20"/>
          <w:lang w:val="ru-RU"/>
        </w:rPr>
        <w:t>է</w:t>
      </w:r>
      <w:r w:rsidR="00096865" w:rsidRPr="00BE3DCD">
        <w:rPr>
          <w:rFonts w:ascii="GHEA Grapalat" w:hAnsi="GHEA Grapalat" w:cs="Sylfaen"/>
          <w:sz w:val="20"/>
          <w:lang w:val="af-ZA"/>
        </w:rPr>
        <w:t xml:space="preserve"> </w:t>
      </w:r>
      <w:r w:rsidR="008A3C43" w:rsidRPr="00BE3DCD">
        <w:rPr>
          <w:rFonts w:ascii="GHEA Grapalat" w:hAnsi="GHEA Grapalat" w:cs="Sylfaen"/>
          <w:sz w:val="20"/>
          <w:lang w:val="hy-AM"/>
        </w:rPr>
        <w:t>որակավորման և</w:t>
      </w:r>
      <w:r w:rsidR="008A3C43" w:rsidRPr="00BE3DCD">
        <w:rPr>
          <w:rFonts w:ascii="GHEA Grapalat" w:hAnsi="GHEA Grapalat" w:cs="Sylfaen"/>
          <w:sz w:val="20"/>
          <w:lang w:val="af-ZA"/>
        </w:rPr>
        <w:t xml:space="preserve"> </w:t>
      </w:r>
      <w:r w:rsidR="00096865" w:rsidRPr="00BE3DCD">
        <w:rPr>
          <w:rFonts w:ascii="GHEA Grapalat" w:hAnsi="GHEA Grapalat" w:cs="Sylfaen"/>
          <w:sz w:val="20"/>
          <w:lang w:val="ru-RU"/>
        </w:rPr>
        <w:t>պայմանագրի</w:t>
      </w:r>
      <w:r w:rsidR="0067229B" w:rsidRPr="00BE3DCD">
        <w:rPr>
          <w:rFonts w:ascii="GHEA Grapalat" w:hAnsi="GHEA Grapalat" w:cs="Sylfaen"/>
          <w:sz w:val="20"/>
          <w:lang w:val="hy-AM"/>
        </w:rPr>
        <w:t xml:space="preserve"> </w:t>
      </w:r>
      <w:r w:rsidR="00096865" w:rsidRPr="00BE3DCD">
        <w:rPr>
          <w:rFonts w:ascii="GHEA Grapalat" w:hAnsi="GHEA Grapalat" w:cs="Sylfaen"/>
          <w:sz w:val="20"/>
          <w:lang w:val="ru-RU"/>
        </w:rPr>
        <w:t>ապահովում</w:t>
      </w:r>
      <w:r w:rsidR="0067229B" w:rsidRPr="00BE3DCD">
        <w:rPr>
          <w:rFonts w:ascii="GHEA Grapalat" w:hAnsi="GHEA Grapalat" w:cs="Sylfaen"/>
          <w:sz w:val="20"/>
          <w:lang w:val="hy-AM"/>
        </w:rPr>
        <w:t>ներ</w:t>
      </w:r>
      <w:r w:rsidR="00F96621" w:rsidRPr="00BE3DCD">
        <w:rPr>
          <w:rFonts w:ascii="GHEA Grapalat" w:hAnsi="GHEA Grapalat" w:cs="Sylfaen"/>
          <w:sz w:val="20"/>
        </w:rPr>
        <w:t>ը</w:t>
      </w:r>
      <w:r w:rsidR="004D5671" w:rsidRPr="00BE3DCD">
        <w:rPr>
          <w:rFonts w:ascii="GHEA Grapalat" w:hAnsi="GHEA Grapalat" w:cs="Sylfaen"/>
          <w:sz w:val="20"/>
          <w:lang w:val="ru-RU"/>
        </w:rPr>
        <w:t>։</w:t>
      </w:r>
    </w:p>
    <w:p w:rsidR="00CF12EE" w:rsidRPr="00BE3DCD" w:rsidRDefault="00AD6D6A" w:rsidP="00CF12EE">
      <w:pPr>
        <w:ind w:firstLine="567"/>
        <w:jc w:val="both"/>
        <w:rPr>
          <w:rFonts w:ascii="GHEA Grapalat" w:hAnsi="GHEA Grapalat" w:cs="Arial"/>
          <w:color w:val="FFFFFF"/>
          <w:sz w:val="20"/>
          <w:lang w:val="af-ZA"/>
        </w:rPr>
      </w:pPr>
      <w:r w:rsidRPr="00BE3DCD">
        <w:rPr>
          <w:rFonts w:ascii="GHEA Grapalat" w:hAnsi="GHEA Grapalat" w:cs="Sylfaen"/>
          <w:sz w:val="20"/>
          <w:lang w:val="hy-AM"/>
        </w:rPr>
        <w:t>10.2</w:t>
      </w:r>
      <w:r w:rsidR="00F96621" w:rsidRPr="00BE3DCD">
        <w:rPr>
          <w:rFonts w:ascii="GHEA Grapalat" w:hAnsi="GHEA Grapalat" w:cs="Sylfaen"/>
          <w:sz w:val="20"/>
          <w:lang w:val="af-ZA"/>
        </w:rPr>
        <w:t xml:space="preserve"> </w:t>
      </w:r>
      <w:r w:rsidR="0074145B" w:rsidRPr="00BE3DCD">
        <w:rPr>
          <w:rFonts w:ascii="GHEA Grapalat" w:hAnsi="GHEA Grapalat" w:cs="Sylfaen"/>
          <w:sz w:val="20"/>
        </w:rPr>
        <w:t>Որակավորման</w:t>
      </w:r>
      <w:r w:rsidR="0074145B" w:rsidRPr="00BE3DCD">
        <w:rPr>
          <w:rFonts w:ascii="GHEA Grapalat" w:hAnsi="GHEA Grapalat" w:cs="Sylfaen"/>
          <w:sz w:val="20"/>
          <w:lang w:val="af-ZA"/>
        </w:rPr>
        <w:t xml:space="preserve"> </w:t>
      </w:r>
      <w:r w:rsidR="0074145B" w:rsidRPr="00BE3DCD">
        <w:rPr>
          <w:rFonts w:ascii="GHEA Grapalat" w:hAnsi="GHEA Grapalat" w:cs="Sylfaen"/>
          <w:sz w:val="20"/>
        </w:rPr>
        <w:t>ապահովման</w:t>
      </w:r>
      <w:r w:rsidR="0074145B" w:rsidRPr="00BE3DCD">
        <w:rPr>
          <w:rFonts w:ascii="GHEA Grapalat" w:hAnsi="GHEA Grapalat" w:cs="Sylfaen"/>
          <w:sz w:val="20"/>
          <w:lang w:val="af-ZA"/>
        </w:rPr>
        <w:t xml:space="preserve"> </w:t>
      </w:r>
      <w:r w:rsidR="0074145B" w:rsidRPr="00BE3DCD">
        <w:rPr>
          <w:rFonts w:ascii="GHEA Grapalat" w:hAnsi="GHEA Grapalat" w:cs="Sylfaen"/>
          <w:sz w:val="20"/>
        </w:rPr>
        <w:t>չափը</w:t>
      </w:r>
      <w:r w:rsidR="0074145B" w:rsidRPr="00BE3DCD">
        <w:rPr>
          <w:rFonts w:ascii="GHEA Grapalat" w:hAnsi="GHEA Grapalat" w:cs="Sylfaen"/>
          <w:sz w:val="20"/>
          <w:lang w:val="af-ZA"/>
        </w:rPr>
        <w:t xml:space="preserve"> </w:t>
      </w:r>
      <w:r w:rsidR="0074145B" w:rsidRPr="00BE3DCD">
        <w:rPr>
          <w:rFonts w:ascii="GHEA Grapalat" w:hAnsi="GHEA Grapalat" w:cs="Sylfaen"/>
          <w:sz w:val="20"/>
        </w:rPr>
        <w:t>հավասար</w:t>
      </w:r>
      <w:r w:rsidR="0074145B" w:rsidRPr="00BE3DCD">
        <w:rPr>
          <w:rFonts w:ascii="GHEA Grapalat" w:hAnsi="GHEA Grapalat" w:cs="Sylfaen"/>
          <w:sz w:val="20"/>
          <w:lang w:val="af-ZA"/>
        </w:rPr>
        <w:t xml:space="preserve"> </w:t>
      </w:r>
      <w:r w:rsidR="0074145B" w:rsidRPr="00BE3DCD">
        <w:rPr>
          <w:rFonts w:ascii="GHEA Grapalat" w:hAnsi="GHEA Grapalat" w:cs="Sylfaen"/>
          <w:sz w:val="20"/>
        </w:rPr>
        <w:t>է</w:t>
      </w:r>
      <w:r w:rsidR="0074145B" w:rsidRPr="00BE3DCD">
        <w:rPr>
          <w:rFonts w:ascii="GHEA Grapalat" w:hAnsi="GHEA Grapalat" w:cs="Sylfaen"/>
          <w:sz w:val="20"/>
          <w:lang w:val="af-ZA"/>
        </w:rPr>
        <w:t xml:space="preserve"> </w:t>
      </w:r>
      <w:r w:rsidR="0074145B" w:rsidRPr="00BE3DCD">
        <w:rPr>
          <w:rFonts w:ascii="GHEA Grapalat" w:hAnsi="GHEA Grapalat" w:cs="Sylfaen"/>
          <w:sz w:val="20"/>
        </w:rPr>
        <w:t>ընտրված</w:t>
      </w:r>
      <w:r w:rsidR="0074145B" w:rsidRPr="00BE3DCD">
        <w:rPr>
          <w:rFonts w:ascii="GHEA Grapalat" w:hAnsi="GHEA Grapalat" w:cs="Sylfaen"/>
          <w:sz w:val="20"/>
          <w:lang w:val="af-ZA"/>
        </w:rPr>
        <w:t xml:space="preserve"> </w:t>
      </w:r>
      <w:r w:rsidR="0074145B" w:rsidRPr="00BE3DCD">
        <w:rPr>
          <w:rFonts w:ascii="GHEA Grapalat" w:hAnsi="GHEA Grapalat" w:cs="Sylfaen"/>
          <w:sz w:val="20"/>
        </w:rPr>
        <w:t>մասնակցի</w:t>
      </w:r>
      <w:r w:rsidR="0074145B" w:rsidRPr="00BE3DCD">
        <w:rPr>
          <w:rFonts w:ascii="GHEA Grapalat" w:hAnsi="GHEA Grapalat" w:cs="Sylfaen"/>
          <w:sz w:val="20"/>
          <w:lang w:val="af-ZA"/>
        </w:rPr>
        <w:t xml:space="preserve"> </w:t>
      </w:r>
      <w:r w:rsidR="0074145B" w:rsidRPr="00BE3DCD">
        <w:rPr>
          <w:rFonts w:ascii="GHEA Grapalat" w:hAnsi="GHEA Grapalat" w:cs="Sylfaen"/>
          <w:sz w:val="20"/>
        </w:rPr>
        <w:t>գնային</w:t>
      </w:r>
      <w:r w:rsidR="0074145B" w:rsidRPr="00BE3DCD">
        <w:rPr>
          <w:rFonts w:ascii="GHEA Grapalat" w:hAnsi="GHEA Grapalat" w:cs="Sylfaen"/>
          <w:sz w:val="20"/>
          <w:lang w:val="af-ZA"/>
        </w:rPr>
        <w:t xml:space="preserve"> </w:t>
      </w:r>
      <w:r w:rsidR="0074145B" w:rsidRPr="00BE3DCD">
        <w:rPr>
          <w:rFonts w:ascii="GHEA Grapalat" w:hAnsi="GHEA Grapalat" w:cs="Sylfaen"/>
          <w:sz w:val="20"/>
        </w:rPr>
        <w:t>առաջարկի</w:t>
      </w:r>
      <w:r w:rsidR="0074145B" w:rsidRPr="00BE3DCD">
        <w:rPr>
          <w:rFonts w:ascii="GHEA Grapalat" w:hAnsi="GHEA Grapalat" w:cs="Sylfaen"/>
          <w:sz w:val="20"/>
          <w:lang w:val="af-ZA"/>
        </w:rPr>
        <w:t xml:space="preserve"> </w:t>
      </w:r>
      <w:r w:rsidR="0074145B" w:rsidRPr="00BE3DCD">
        <w:rPr>
          <w:rFonts w:ascii="GHEA Grapalat" w:hAnsi="GHEA Grapalat" w:cs="Sylfaen"/>
          <w:sz w:val="20"/>
        </w:rPr>
        <w:t>չափին</w:t>
      </w:r>
      <w:r w:rsidR="0074145B" w:rsidRPr="00BE3DCD">
        <w:rPr>
          <w:rFonts w:ascii="GHEA Grapalat" w:hAnsi="GHEA Grapalat" w:cs="Sylfaen"/>
          <w:sz w:val="20"/>
          <w:lang w:val="af-ZA"/>
        </w:rPr>
        <w:t xml:space="preserve">: </w:t>
      </w:r>
      <w:r w:rsidR="00F96621" w:rsidRPr="00BE3DCD">
        <w:rPr>
          <w:rFonts w:ascii="GHEA Grapalat" w:hAnsi="GHEA Grapalat" w:cs="Sylfaen"/>
          <w:sz w:val="20"/>
        </w:rPr>
        <w:t>Որակավորման</w:t>
      </w:r>
      <w:r w:rsidR="00F96621" w:rsidRPr="00BE3DCD">
        <w:rPr>
          <w:rFonts w:ascii="GHEA Grapalat" w:hAnsi="GHEA Grapalat" w:cs="Sylfaen"/>
          <w:sz w:val="20"/>
          <w:lang w:val="af-ZA"/>
        </w:rPr>
        <w:t xml:space="preserve"> </w:t>
      </w:r>
      <w:r w:rsidR="00F96621" w:rsidRPr="00BE3DCD">
        <w:rPr>
          <w:rFonts w:ascii="GHEA Grapalat" w:hAnsi="GHEA Grapalat" w:cs="Sylfaen"/>
          <w:sz w:val="20"/>
        </w:rPr>
        <w:t>ապահովումը</w:t>
      </w:r>
      <w:r w:rsidR="00F96621" w:rsidRPr="00BE3DCD">
        <w:rPr>
          <w:rFonts w:ascii="GHEA Grapalat" w:hAnsi="GHEA Grapalat" w:cs="Sylfaen"/>
          <w:sz w:val="20"/>
          <w:lang w:val="af-ZA"/>
        </w:rPr>
        <w:t xml:space="preserve"> </w:t>
      </w:r>
      <w:r w:rsidR="00F96621" w:rsidRPr="00BE3DCD">
        <w:rPr>
          <w:rFonts w:ascii="GHEA Grapalat" w:hAnsi="GHEA Grapalat" w:cs="Sylfaen"/>
          <w:sz w:val="20"/>
        </w:rPr>
        <w:t>ներկայացվում</w:t>
      </w:r>
      <w:r w:rsidR="00F96621" w:rsidRPr="00BE3DCD">
        <w:rPr>
          <w:rFonts w:ascii="GHEA Grapalat" w:hAnsi="GHEA Grapalat" w:cs="Sylfaen"/>
          <w:sz w:val="20"/>
          <w:lang w:val="af-ZA"/>
        </w:rPr>
        <w:t xml:space="preserve"> </w:t>
      </w:r>
      <w:r w:rsidR="00F96621" w:rsidRPr="00BE3DCD">
        <w:rPr>
          <w:rFonts w:ascii="GHEA Grapalat" w:hAnsi="GHEA Grapalat" w:cs="Sylfaen"/>
          <w:sz w:val="20"/>
        </w:rPr>
        <w:t>է</w:t>
      </w:r>
      <w:r w:rsidR="00F96621" w:rsidRPr="00BE3DCD">
        <w:rPr>
          <w:rFonts w:ascii="GHEA Grapalat" w:hAnsi="GHEA Grapalat" w:cs="Sylfaen"/>
          <w:sz w:val="20"/>
          <w:lang w:val="af-ZA"/>
        </w:rPr>
        <w:t xml:space="preserve"> </w:t>
      </w:r>
      <w:r w:rsidR="00AA7B72" w:rsidRPr="00BE3DCD">
        <w:rPr>
          <w:rFonts w:ascii="GHEA Grapalat" w:hAnsi="GHEA Grapalat" w:cs="Sylfaen"/>
          <w:sz w:val="20"/>
          <w:lang w:val="af-ZA"/>
        </w:rPr>
        <w:t>միակողմանի հաստատված հայտարարության՝ տուժանքի ձևով (հավելված 4.1),</w:t>
      </w:r>
      <w:r w:rsidR="00F96621" w:rsidRPr="00BE3DCD">
        <w:rPr>
          <w:rFonts w:ascii="GHEA Grapalat" w:hAnsi="GHEA Grapalat" w:cs="Sylfaen"/>
          <w:sz w:val="20"/>
          <w:lang w:val="af-ZA"/>
        </w:rPr>
        <w:t xml:space="preserve"> </w:t>
      </w:r>
      <w:r w:rsidR="00F96621" w:rsidRPr="00BE3DCD">
        <w:rPr>
          <w:rFonts w:ascii="GHEA Grapalat" w:hAnsi="GHEA Grapalat" w:cs="Sylfaen"/>
          <w:sz w:val="20"/>
        </w:rPr>
        <w:t>որ</w:t>
      </w:r>
      <w:r w:rsidR="00DF68A6" w:rsidRPr="00BE3DCD">
        <w:rPr>
          <w:rFonts w:ascii="GHEA Grapalat" w:hAnsi="GHEA Grapalat" w:cs="Sylfaen"/>
          <w:sz w:val="20"/>
        </w:rPr>
        <w:t>ը</w:t>
      </w:r>
      <w:r w:rsidR="00DF68A6" w:rsidRPr="00BE3DCD">
        <w:rPr>
          <w:rFonts w:ascii="GHEA Grapalat" w:hAnsi="GHEA Grapalat" w:cs="Sylfaen"/>
          <w:sz w:val="20"/>
          <w:lang w:val="af-ZA"/>
        </w:rPr>
        <w:t xml:space="preserve"> </w:t>
      </w:r>
      <w:r w:rsidR="00DF68A6" w:rsidRPr="00BE3DCD">
        <w:rPr>
          <w:rFonts w:ascii="GHEA Grapalat" w:hAnsi="GHEA Grapalat" w:cs="Sylfaen"/>
          <w:sz w:val="20"/>
        </w:rPr>
        <w:t>պետք</w:t>
      </w:r>
      <w:r w:rsidR="00DF68A6" w:rsidRPr="00BE3DCD">
        <w:rPr>
          <w:rFonts w:ascii="GHEA Grapalat" w:hAnsi="GHEA Grapalat" w:cs="Sylfaen"/>
          <w:sz w:val="20"/>
          <w:lang w:val="af-ZA"/>
        </w:rPr>
        <w:t xml:space="preserve"> </w:t>
      </w:r>
      <w:r w:rsidR="00DF68A6" w:rsidRPr="00BE3DCD">
        <w:rPr>
          <w:rFonts w:ascii="GHEA Grapalat" w:hAnsi="GHEA Grapalat" w:cs="Sylfaen"/>
          <w:sz w:val="20"/>
        </w:rPr>
        <w:t>է</w:t>
      </w:r>
      <w:r w:rsidR="00DF68A6" w:rsidRPr="00BE3DCD">
        <w:rPr>
          <w:rFonts w:ascii="GHEA Grapalat" w:hAnsi="GHEA Grapalat" w:cs="Sylfaen"/>
          <w:sz w:val="20"/>
          <w:lang w:val="af-ZA"/>
        </w:rPr>
        <w:t xml:space="preserve"> </w:t>
      </w:r>
      <w:r w:rsidR="00DF68A6" w:rsidRPr="00BE3DCD">
        <w:rPr>
          <w:rFonts w:ascii="GHEA Grapalat" w:hAnsi="GHEA Grapalat" w:cs="Sylfaen"/>
          <w:sz w:val="20"/>
        </w:rPr>
        <w:t>վավեր</w:t>
      </w:r>
      <w:r w:rsidR="00DF68A6" w:rsidRPr="00BE3DCD">
        <w:rPr>
          <w:rFonts w:ascii="GHEA Grapalat" w:hAnsi="GHEA Grapalat" w:cs="Sylfaen"/>
          <w:sz w:val="20"/>
          <w:lang w:val="af-ZA"/>
        </w:rPr>
        <w:t xml:space="preserve"> </w:t>
      </w:r>
      <w:r w:rsidR="00DF68A6" w:rsidRPr="00BE3DCD">
        <w:rPr>
          <w:rFonts w:ascii="GHEA Grapalat" w:hAnsi="GHEA Grapalat" w:cs="Sylfaen"/>
          <w:sz w:val="20"/>
        </w:rPr>
        <w:t>լինի</w:t>
      </w:r>
      <w:r w:rsidR="00DF68A6" w:rsidRPr="00BE3DCD">
        <w:rPr>
          <w:rFonts w:ascii="GHEA Grapalat" w:hAnsi="GHEA Grapalat" w:cs="Sylfaen"/>
          <w:sz w:val="20"/>
          <w:lang w:val="af-ZA"/>
        </w:rPr>
        <w:t xml:space="preserve"> </w:t>
      </w:r>
      <w:r w:rsidR="00DF68A6" w:rsidRPr="00BE3DCD">
        <w:rPr>
          <w:rFonts w:ascii="GHEA Grapalat" w:hAnsi="GHEA Grapalat" w:cs="Sylfaen"/>
          <w:sz w:val="20"/>
        </w:rPr>
        <w:t>առնվազն</w:t>
      </w:r>
      <w:r w:rsidR="00DF68A6" w:rsidRPr="00BE3DCD">
        <w:rPr>
          <w:rFonts w:ascii="GHEA Grapalat" w:hAnsi="GHEA Grapalat" w:cs="Sylfaen"/>
          <w:sz w:val="20"/>
          <w:lang w:val="af-ZA"/>
        </w:rPr>
        <w:t xml:space="preserve"> </w:t>
      </w:r>
      <w:r w:rsidR="00DF68A6" w:rsidRPr="00BE3DCD">
        <w:rPr>
          <w:rFonts w:ascii="GHEA Grapalat" w:hAnsi="GHEA Grapalat" w:cs="Sylfaen"/>
          <w:sz w:val="20"/>
        </w:rPr>
        <w:t>մինչև</w:t>
      </w:r>
      <w:r w:rsidR="00DF68A6" w:rsidRPr="00BE3DCD">
        <w:rPr>
          <w:rFonts w:ascii="GHEA Grapalat" w:hAnsi="GHEA Grapalat" w:cs="Sylfaen"/>
          <w:sz w:val="20"/>
          <w:lang w:val="af-ZA"/>
        </w:rPr>
        <w:t xml:space="preserve"> </w:t>
      </w:r>
      <w:r w:rsidR="00DF68A6" w:rsidRPr="00BE3DCD">
        <w:rPr>
          <w:rFonts w:ascii="GHEA Grapalat" w:hAnsi="GHEA Grapalat" w:cs="Sylfaen"/>
          <w:sz w:val="20"/>
        </w:rPr>
        <w:t>պայմանագրի</w:t>
      </w:r>
      <w:r w:rsidR="00DF68A6" w:rsidRPr="00BE3DCD">
        <w:rPr>
          <w:rFonts w:ascii="GHEA Grapalat" w:hAnsi="GHEA Grapalat" w:cs="Sylfaen"/>
          <w:sz w:val="20"/>
          <w:lang w:val="af-ZA"/>
        </w:rPr>
        <w:t xml:space="preserve"> </w:t>
      </w:r>
      <w:r w:rsidR="00DF68A6" w:rsidRPr="00BE3DCD">
        <w:rPr>
          <w:rFonts w:ascii="GHEA Grapalat" w:hAnsi="GHEA Grapalat" w:cs="Sylfaen"/>
          <w:sz w:val="20"/>
        </w:rPr>
        <w:t>կատարման</w:t>
      </w:r>
      <w:r w:rsidR="00DF68A6" w:rsidRPr="00BE3DCD">
        <w:rPr>
          <w:rFonts w:ascii="GHEA Grapalat" w:hAnsi="GHEA Grapalat" w:cs="Sylfaen"/>
          <w:sz w:val="20"/>
          <w:lang w:val="af-ZA"/>
        </w:rPr>
        <w:t xml:space="preserve"> </w:t>
      </w:r>
      <w:r w:rsidR="00DF68A6" w:rsidRPr="00BE3DCD">
        <w:rPr>
          <w:rFonts w:ascii="GHEA Grapalat" w:hAnsi="GHEA Grapalat" w:cs="Sylfaen"/>
          <w:sz w:val="20"/>
        </w:rPr>
        <w:t>արդյունքը</w:t>
      </w:r>
      <w:r w:rsidR="00DF68A6" w:rsidRPr="00BE3DCD">
        <w:rPr>
          <w:rFonts w:ascii="GHEA Grapalat" w:hAnsi="GHEA Grapalat" w:cs="Sylfaen"/>
          <w:sz w:val="20"/>
          <w:lang w:val="af-ZA"/>
        </w:rPr>
        <w:t xml:space="preserve"> </w:t>
      </w:r>
      <w:r w:rsidR="00DF68A6" w:rsidRPr="00BE3DCD">
        <w:rPr>
          <w:rFonts w:ascii="GHEA Grapalat" w:hAnsi="GHEA Grapalat" w:cs="Sylfaen"/>
          <w:sz w:val="20"/>
        </w:rPr>
        <w:t>պատվիրատուից</w:t>
      </w:r>
      <w:r w:rsidR="00DF68A6" w:rsidRPr="00BE3DCD">
        <w:rPr>
          <w:rFonts w:ascii="GHEA Grapalat" w:hAnsi="GHEA Grapalat" w:cs="Sylfaen"/>
          <w:sz w:val="20"/>
          <w:lang w:val="af-ZA"/>
        </w:rPr>
        <w:t xml:space="preserve"> </w:t>
      </w:r>
      <w:r w:rsidR="00DF68A6" w:rsidRPr="00BE3DCD">
        <w:rPr>
          <w:rFonts w:ascii="GHEA Grapalat" w:hAnsi="GHEA Grapalat" w:cs="Sylfaen"/>
          <w:sz w:val="20"/>
        </w:rPr>
        <w:t>կողմից</w:t>
      </w:r>
      <w:r w:rsidR="00DF68A6" w:rsidRPr="00BE3DCD">
        <w:rPr>
          <w:rFonts w:ascii="GHEA Grapalat" w:hAnsi="GHEA Grapalat" w:cs="Sylfaen"/>
          <w:sz w:val="20"/>
          <w:lang w:val="af-ZA"/>
        </w:rPr>
        <w:t xml:space="preserve"> </w:t>
      </w:r>
      <w:r w:rsidR="00DF68A6" w:rsidRPr="00BE3DCD">
        <w:rPr>
          <w:rFonts w:ascii="GHEA Grapalat" w:hAnsi="GHEA Grapalat" w:cs="Sylfaen"/>
          <w:sz w:val="20"/>
        </w:rPr>
        <w:t>ամբողջական</w:t>
      </w:r>
      <w:r w:rsidR="00DF68A6" w:rsidRPr="00BE3DCD">
        <w:rPr>
          <w:rFonts w:ascii="GHEA Grapalat" w:hAnsi="GHEA Grapalat" w:cs="Sylfaen"/>
          <w:sz w:val="20"/>
          <w:lang w:val="af-ZA"/>
        </w:rPr>
        <w:t xml:space="preserve"> </w:t>
      </w:r>
      <w:r w:rsidR="00DF68A6" w:rsidRPr="00BE3DCD">
        <w:rPr>
          <w:rFonts w:ascii="GHEA Grapalat" w:hAnsi="GHEA Grapalat" w:cs="Sylfaen"/>
          <w:sz w:val="20"/>
        </w:rPr>
        <w:t>ընդունվելու</w:t>
      </w:r>
      <w:r w:rsidR="00DF68A6" w:rsidRPr="00BE3DCD">
        <w:rPr>
          <w:rFonts w:ascii="GHEA Grapalat" w:hAnsi="GHEA Grapalat" w:cs="Sylfaen"/>
          <w:sz w:val="20"/>
          <w:lang w:val="af-ZA"/>
        </w:rPr>
        <w:t xml:space="preserve"> </w:t>
      </w:r>
      <w:r w:rsidR="00DF68A6" w:rsidRPr="00BE3DCD">
        <w:rPr>
          <w:rFonts w:ascii="GHEA Grapalat" w:hAnsi="GHEA Grapalat" w:cs="Sylfaen"/>
          <w:sz w:val="20"/>
        </w:rPr>
        <w:t>օրվան</w:t>
      </w:r>
      <w:r w:rsidR="00DF68A6" w:rsidRPr="00BE3DCD">
        <w:rPr>
          <w:rFonts w:ascii="GHEA Grapalat" w:hAnsi="GHEA Grapalat" w:cs="Sylfaen"/>
          <w:sz w:val="20"/>
          <w:lang w:val="af-ZA"/>
        </w:rPr>
        <w:t xml:space="preserve"> </w:t>
      </w:r>
      <w:r w:rsidR="00DF68A6" w:rsidRPr="00BE3DCD">
        <w:rPr>
          <w:rFonts w:ascii="GHEA Grapalat" w:hAnsi="GHEA Grapalat" w:cs="Sylfaen"/>
          <w:sz w:val="20"/>
        </w:rPr>
        <w:t>հաջորդող</w:t>
      </w:r>
      <w:r w:rsidR="00DF68A6" w:rsidRPr="00BE3DCD">
        <w:rPr>
          <w:rFonts w:ascii="GHEA Grapalat" w:hAnsi="GHEA Grapalat" w:cs="Sylfaen"/>
          <w:sz w:val="20"/>
          <w:lang w:val="af-ZA"/>
        </w:rPr>
        <w:t xml:space="preserve"> </w:t>
      </w:r>
      <w:r w:rsidR="00CF12EE" w:rsidRPr="00BE3DCD">
        <w:rPr>
          <w:rFonts w:ascii="GHEA Grapalat" w:hAnsi="GHEA Grapalat" w:cs="Sylfaen"/>
          <w:sz w:val="20"/>
          <w:lang w:val="af-ZA"/>
        </w:rPr>
        <w:t>20</w:t>
      </w:r>
      <w:r w:rsidR="00DF68A6" w:rsidRPr="00BE3DCD">
        <w:rPr>
          <w:rFonts w:ascii="GHEA Grapalat" w:hAnsi="GHEA Grapalat" w:cs="Sylfaen"/>
          <w:sz w:val="20"/>
          <w:lang w:val="af-ZA"/>
        </w:rPr>
        <w:t>-</w:t>
      </w:r>
      <w:r w:rsidR="00DF68A6" w:rsidRPr="00BE3DCD">
        <w:rPr>
          <w:rFonts w:ascii="GHEA Grapalat" w:hAnsi="GHEA Grapalat" w:cs="Sylfaen"/>
          <w:sz w:val="20"/>
        </w:rPr>
        <w:t>րդ</w:t>
      </w:r>
      <w:r w:rsidR="00DF68A6" w:rsidRPr="00BE3DCD">
        <w:rPr>
          <w:rFonts w:ascii="GHEA Grapalat" w:hAnsi="GHEA Grapalat" w:cs="Sylfaen"/>
          <w:sz w:val="20"/>
          <w:lang w:val="af-ZA"/>
        </w:rPr>
        <w:t xml:space="preserve"> </w:t>
      </w:r>
      <w:r w:rsidR="00A558B9" w:rsidRPr="00BE3DCD">
        <w:rPr>
          <w:rFonts w:ascii="GHEA Grapalat" w:hAnsi="GHEA Grapalat" w:cs="Sylfaen"/>
          <w:sz w:val="20"/>
        </w:rPr>
        <w:t>աշխատանքային</w:t>
      </w:r>
      <w:r w:rsidR="00DF68A6" w:rsidRPr="00BE3DCD">
        <w:rPr>
          <w:rFonts w:ascii="GHEA Grapalat" w:hAnsi="GHEA Grapalat" w:cs="Sylfaen"/>
          <w:sz w:val="20"/>
          <w:lang w:val="af-ZA"/>
        </w:rPr>
        <w:t xml:space="preserve"> </w:t>
      </w:r>
      <w:r w:rsidR="00DF68A6" w:rsidRPr="00BE3DCD">
        <w:rPr>
          <w:rFonts w:ascii="GHEA Grapalat" w:hAnsi="GHEA Grapalat" w:cs="Sylfaen"/>
          <w:sz w:val="20"/>
        </w:rPr>
        <w:t>օրը</w:t>
      </w:r>
      <w:r w:rsidR="00DF68A6" w:rsidRPr="00BE3DCD">
        <w:rPr>
          <w:rFonts w:ascii="GHEA Grapalat" w:hAnsi="GHEA Grapalat" w:cs="Sylfaen"/>
          <w:sz w:val="20"/>
          <w:lang w:val="af-ZA"/>
        </w:rPr>
        <w:t xml:space="preserve"> </w:t>
      </w:r>
      <w:r w:rsidR="00F96621" w:rsidRPr="00BE3DCD">
        <w:rPr>
          <w:rFonts w:ascii="GHEA Grapalat" w:hAnsi="GHEA Grapalat" w:cs="Arial"/>
          <w:sz w:val="20"/>
        </w:rPr>
        <w:t>ներառյալ</w:t>
      </w:r>
      <w:r w:rsidR="00ED01B4" w:rsidRPr="00BE3DCD">
        <w:rPr>
          <w:rFonts w:ascii="GHEA Grapalat" w:hAnsi="GHEA Grapalat" w:cs="Arial"/>
          <w:sz w:val="20"/>
          <w:lang w:val="af-ZA"/>
        </w:rPr>
        <w:t>:</w:t>
      </w:r>
    </w:p>
    <w:p w:rsidR="00501A05" w:rsidRPr="00BE3DCD" w:rsidRDefault="00501A05" w:rsidP="00501A05">
      <w:pPr>
        <w:ind w:firstLine="567"/>
        <w:jc w:val="both"/>
        <w:rPr>
          <w:rFonts w:ascii="GHEA Grapalat" w:hAnsi="GHEA Grapalat" w:cs="Arial"/>
          <w:sz w:val="20"/>
          <w:lang w:val="hy-AM"/>
        </w:rPr>
      </w:pPr>
      <w:r w:rsidRPr="00BE3DCD">
        <w:rPr>
          <w:rFonts w:ascii="GHEA Grapalat" w:hAnsi="GHEA Grapalat" w:cs="Arial"/>
          <w:sz w:val="20"/>
        </w:rPr>
        <w:t>Եթե</w:t>
      </w:r>
      <w:r w:rsidRPr="00BE3DCD">
        <w:rPr>
          <w:rFonts w:ascii="GHEA Grapalat" w:hAnsi="GHEA Grapalat" w:cs="Arial"/>
          <w:sz w:val="20"/>
          <w:lang w:val="af-ZA"/>
        </w:rPr>
        <w:t xml:space="preserve"> </w:t>
      </w:r>
      <w:r w:rsidRPr="00BE3DCD">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 ու վերջինիս հետ կնքվող պայմանագրի ընդհանուր գինը գերազանցում է 10 մլն. ՀՀ դրամը, ապա որակավորման ապահովումը ներկայացվում է բանկային երաշխիքի ձևով՝ պայմանագրի ընդհանուր գնի չափով:</w:t>
      </w:r>
    </w:p>
    <w:p w:rsidR="00501A05" w:rsidRPr="00BE3DCD" w:rsidRDefault="00501A05" w:rsidP="00501A05">
      <w:pPr>
        <w:ind w:firstLine="567"/>
        <w:jc w:val="both"/>
        <w:rPr>
          <w:rFonts w:ascii="GHEA Grapalat" w:hAnsi="GHEA Grapalat" w:cs="Arial"/>
          <w:sz w:val="20"/>
          <w:lang w:val="hy-AM"/>
        </w:rPr>
      </w:pPr>
      <w:r w:rsidRPr="00BE3DCD">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BE3DCD" w:rsidRDefault="00281740" w:rsidP="00281740">
      <w:pPr>
        <w:ind w:firstLine="567"/>
        <w:jc w:val="both"/>
        <w:rPr>
          <w:rFonts w:ascii="GHEA Grapalat" w:hAnsi="GHEA Grapalat" w:cs="Sylfaen"/>
          <w:sz w:val="20"/>
          <w:vertAlign w:val="superscript"/>
          <w:lang w:val="hy-AM"/>
        </w:rPr>
      </w:pPr>
      <w:r w:rsidRPr="00BE3DCD">
        <w:rPr>
          <w:rFonts w:ascii="GHEA Grapalat" w:hAnsi="GHEA Grapalat" w:cs="Sylfaen"/>
          <w:sz w:val="20"/>
          <w:lang w:val="hy-AM"/>
        </w:rPr>
        <w:t>10.3. Պայմանագրի</w:t>
      </w:r>
      <w:r w:rsidRPr="00BE3DCD">
        <w:rPr>
          <w:rFonts w:ascii="GHEA Grapalat" w:hAnsi="GHEA Grapalat" w:cs="Sylfaen"/>
          <w:sz w:val="20"/>
          <w:lang w:val="af-ZA"/>
        </w:rPr>
        <w:t xml:space="preserve"> </w:t>
      </w:r>
      <w:r w:rsidRPr="00BE3DCD">
        <w:rPr>
          <w:rFonts w:ascii="GHEA Grapalat" w:hAnsi="GHEA Grapalat" w:cs="Sylfaen"/>
          <w:sz w:val="20"/>
          <w:lang w:val="hy-AM"/>
        </w:rPr>
        <w:t>ապահովման</w:t>
      </w:r>
      <w:r w:rsidRPr="00BE3DCD">
        <w:rPr>
          <w:rFonts w:ascii="GHEA Grapalat" w:hAnsi="GHEA Grapalat" w:cs="Sylfaen"/>
          <w:sz w:val="20"/>
          <w:lang w:val="af-ZA"/>
        </w:rPr>
        <w:t xml:space="preserve"> </w:t>
      </w:r>
      <w:r w:rsidRPr="00BE3DCD">
        <w:rPr>
          <w:rFonts w:ascii="GHEA Grapalat" w:hAnsi="GHEA Grapalat" w:cs="Sylfaen"/>
          <w:sz w:val="20"/>
          <w:lang w:val="hy-AM"/>
        </w:rPr>
        <w:t>չափը</w:t>
      </w:r>
      <w:r w:rsidRPr="00BE3DCD">
        <w:rPr>
          <w:rFonts w:ascii="GHEA Grapalat" w:hAnsi="GHEA Grapalat" w:cs="Sylfaen"/>
          <w:sz w:val="20"/>
          <w:lang w:val="af-ZA"/>
        </w:rPr>
        <w:t xml:space="preserve"> </w:t>
      </w:r>
      <w:r w:rsidRPr="00BE3DCD">
        <w:rPr>
          <w:rFonts w:ascii="GHEA Grapalat" w:hAnsi="GHEA Grapalat" w:cs="Sylfaen"/>
          <w:sz w:val="20"/>
          <w:lang w:val="hy-AM"/>
        </w:rPr>
        <w:t>կազմում</w:t>
      </w:r>
      <w:r w:rsidRPr="00BE3DCD">
        <w:rPr>
          <w:rFonts w:ascii="GHEA Grapalat" w:hAnsi="GHEA Grapalat" w:cs="Sylfaen"/>
          <w:sz w:val="20"/>
          <w:lang w:val="af-ZA"/>
        </w:rPr>
        <w:t xml:space="preserve"> </w:t>
      </w:r>
      <w:r w:rsidRPr="00BE3DCD">
        <w:rPr>
          <w:rFonts w:ascii="GHEA Grapalat" w:hAnsi="GHEA Grapalat" w:cs="Sylfaen"/>
          <w:sz w:val="20"/>
          <w:lang w:val="hy-AM"/>
        </w:rPr>
        <w:t>է</w:t>
      </w:r>
      <w:r w:rsidRPr="00BE3DCD">
        <w:rPr>
          <w:rFonts w:ascii="GHEA Grapalat" w:hAnsi="GHEA Grapalat" w:cs="Sylfaen"/>
          <w:sz w:val="20"/>
          <w:lang w:val="af-ZA"/>
        </w:rPr>
        <w:t xml:space="preserve"> կնքվելիք </w:t>
      </w:r>
      <w:r w:rsidRPr="00BE3DCD">
        <w:rPr>
          <w:rFonts w:ascii="GHEA Grapalat" w:hAnsi="GHEA Grapalat" w:cs="Sylfaen"/>
          <w:sz w:val="20"/>
          <w:lang w:val="hy-AM"/>
        </w:rPr>
        <w:t>պայմանագրի</w:t>
      </w:r>
      <w:r w:rsidRPr="00BE3DCD">
        <w:rPr>
          <w:rFonts w:ascii="GHEA Grapalat" w:hAnsi="GHEA Grapalat" w:cs="Sylfaen"/>
          <w:sz w:val="20"/>
          <w:lang w:val="af-ZA"/>
        </w:rPr>
        <w:t xml:space="preserve"> </w:t>
      </w:r>
      <w:r w:rsidRPr="00BE3DCD">
        <w:rPr>
          <w:rFonts w:ascii="GHEA Grapalat" w:hAnsi="GHEA Grapalat" w:cs="Sylfaen"/>
          <w:sz w:val="20"/>
          <w:lang w:val="hy-AM"/>
        </w:rPr>
        <w:t>գնի</w:t>
      </w:r>
      <w:r w:rsidRPr="00BE3DCD">
        <w:rPr>
          <w:rFonts w:ascii="GHEA Grapalat" w:hAnsi="GHEA Grapalat" w:cs="Sylfaen"/>
          <w:sz w:val="20"/>
          <w:lang w:val="af-ZA"/>
        </w:rPr>
        <w:t xml:space="preserve"> 10  </w:t>
      </w:r>
      <w:r w:rsidRPr="00BE3DCD">
        <w:rPr>
          <w:rFonts w:ascii="GHEA Grapalat" w:hAnsi="GHEA Grapalat" w:cs="Sylfaen"/>
          <w:sz w:val="20"/>
          <w:lang w:val="hy-AM"/>
        </w:rPr>
        <w:t>տոկոսը:</w:t>
      </w:r>
      <w:r w:rsidR="00501A05" w:rsidRPr="00BE3DCD">
        <w:rPr>
          <w:rFonts w:ascii="GHEA Grapalat" w:hAnsi="GHEA Grapalat" w:cs="Sylfaen"/>
          <w:sz w:val="20"/>
          <w:lang w:val="hy-AM"/>
        </w:rPr>
        <w:t xml:space="preserve"> Պայմանագրի ապահովումը ներկայացվում է</w:t>
      </w:r>
      <w:r w:rsidR="00AA7B72" w:rsidRPr="00BE3DCD">
        <w:rPr>
          <w:rFonts w:ascii="GHEA Grapalat" w:hAnsi="GHEA Grapalat" w:cs="Sylfaen"/>
          <w:sz w:val="20"/>
          <w:lang w:val="hy-AM"/>
        </w:rPr>
        <w:t xml:space="preserve"> միակողմանի հաստատված հայտարարության՝ տուժանքի ձևով(հավելված 5.1):</w:t>
      </w:r>
      <w:r w:rsidR="00501A05" w:rsidRPr="00BE3DCD">
        <w:rPr>
          <w:rFonts w:ascii="GHEA Grapalat" w:hAnsi="GHEA Grapalat" w:cs="Sylfaen"/>
          <w:sz w:val="20"/>
          <w:lang w:val="hy-AM"/>
        </w:rPr>
        <w:t xml:space="preserve"> </w:t>
      </w:r>
    </w:p>
    <w:p w:rsidR="00F562EA" w:rsidRPr="00BE3DCD" w:rsidRDefault="00F562EA" w:rsidP="00F562EA">
      <w:pPr>
        <w:ind w:firstLine="567"/>
        <w:jc w:val="both"/>
        <w:rPr>
          <w:rFonts w:ascii="GHEA Grapalat" w:hAnsi="GHEA Grapalat" w:cs="Arial"/>
          <w:sz w:val="20"/>
          <w:lang w:val="hy-AM"/>
        </w:rPr>
      </w:pPr>
      <w:r w:rsidRPr="00BE3DCD">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 ու վերջինիս հետ կնքվող պայմանագրի ընդհանուր գինը գերազանցում է 10 մլն. ՀՀ դրամը, ապա պայմանագրի ապահովումը ներկայացվում է բանկային երաշխիքի ձևով՝ պայմանագրի ընդհանուր գնի չափով:</w:t>
      </w:r>
    </w:p>
    <w:p w:rsidR="00281740" w:rsidRPr="00BE3DCD" w:rsidRDefault="00281740" w:rsidP="00281740">
      <w:pPr>
        <w:ind w:firstLine="567"/>
        <w:jc w:val="both"/>
        <w:rPr>
          <w:rFonts w:ascii="GHEA Grapalat" w:hAnsi="GHEA Grapalat"/>
          <w:sz w:val="20"/>
          <w:szCs w:val="20"/>
          <w:lang w:val="hy-AM"/>
        </w:rPr>
      </w:pPr>
      <w:r w:rsidRPr="00BE3DC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BE3DCD">
        <w:rPr>
          <w:rFonts w:ascii="GHEA Grapalat" w:hAnsi="GHEA Grapalat" w:cs="Sylfaen"/>
          <w:sz w:val="20"/>
          <w:lang w:val="hy-AM"/>
        </w:rPr>
        <w:t xml:space="preserve">ամբողջական կատարման վերջին օրվան հաջորդող </w:t>
      </w:r>
      <w:r w:rsidRPr="00BE3DCD">
        <w:rPr>
          <w:rFonts w:ascii="GHEA Grapalat" w:hAnsi="GHEA Grapalat" w:cs="Sylfaen"/>
          <w:sz w:val="20"/>
          <w:lang w:val="hy-AM"/>
        </w:rPr>
        <w:t xml:space="preserve">20-րդ </w:t>
      </w:r>
      <w:r w:rsidR="00A558B9" w:rsidRPr="00BE3DCD">
        <w:rPr>
          <w:rFonts w:ascii="GHEA Grapalat" w:hAnsi="GHEA Grapalat" w:cs="Sylfaen"/>
          <w:sz w:val="20"/>
          <w:lang w:val="hy-AM"/>
        </w:rPr>
        <w:t>աշխատանքային</w:t>
      </w:r>
      <w:r w:rsidRPr="00BE3DCD">
        <w:rPr>
          <w:rFonts w:ascii="GHEA Grapalat" w:hAnsi="GHEA Grapalat" w:cs="Sylfaen"/>
          <w:sz w:val="20"/>
          <w:lang w:val="hy-AM"/>
        </w:rPr>
        <w:t xml:space="preserve"> օրը ներառյալ:</w:t>
      </w:r>
      <w:r w:rsidRPr="00BE3DC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BE3DCD" w:rsidRDefault="00281740" w:rsidP="00281740">
      <w:pPr>
        <w:ind w:firstLine="567"/>
        <w:jc w:val="both"/>
        <w:rPr>
          <w:rFonts w:ascii="GHEA Grapalat" w:hAnsi="GHEA Grapalat" w:cs="Arial"/>
          <w:sz w:val="20"/>
          <w:lang w:val="hy-AM"/>
        </w:rPr>
      </w:pPr>
      <w:r w:rsidRPr="00BE3DCD">
        <w:rPr>
          <w:rFonts w:ascii="GHEA Grapalat" w:hAnsi="GHEA Grapalat"/>
          <w:sz w:val="20"/>
          <w:szCs w:val="20"/>
          <w:lang w:val="hy-AM"/>
        </w:rPr>
        <w:t>Կանխիկ</w:t>
      </w:r>
      <w:r w:rsidRPr="00BE3DCD">
        <w:rPr>
          <w:rFonts w:ascii="GHEA Grapalat" w:hAnsi="GHEA Grapalat"/>
          <w:sz w:val="20"/>
          <w:szCs w:val="20"/>
          <w:lang w:val="af-ZA"/>
        </w:rPr>
        <w:t xml:space="preserve"> </w:t>
      </w:r>
      <w:r w:rsidRPr="00BE3DCD">
        <w:rPr>
          <w:rFonts w:ascii="GHEA Grapalat" w:hAnsi="GHEA Grapalat"/>
          <w:sz w:val="20"/>
          <w:szCs w:val="20"/>
          <w:lang w:val="hy-AM"/>
        </w:rPr>
        <w:t>փողի</w:t>
      </w:r>
      <w:r w:rsidRPr="00BE3DCD">
        <w:rPr>
          <w:rFonts w:ascii="GHEA Grapalat" w:hAnsi="GHEA Grapalat"/>
          <w:sz w:val="20"/>
          <w:szCs w:val="20"/>
          <w:lang w:val="af-ZA"/>
        </w:rPr>
        <w:t xml:space="preserve"> </w:t>
      </w:r>
      <w:r w:rsidRPr="00BE3DCD">
        <w:rPr>
          <w:rFonts w:ascii="GHEA Grapalat" w:hAnsi="GHEA Grapalat"/>
          <w:sz w:val="20"/>
          <w:szCs w:val="20"/>
          <w:lang w:val="hy-AM"/>
        </w:rPr>
        <w:t>ձևով</w:t>
      </w:r>
      <w:r w:rsidRPr="00BE3DCD">
        <w:rPr>
          <w:rFonts w:ascii="GHEA Grapalat" w:hAnsi="GHEA Grapalat"/>
          <w:sz w:val="20"/>
          <w:szCs w:val="20"/>
          <w:lang w:val="af-ZA"/>
        </w:rPr>
        <w:t xml:space="preserve"> </w:t>
      </w:r>
      <w:r w:rsidRPr="00BE3DCD">
        <w:rPr>
          <w:rFonts w:ascii="GHEA Grapalat" w:hAnsi="GHEA Grapalat"/>
          <w:sz w:val="20"/>
          <w:szCs w:val="20"/>
          <w:lang w:val="hy-AM"/>
        </w:rPr>
        <w:t>ներկայացված</w:t>
      </w:r>
      <w:r w:rsidRPr="00BE3DCD">
        <w:rPr>
          <w:rFonts w:ascii="GHEA Grapalat" w:hAnsi="GHEA Grapalat"/>
          <w:sz w:val="20"/>
          <w:szCs w:val="20"/>
          <w:lang w:val="af-ZA"/>
        </w:rPr>
        <w:t xml:space="preserve"> </w:t>
      </w:r>
      <w:r w:rsidRPr="00BE3DC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81740" w:rsidRPr="00BE3DCD" w:rsidRDefault="00281740" w:rsidP="00F96621">
      <w:pPr>
        <w:ind w:firstLine="567"/>
        <w:jc w:val="both"/>
        <w:rPr>
          <w:rFonts w:ascii="GHEA Grapalat" w:hAnsi="GHEA Grapalat" w:cs="Arial"/>
          <w:sz w:val="20"/>
          <w:lang w:val="hy-AM"/>
        </w:rPr>
      </w:pPr>
      <w:r w:rsidRPr="00BE3DCD">
        <w:rPr>
          <w:rFonts w:ascii="GHEA Grapalat" w:hAnsi="GHEA Grapalat" w:cs="Sylfaen"/>
          <w:sz w:val="20"/>
          <w:lang w:val="hy-AM"/>
        </w:rPr>
        <w:t xml:space="preserve">10.4 </w:t>
      </w:r>
      <w:r w:rsidR="00441C20" w:rsidRPr="00BE3DCD">
        <w:rPr>
          <w:rFonts w:ascii="GHEA Grapalat" w:hAnsi="GHEA Grapalat" w:cs="Arial"/>
          <w:sz w:val="20"/>
          <w:lang w:val="hy-AM"/>
        </w:rPr>
        <w:t>Ե</w:t>
      </w:r>
      <w:r w:rsidR="00F96621" w:rsidRPr="00BE3DCD">
        <w:rPr>
          <w:rFonts w:ascii="GHEA Grapalat" w:hAnsi="GHEA Grapalat" w:cs="Arial"/>
          <w:sz w:val="20"/>
          <w:lang w:val="hy-AM"/>
        </w:rPr>
        <w:t>թե</w:t>
      </w:r>
      <w:r w:rsidRPr="00BE3DCD">
        <w:rPr>
          <w:rFonts w:ascii="GHEA Grapalat" w:hAnsi="GHEA Grapalat" w:cs="Arial"/>
          <w:sz w:val="20"/>
          <w:lang w:val="hy-AM"/>
        </w:rPr>
        <w:t xml:space="preserve"> </w:t>
      </w:r>
      <w:r w:rsidR="00F96621" w:rsidRPr="00BE3DC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BE3DCD">
        <w:rPr>
          <w:rFonts w:ascii="GHEA Grapalat" w:hAnsi="GHEA Grapalat" w:cs="Arial"/>
          <w:sz w:val="20"/>
          <w:lang w:val="hy-AM"/>
        </w:rPr>
        <w:t xml:space="preserve">որակավորման և պայմանագրի ապահովումները ներկայացվում են </w:t>
      </w:r>
      <w:r w:rsidR="00F96621" w:rsidRPr="00BE3DC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BE3DCD">
        <w:rPr>
          <w:rFonts w:ascii="GHEA Grapalat" w:hAnsi="GHEA Grapalat" w:cs="Arial"/>
          <w:sz w:val="20"/>
          <w:lang w:val="hy-AM"/>
        </w:rPr>
        <w:t>՝</w:t>
      </w:r>
    </w:p>
    <w:p w:rsidR="00F96621" w:rsidRPr="00BE3DCD" w:rsidRDefault="00281740" w:rsidP="00F96621">
      <w:pPr>
        <w:ind w:firstLine="567"/>
        <w:jc w:val="both"/>
        <w:rPr>
          <w:rFonts w:ascii="GHEA Grapalat" w:hAnsi="GHEA Grapalat" w:cs="Arial"/>
          <w:sz w:val="20"/>
          <w:lang w:val="hy-AM"/>
        </w:rPr>
      </w:pPr>
      <w:r w:rsidRPr="00BE3DCD">
        <w:rPr>
          <w:rFonts w:ascii="GHEA Grapalat" w:hAnsi="GHEA Grapalat" w:cs="Arial"/>
          <w:sz w:val="20"/>
          <w:lang w:val="hy-AM"/>
        </w:rPr>
        <w:lastRenderedPageBreak/>
        <w:t>-</w:t>
      </w:r>
      <w:r w:rsidR="00F96621" w:rsidRPr="00BE3DCD">
        <w:rPr>
          <w:rFonts w:ascii="GHEA Grapalat" w:hAnsi="GHEA Grapalat" w:cs="Arial"/>
          <w:sz w:val="20"/>
          <w:lang w:val="hy-AM"/>
        </w:rPr>
        <w:t xml:space="preserve"> նախատեսված են ֆինանսական միջոցներ, ապա որակավորման ապահովումը հատկացված ֆինանսական միջոցների </w:t>
      </w:r>
      <w:r w:rsidR="00543250" w:rsidRPr="00BE3DCD">
        <w:rPr>
          <w:rFonts w:ascii="GHEA Grapalat" w:hAnsi="GHEA Grapalat" w:cs="Arial"/>
          <w:sz w:val="20"/>
          <w:lang w:val="hy-AM"/>
        </w:rPr>
        <w:t xml:space="preserve">մասով </w:t>
      </w:r>
      <w:r w:rsidR="00F96621" w:rsidRPr="00BE3DCD">
        <w:rPr>
          <w:rFonts w:ascii="GHEA Grapalat" w:hAnsi="GHEA Grapalat" w:cs="Arial"/>
          <w:sz w:val="20"/>
          <w:lang w:val="hy-AM"/>
        </w:rPr>
        <w:t>ներկայացվում է բանկային երաշխիքի ձևով, իսկ հետագայում պահանջվող ֆինանսական միջոցների մասով</w:t>
      </w:r>
      <w:r w:rsidR="00CF12EE" w:rsidRPr="00BE3DCD">
        <w:rPr>
          <w:rFonts w:ascii="GHEA Grapalat" w:hAnsi="GHEA Grapalat" w:cs="Arial"/>
          <w:sz w:val="20"/>
          <w:lang w:val="hy-AM"/>
        </w:rPr>
        <w:t>՝</w:t>
      </w:r>
      <w:r w:rsidR="00F96621" w:rsidRPr="00BE3DCD">
        <w:rPr>
          <w:rFonts w:ascii="GHEA Grapalat" w:hAnsi="GHEA Grapalat" w:cs="Arial"/>
          <w:sz w:val="20"/>
          <w:lang w:val="hy-AM"/>
        </w:rPr>
        <w:t xml:space="preserve"> միակողմանի հաստատված հայտարարության` տուժանքի կամ կանխիկ փողի ձևով: </w:t>
      </w:r>
    </w:p>
    <w:p w:rsidR="00F96621" w:rsidRPr="00BE3DCD" w:rsidRDefault="00F96621" w:rsidP="00F96621">
      <w:pPr>
        <w:ind w:firstLine="567"/>
        <w:jc w:val="both"/>
        <w:rPr>
          <w:rFonts w:ascii="GHEA Grapalat" w:hAnsi="GHEA Grapalat" w:cs="Arial"/>
          <w:sz w:val="20"/>
          <w:lang w:val="hy-AM"/>
        </w:rPr>
      </w:pPr>
      <w:r w:rsidRPr="00BE3DCD">
        <w:rPr>
          <w:rFonts w:ascii="GHEA Grapalat" w:hAnsi="GHEA Grapalat"/>
          <w:sz w:val="20"/>
          <w:szCs w:val="20"/>
          <w:lang w:val="hy-AM"/>
        </w:rPr>
        <w:t>Կանխիկ</w:t>
      </w:r>
      <w:r w:rsidRPr="00BE3DCD">
        <w:rPr>
          <w:rFonts w:ascii="GHEA Grapalat" w:hAnsi="GHEA Grapalat"/>
          <w:sz w:val="20"/>
          <w:szCs w:val="20"/>
          <w:lang w:val="af-ZA"/>
        </w:rPr>
        <w:t xml:space="preserve"> </w:t>
      </w:r>
      <w:r w:rsidRPr="00BE3DCD">
        <w:rPr>
          <w:rFonts w:ascii="GHEA Grapalat" w:hAnsi="GHEA Grapalat"/>
          <w:sz w:val="20"/>
          <w:szCs w:val="20"/>
          <w:lang w:val="hy-AM"/>
        </w:rPr>
        <w:t>փողի</w:t>
      </w:r>
      <w:r w:rsidRPr="00BE3DCD">
        <w:rPr>
          <w:rFonts w:ascii="GHEA Grapalat" w:hAnsi="GHEA Grapalat"/>
          <w:sz w:val="20"/>
          <w:szCs w:val="20"/>
          <w:lang w:val="af-ZA"/>
        </w:rPr>
        <w:t xml:space="preserve"> </w:t>
      </w:r>
      <w:r w:rsidRPr="00BE3DCD">
        <w:rPr>
          <w:rFonts w:ascii="GHEA Grapalat" w:hAnsi="GHEA Grapalat"/>
          <w:sz w:val="20"/>
          <w:szCs w:val="20"/>
          <w:lang w:val="hy-AM"/>
        </w:rPr>
        <w:t>ձևով</w:t>
      </w:r>
      <w:r w:rsidRPr="00BE3DCD">
        <w:rPr>
          <w:rFonts w:ascii="GHEA Grapalat" w:hAnsi="GHEA Grapalat"/>
          <w:sz w:val="20"/>
          <w:szCs w:val="20"/>
          <w:lang w:val="af-ZA"/>
        </w:rPr>
        <w:t xml:space="preserve"> </w:t>
      </w:r>
      <w:r w:rsidRPr="00BE3DCD">
        <w:rPr>
          <w:rFonts w:ascii="GHEA Grapalat" w:hAnsi="GHEA Grapalat"/>
          <w:sz w:val="20"/>
          <w:szCs w:val="20"/>
          <w:lang w:val="hy-AM"/>
        </w:rPr>
        <w:t>ներկայացված</w:t>
      </w:r>
      <w:r w:rsidRPr="00BE3DCD">
        <w:rPr>
          <w:rFonts w:ascii="GHEA Grapalat" w:hAnsi="GHEA Grapalat"/>
          <w:sz w:val="20"/>
          <w:szCs w:val="20"/>
          <w:lang w:val="af-ZA"/>
        </w:rPr>
        <w:t xml:space="preserve"> </w:t>
      </w:r>
      <w:r w:rsidRPr="00BE3DC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«900008000664» գանձապետական հաշվին.  </w:t>
      </w:r>
    </w:p>
    <w:p w:rsidR="00505AD4" w:rsidRPr="00BE3DCD" w:rsidRDefault="00F96621" w:rsidP="00EF3662">
      <w:pPr>
        <w:ind w:firstLine="567"/>
        <w:jc w:val="both"/>
        <w:rPr>
          <w:rFonts w:ascii="GHEA Grapalat" w:hAnsi="GHEA Grapalat" w:cs="Sylfaen"/>
          <w:i/>
          <w:sz w:val="20"/>
          <w:lang w:val="af-ZA"/>
        </w:rPr>
      </w:pPr>
      <w:r w:rsidRPr="00BE3DCD">
        <w:rPr>
          <w:rFonts w:ascii="GHEA Grapalat" w:hAnsi="GHEA Grapalat" w:cs="Arial"/>
          <w:sz w:val="20"/>
          <w:lang w:val="hy-AM"/>
        </w:rPr>
        <w:t xml:space="preserve">- </w:t>
      </w:r>
      <w:r w:rsidR="00543250" w:rsidRPr="00BE3DCD">
        <w:rPr>
          <w:rFonts w:ascii="GHEA Grapalat" w:hAnsi="GHEA Grapalat" w:cs="Arial"/>
          <w:sz w:val="20"/>
          <w:lang w:val="hy-AM"/>
        </w:rPr>
        <w:t xml:space="preserve">նախատեսված ֆինանսական միջոցները գերազանցում են 10 մլն. ՀՀ դրամը, սակայն պայմանագրի ամբողջական կատարման համար հետագայում ևս պահանւջվում են ֆինանսական միջոցներ, ապա պայմանագրի ապահովումը, հատկացված ֆինանսական միջոցների մասով, ներկայացվում է բանկային երաշխիքի կամ կանխիկ փողի, իսկ պահանջվող ֆինանսական միջոցների մասով՝ միակողմանի հաստատված հայտարարության՝ տուժանքի կամ կանխիկ փողի ձևով: </w:t>
      </w:r>
      <w:r w:rsidR="00030D40" w:rsidRPr="00BE3DCD">
        <w:rPr>
          <w:rFonts w:ascii="GHEA Grapalat" w:hAnsi="GHEA Grapalat" w:cs="Sylfaen"/>
          <w:sz w:val="20"/>
          <w:lang w:val="hy-AM"/>
        </w:rPr>
        <w:t>10</w:t>
      </w:r>
      <w:r w:rsidR="00CA1C11" w:rsidRPr="00BE3DCD">
        <w:rPr>
          <w:rFonts w:ascii="GHEA Grapalat" w:hAnsi="GHEA Grapalat" w:cs="Sylfaen"/>
          <w:sz w:val="20"/>
          <w:lang w:val="af-ZA"/>
        </w:rPr>
        <w:t>.</w:t>
      </w:r>
      <w:r w:rsidR="00F562EA" w:rsidRPr="00BE3DCD">
        <w:rPr>
          <w:rFonts w:ascii="GHEA Grapalat" w:hAnsi="GHEA Grapalat" w:cs="Sylfaen"/>
          <w:sz w:val="20"/>
          <w:lang w:val="af-ZA"/>
        </w:rPr>
        <w:t>5</w:t>
      </w:r>
      <w:r w:rsidR="00D93027" w:rsidRPr="00BE3DCD">
        <w:rPr>
          <w:rFonts w:ascii="GHEA Grapalat" w:hAnsi="GHEA Grapalat" w:cs="Sylfaen"/>
          <w:sz w:val="20"/>
          <w:lang w:val="af-ZA"/>
        </w:rPr>
        <w:t xml:space="preserve"> </w:t>
      </w:r>
      <w:r w:rsidR="00CA1C11" w:rsidRPr="00BE3DCD">
        <w:rPr>
          <w:rFonts w:ascii="GHEA Grapalat" w:hAnsi="GHEA Grapalat" w:cs="Sylfaen"/>
          <w:sz w:val="20"/>
          <w:lang w:val="hy-AM"/>
        </w:rPr>
        <w:t>Պայմանագրով</w:t>
      </w:r>
      <w:r w:rsidR="00CA1C11" w:rsidRPr="00BE3DCD">
        <w:rPr>
          <w:rFonts w:ascii="GHEA Grapalat" w:hAnsi="GHEA Grapalat" w:cs="Sylfaen"/>
          <w:sz w:val="20"/>
          <w:lang w:val="af-ZA"/>
        </w:rPr>
        <w:t xml:space="preserve"> </w:t>
      </w:r>
      <w:r w:rsidR="00030D40" w:rsidRPr="00BE3DCD">
        <w:rPr>
          <w:rFonts w:ascii="GHEA Grapalat" w:hAnsi="GHEA Grapalat" w:cs="Sylfaen"/>
          <w:sz w:val="20"/>
          <w:lang w:val="af-ZA"/>
        </w:rPr>
        <w:t>պ</w:t>
      </w:r>
      <w:r w:rsidR="00CA1C11" w:rsidRPr="00BE3DCD">
        <w:rPr>
          <w:rFonts w:ascii="GHEA Grapalat" w:hAnsi="GHEA Grapalat" w:cs="Sylfaen"/>
          <w:sz w:val="20"/>
          <w:lang w:val="hy-AM"/>
        </w:rPr>
        <w:t>ատվիրատուի</w:t>
      </w:r>
      <w:r w:rsidR="00CA1C11" w:rsidRPr="00BE3DCD">
        <w:rPr>
          <w:rFonts w:ascii="GHEA Grapalat" w:hAnsi="GHEA Grapalat" w:cs="Sylfaen"/>
          <w:sz w:val="20"/>
          <w:lang w:val="af-ZA"/>
        </w:rPr>
        <w:t xml:space="preserve"> </w:t>
      </w:r>
      <w:r w:rsidR="00CA1C11" w:rsidRPr="00BE3DCD">
        <w:rPr>
          <w:rFonts w:ascii="GHEA Grapalat" w:hAnsi="GHEA Grapalat" w:cs="Sylfaen"/>
          <w:sz w:val="20"/>
          <w:lang w:val="hy-AM"/>
        </w:rPr>
        <w:t>կողմից</w:t>
      </w:r>
      <w:r w:rsidR="00CA1C11" w:rsidRPr="00BE3DCD">
        <w:rPr>
          <w:rFonts w:ascii="GHEA Grapalat" w:hAnsi="GHEA Grapalat" w:cs="Sylfaen"/>
          <w:sz w:val="20"/>
          <w:lang w:val="af-ZA"/>
        </w:rPr>
        <w:t xml:space="preserve"> </w:t>
      </w:r>
      <w:r w:rsidR="00CA1C11" w:rsidRPr="00BE3DCD">
        <w:rPr>
          <w:rFonts w:ascii="GHEA Grapalat" w:hAnsi="GHEA Grapalat" w:cs="Sylfaen"/>
          <w:sz w:val="20"/>
          <w:lang w:val="hy-AM"/>
        </w:rPr>
        <w:t>կանխավճար</w:t>
      </w:r>
      <w:r w:rsidR="00CA1C11" w:rsidRPr="00BE3DCD">
        <w:rPr>
          <w:rFonts w:ascii="GHEA Grapalat" w:hAnsi="GHEA Grapalat" w:cs="Sylfaen"/>
          <w:sz w:val="20"/>
          <w:lang w:val="af-ZA"/>
        </w:rPr>
        <w:t xml:space="preserve"> </w:t>
      </w:r>
      <w:r w:rsidR="00CA1C11" w:rsidRPr="00BE3DCD">
        <w:rPr>
          <w:rFonts w:ascii="GHEA Grapalat" w:hAnsi="GHEA Grapalat" w:cs="Sylfaen"/>
          <w:sz w:val="20"/>
          <w:lang w:val="hy-AM"/>
        </w:rPr>
        <w:t>հատկացվելու</w:t>
      </w:r>
      <w:r w:rsidR="00CA1C11" w:rsidRPr="00BE3DCD">
        <w:rPr>
          <w:rFonts w:ascii="GHEA Grapalat" w:hAnsi="GHEA Grapalat" w:cs="Sylfaen"/>
          <w:sz w:val="20"/>
          <w:lang w:val="af-ZA"/>
        </w:rPr>
        <w:t xml:space="preserve"> </w:t>
      </w:r>
      <w:r w:rsidR="00CA1C11" w:rsidRPr="00BE3DCD">
        <w:rPr>
          <w:rFonts w:ascii="GHEA Grapalat" w:hAnsi="GHEA Grapalat" w:cs="Sylfaen"/>
          <w:sz w:val="20"/>
          <w:lang w:val="hy-AM"/>
        </w:rPr>
        <w:t>պայման</w:t>
      </w:r>
      <w:r w:rsidR="00CA1C11" w:rsidRPr="00BE3DCD">
        <w:rPr>
          <w:rFonts w:ascii="GHEA Grapalat" w:hAnsi="GHEA Grapalat" w:cs="Sylfaen"/>
          <w:sz w:val="20"/>
          <w:lang w:val="af-ZA"/>
        </w:rPr>
        <w:t xml:space="preserve"> </w:t>
      </w:r>
      <w:r w:rsidR="00CA1C11" w:rsidRPr="00BE3DCD">
        <w:rPr>
          <w:rFonts w:ascii="GHEA Grapalat" w:hAnsi="GHEA Grapalat" w:cs="Sylfaen"/>
          <w:sz w:val="20"/>
          <w:lang w:val="hy-AM"/>
        </w:rPr>
        <w:t>նախատեսվելու</w:t>
      </w:r>
      <w:r w:rsidR="00CA1C11" w:rsidRPr="00BE3DCD">
        <w:rPr>
          <w:rFonts w:ascii="GHEA Grapalat" w:hAnsi="GHEA Grapalat" w:cs="Sylfaen"/>
          <w:sz w:val="20"/>
          <w:lang w:val="af-ZA"/>
        </w:rPr>
        <w:t xml:space="preserve"> </w:t>
      </w:r>
      <w:r w:rsidR="00CA1C11" w:rsidRPr="00BE3DCD">
        <w:rPr>
          <w:rFonts w:ascii="GHEA Grapalat" w:hAnsi="GHEA Grapalat" w:cs="Sylfaen"/>
          <w:sz w:val="20"/>
          <w:lang w:val="hy-AM"/>
        </w:rPr>
        <w:t>դեպքում</w:t>
      </w:r>
      <w:r w:rsidR="00CA1C11" w:rsidRPr="00BE3DCD">
        <w:rPr>
          <w:rFonts w:ascii="GHEA Grapalat" w:hAnsi="GHEA Grapalat" w:cs="Sylfaen"/>
          <w:sz w:val="20"/>
          <w:lang w:val="af-ZA"/>
        </w:rPr>
        <w:t xml:space="preserve"> </w:t>
      </w:r>
      <w:r w:rsidR="00CA1C11" w:rsidRPr="00BE3DCD">
        <w:rPr>
          <w:rFonts w:ascii="GHEA Grapalat" w:hAnsi="GHEA Grapalat" w:cs="Sylfaen"/>
          <w:sz w:val="20"/>
          <w:lang w:val="hy-AM"/>
        </w:rPr>
        <w:t>ընտրված</w:t>
      </w:r>
      <w:r w:rsidR="00CA1C11" w:rsidRPr="00BE3DCD">
        <w:rPr>
          <w:rFonts w:ascii="GHEA Grapalat" w:hAnsi="GHEA Grapalat" w:cs="Sylfaen"/>
          <w:sz w:val="20"/>
          <w:lang w:val="af-ZA"/>
        </w:rPr>
        <w:t xml:space="preserve"> </w:t>
      </w:r>
      <w:r w:rsidR="00CA1C11" w:rsidRPr="00BE3DCD">
        <w:rPr>
          <w:rFonts w:ascii="GHEA Grapalat" w:hAnsi="GHEA Grapalat" w:cs="Sylfaen"/>
          <w:sz w:val="20"/>
          <w:lang w:val="hy-AM"/>
        </w:rPr>
        <w:t>մասնակիցը</w:t>
      </w:r>
      <w:r w:rsidR="00CA1C11" w:rsidRPr="00BE3DCD">
        <w:rPr>
          <w:rFonts w:ascii="GHEA Grapalat" w:hAnsi="GHEA Grapalat" w:cs="Sylfaen"/>
          <w:sz w:val="20"/>
          <w:lang w:val="af-ZA"/>
        </w:rPr>
        <w:t xml:space="preserve"> </w:t>
      </w:r>
      <w:r w:rsidR="00030D40" w:rsidRPr="00BE3DCD">
        <w:rPr>
          <w:rFonts w:ascii="GHEA Grapalat" w:hAnsi="GHEA Grapalat" w:cs="Sylfaen"/>
          <w:sz w:val="20"/>
          <w:lang w:val="af-ZA"/>
        </w:rPr>
        <w:t>պ</w:t>
      </w:r>
      <w:r w:rsidR="00CA1C11" w:rsidRPr="00BE3DCD">
        <w:rPr>
          <w:rFonts w:ascii="GHEA Grapalat" w:hAnsi="GHEA Grapalat" w:cs="Sylfaen"/>
          <w:sz w:val="20"/>
          <w:lang w:val="hy-AM"/>
        </w:rPr>
        <w:t>ատվիրատուին</w:t>
      </w:r>
      <w:r w:rsidR="00CA1C11" w:rsidRPr="00BE3DCD">
        <w:rPr>
          <w:rFonts w:ascii="GHEA Grapalat" w:hAnsi="GHEA Grapalat" w:cs="Sylfaen"/>
          <w:sz w:val="20"/>
          <w:lang w:val="af-ZA"/>
        </w:rPr>
        <w:t xml:space="preserve"> </w:t>
      </w:r>
      <w:r w:rsidR="00CA1C11" w:rsidRPr="00BE3DCD">
        <w:rPr>
          <w:rFonts w:ascii="GHEA Grapalat" w:hAnsi="GHEA Grapalat" w:cs="Sylfaen"/>
          <w:sz w:val="20"/>
          <w:lang w:val="hy-AM"/>
        </w:rPr>
        <w:t>է</w:t>
      </w:r>
      <w:r w:rsidR="00CA1C11" w:rsidRPr="00BE3DCD">
        <w:rPr>
          <w:rFonts w:ascii="GHEA Grapalat" w:hAnsi="GHEA Grapalat" w:cs="Sylfaen"/>
          <w:sz w:val="20"/>
          <w:lang w:val="af-ZA"/>
        </w:rPr>
        <w:t xml:space="preserve"> </w:t>
      </w:r>
      <w:r w:rsidR="00CA1C11" w:rsidRPr="00BE3DCD">
        <w:rPr>
          <w:rFonts w:ascii="GHEA Grapalat" w:hAnsi="GHEA Grapalat" w:cs="Sylfaen"/>
          <w:sz w:val="20"/>
          <w:lang w:val="hy-AM"/>
        </w:rPr>
        <w:t>ներկայացնում</w:t>
      </w:r>
      <w:r w:rsidR="00CA1C11" w:rsidRPr="00BE3DCD">
        <w:rPr>
          <w:rFonts w:ascii="GHEA Grapalat" w:hAnsi="GHEA Grapalat" w:cs="Sylfaen"/>
          <w:sz w:val="20"/>
          <w:lang w:val="af-ZA"/>
        </w:rPr>
        <w:t xml:space="preserve"> </w:t>
      </w:r>
      <w:r w:rsidR="00B11B38" w:rsidRPr="00BE3DCD">
        <w:rPr>
          <w:rFonts w:ascii="GHEA Grapalat" w:hAnsi="GHEA Grapalat" w:cs="Sylfaen"/>
          <w:sz w:val="20"/>
          <w:lang w:val="af-ZA"/>
        </w:rPr>
        <w:t xml:space="preserve">նաև </w:t>
      </w:r>
      <w:r w:rsidR="00CA1C11" w:rsidRPr="00BE3DCD">
        <w:rPr>
          <w:rFonts w:ascii="GHEA Grapalat" w:hAnsi="GHEA Grapalat" w:cs="Sylfaen"/>
          <w:sz w:val="20"/>
          <w:lang w:val="hy-AM"/>
        </w:rPr>
        <w:t>կանխավճարի</w:t>
      </w:r>
      <w:r w:rsidR="00CA1C11" w:rsidRPr="00BE3DCD">
        <w:rPr>
          <w:rFonts w:ascii="GHEA Grapalat" w:hAnsi="GHEA Grapalat" w:cs="Sylfaen"/>
          <w:sz w:val="20"/>
          <w:lang w:val="af-ZA"/>
        </w:rPr>
        <w:t xml:space="preserve"> </w:t>
      </w:r>
      <w:r w:rsidR="00CA1C11" w:rsidRPr="00BE3DCD">
        <w:rPr>
          <w:rFonts w:ascii="GHEA Grapalat" w:hAnsi="GHEA Grapalat" w:cs="Sylfaen"/>
          <w:sz w:val="20"/>
          <w:lang w:val="hy-AM"/>
        </w:rPr>
        <w:t>ապահովում</w:t>
      </w:r>
      <w:r w:rsidR="00CA1C11" w:rsidRPr="00BE3DCD">
        <w:rPr>
          <w:rFonts w:ascii="GHEA Grapalat" w:hAnsi="GHEA Grapalat" w:cs="Sylfaen"/>
          <w:sz w:val="20"/>
          <w:lang w:val="af-ZA"/>
        </w:rPr>
        <w:t xml:space="preserve">` </w:t>
      </w:r>
      <w:r w:rsidR="00CA1C11" w:rsidRPr="00BE3DCD">
        <w:rPr>
          <w:rFonts w:ascii="GHEA Grapalat" w:hAnsi="GHEA Grapalat" w:cs="Sylfaen"/>
          <w:sz w:val="20"/>
          <w:lang w:val="hy-AM"/>
        </w:rPr>
        <w:t>կանխավճարի</w:t>
      </w:r>
      <w:r w:rsidR="00CA1C11" w:rsidRPr="00BE3DCD">
        <w:rPr>
          <w:rFonts w:ascii="GHEA Grapalat" w:hAnsi="GHEA Grapalat" w:cs="Sylfaen"/>
          <w:sz w:val="20"/>
          <w:lang w:val="af-ZA"/>
        </w:rPr>
        <w:t xml:space="preserve"> </w:t>
      </w:r>
      <w:r w:rsidR="00CA1C11" w:rsidRPr="00BE3DCD">
        <w:rPr>
          <w:rFonts w:ascii="GHEA Grapalat" w:hAnsi="GHEA Grapalat" w:cs="Sylfaen"/>
          <w:sz w:val="20"/>
          <w:lang w:val="hy-AM"/>
        </w:rPr>
        <w:t>չափով</w:t>
      </w:r>
      <w:r w:rsidR="00CA1C11" w:rsidRPr="00BE3DCD">
        <w:rPr>
          <w:rFonts w:ascii="GHEA Grapalat" w:hAnsi="GHEA Grapalat" w:cs="Sylfaen"/>
          <w:sz w:val="20"/>
          <w:lang w:val="af-ZA"/>
        </w:rPr>
        <w:t xml:space="preserve">, </w:t>
      </w:r>
      <w:r w:rsidR="00B413A8" w:rsidRPr="00BE3DCD">
        <w:rPr>
          <w:rFonts w:ascii="GHEA Grapalat" w:hAnsi="GHEA Grapalat" w:cs="Sylfaen"/>
          <w:sz w:val="20"/>
          <w:lang w:val="af-ZA"/>
        </w:rPr>
        <w:t xml:space="preserve">բանկային </w:t>
      </w:r>
      <w:r w:rsidR="00CA1C11" w:rsidRPr="00BE3DCD">
        <w:rPr>
          <w:rFonts w:ascii="GHEA Grapalat" w:hAnsi="GHEA Grapalat" w:cs="Sylfaen"/>
          <w:sz w:val="20"/>
          <w:lang w:val="hy-AM"/>
        </w:rPr>
        <w:t>երաշխիքի</w:t>
      </w:r>
      <w:r w:rsidR="00CA1C11" w:rsidRPr="00BE3DCD">
        <w:rPr>
          <w:rFonts w:ascii="GHEA Grapalat" w:hAnsi="GHEA Grapalat" w:cs="Sylfaen"/>
          <w:sz w:val="20"/>
          <w:lang w:val="af-ZA"/>
        </w:rPr>
        <w:t xml:space="preserve"> </w:t>
      </w:r>
      <w:r w:rsidR="00CA1C11" w:rsidRPr="00BE3DCD">
        <w:rPr>
          <w:rFonts w:ascii="GHEA Grapalat" w:hAnsi="GHEA Grapalat" w:cs="Sylfaen"/>
          <w:sz w:val="20"/>
          <w:lang w:val="hy-AM"/>
        </w:rPr>
        <w:t>ձևով</w:t>
      </w:r>
      <w:r w:rsidR="003A0A31" w:rsidRPr="00BE3DCD">
        <w:rPr>
          <w:rFonts w:ascii="GHEA Grapalat" w:hAnsi="GHEA Grapalat" w:cs="Sylfaen"/>
          <w:sz w:val="20"/>
          <w:lang w:val="hy-AM"/>
        </w:rPr>
        <w:t>:</w:t>
      </w:r>
      <w:r w:rsidR="00CA1C11" w:rsidRPr="00BE3DCD">
        <w:rPr>
          <w:rFonts w:ascii="GHEA Grapalat" w:hAnsi="GHEA Grapalat" w:cs="Sylfaen"/>
          <w:i/>
          <w:sz w:val="20"/>
          <w:lang w:val="af-ZA"/>
        </w:rPr>
        <w:t xml:space="preserve"> </w:t>
      </w:r>
    </w:p>
    <w:p w:rsidR="00F02DBC" w:rsidRPr="00BE3DCD" w:rsidRDefault="00030D40" w:rsidP="00EF3662">
      <w:pPr>
        <w:ind w:firstLine="567"/>
        <w:jc w:val="both"/>
        <w:rPr>
          <w:rFonts w:ascii="GHEA Grapalat" w:hAnsi="GHEA Grapalat" w:cs="Sylfaen"/>
          <w:sz w:val="20"/>
          <w:lang w:val="af-ZA"/>
        </w:rPr>
      </w:pPr>
      <w:r w:rsidRPr="00BE3DCD">
        <w:rPr>
          <w:rFonts w:ascii="GHEA Grapalat" w:hAnsi="GHEA Grapalat" w:cs="Sylfaen"/>
          <w:sz w:val="20"/>
          <w:lang w:val="af-ZA"/>
        </w:rPr>
        <w:t>10</w:t>
      </w:r>
      <w:r w:rsidR="005162B1" w:rsidRPr="00BE3DCD">
        <w:rPr>
          <w:rFonts w:ascii="GHEA Grapalat" w:hAnsi="GHEA Grapalat" w:cs="Sylfaen"/>
          <w:sz w:val="20"/>
          <w:lang w:val="af-ZA"/>
        </w:rPr>
        <w:t>.</w:t>
      </w:r>
      <w:r w:rsidR="00F02DBC" w:rsidRPr="00BE3DCD">
        <w:rPr>
          <w:rFonts w:ascii="GHEA Grapalat" w:hAnsi="GHEA Grapalat" w:cs="Sylfaen"/>
          <w:sz w:val="20"/>
          <w:lang w:val="af-ZA"/>
        </w:rPr>
        <w:t>6</w:t>
      </w:r>
      <w:r w:rsidR="00D93027" w:rsidRPr="00BE3DCD">
        <w:rPr>
          <w:rFonts w:ascii="GHEA Grapalat" w:hAnsi="GHEA Grapalat" w:cs="Sylfaen"/>
          <w:sz w:val="20"/>
          <w:lang w:val="af-ZA"/>
        </w:rPr>
        <w:t xml:space="preserve"> </w:t>
      </w:r>
      <w:r w:rsidR="00F02DBC" w:rsidRPr="00BE3DC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096865" w:rsidRPr="00BE3DCD" w:rsidRDefault="00096865" w:rsidP="00EF3662">
      <w:pPr>
        <w:jc w:val="center"/>
        <w:rPr>
          <w:rFonts w:ascii="GHEA Grapalat" w:hAnsi="GHEA Grapalat"/>
          <w:b/>
          <w:szCs w:val="22"/>
          <w:lang w:val="af-ZA"/>
        </w:rPr>
      </w:pPr>
    </w:p>
    <w:p w:rsidR="00096865" w:rsidRPr="00BE3DCD" w:rsidRDefault="008D5016" w:rsidP="00EF3662">
      <w:pPr>
        <w:jc w:val="center"/>
        <w:rPr>
          <w:rFonts w:ascii="GHEA Grapalat" w:hAnsi="GHEA Grapalat" w:cs="Arial"/>
          <w:b/>
          <w:sz w:val="20"/>
          <w:lang w:val="af-ZA"/>
        </w:rPr>
      </w:pPr>
      <w:r w:rsidRPr="00BE3DCD">
        <w:rPr>
          <w:rFonts w:ascii="GHEA Grapalat" w:hAnsi="GHEA Grapalat"/>
          <w:b/>
          <w:sz w:val="20"/>
          <w:lang w:val="af-ZA"/>
        </w:rPr>
        <w:t>1</w:t>
      </w:r>
      <w:r w:rsidR="00030D40" w:rsidRPr="00BE3DCD">
        <w:rPr>
          <w:rFonts w:ascii="GHEA Grapalat" w:hAnsi="GHEA Grapalat"/>
          <w:b/>
          <w:sz w:val="20"/>
          <w:lang w:val="af-ZA"/>
        </w:rPr>
        <w:t>1</w:t>
      </w:r>
      <w:r w:rsidRPr="00BE3DCD">
        <w:rPr>
          <w:rFonts w:ascii="GHEA Grapalat" w:hAnsi="GHEA Grapalat"/>
          <w:b/>
          <w:sz w:val="20"/>
          <w:lang w:val="af-ZA"/>
        </w:rPr>
        <w:t xml:space="preserve">. </w:t>
      </w:r>
      <w:r w:rsidRPr="00BE3DCD">
        <w:rPr>
          <w:rFonts w:ascii="GHEA Grapalat" w:hAnsi="GHEA Grapalat" w:cs="Sylfaen"/>
          <w:b/>
          <w:sz w:val="20"/>
          <w:lang w:val="af-ZA"/>
        </w:rPr>
        <w:t>ԸՆԹԱՑԱԿԱՐԳԸ</w:t>
      </w:r>
      <w:r w:rsidRPr="00BE3DCD">
        <w:rPr>
          <w:rFonts w:ascii="GHEA Grapalat" w:hAnsi="GHEA Grapalat" w:cs="Arial"/>
          <w:b/>
          <w:sz w:val="20"/>
          <w:lang w:val="af-ZA"/>
        </w:rPr>
        <w:t xml:space="preserve"> </w:t>
      </w:r>
      <w:r w:rsidRPr="00BE3DCD">
        <w:rPr>
          <w:rFonts w:ascii="GHEA Grapalat" w:hAnsi="GHEA Grapalat" w:cs="Sylfaen"/>
          <w:b/>
          <w:sz w:val="20"/>
          <w:lang w:val="af-ZA"/>
        </w:rPr>
        <w:t>ՉԿԱՅԱՑԱԾ</w:t>
      </w:r>
      <w:r w:rsidRPr="00BE3DCD">
        <w:rPr>
          <w:rFonts w:ascii="GHEA Grapalat" w:hAnsi="GHEA Grapalat" w:cs="Arial"/>
          <w:b/>
          <w:sz w:val="20"/>
          <w:lang w:val="af-ZA"/>
        </w:rPr>
        <w:t xml:space="preserve"> </w:t>
      </w:r>
      <w:r w:rsidRPr="00BE3DCD">
        <w:rPr>
          <w:rFonts w:ascii="GHEA Grapalat" w:hAnsi="GHEA Grapalat" w:cs="Sylfaen"/>
          <w:b/>
          <w:sz w:val="20"/>
          <w:lang w:val="af-ZA"/>
        </w:rPr>
        <w:t>ՀԱՅՏԱՐԱՐԵԼԸ</w:t>
      </w:r>
    </w:p>
    <w:p w:rsidR="00096865" w:rsidRPr="00BE3DCD" w:rsidRDefault="00096865" w:rsidP="00EF3662">
      <w:pPr>
        <w:jc w:val="center"/>
        <w:rPr>
          <w:rFonts w:ascii="GHEA Grapalat" w:hAnsi="GHEA Grapalat"/>
          <w:b/>
          <w:sz w:val="20"/>
          <w:lang w:val="af-ZA"/>
        </w:rPr>
      </w:pPr>
    </w:p>
    <w:p w:rsidR="00096865" w:rsidRPr="00BE3DCD" w:rsidRDefault="00096865" w:rsidP="00EF3662">
      <w:pPr>
        <w:ind w:firstLine="567"/>
        <w:jc w:val="both"/>
        <w:rPr>
          <w:rFonts w:ascii="GHEA Grapalat" w:hAnsi="GHEA Grapalat" w:cs="Sylfaen"/>
          <w:sz w:val="20"/>
          <w:lang w:val="af-ZA"/>
        </w:rPr>
      </w:pPr>
      <w:r w:rsidRPr="00BE3DCD">
        <w:rPr>
          <w:rFonts w:ascii="GHEA Grapalat" w:hAnsi="GHEA Grapalat"/>
          <w:sz w:val="20"/>
          <w:lang w:val="af-ZA"/>
        </w:rPr>
        <w:t>1</w:t>
      </w:r>
      <w:r w:rsidR="00030D40" w:rsidRPr="00BE3DCD">
        <w:rPr>
          <w:rFonts w:ascii="GHEA Grapalat" w:hAnsi="GHEA Grapalat"/>
          <w:sz w:val="20"/>
          <w:lang w:val="af-ZA"/>
        </w:rPr>
        <w:t>1</w:t>
      </w:r>
      <w:r w:rsidRPr="00BE3DCD">
        <w:rPr>
          <w:rFonts w:ascii="GHEA Grapalat" w:hAnsi="GHEA Grapalat"/>
          <w:sz w:val="20"/>
          <w:lang w:val="af-ZA"/>
        </w:rPr>
        <w:t>.</w:t>
      </w:r>
      <w:r w:rsidRPr="00BE3DCD">
        <w:rPr>
          <w:rFonts w:ascii="GHEA Grapalat" w:hAnsi="GHEA Grapalat" w:cs="Sylfaen"/>
          <w:sz w:val="20"/>
          <w:lang w:val="af-ZA"/>
        </w:rPr>
        <w:t xml:space="preserve">1 </w:t>
      </w:r>
      <w:r w:rsidRPr="00BE3DCD">
        <w:rPr>
          <w:rFonts w:ascii="GHEA Grapalat" w:hAnsi="GHEA Grapalat" w:cs="Sylfaen"/>
          <w:sz w:val="20"/>
          <w:lang w:val="ru-RU"/>
        </w:rPr>
        <w:t>Օրենքի</w:t>
      </w:r>
      <w:r w:rsidRPr="00BE3DCD">
        <w:rPr>
          <w:rFonts w:ascii="GHEA Grapalat" w:hAnsi="GHEA Grapalat" w:cs="Sylfaen"/>
          <w:sz w:val="20"/>
          <w:lang w:val="af-ZA"/>
        </w:rPr>
        <w:t xml:space="preserve"> 3</w:t>
      </w:r>
      <w:r w:rsidR="00AA7B72" w:rsidRPr="00BE3DCD">
        <w:rPr>
          <w:rFonts w:ascii="GHEA Grapalat" w:hAnsi="GHEA Grapalat" w:cs="Sylfaen"/>
          <w:sz w:val="20"/>
          <w:lang w:val="af-ZA"/>
        </w:rPr>
        <w:t>7</w:t>
      </w:r>
      <w:r w:rsidRPr="00BE3DCD">
        <w:rPr>
          <w:rFonts w:ascii="GHEA Grapalat" w:hAnsi="GHEA Grapalat" w:cs="Sylfaen"/>
          <w:sz w:val="20"/>
          <w:lang w:val="af-ZA"/>
        </w:rPr>
        <w:t>-</w:t>
      </w:r>
      <w:r w:rsidRPr="00BE3DCD">
        <w:rPr>
          <w:rFonts w:ascii="GHEA Grapalat" w:hAnsi="GHEA Grapalat" w:cs="Sylfaen"/>
          <w:sz w:val="20"/>
          <w:lang w:val="ru-RU"/>
        </w:rPr>
        <w:t>րդ</w:t>
      </w:r>
      <w:r w:rsidRPr="00BE3DCD">
        <w:rPr>
          <w:rFonts w:ascii="GHEA Grapalat" w:hAnsi="GHEA Grapalat" w:cs="Sylfaen"/>
          <w:sz w:val="20"/>
          <w:lang w:val="af-ZA"/>
        </w:rPr>
        <w:t xml:space="preserve"> </w:t>
      </w:r>
      <w:r w:rsidRPr="00BE3DCD">
        <w:rPr>
          <w:rFonts w:ascii="GHEA Grapalat" w:hAnsi="GHEA Grapalat" w:cs="Sylfaen"/>
          <w:sz w:val="20"/>
          <w:lang w:val="ru-RU"/>
        </w:rPr>
        <w:t>հոդվածի</w:t>
      </w:r>
      <w:r w:rsidRPr="00BE3DCD">
        <w:rPr>
          <w:rFonts w:ascii="GHEA Grapalat" w:hAnsi="GHEA Grapalat" w:cs="Sylfaen"/>
          <w:sz w:val="20"/>
          <w:lang w:val="af-ZA"/>
        </w:rPr>
        <w:t xml:space="preserve"> </w:t>
      </w:r>
      <w:r w:rsidRPr="00BE3DCD">
        <w:rPr>
          <w:rFonts w:ascii="GHEA Grapalat" w:hAnsi="GHEA Grapalat" w:cs="Sylfaen"/>
          <w:sz w:val="20"/>
          <w:lang w:val="ru-RU"/>
        </w:rPr>
        <w:t>համաձայն</w:t>
      </w:r>
      <w:r w:rsidRPr="00BE3DCD">
        <w:rPr>
          <w:rFonts w:ascii="GHEA Grapalat" w:hAnsi="GHEA Grapalat" w:cs="Sylfaen"/>
          <w:sz w:val="20"/>
          <w:lang w:val="af-ZA"/>
        </w:rPr>
        <w:t xml:space="preserve">` </w:t>
      </w:r>
      <w:r w:rsidRPr="00BE3DCD">
        <w:rPr>
          <w:rFonts w:ascii="GHEA Grapalat" w:hAnsi="GHEA Grapalat" w:cs="Sylfaen"/>
          <w:sz w:val="20"/>
          <w:lang w:val="ru-RU"/>
        </w:rPr>
        <w:t>հանձնաժողովը</w:t>
      </w:r>
      <w:r w:rsidRPr="00BE3DCD">
        <w:rPr>
          <w:rFonts w:ascii="GHEA Grapalat" w:hAnsi="GHEA Grapalat" w:cs="Sylfaen"/>
          <w:sz w:val="20"/>
          <w:lang w:val="af-ZA"/>
        </w:rPr>
        <w:t xml:space="preserve"> </w:t>
      </w:r>
      <w:r w:rsidRPr="00BE3DCD">
        <w:rPr>
          <w:rFonts w:ascii="GHEA Grapalat" w:hAnsi="GHEA Grapalat" w:cs="Sylfaen"/>
          <w:sz w:val="20"/>
          <w:lang w:val="ru-RU"/>
        </w:rPr>
        <w:t>սույն</w:t>
      </w:r>
      <w:r w:rsidRPr="00BE3DCD">
        <w:rPr>
          <w:rFonts w:ascii="GHEA Grapalat" w:hAnsi="GHEA Grapalat" w:cs="Sylfaen"/>
          <w:sz w:val="20"/>
          <w:lang w:val="af-ZA"/>
        </w:rPr>
        <w:t xml:space="preserve"> </w:t>
      </w:r>
      <w:r w:rsidRPr="00BE3DCD">
        <w:rPr>
          <w:rFonts w:ascii="GHEA Grapalat" w:hAnsi="GHEA Grapalat" w:cs="Sylfaen"/>
          <w:sz w:val="20"/>
          <w:lang w:val="ru-RU"/>
        </w:rPr>
        <w:t>ընթացակարգը</w:t>
      </w:r>
      <w:r w:rsidRPr="00BE3DCD">
        <w:rPr>
          <w:rFonts w:ascii="GHEA Grapalat" w:hAnsi="GHEA Grapalat" w:cs="Sylfaen"/>
          <w:sz w:val="20"/>
          <w:lang w:val="af-ZA"/>
        </w:rPr>
        <w:t xml:space="preserve"> </w:t>
      </w:r>
      <w:r w:rsidRPr="00BE3DCD">
        <w:rPr>
          <w:rFonts w:ascii="GHEA Grapalat" w:hAnsi="GHEA Grapalat" w:cs="Sylfaen"/>
          <w:sz w:val="20"/>
          <w:lang w:val="ru-RU"/>
        </w:rPr>
        <w:t>չկայացած</w:t>
      </w:r>
      <w:r w:rsidRPr="00BE3DCD">
        <w:rPr>
          <w:rFonts w:ascii="GHEA Grapalat" w:hAnsi="GHEA Grapalat" w:cs="Sylfaen"/>
          <w:sz w:val="20"/>
          <w:lang w:val="af-ZA"/>
        </w:rPr>
        <w:t xml:space="preserve"> </w:t>
      </w:r>
      <w:r w:rsidRPr="00BE3DCD">
        <w:rPr>
          <w:rFonts w:ascii="GHEA Grapalat" w:hAnsi="GHEA Grapalat" w:cs="Sylfaen"/>
          <w:sz w:val="20"/>
          <w:lang w:val="ru-RU"/>
        </w:rPr>
        <w:t>է</w:t>
      </w:r>
      <w:r w:rsidRPr="00BE3DCD">
        <w:rPr>
          <w:rFonts w:ascii="GHEA Grapalat" w:hAnsi="GHEA Grapalat" w:cs="Sylfaen"/>
          <w:sz w:val="20"/>
          <w:lang w:val="af-ZA"/>
        </w:rPr>
        <w:t xml:space="preserve"> </w:t>
      </w:r>
      <w:r w:rsidRPr="00BE3DCD">
        <w:rPr>
          <w:rFonts w:ascii="GHEA Grapalat" w:hAnsi="GHEA Grapalat" w:cs="Sylfaen"/>
          <w:sz w:val="20"/>
          <w:lang w:val="ru-RU"/>
        </w:rPr>
        <w:t>հայտարարում</w:t>
      </w:r>
      <w:r w:rsidRPr="00BE3DCD">
        <w:rPr>
          <w:rFonts w:ascii="GHEA Grapalat" w:hAnsi="GHEA Grapalat" w:cs="Sylfaen"/>
          <w:sz w:val="20"/>
          <w:lang w:val="af-ZA"/>
        </w:rPr>
        <w:t xml:space="preserve">, </w:t>
      </w:r>
      <w:r w:rsidRPr="00BE3DCD">
        <w:rPr>
          <w:rFonts w:ascii="GHEA Grapalat" w:hAnsi="GHEA Grapalat" w:cs="Sylfaen"/>
          <w:sz w:val="20"/>
          <w:lang w:val="ru-RU"/>
        </w:rPr>
        <w:t>եթե</w:t>
      </w:r>
      <w:r w:rsidRPr="00BE3DCD">
        <w:rPr>
          <w:rFonts w:ascii="GHEA Grapalat" w:hAnsi="GHEA Grapalat" w:cs="Sylfaen"/>
          <w:sz w:val="20"/>
          <w:lang w:val="af-ZA"/>
        </w:rPr>
        <w:t>`</w:t>
      </w:r>
    </w:p>
    <w:p w:rsidR="00096865" w:rsidRPr="00BE3DCD" w:rsidRDefault="00096865" w:rsidP="00EF3662">
      <w:pPr>
        <w:ind w:firstLine="567"/>
        <w:jc w:val="both"/>
        <w:rPr>
          <w:rFonts w:ascii="GHEA Grapalat" w:hAnsi="GHEA Grapalat" w:cs="Sylfaen"/>
          <w:sz w:val="20"/>
          <w:lang w:val="af-ZA"/>
        </w:rPr>
      </w:pPr>
      <w:r w:rsidRPr="00BE3DCD">
        <w:rPr>
          <w:rFonts w:ascii="GHEA Grapalat" w:hAnsi="GHEA Grapalat" w:cs="Sylfaen"/>
          <w:sz w:val="20"/>
          <w:lang w:val="af-ZA"/>
        </w:rPr>
        <w:t xml:space="preserve">1) </w:t>
      </w:r>
      <w:r w:rsidRPr="00BE3DCD">
        <w:rPr>
          <w:rFonts w:ascii="GHEA Grapalat" w:hAnsi="GHEA Grapalat" w:cs="Sylfaen"/>
          <w:sz w:val="20"/>
          <w:lang w:val="ru-RU"/>
        </w:rPr>
        <w:t>հայտերից</w:t>
      </w:r>
      <w:r w:rsidRPr="00BE3DCD">
        <w:rPr>
          <w:rFonts w:ascii="GHEA Grapalat" w:hAnsi="GHEA Grapalat" w:cs="Sylfaen"/>
          <w:sz w:val="20"/>
          <w:lang w:val="af-ZA"/>
        </w:rPr>
        <w:t xml:space="preserve"> </w:t>
      </w:r>
      <w:r w:rsidRPr="00BE3DCD">
        <w:rPr>
          <w:rFonts w:ascii="GHEA Grapalat" w:hAnsi="GHEA Grapalat" w:cs="Sylfaen"/>
          <w:sz w:val="20"/>
          <w:lang w:val="ru-RU"/>
        </w:rPr>
        <w:t>ոչ</w:t>
      </w:r>
      <w:r w:rsidRPr="00BE3DCD">
        <w:rPr>
          <w:rFonts w:ascii="GHEA Grapalat" w:hAnsi="GHEA Grapalat" w:cs="Sylfaen"/>
          <w:sz w:val="20"/>
          <w:lang w:val="af-ZA"/>
        </w:rPr>
        <w:t xml:space="preserve"> </w:t>
      </w:r>
      <w:r w:rsidRPr="00BE3DCD">
        <w:rPr>
          <w:rFonts w:ascii="GHEA Grapalat" w:hAnsi="GHEA Grapalat" w:cs="Sylfaen"/>
          <w:sz w:val="20"/>
          <w:lang w:val="ru-RU"/>
        </w:rPr>
        <w:t>մեկը</w:t>
      </w:r>
      <w:r w:rsidRPr="00BE3DCD">
        <w:rPr>
          <w:rFonts w:ascii="GHEA Grapalat" w:hAnsi="GHEA Grapalat" w:cs="Sylfaen"/>
          <w:sz w:val="20"/>
          <w:lang w:val="af-ZA"/>
        </w:rPr>
        <w:t xml:space="preserve"> </w:t>
      </w:r>
      <w:r w:rsidRPr="00BE3DCD">
        <w:rPr>
          <w:rFonts w:ascii="GHEA Grapalat" w:hAnsi="GHEA Grapalat" w:cs="Sylfaen"/>
          <w:sz w:val="20"/>
          <w:lang w:val="ru-RU"/>
        </w:rPr>
        <w:t>չի</w:t>
      </w:r>
      <w:r w:rsidRPr="00BE3DCD">
        <w:rPr>
          <w:rFonts w:ascii="GHEA Grapalat" w:hAnsi="GHEA Grapalat" w:cs="Sylfaen"/>
          <w:sz w:val="20"/>
          <w:lang w:val="af-ZA"/>
        </w:rPr>
        <w:t xml:space="preserve"> </w:t>
      </w:r>
      <w:r w:rsidRPr="00BE3DCD">
        <w:rPr>
          <w:rFonts w:ascii="GHEA Grapalat" w:hAnsi="GHEA Grapalat" w:cs="Sylfaen"/>
          <w:sz w:val="20"/>
          <w:lang w:val="ru-RU"/>
        </w:rPr>
        <w:t>համապատասխանում</w:t>
      </w:r>
      <w:r w:rsidRPr="00BE3DCD">
        <w:rPr>
          <w:rFonts w:ascii="GHEA Grapalat" w:hAnsi="GHEA Grapalat" w:cs="Sylfaen"/>
          <w:sz w:val="20"/>
          <w:lang w:val="af-ZA"/>
        </w:rPr>
        <w:t xml:space="preserve"> </w:t>
      </w:r>
      <w:r w:rsidRPr="00BE3DCD">
        <w:rPr>
          <w:rFonts w:ascii="GHEA Grapalat" w:hAnsi="GHEA Grapalat" w:cs="Sylfaen"/>
          <w:sz w:val="20"/>
          <w:lang w:val="ru-RU"/>
        </w:rPr>
        <w:t>հրավերի</w:t>
      </w:r>
      <w:r w:rsidRPr="00BE3DCD">
        <w:rPr>
          <w:rFonts w:ascii="GHEA Grapalat" w:hAnsi="GHEA Grapalat" w:cs="Sylfaen"/>
          <w:sz w:val="20"/>
          <w:lang w:val="af-ZA"/>
        </w:rPr>
        <w:t xml:space="preserve"> </w:t>
      </w:r>
      <w:r w:rsidRPr="00BE3DCD">
        <w:rPr>
          <w:rFonts w:ascii="GHEA Grapalat" w:hAnsi="GHEA Grapalat" w:cs="Sylfaen"/>
          <w:sz w:val="20"/>
          <w:lang w:val="ru-RU"/>
        </w:rPr>
        <w:t>պայմաններին</w:t>
      </w:r>
      <w:r w:rsidRPr="00BE3DCD">
        <w:rPr>
          <w:rFonts w:ascii="GHEA Grapalat" w:hAnsi="GHEA Grapalat" w:cs="Sylfaen"/>
          <w:sz w:val="20"/>
          <w:lang w:val="af-ZA"/>
        </w:rPr>
        <w:t>.</w:t>
      </w:r>
    </w:p>
    <w:p w:rsidR="00096865" w:rsidRPr="00BE3DCD" w:rsidRDefault="00096865" w:rsidP="00EF3662">
      <w:pPr>
        <w:ind w:firstLine="567"/>
        <w:jc w:val="both"/>
        <w:rPr>
          <w:rFonts w:ascii="GHEA Grapalat" w:hAnsi="GHEA Grapalat" w:cs="Sylfaen"/>
          <w:sz w:val="20"/>
          <w:vertAlign w:val="superscript"/>
          <w:lang w:val="af-ZA"/>
        </w:rPr>
      </w:pPr>
      <w:r w:rsidRPr="00BE3DCD">
        <w:rPr>
          <w:rFonts w:ascii="GHEA Grapalat" w:hAnsi="GHEA Grapalat" w:cs="Sylfaen"/>
          <w:sz w:val="20"/>
          <w:lang w:val="af-ZA"/>
        </w:rPr>
        <w:t xml:space="preserve">2) </w:t>
      </w:r>
      <w:r w:rsidRPr="00BE3DCD">
        <w:rPr>
          <w:rFonts w:ascii="GHEA Grapalat" w:hAnsi="GHEA Grapalat" w:cs="Sylfaen"/>
          <w:sz w:val="20"/>
          <w:lang w:val="ru-RU"/>
        </w:rPr>
        <w:t>դադարում</w:t>
      </w:r>
      <w:r w:rsidRPr="00BE3DCD">
        <w:rPr>
          <w:rFonts w:ascii="GHEA Grapalat" w:hAnsi="GHEA Grapalat" w:cs="Sylfaen"/>
          <w:sz w:val="20"/>
          <w:lang w:val="af-ZA"/>
        </w:rPr>
        <w:t xml:space="preserve"> </w:t>
      </w:r>
      <w:r w:rsidRPr="00BE3DCD">
        <w:rPr>
          <w:rFonts w:ascii="GHEA Grapalat" w:hAnsi="GHEA Grapalat" w:cs="Sylfaen"/>
          <w:sz w:val="20"/>
          <w:lang w:val="ru-RU"/>
        </w:rPr>
        <w:t>է</w:t>
      </w:r>
      <w:r w:rsidRPr="00BE3DCD">
        <w:rPr>
          <w:rFonts w:ascii="GHEA Grapalat" w:hAnsi="GHEA Grapalat" w:cs="Sylfaen"/>
          <w:sz w:val="20"/>
          <w:lang w:val="af-ZA"/>
        </w:rPr>
        <w:t xml:space="preserve"> </w:t>
      </w:r>
      <w:r w:rsidRPr="00BE3DCD">
        <w:rPr>
          <w:rFonts w:ascii="GHEA Grapalat" w:hAnsi="GHEA Grapalat" w:cs="Sylfaen"/>
          <w:sz w:val="20"/>
          <w:lang w:val="ru-RU"/>
        </w:rPr>
        <w:t>գոյություն</w:t>
      </w:r>
      <w:r w:rsidRPr="00BE3DCD">
        <w:rPr>
          <w:rFonts w:ascii="GHEA Grapalat" w:hAnsi="GHEA Grapalat" w:cs="Sylfaen"/>
          <w:sz w:val="20"/>
          <w:lang w:val="af-ZA"/>
        </w:rPr>
        <w:t xml:space="preserve"> </w:t>
      </w:r>
      <w:r w:rsidRPr="00BE3DCD">
        <w:rPr>
          <w:rFonts w:ascii="GHEA Grapalat" w:hAnsi="GHEA Grapalat" w:cs="Sylfaen"/>
          <w:sz w:val="20"/>
          <w:lang w:val="ru-RU"/>
        </w:rPr>
        <w:t>ունենալ</w:t>
      </w:r>
      <w:r w:rsidRPr="00BE3DCD">
        <w:rPr>
          <w:rFonts w:ascii="GHEA Grapalat" w:hAnsi="GHEA Grapalat" w:cs="Sylfaen"/>
          <w:sz w:val="20"/>
          <w:lang w:val="af-ZA"/>
        </w:rPr>
        <w:t xml:space="preserve"> </w:t>
      </w:r>
      <w:r w:rsidRPr="00BE3DCD">
        <w:rPr>
          <w:rFonts w:ascii="GHEA Grapalat" w:hAnsi="GHEA Grapalat" w:cs="Sylfaen"/>
          <w:sz w:val="20"/>
          <w:lang w:val="ru-RU"/>
        </w:rPr>
        <w:t>գնման</w:t>
      </w:r>
      <w:r w:rsidRPr="00BE3DCD">
        <w:rPr>
          <w:rFonts w:ascii="GHEA Grapalat" w:hAnsi="GHEA Grapalat" w:cs="Sylfaen"/>
          <w:sz w:val="20"/>
          <w:lang w:val="af-ZA"/>
        </w:rPr>
        <w:t xml:space="preserve"> </w:t>
      </w:r>
      <w:r w:rsidRPr="00BE3DCD">
        <w:rPr>
          <w:rFonts w:ascii="GHEA Grapalat" w:hAnsi="GHEA Grapalat" w:cs="Sylfaen"/>
          <w:sz w:val="20"/>
          <w:lang w:val="ru-RU"/>
        </w:rPr>
        <w:t>պահանջը</w:t>
      </w:r>
      <w:r w:rsidR="00FF0FE2" w:rsidRPr="00BE3DCD">
        <w:rPr>
          <w:rFonts w:ascii="GHEA Grapalat" w:hAnsi="GHEA Grapalat" w:cs="Sylfaen"/>
          <w:sz w:val="20"/>
          <w:lang w:val="hy-AM"/>
        </w:rPr>
        <w:t>: Ընդ որում պ</w:t>
      </w:r>
      <w:r w:rsidR="00FF0FE2" w:rsidRPr="00BE3DCD">
        <w:rPr>
          <w:rFonts w:ascii="GHEA Grapalat" w:hAnsi="GHEA Grapalat" w:cs="Sylfaen"/>
          <w:sz w:val="20"/>
          <w:lang w:val="ru-RU"/>
        </w:rPr>
        <w:t>ետության</w:t>
      </w:r>
      <w:r w:rsidR="00FF0FE2" w:rsidRPr="00BE3DCD">
        <w:rPr>
          <w:rFonts w:ascii="GHEA Grapalat" w:hAnsi="GHEA Grapalat" w:cs="Sylfaen"/>
          <w:sz w:val="20"/>
          <w:lang w:val="af-ZA"/>
        </w:rPr>
        <w:t xml:space="preserve"> </w:t>
      </w:r>
      <w:r w:rsidR="00FF0FE2" w:rsidRPr="00BE3DCD">
        <w:rPr>
          <w:rFonts w:ascii="GHEA Grapalat" w:hAnsi="GHEA Grapalat" w:cs="Sylfaen"/>
          <w:sz w:val="20"/>
          <w:lang w:val="ru-RU"/>
        </w:rPr>
        <w:t>կամ</w:t>
      </w:r>
      <w:r w:rsidR="00FF0FE2" w:rsidRPr="00BE3DCD">
        <w:rPr>
          <w:rFonts w:ascii="GHEA Grapalat" w:hAnsi="GHEA Grapalat" w:cs="Sylfaen"/>
          <w:sz w:val="20"/>
          <w:lang w:val="af-ZA"/>
        </w:rPr>
        <w:t xml:space="preserve"> </w:t>
      </w:r>
      <w:r w:rsidR="00FF0FE2" w:rsidRPr="00BE3DCD">
        <w:rPr>
          <w:rFonts w:ascii="GHEA Grapalat" w:hAnsi="GHEA Grapalat" w:cs="Sylfaen"/>
          <w:sz w:val="20"/>
          <w:lang w:val="ru-RU"/>
        </w:rPr>
        <w:t>համայնքների</w:t>
      </w:r>
      <w:r w:rsidR="00FF0FE2" w:rsidRPr="00BE3DCD">
        <w:rPr>
          <w:rFonts w:ascii="GHEA Grapalat" w:hAnsi="GHEA Grapalat" w:cs="Sylfaen"/>
          <w:sz w:val="20"/>
          <w:lang w:val="af-ZA"/>
        </w:rPr>
        <w:t xml:space="preserve"> </w:t>
      </w:r>
      <w:r w:rsidR="00FF0FE2" w:rsidRPr="00BE3DCD">
        <w:rPr>
          <w:rFonts w:ascii="GHEA Grapalat" w:hAnsi="GHEA Grapalat" w:cs="Sylfaen"/>
          <w:sz w:val="20"/>
          <w:lang w:val="ru-RU"/>
        </w:rPr>
        <w:t>կարիքների</w:t>
      </w:r>
      <w:r w:rsidR="00FF0FE2" w:rsidRPr="00BE3DCD">
        <w:rPr>
          <w:rFonts w:ascii="GHEA Grapalat" w:hAnsi="GHEA Grapalat" w:cs="Sylfaen"/>
          <w:sz w:val="20"/>
          <w:lang w:val="af-ZA"/>
        </w:rPr>
        <w:t xml:space="preserve"> </w:t>
      </w:r>
      <w:r w:rsidR="00FF0FE2" w:rsidRPr="00BE3DCD">
        <w:rPr>
          <w:rFonts w:ascii="GHEA Grapalat" w:hAnsi="GHEA Grapalat" w:cs="Sylfaen"/>
          <w:sz w:val="20"/>
          <w:lang w:val="ru-RU"/>
        </w:rPr>
        <w:t>համար</w:t>
      </w:r>
      <w:r w:rsidR="00FF0FE2" w:rsidRPr="00BE3DCD">
        <w:rPr>
          <w:rFonts w:ascii="GHEA Grapalat" w:hAnsi="GHEA Grapalat" w:cs="Sylfaen"/>
          <w:sz w:val="20"/>
          <w:lang w:val="af-ZA"/>
        </w:rPr>
        <w:t xml:space="preserve"> </w:t>
      </w:r>
      <w:r w:rsidR="00FF0FE2" w:rsidRPr="00BE3DCD">
        <w:rPr>
          <w:rFonts w:ascii="GHEA Grapalat" w:hAnsi="GHEA Grapalat" w:cs="Sylfaen"/>
          <w:sz w:val="20"/>
          <w:lang w:val="ru-RU"/>
        </w:rPr>
        <w:t>կազմակերպված</w:t>
      </w:r>
      <w:r w:rsidR="00FF0FE2" w:rsidRPr="00BE3DCD">
        <w:rPr>
          <w:rFonts w:ascii="GHEA Grapalat" w:hAnsi="GHEA Grapalat" w:cs="Sylfaen"/>
          <w:sz w:val="20"/>
          <w:lang w:val="af-ZA"/>
        </w:rPr>
        <w:t xml:space="preserve"> </w:t>
      </w:r>
      <w:r w:rsidR="00FF0FE2" w:rsidRPr="00BE3DCD">
        <w:rPr>
          <w:rFonts w:ascii="GHEA Grapalat" w:hAnsi="GHEA Grapalat" w:cs="Sylfaen"/>
          <w:sz w:val="20"/>
          <w:lang w:val="ru-RU"/>
        </w:rPr>
        <w:t>գնման</w:t>
      </w:r>
      <w:r w:rsidR="00FF0FE2" w:rsidRPr="00BE3DCD">
        <w:rPr>
          <w:rFonts w:ascii="GHEA Grapalat" w:hAnsi="GHEA Grapalat" w:cs="Sylfaen"/>
          <w:sz w:val="20"/>
          <w:lang w:val="af-ZA"/>
        </w:rPr>
        <w:t xml:space="preserve"> </w:t>
      </w:r>
      <w:r w:rsidR="00FF0FE2" w:rsidRPr="00BE3DCD">
        <w:rPr>
          <w:rFonts w:ascii="GHEA Grapalat" w:hAnsi="GHEA Grapalat" w:cs="Sylfaen"/>
          <w:sz w:val="20"/>
          <w:lang w:val="ru-RU"/>
        </w:rPr>
        <w:t>ընթացակարգը</w:t>
      </w:r>
      <w:r w:rsidR="00FF0FE2" w:rsidRPr="00BE3DCD">
        <w:rPr>
          <w:rFonts w:ascii="GHEA Grapalat" w:hAnsi="GHEA Grapalat" w:cs="Sylfaen"/>
          <w:sz w:val="20"/>
          <w:lang w:val="af-ZA"/>
        </w:rPr>
        <w:t xml:space="preserve"> </w:t>
      </w:r>
      <w:r w:rsidR="00FF0FE2" w:rsidRPr="00BE3DCD">
        <w:rPr>
          <w:rFonts w:ascii="GHEA Grapalat" w:hAnsi="GHEA Grapalat" w:cs="Sylfaen"/>
          <w:sz w:val="20"/>
          <w:lang w:val="ru-RU"/>
        </w:rPr>
        <w:t>կարող</w:t>
      </w:r>
      <w:r w:rsidR="00FF0FE2" w:rsidRPr="00BE3DCD">
        <w:rPr>
          <w:rFonts w:ascii="GHEA Grapalat" w:hAnsi="GHEA Grapalat" w:cs="Sylfaen"/>
          <w:sz w:val="20"/>
          <w:lang w:val="af-ZA"/>
        </w:rPr>
        <w:t xml:space="preserve"> </w:t>
      </w:r>
      <w:r w:rsidR="00FF0FE2" w:rsidRPr="00BE3DCD">
        <w:rPr>
          <w:rFonts w:ascii="GHEA Grapalat" w:hAnsi="GHEA Grapalat" w:cs="Sylfaen"/>
          <w:sz w:val="20"/>
          <w:lang w:val="ru-RU"/>
        </w:rPr>
        <w:t>է</w:t>
      </w:r>
      <w:r w:rsidR="00FF0FE2" w:rsidRPr="00BE3DCD">
        <w:rPr>
          <w:rFonts w:ascii="GHEA Grapalat" w:hAnsi="GHEA Grapalat" w:cs="Sylfaen"/>
          <w:sz w:val="20"/>
          <w:lang w:val="af-ZA"/>
        </w:rPr>
        <w:t xml:space="preserve"> </w:t>
      </w:r>
      <w:r w:rsidR="00FF0FE2" w:rsidRPr="00BE3DCD">
        <w:rPr>
          <w:rFonts w:ascii="GHEA Grapalat" w:hAnsi="GHEA Grapalat" w:cs="Sylfaen"/>
          <w:sz w:val="20"/>
          <w:lang w:val="ru-RU"/>
        </w:rPr>
        <w:t>ամբողջությամբ</w:t>
      </w:r>
      <w:r w:rsidR="00FF0FE2" w:rsidRPr="00BE3DCD">
        <w:rPr>
          <w:rFonts w:ascii="GHEA Grapalat" w:hAnsi="GHEA Grapalat" w:cs="Sylfaen"/>
          <w:sz w:val="20"/>
          <w:lang w:val="af-ZA"/>
        </w:rPr>
        <w:t xml:space="preserve"> </w:t>
      </w:r>
      <w:r w:rsidR="00FF0FE2" w:rsidRPr="00BE3DCD">
        <w:rPr>
          <w:rFonts w:ascii="GHEA Grapalat" w:hAnsi="GHEA Grapalat" w:cs="Sylfaen"/>
          <w:sz w:val="20"/>
          <w:lang w:val="ru-RU"/>
        </w:rPr>
        <w:t>կամ</w:t>
      </w:r>
      <w:r w:rsidR="00FF0FE2" w:rsidRPr="00BE3DCD">
        <w:rPr>
          <w:rFonts w:ascii="GHEA Grapalat" w:hAnsi="GHEA Grapalat" w:cs="Sylfaen"/>
          <w:sz w:val="20"/>
          <w:lang w:val="af-ZA"/>
        </w:rPr>
        <w:t xml:space="preserve"> </w:t>
      </w:r>
      <w:r w:rsidR="00FF0FE2" w:rsidRPr="00BE3DCD">
        <w:rPr>
          <w:rFonts w:ascii="GHEA Grapalat" w:hAnsi="GHEA Grapalat" w:cs="Sylfaen"/>
          <w:sz w:val="20"/>
          <w:lang w:val="ru-RU"/>
        </w:rPr>
        <w:t>մասնակի</w:t>
      </w:r>
      <w:r w:rsidR="00FF0FE2" w:rsidRPr="00BE3DCD">
        <w:rPr>
          <w:rFonts w:ascii="GHEA Grapalat" w:hAnsi="GHEA Grapalat" w:cs="Sylfaen"/>
          <w:sz w:val="20"/>
          <w:lang w:val="af-ZA"/>
        </w:rPr>
        <w:t xml:space="preserve"> </w:t>
      </w:r>
      <w:r w:rsidR="00FF0FE2" w:rsidRPr="00BE3DCD">
        <w:rPr>
          <w:rFonts w:ascii="GHEA Grapalat" w:hAnsi="GHEA Grapalat" w:cs="Sylfaen"/>
          <w:sz w:val="20"/>
          <w:lang w:val="ru-RU"/>
        </w:rPr>
        <w:t>չկայացած</w:t>
      </w:r>
      <w:r w:rsidR="00FF0FE2" w:rsidRPr="00BE3DCD">
        <w:rPr>
          <w:rFonts w:ascii="GHEA Grapalat" w:hAnsi="GHEA Grapalat" w:cs="Sylfaen"/>
          <w:sz w:val="20"/>
          <w:lang w:val="af-ZA"/>
        </w:rPr>
        <w:t xml:space="preserve"> </w:t>
      </w:r>
      <w:r w:rsidR="00FF0FE2" w:rsidRPr="00BE3DCD">
        <w:rPr>
          <w:rFonts w:ascii="GHEA Grapalat" w:hAnsi="GHEA Grapalat" w:cs="Sylfaen"/>
          <w:sz w:val="20"/>
          <w:lang w:val="ru-RU"/>
        </w:rPr>
        <w:t>հայտարարվել</w:t>
      </w:r>
      <w:r w:rsidR="00FF0FE2" w:rsidRPr="00BE3DCD">
        <w:rPr>
          <w:rFonts w:ascii="GHEA Grapalat" w:hAnsi="GHEA Grapalat" w:cs="Sylfaen"/>
          <w:sz w:val="20"/>
          <w:lang w:val="af-ZA"/>
        </w:rPr>
        <w:t xml:space="preserve"> </w:t>
      </w:r>
      <w:r w:rsidR="00FF0FE2" w:rsidRPr="00BE3DCD">
        <w:rPr>
          <w:rFonts w:ascii="GHEA Grapalat" w:hAnsi="GHEA Grapalat" w:cs="Sylfaen"/>
          <w:sz w:val="20"/>
          <w:lang w:val="ru-RU"/>
        </w:rPr>
        <w:t>համապատասխանաբար</w:t>
      </w:r>
      <w:r w:rsidR="00FF0FE2" w:rsidRPr="00BE3DCD">
        <w:rPr>
          <w:rFonts w:ascii="GHEA Grapalat" w:hAnsi="GHEA Grapalat" w:cs="Sylfaen"/>
          <w:sz w:val="20"/>
          <w:lang w:val="af-ZA"/>
        </w:rPr>
        <w:t xml:space="preserve"> </w:t>
      </w:r>
      <w:r w:rsidR="00FF0FE2" w:rsidRPr="00BE3DCD">
        <w:rPr>
          <w:rFonts w:ascii="GHEA Grapalat" w:hAnsi="GHEA Grapalat" w:cs="Sylfaen"/>
          <w:sz w:val="20"/>
          <w:lang w:val="ru-RU"/>
        </w:rPr>
        <w:t>Հայաստանի</w:t>
      </w:r>
      <w:r w:rsidR="00FF0FE2" w:rsidRPr="00BE3DCD">
        <w:rPr>
          <w:rFonts w:ascii="GHEA Grapalat" w:hAnsi="GHEA Grapalat" w:cs="Sylfaen"/>
          <w:sz w:val="20"/>
          <w:lang w:val="af-ZA"/>
        </w:rPr>
        <w:t xml:space="preserve"> </w:t>
      </w:r>
      <w:r w:rsidR="00FF0FE2" w:rsidRPr="00BE3DCD">
        <w:rPr>
          <w:rFonts w:ascii="GHEA Grapalat" w:hAnsi="GHEA Grapalat" w:cs="Sylfaen"/>
          <w:sz w:val="20"/>
          <w:lang w:val="ru-RU"/>
        </w:rPr>
        <w:t>Հանրապետության</w:t>
      </w:r>
      <w:r w:rsidR="00FF0FE2" w:rsidRPr="00BE3DCD">
        <w:rPr>
          <w:rFonts w:ascii="GHEA Grapalat" w:hAnsi="GHEA Grapalat" w:cs="Sylfaen"/>
          <w:sz w:val="20"/>
          <w:lang w:val="af-ZA"/>
        </w:rPr>
        <w:t xml:space="preserve"> </w:t>
      </w:r>
      <w:r w:rsidR="00FF0FE2" w:rsidRPr="00BE3DCD">
        <w:rPr>
          <w:rFonts w:ascii="GHEA Grapalat" w:hAnsi="GHEA Grapalat" w:cs="Sylfaen"/>
          <w:sz w:val="20"/>
          <w:lang w:val="ru-RU"/>
        </w:rPr>
        <w:t>կառավարության</w:t>
      </w:r>
      <w:r w:rsidR="00FF0FE2" w:rsidRPr="00BE3DCD">
        <w:rPr>
          <w:rFonts w:ascii="GHEA Grapalat" w:hAnsi="GHEA Grapalat" w:cs="Sylfaen"/>
          <w:sz w:val="20"/>
          <w:lang w:val="af-ZA"/>
        </w:rPr>
        <w:t xml:space="preserve"> </w:t>
      </w:r>
      <w:r w:rsidR="00FF0FE2" w:rsidRPr="00BE3DCD">
        <w:rPr>
          <w:rFonts w:ascii="GHEA Grapalat" w:hAnsi="GHEA Grapalat" w:cs="Sylfaen"/>
          <w:sz w:val="20"/>
          <w:lang w:val="ru-RU"/>
        </w:rPr>
        <w:t>կամ</w:t>
      </w:r>
      <w:r w:rsidR="00FF0FE2" w:rsidRPr="00BE3DCD">
        <w:rPr>
          <w:rFonts w:ascii="GHEA Grapalat" w:hAnsi="GHEA Grapalat" w:cs="Sylfaen"/>
          <w:sz w:val="20"/>
          <w:lang w:val="af-ZA"/>
        </w:rPr>
        <w:t xml:space="preserve"> </w:t>
      </w:r>
      <w:r w:rsidR="00FF0FE2" w:rsidRPr="00BE3DCD">
        <w:rPr>
          <w:rFonts w:ascii="GHEA Grapalat" w:hAnsi="GHEA Grapalat" w:cs="Sylfaen"/>
          <w:sz w:val="20"/>
          <w:lang w:val="ru-RU"/>
        </w:rPr>
        <w:t>համայնքի</w:t>
      </w:r>
      <w:r w:rsidR="00FF0FE2" w:rsidRPr="00BE3DCD">
        <w:rPr>
          <w:rFonts w:ascii="GHEA Grapalat" w:hAnsi="GHEA Grapalat" w:cs="Sylfaen"/>
          <w:sz w:val="20"/>
          <w:lang w:val="af-ZA"/>
        </w:rPr>
        <w:t xml:space="preserve"> </w:t>
      </w:r>
      <w:r w:rsidR="00FF0FE2" w:rsidRPr="00BE3DCD">
        <w:rPr>
          <w:rFonts w:ascii="GHEA Grapalat" w:hAnsi="GHEA Grapalat" w:cs="Sylfaen"/>
          <w:sz w:val="20"/>
          <w:lang w:val="ru-RU"/>
        </w:rPr>
        <w:t>ավագանու</w:t>
      </w:r>
      <w:r w:rsidR="00FF0FE2" w:rsidRPr="00BE3DCD">
        <w:rPr>
          <w:rFonts w:ascii="GHEA Grapalat" w:hAnsi="GHEA Grapalat" w:cs="Sylfaen"/>
          <w:sz w:val="20"/>
          <w:lang w:val="af-ZA"/>
        </w:rPr>
        <w:t xml:space="preserve">, </w:t>
      </w:r>
      <w:r w:rsidR="00FF0FE2" w:rsidRPr="00BE3DCD">
        <w:rPr>
          <w:rFonts w:ascii="GHEA Grapalat" w:hAnsi="GHEA Grapalat" w:cs="Sylfaen"/>
          <w:sz w:val="20"/>
          <w:lang w:val="ru-RU"/>
        </w:rPr>
        <w:t>այլ</w:t>
      </w:r>
      <w:r w:rsidR="00FF0FE2" w:rsidRPr="00BE3DCD">
        <w:rPr>
          <w:rFonts w:ascii="GHEA Grapalat" w:hAnsi="GHEA Grapalat" w:cs="Sylfaen"/>
          <w:sz w:val="20"/>
          <w:lang w:val="af-ZA"/>
        </w:rPr>
        <w:t xml:space="preserve"> </w:t>
      </w:r>
      <w:r w:rsidR="00FF0FE2" w:rsidRPr="00BE3DCD">
        <w:rPr>
          <w:rFonts w:ascii="GHEA Grapalat" w:hAnsi="GHEA Grapalat" w:cs="Sylfaen"/>
          <w:sz w:val="20"/>
          <w:lang w:val="ru-RU"/>
        </w:rPr>
        <w:t>պատվիրատուների</w:t>
      </w:r>
      <w:r w:rsidR="00FF0FE2" w:rsidRPr="00BE3DCD">
        <w:rPr>
          <w:rFonts w:ascii="GHEA Grapalat" w:hAnsi="GHEA Grapalat" w:cs="Sylfaen"/>
          <w:sz w:val="20"/>
          <w:lang w:val="af-ZA"/>
        </w:rPr>
        <w:t xml:space="preserve"> </w:t>
      </w:r>
      <w:r w:rsidR="00FF0FE2" w:rsidRPr="00BE3DCD">
        <w:rPr>
          <w:rFonts w:ascii="GHEA Grapalat" w:hAnsi="GHEA Grapalat" w:cs="Sylfaen"/>
          <w:sz w:val="20"/>
          <w:lang w:val="ru-RU"/>
        </w:rPr>
        <w:t>դեպքում</w:t>
      </w:r>
      <w:r w:rsidR="00FF0FE2" w:rsidRPr="00BE3DCD">
        <w:rPr>
          <w:rFonts w:ascii="GHEA Grapalat" w:hAnsi="GHEA Grapalat" w:cs="Sylfaen"/>
          <w:sz w:val="20"/>
          <w:lang w:val="af-ZA"/>
        </w:rPr>
        <w:t xml:space="preserve">` </w:t>
      </w:r>
      <w:r w:rsidR="00FF0FE2" w:rsidRPr="00BE3DCD">
        <w:rPr>
          <w:rFonts w:ascii="GHEA Grapalat" w:hAnsi="GHEA Grapalat" w:cs="Sylfaen"/>
          <w:sz w:val="20"/>
          <w:lang w:val="ru-RU"/>
        </w:rPr>
        <w:t>ընդհանուր</w:t>
      </w:r>
      <w:r w:rsidR="00FF0FE2" w:rsidRPr="00BE3DCD">
        <w:rPr>
          <w:rFonts w:ascii="GHEA Grapalat" w:hAnsi="GHEA Grapalat" w:cs="Sylfaen"/>
          <w:sz w:val="20"/>
          <w:lang w:val="af-ZA"/>
        </w:rPr>
        <w:t xml:space="preserve"> </w:t>
      </w:r>
      <w:r w:rsidR="00FF0FE2" w:rsidRPr="00BE3DCD">
        <w:rPr>
          <w:rFonts w:ascii="GHEA Grapalat" w:hAnsi="GHEA Grapalat" w:cs="Sylfaen"/>
          <w:sz w:val="20"/>
          <w:lang w:val="ru-RU"/>
        </w:rPr>
        <w:t>կառավարումն</w:t>
      </w:r>
      <w:r w:rsidR="00FF0FE2" w:rsidRPr="00BE3DCD">
        <w:rPr>
          <w:rFonts w:ascii="GHEA Grapalat" w:hAnsi="GHEA Grapalat" w:cs="Sylfaen"/>
          <w:sz w:val="20"/>
          <w:lang w:val="af-ZA"/>
        </w:rPr>
        <w:t xml:space="preserve"> </w:t>
      </w:r>
      <w:r w:rsidR="00FF0FE2" w:rsidRPr="00BE3DCD">
        <w:rPr>
          <w:rFonts w:ascii="GHEA Grapalat" w:hAnsi="GHEA Grapalat" w:cs="Sylfaen"/>
          <w:sz w:val="20"/>
          <w:lang w:val="ru-RU"/>
        </w:rPr>
        <w:t>իրականացնող</w:t>
      </w:r>
      <w:r w:rsidR="00FF0FE2" w:rsidRPr="00BE3DCD">
        <w:rPr>
          <w:rFonts w:ascii="GHEA Grapalat" w:hAnsi="GHEA Grapalat" w:cs="Sylfaen"/>
          <w:sz w:val="20"/>
          <w:lang w:val="af-ZA"/>
        </w:rPr>
        <w:t xml:space="preserve"> </w:t>
      </w:r>
      <w:r w:rsidR="00FF0FE2" w:rsidRPr="00BE3DCD">
        <w:rPr>
          <w:rFonts w:ascii="GHEA Grapalat" w:hAnsi="GHEA Grapalat" w:cs="Sylfaen"/>
          <w:sz w:val="20"/>
          <w:lang w:val="ru-RU"/>
        </w:rPr>
        <w:t>լիազորված</w:t>
      </w:r>
      <w:r w:rsidR="00FF0FE2" w:rsidRPr="00BE3DCD">
        <w:rPr>
          <w:rFonts w:ascii="GHEA Grapalat" w:hAnsi="GHEA Grapalat" w:cs="Sylfaen"/>
          <w:sz w:val="20"/>
          <w:lang w:val="af-ZA"/>
        </w:rPr>
        <w:t xml:space="preserve"> </w:t>
      </w:r>
      <w:r w:rsidR="00FF0FE2" w:rsidRPr="00BE3DCD">
        <w:rPr>
          <w:rFonts w:ascii="GHEA Grapalat" w:hAnsi="GHEA Grapalat" w:cs="Sylfaen"/>
          <w:sz w:val="20"/>
          <w:lang w:val="ru-RU"/>
        </w:rPr>
        <w:t>մարմնի</w:t>
      </w:r>
      <w:r w:rsidR="00FF0FE2" w:rsidRPr="00BE3DCD">
        <w:rPr>
          <w:rFonts w:ascii="GHEA Grapalat" w:hAnsi="GHEA Grapalat" w:cs="Sylfaen"/>
          <w:sz w:val="20"/>
          <w:lang w:val="af-ZA"/>
        </w:rPr>
        <w:t xml:space="preserve"> </w:t>
      </w:r>
      <w:r w:rsidR="00FF0FE2" w:rsidRPr="00BE3DCD">
        <w:rPr>
          <w:rFonts w:ascii="GHEA Grapalat" w:hAnsi="GHEA Grapalat" w:cs="Sylfaen"/>
          <w:sz w:val="20"/>
          <w:lang w:val="ru-RU"/>
        </w:rPr>
        <w:t>ղեկավարի</w:t>
      </w:r>
      <w:r w:rsidR="00A10D1E" w:rsidRPr="00BE3DCD">
        <w:rPr>
          <w:rFonts w:ascii="GHEA Grapalat" w:hAnsi="GHEA Grapalat" w:cs="Sylfaen"/>
          <w:sz w:val="20"/>
          <w:lang w:val="af-ZA"/>
        </w:rPr>
        <w:t xml:space="preserve">, </w:t>
      </w:r>
      <w:r w:rsidR="00A10D1E" w:rsidRPr="00BE3DCD">
        <w:rPr>
          <w:rFonts w:ascii="GHEA Grapalat" w:hAnsi="GHEA Grapalat" w:cs="Sylfaen"/>
          <w:sz w:val="20"/>
        </w:rPr>
        <w:t>իսկ</w:t>
      </w:r>
      <w:r w:rsidR="00A10D1E" w:rsidRPr="00BE3DCD">
        <w:rPr>
          <w:rFonts w:ascii="GHEA Grapalat" w:hAnsi="GHEA Grapalat" w:cs="Sylfaen"/>
          <w:sz w:val="20"/>
          <w:lang w:val="af-ZA"/>
        </w:rPr>
        <w:t xml:space="preserve"> </w:t>
      </w:r>
      <w:r w:rsidR="00A10D1E" w:rsidRPr="00BE3DCD">
        <w:rPr>
          <w:rFonts w:ascii="GHEA Grapalat" w:hAnsi="GHEA Grapalat" w:cs="Sylfaen"/>
          <w:sz w:val="20"/>
        </w:rPr>
        <w:t>հիմնադրամների</w:t>
      </w:r>
      <w:r w:rsidR="00A10D1E" w:rsidRPr="00BE3DCD">
        <w:rPr>
          <w:rFonts w:ascii="GHEA Grapalat" w:hAnsi="GHEA Grapalat" w:cs="Sylfaen"/>
          <w:sz w:val="20"/>
          <w:lang w:val="af-ZA"/>
        </w:rPr>
        <w:t xml:space="preserve"> </w:t>
      </w:r>
      <w:r w:rsidR="00A10D1E" w:rsidRPr="00BE3DCD">
        <w:rPr>
          <w:rFonts w:ascii="GHEA Grapalat" w:hAnsi="GHEA Grapalat" w:cs="Sylfaen"/>
          <w:sz w:val="20"/>
        </w:rPr>
        <w:t>դեպքում</w:t>
      </w:r>
      <w:r w:rsidR="00A10D1E" w:rsidRPr="00BE3DCD">
        <w:rPr>
          <w:rFonts w:ascii="GHEA Grapalat" w:hAnsi="GHEA Grapalat" w:cs="Sylfaen"/>
          <w:sz w:val="20"/>
          <w:lang w:val="af-ZA"/>
        </w:rPr>
        <w:t xml:space="preserve"> </w:t>
      </w:r>
      <w:r w:rsidR="00A10D1E" w:rsidRPr="00BE3DCD">
        <w:rPr>
          <w:rFonts w:ascii="GHEA Grapalat" w:hAnsi="GHEA Grapalat" w:cs="Sylfaen"/>
          <w:sz w:val="20"/>
        </w:rPr>
        <w:t>հոգաբարձուների</w:t>
      </w:r>
      <w:r w:rsidR="00A10D1E" w:rsidRPr="00BE3DCD">
        <w:rPr>
          <w:rFonts w:ascii="GHEA Grapalat" w:hAnsi="GHEA Grapalat" w:cs="Sylfaen"/>
          <w:sz w:val="20"/>
          <w:lang w:val="af-ZA"/>
        </w:rPr>
        <w:t xml:space="preserve"> </w:t>
      </w:r>
      <w:r w:rsidR="00A10D1E" w:rsidRPr="00BE3DCD">
        <w:rPr>
          <w:rFonts w:ascii="GHEA Grapalat" w:hAnsi="GHEA Grapalat" w:cs="Sylfaen"/>
          <w:sz w:val="20"/>
        </w:rPr>
        <w:t>խորհրդի</w:t>
      </w:r>
      <w:r w:rsidR="00A10D1E" w:rsidRPr="00BE3DCD">
        <w:rPr>
          <w:rFonts w:ascii="GHEA Grapalat" w:hAnsi="GHEA Grapalat" w:cs="Sylfaen"/>
          <w:sz w:val="20"/>
          <w:lang w:val="af-ZA"/>
        </w:rPr>
        <w:t xml:space="preserve"> </w:t>
      </w:r>
      <w:r w:rsidR="00A10D1E" w:rsidRPr="00BE3DCD">
        <w:rPr>
          <w:rFonts w:ascii="GHEA Grapalat" w:hAnsi="GHEA Grapalat" w:cs="Sylfaen"/>
          <w:sz w:val="20"/>
        </w:rPr>
        <w:t>որոշման</w:t>
      </w:r>
      <w:r w:rsidR="00A10D1E" w:rsidRPr="00BE3DCD">
        <w:rPr>
          <w:rFonts w:ascii="GHEA Grapalat" w:hAnsi="GHEA Grapalat" w:cs="Sylfaen"/>
          <w:sz w:val="20"/>
          <w:lang w:val="af-ZA"/>
        </w:rPr>
        <w:t xml:space="preserve"> </w:t>
      </w:r>
      <w:r w:rsidR="00A10D1E" w:rsidRPr="00BE3DCD">
        <w:rPr>
          <w:rFonts w:ascii="GHEA Grapalat" w:hAnsi="GHEA Grapalat" w:cs="Sylfaen"/>
          <w:sz w:val="20"/>
        </w:rPr>
        <w:t>հիման</w:t>
      </w:r>
      <w:r w:rsidR="00A10D1E" w:rsidRPr="00BE3DCD">
        <w:rPr>
          <w:rFonts w:ascii="GHEA Grapalat" w:hAnsi="GHEA Grapalat" w:cs="Sylfaen"/>
          <w:sz w:val="20"/>
          <w:lang w:val="af-ZA"/>
        </w:rPr>
        <w:t xml:space="preserve"> </w:t>
      </w:r>
      <w:r w:rsidR="00A10D1E" w:rsidRPr="00BE3DCD">
        <w:rPr>
          <w:rFonts w:ascii="GHEA Grapalat" w:hAnsi="GHEA Grapalat" w:cs="Sylfaen"/>
          <w:sz w:val="20"/>
        </w:rPr>
        <w:t>վրա</w:t>
      </w:r>
      <w:r w:rsidR="00A10D1E" w:rsidRPr="00BE3DCD">
        <w:rPr>
          <w:rStyle w:val="af6"/>
          <w:rFonts w:ascii="GHEA Grapalat" w:hAnsi="GHEA Grapalat" w:cs="Sylfaen"/>
          <w:color w:val="FFFFFF"/>
          <w:sz w:val="20"/>
        </w:rPr>
        <w:footnoteReference w:id="4"/>
      </w:r>
      <w:r w:rsidR="00FF0FE2" w:rsidRPr="00BE3DCD">
        <w:rPr>
          <w:rFonts w:ascii="GHEA Grapalat" w:hAnsi="GHEA Grapalat" w:cs="Sylfaen"/>
          <w:sz w:val="20"/>
          <w:lang w:val="hy-AM"/>
        </w:rPr>
        <w:t>:</w:t>
      </w:r>
      <w:r w:rsidR="004B7C30" w:rsidRPr="00BE3DCD">
        <w:rPr>
          <w:rFonts w:ascii="GHEA Grapalat" w:hAnsi="GHEA Grapalat" w:cs="Sylfaen"/>
          <w:sz w:val="20"/>
          <w:vertAlign w:val="superscript"/>
          <w:lang w:val="af-ZA"/>
        </w:rPr>
        <w:t>14</w:t>
      </w:r>
    </w:p>
    <w:p w:rsidR="00096865" w:rsidRPr="00BE3DCD" w:rsidRDefault="00096865" w:rsidP="00EF3662">
      <w:pPr>
        <w:ind w:firstLine="567"/>
        <w:jc w:val="both"/>
        <w:rPr>
          <w:rFonts w:ascii="GHEA Grapalat" w:hAnsi="GHEA Grapalat" w:cs="Sylfaen"/>
          <w:sz w:val="20"/>
          <w:lang w:val="af-ZA"/>
        </w:rPr>
      </w:pPr>
      <w:r w:rsidRPr="00BE3DCD">
        <w:rPr>
          <w:rFonts w:ascii="GHEA Grapalat" w:hAnsi="GHEA Grapalat" w:cs="Sylfaen"/>
          <w:sz w:val="20"/>
          <w:lang w:val="af-ZA"/>
        </w:rPr>
        <w:t xml:space="preserve">3) </w:t>
      </w:r>
      <w:r w:rsidRPr="00BE3DCD">
        <w:rPr>
          <w:rFonts w:ascii="GHEA Grapalat" w:hAnsi="GHEA Grapalat" w:cs="Sylfaen"/>
          <w:sz w:val="20"/>
          <w:lang w:val="hy-AM"/>
        </w:rPr>
        <w:t>ոչ</w:t>
      </w:r>
      <w:r w:rsidRPr="00BE3DCD">
        <w:rPr>
          <w:rFonts w:ascii="GHEA Grapalat" w:hAnsi="GHEA Grapalat" w:cs="Sylfaen"/>
          <w:sz w:val="20"/>
          <w:lang w:val="af-ZA"/>
        </w:rPr>
        <w:t xml:space="preserve"> </w:t>
      </w:r>
      <w:r w:rsidRPr="00BE3DCD">
        <w:rPr>
          <w:rFonts w:ascii="GHEA Grapalat" w:hAnsi="GHEA Grapalat" w:cs="Sylfaen"/>
          <w:sz w:val="20"/>
          <w:lang w:val="hy-AM"/>
        </w:rPr>
        <w:t>մի</w:t>
      </w:r>
      <w:r w:rsidRPr="00BE3DCD">
        <w:rPr>
          <w:rFonts w:ascii="GHEA Grapalat" w:hAnsi="GHEA Grapalat" w:cs="Sylfaen"/>
          <w:sz w:val="20"/>
          <w:lang w:val="af-ZA"/>
        </w:rPr>
        <w:t xml:space="preserve"> </w:t>
      </w:r>
      <w:r w:rsidRPr="00BE3DCD">
        <w:rPr>
          <w:rFonts w:ascii="GHEA Grapalat" w:hAnsi="GHEA Grapalat" w:cs="Sylfaen"/>
          <w:sz w:val="20"/>
          <w:lang w:val="hy-AM"/>
        </w:rPr>
        <w:t>հայտ</w:t>
      </w:r>
      <w:r w:rsidRPr="00BE3DCD">
        <w:rPr>
          <w:rFonts w:ascii="GHEA Grapalat" w:hAnsi="GHEA Grapalat" w:cs="Sylfaen"/>
          <w:sz w:val="20"/>
          <w:lang w:val="af-ZA"/>
        </w:rPr>
        <w:t xml:space="preserve"> </w:t>
      </w:r>
      <w:r w:rsidRPr="00BE3DCD">
        <w:rPr>
          <w:rFonts w:ascii="GHEA Grapalat" w:hAnsi="GHEA Grapalat" w:cs="Sylfaen"/>
          <w:sz w:val="20"/>
          <w:lang w:val="hy-AM"/>
        </w:rPr>
        <w:t>չի</w:t>
      </w:r>
      <w:r w:rsidRPr="00BE3DCD">
        <w:rPr>
          <w:rFonts w:ascii="GHEA Grapalat" w:hAnsi="GHEA Grapalat" w:cs="Sylfaen"/>
          <w:sz w:val="20"/>
          <w:lang w:val="af-ZA"/>
        </w:rPr>
        <w:t xml:space="preserve"> </w:t>
      </w:r>
      <w:r w:rsidRPr="00BE3DCD">
        <w:rPr>
          <w:rFonts w:ascii="GHEA Grapalat" w:hAnsi="GHEA Grapalat" w:cs="Sylfaen"/>
          <w:sz w:val="20"/>
          <w:lang w:val="hy-AM"/>
        </w:rPr>
        <w:t>ներկայացվել</w:t>
      </w:r>
      <w:r w:rsidRPr="00BE3DCD">
        <w:rPr>
          <w:rFonts w:ascii="GHEA Grapalat" w:hAnsi="GHEA Grapalat" w:cs="Sylfaen"/>
          <w:sz w:val="20"/>
          <w:lang w:val="af-ZA"/>
        </w:rPr>
        <w:t>.</w:t>
      </w:r>
    </w:p>
    <w:p w:rsidR="00096865" w:rsidRPr="00BE3DCD" w:rsidRDefault="00096865" w:rsidP="00EF3662">
      <w:pPr>
        <w:ind w:firstLine="567"/>
        <w:jc w:val="both"/>
        <w:rPr>
          <w:rFonts w:ascii="GHEA Grapalat" w:hAnsi="GHEA Grapalat" w:cs="Sylfaen"/>
          <w:sz w:val="20"/>
          <w:lang w:val="af-ZA"/>
        </w:rPr>
      </w:pPr>
      <w:r w:rsidRPr="00BE3DCD">
        <w:rPr>
          <w:rFonts w:ascii="GHEA Grapalat" w:hAnsi="GHEA Grapalat" w:cs="Sylfaen"/>
          <w:sz w:val="20"/>
          <w:lang w:val="af-ZA"/>
        </w:rPr>
        <w:t xml:space="preserve">4) </w:t>
      </w:r>
      <w:r w:rsidRPr="00BE3DCD">
        <w:rPr>
          <w:rFonts w:ascii="GHEA Grapalat" w:hAnsi="GHEA Grapalat" w:cs="Sylfaen"/>
          <w:sz w:val="20"/>
          <w:lang w:val="ru-RU"/>
        </w:rPr>
        <w:t>պայմանագիր</w:t>
      </w:r>
      <w:r w:rsidRPr="00BE3DCD">
        <w:rPr>
          <w:rFonts w:ascii="GHEA Grapalat" w:hAnsi="GHEA Grapalat" w:cs="Sylfaen"/>
          <w:sz w:val="20"/>
          <w:lang w:val="af-ZA"/>
        </w:rPr>
        <w:t xml:space="preserve"> </w:t>
      </w:r>
      <w:r w:rsidRPr="00BE3DCD">
        <w:rPr>
          <w:rFonts w:ascii="GHEA Grapalat" w:hAnsi="GHEA Grapalat" w:cs="Sylfaen"/>
          <w:sz w:val="20"/>
          <w:lang w:val="ru-RU"/>
        </w:rPr>
        <w:t>չի</w:t>
      </w:r>
      <w:r w:rsidRPr="00BE3DCD">
        <w:rPr>
          <w:rFonts w:ascii="GHEA Grapalat" w:hAnsi="GHEA Grapalat" w:cs="Sylfaen"/>
          <w:sz w:val="20"/>
          <w:lang w:val="af-ZA"/>
        </w:rPr>
        <w:t xml:space="preserve"> </w:t>
      </w:r>
      <w:r w:rsidRPr="00BE3DCD">
        <w:rPr>
          <w:rFonts w:ascii="GHEA Grapalat" w:hAnsi="GHEA Grapalat" w:cs="Sylfaen"/>
          <w:sz w:val="20"/>
          <w:lang w:val="ru-RU"/>
        </w:rPr>
        <w:t>կնքվում</w:t>
      </w:r>
      <w:r w:rsidR="004D5671" w:rsidRPr="00BE3DCD">
        <w:rPr>
          <w:rFonts w:ascii="GHEA Grapalat" w:hAnsi="GHEA Grapalat" w:cs="Sylfaen"/>
          <w:sz w:val="20"/>
          <w:lang w:val="ru-RU"/>
        </w:rPr>
        <w:t>։</w:t>
      </w:r>
    </w:p>
    <w:p w:rsidR="00CA1C11" w:rsidRPr="00BE3DCD" w:rsidRDefault="00731D26" w:rsidP="00EF3662">
      <w:pPr>
        <w:ind w:firstLine="567"/>
        <w:jc w:val="both"/>
        <w:rPr>
          <w:rFonts w:ascii="GHEA Grapalat" w:hAnsi="GHEA Grapalat" w:cs="Sylfaen"/>
          <w:sz w:val="20"/>
          <w:lang w:val="af-ZA"/>
        </w:rPr>
      </w:pPr>
      <w:r w:rsidRPr="00BE3DCD">
        <w:rPr>
          <w:rFonts w:ascii="GHEA Grapalat" w:hAnsi="GHEA Grapalat" w:cs="Sylfaen"/>
          <w:sz w:val="20"/>
          <w:lang w:val="af-ZA"/>
        </w:rPr>
        <w:t>1</w:t>
      </w:r>
      <w:r w:rsidR="00030D40" w:rsidRPr="00BE3DCD">
        <w:rPr>
          <w:rFonts w:ascii="GHEA Grapalat" w:hAnsi="GHEA Grapalat" w:cs="Sylfaen"/>
          <w:sz w:val="20"/>
          <w:lang w:val="af-ZA"/>
        </w:rPr>
        <w:t>1</w:t>
      </w:r>
      <w:r w:rsidRPr="00BE3DCD">
        <w:rPr>
          <w:rFonts w:ascii="GHEA Grapalat" w:hAnsi="GHEA Grapalat" w:cs="Sylfaen"/>
          <w:sz w:val="20"/>
          <w:lang w:val="af-ZA"/>
        </w:rPr>
        <w:t>.2</w:t>
      </w:r>
      <w:r w:rsidR="00FE5743" w:rsidRPr="00BE3DCD">
        <w:rPr>
          <w:rFonts w:ascii="GHEA Grapalat" w:hAnsi="GHEA Grapalat" w:cs="Sylfaen"/>
          <w:sz w:val="20"/>
          <w:lang w:val="af-ZA"/>
        </w:rPr>
        <w:t xml:space="preserve"> Գ</w:t>
      </w:r>
      <w:r w:rsidR="00CA1C11" w:rsidRPr="00BE3DCD">
        <w:rPr>
          <w:rFonts w:ascii="GHEA Grapalat" w:hAnsi="GHEA Grapalat" w:cs="Sylfaen"/>
          <w:sz w:val="20"/>
          <w:lang w:val="ru-RU"/>
        </w:rPr>
        <w:t>նման</w:t>
      </w:r>
      <w:r w:rsidR="00CA1C11" w:rsidRPr="00BE3DCD">
        <w:rPr>
          <w:rFonts w:ascii="GHEA Grapalat" w:hAnsi="GHEA Grapalat" w:cs="Sylfaen"/>
          <w:sz w:val="20"/>
          <w:lang w:val="af-ZA"/>
        </w:rPr>
        <w:t xml:space="preserve"> </w:t>
      </w:r>
      <w:r w:rsidR="00CA1C11" w:rsidRPr="00BE3DCD">
        <w:rPr>
          <w:rFonts w:ascii="GHEA Grapalat" w:hAnsi="GHEA Grapalat" w:cs="Sylfaen"/>
          <w:sz w:val="20"/>
          <w:lang w:val="ru-RU"/>
        </w:rPr>
        <w:t>ընթացակարգը</w:t>
      </w:r>
      <w:r w:rsidR="00CA1C11" w:rsidRPr="00BE3DCD">
        <w:rPr>
          <w:rFonts w:ascii="GHEA Grapalat" w:hAnsi="GHEA Grapalat" w:cs="Sylfaen"/>
          <w:sz w:val="20"/>
          <w:lang w:val="af-ZA"/>
        </w:rPr>
        <w:t xml:space="preserve"> </w:t>
      </w:r>
      <w:r w:rsidR="00CA1C11" w:rsidRPr="00BE3DCD">
        <w:rPr>
          <w:rFonts w:ascii="GHEA Grapalat" w:hAnsi="GHEA Grapalat" w:cs="Sylfaen"/>
          <w:sz w:val="20"/>
          <w:lang w:val="ru-RU"/>
        </w:rPr>
        <w:t>չկայացած</w:t>
      </w:r>
      <w:r w:rsidR="00CA1C11" w:rsidRPr="00BE3DCD">
        <w:rPr>
          <w:rFonts w:ascii="GHEA Grapalat" w:hAnsi="GHEA Grapalat" w:cs="Sylfaen"/>
          <w:sz w:val="20"/>
          <w:lang w:val="af-ZA"/>
        </w:rPr>
        <w:t xml:space="preserve"> </w:t>
      </w:r>
      <w:r w:rsidR="00CA1C11" w:rsidRPr="00BE3DCD">
        <w:rPr>
          <w:rFonts w:ascii="GHEA Grapalat" w:hAnsi="GHEA Grapalat" w:cs="Sylfaen"/>
          <w:sz w:val="20"/>
          <w:lang w:val="ru-RU"/>
        </w:rPr>
        <w:t>հայտարարվելու</w:t>
      </w:r>
      <w:r w:rsidR="00AA7B72" w:rsidRPr="00BE3DCD">
        <w:rPr>
          <w:rFonts w:ascii="GHEA Grapalat" w:hAnsi="GHEA Grapalat" w:cs="Sylfaen"/>
          <w:sz w:val="20"/>
        </w:rPr>
        <w:t>ն</w:t>
      </w:r>
      <w:r w:rsidR="00AA7B72" w:rsidRPr="00BE3DCD">
        <w:rPr>
          <w:rFonts w:ascii="GHEA Grapalat" w:hAnsi="GHEA Grapalat" w:cs="Sylfaen"/>
          <w:sz w:val="20"/>
          <w:lang w:val="af-ZA"/>
        </w:rPr>
        <w:t xml:space="preserve"> </w:t>
      </w:r>
      <w:r w:rsidR="00AA7B72" w:rsidRPr="00BE3DCD">
        <w:rPr>
          <w:rFonts w:ascii="GHEA Grapalat" w:hAnsi="GHEA Grapalat" w:cs="Sylfaen"/>
          <w:sz w:val="20"/>
        </w:rPr>
        <w:t>հաջորդող</w:t>
      </w:r>
      <w:r w:rsidR="00AA7B72" w:rsidRPr="00BE3DCD">
        <w:rPr>
          <w:rFonts w:ascii="GHEA Grapalat" w:hAnsi="GHEA Grapalat" w:cs="Sylfaen"/>
          <w:sz w:val="20"/>
          <w:lang w:val="af-ZA"/>
        </w:rPr>
        <w:t xml:space="preserve"> </w:t>
      </w:r>
      <w:r w:rsidR="00AA7B72" w:rsidRPr="00BE3DCD">
        <w:rPr>
          <w:rFonts w:ascii="GHEA Grapalat" w:hAnsi="GHEA Grapalat" w:cs="Sylfaen"/>
          <w:sz w:val="20"/>
        </w:rPr>
        <w:t>աշխատանքային</w:t>
      </w:r>
      <w:r w:rsidR="00CA1C11" w:rsidRPr="00BE3DCD">
        <w:rPr>
          <w:rFonts w:ascii="GHEA Grapalat" w:hAnsi="GHEA Grapalat" w:cs="Sylfaen"/>
          <w:sz w:val="20"/>
          <w:lang w:val="af-ZA"/>
        </w:rPr>
        <w:t xml:space="preserve"> </w:t>
      </w:r>
      <w:r w:rsidR="00CA1C11" w:rsidRPr="00BE3DCD">
        <w:rPr>
          <w:rFonts w:ascii="GHEA Grapalat" w:hAnsi="GHEA Grapalat" w:cs="Sylfaen"/>
          <w:sz w:val="20"/>
          <w:lang w:val="ru-RU"/>
        </w:rPr>
        <w:t>օրվա</w:t>
      </w:r>
      <w:r w:rsidR="00CA1C11" w:rsidRPr="00BE3DCD">
        <w:rPr>
          <w:rFonts w:ascii="GHEA Grapalat" w:hAnsi="GHEA Grapalat" w:cs="Sylfaen"/>
          <w:sz w:val="20"/>
          <w:lang w:val="af-ZA"/>
        </w:rPr>
        <w:t xml:space="preserve"> </w:t>
      </w:r>
      <w:r w:rsidR="00CA1C11" w:rsidRPr="00BE3DCD">
        <w:rPr>
          <w:rFonts w:ascii="GHEA Grapalat" w:hAnsi="GHEA Grapalat" w:cs="Sylfaen"/>
          <w:sz w:val="20"/>
          <w:lang w:val="ru-RU"/>
        </w:rPr>
        <w:t>ընթացքում</w:t>
      </w:r>
      <w:r w:rsidR="00CA1C11" w:rsidRPr="00BE3DCD">
        <w:rPr>
          <w:rFonts w:ascii="GHEA Grapalat" w:hAnsi="GHEA Grapalat" w:cs="Sylfaen"/>
          <w:sz w:val="20"/>
          <w:lang w:val="af-ZA"/>
        </w:rPr>
        <w:t xml:space="preserve">, </w:t>
      </w:r>
      <w:r w:rsidR="003A2BE0" w:rsidRPr="00BE3DCD">
        <w:rPr>
          <w:rFonts w:ascii="GHEA Grapalat" w:hAnsi="GHEA Grapalat" w:cs="Sylfaen"/>
          <w:sz w:val="20"/>
          <w:lang w:val="af-ZA"/>
        </w:rPr>
        <w:t>պ</w:t>
      </w:r>
      <w:r w:rsidR="00CA1C11" w:rsidRPr="00BE3DCD">
        <w:rPr>
          <w:rFonts w:ascii="GHEA Grapalat" w:hAnsi="GHEA Grapalat" w:cs="Sylfaen"/>
          <w:sz w:val="20"/>
          <w:lang w:val="ru-RU"/>
        </w:rPr>
        <w:t>ատվիրատուն</w:t>
      </w:r>
      <w:r w:rsidR="00CA1C11" w:rsidRPr="00BE3DCD">
        <w:rPr>
          <w:rFonts w:ascii="GHEA Grapalat" w:hAnsi="GHEA Grapalat" w:cs="Sylfaen"/>
          <w:sz w:val="20"/>
          <w:lang w:val="af-ZA"/>
        </w:rPr>
        <w:t xml:space="preserve"> </w:t>
      </w:r>
      <w:r w:rsidR="00AA7B72" w:rsidRPr="00BE3DCD">
        <w:rPr>
          <w:rFonts w:ascii="GHEA Grapalat" w:hAnsi="GHEA Grapalat" w:cs="Sylfaen"/>
          <w:sz w:val="20"/>
          <w:lang w:val="af-ZA"/>
        </w:rPr>
        <w:t xml:space="preserve">տեղեկագրում </w:t>
      </w:r>
      <w:r w:rsidR="005F7C1D" w:rsidRPr="00BE3DCD">
        <w:rPr>
          <w:rFonts w:ascii="GHEA Grapalat" w:hAnsi="GHEA Grapalat" w:cs="Sylfaen"/>
          <w:sz w:val="20"/>
          <w:lang w:val="af-ZA"/>
        </w:rPr>
        <w:t xml:space="preserve">հրապարակում է </w:t>
      </w:r>
      <w:r w:rsidR="00CA1C11" w:rsidRPr="00BE3DCD">
        <w:rPr>
          <w:rFonts w:ascii="GHEA Grapalat" w:hAnsi="GHEA Grapalat" w:cs="Sylfaen"/>
          <w:sz w:val="20"/>
          <w:lang w:val="ru-RU"/>
        </w:rPr>
        <w:t>հայտարարություն</w:t>
      </w:r>
      <w:r w:rsidR="00CA1C11" w:rsidRPr="00BE3DCD">
        <w:rPr>
          <w:rFonts w:ascii="GHEA Grapalat" w:hAnsi="GHEA Grapalat" w:cs="Sylfaen"/>
          <w:sz w:val="20"/>
          <w:lang w:val="af-ZA"/>
        </w:rPr>
        <w:t xml:space="preserve">, </w:t>
      </w:r>
      <w:r w:rsidR="00CA1C11" w:rsidRPr="00BE3DCD">
        <w:rPr>
          <w:rFonts w:ascii="GHEA Grapalat" w:hAnsi="GHEA Grapalat" w:cs="Sylfaen"/>
          <w:sz w:val="20"/>
          <w:lang w:val="ru-RU"/>
        </w:rPr>
        <w:t>որում</w:t>
      </w:r>
      <w:r w:rsidR="00CA1C11" w:rsidRPr="00BE3DCD">
        <w:rPr>
          <w:rFonts w:ascii="GHEA Grapalat" w:hAnsi="GHEA Grapalat" w:cs="Sylfaen"/>
          <w:sz w:val="20"/>
          <w:lang w:val="af-ZA"/>
        </w:rPr>
        <w:t xml:space="preserve"> </w:t>
      </w:r>
      <w:r w:rsidR="00CA1C11" w:rsidRPr="00BE3DCD">
        <w:rPr>
          <w:rFonts w:ascii="GHEA Grapalat" w:hAnsi="GHEA Grapalat" w:cs="Sylfaen"/>
          <w:sz w:val="20"/>
          <w:lang w:val="ru-RU"/>
        </w:rPr>
        <w:t>նշվում</w:t>
      </w:r>
      <w:r w:rsidR="00CA1C11" w:rsidRPr="00BE3DCD">
        <w:rPr>
          <w:rFonts w:ascii="GHEA Grapalat" w:hAnsi="GHEA Grapalat" w:cs="Sylfaen"/>
          <w:sz w:val="20"/>
          <w:lang w:val="af-ZA"/>
        </w:rPr>
        <w:t xml:space="preserve"> </w:t>
      </w:r>
      <w:r w:rsidR="00CA1C11" w:rsidRPr="00BE3DCD">
        <w:rPr>
          <w:rFonts w:ascii="GHEA Grapalat" w:hAnsi="GHEA Grapalat" w:cs="Sylfaen"/>
          <w:sz w:val="20"/>
          <w:lang w:val="ru-RU"/>
        </w:rPr>
        <w:t>է</w:t>
      </w:r>
      <w:r w:rsidR="00CA1C11" w:rsidRPr="00BE3DCD">
        <w:rPr>
          <w:rFonts w:ascii="GHEA Grapalat" w:hAnsi="GHEA Grapalat" w:cs="Sylfaen"/>
          <w:sz w:val="20"/>
          <w:lang w:val="af-ZA"/>
        </w:rPr>
        <w:t xml:space="preserve"> </w:t>
      </w:r>
      <w:r w:rsidR="00CA1C11" w:rsidRPr="00BE3DCD">
        <w:rPr>
          <w:rFonts w:ascii="GHEA Grapalat" w:hAnsi="GHEA Grapalat" w:cs="Sylfaen"/>
          <w:sz w:val="20"/>
          <w:lang w:val="ru-RU"/>
        </w:rPr>
        <w:t>գնման</w:t>
      </w:r>
      <w:r w:rsidR="00CA1C11" w:rsidRPr="00BE3DCD">
        <w:rPr>
          <w:rFonts w:ascii="GHEA Grapalat" w:hAnsi="GHEA Grapalat" w:cs="Sylfaen"/>
          <w:sz w:val="20"/>
          <w:lang w:val="af-ZA"/>
        </w:rPr>
        <w:t xml:space="preserve"> </w:t>
      </w:r>
      <w:r w:rsidR="00CA1C11" w:rsidRPr="00BE3DCD">
        <w:rPr>
          <w:rFonts w:ascii="GHEA Grapalat" w:hAnsi="GHEA Grapalat" w:cs="Sylfaen"/>
          <w:sz w:val="20"/>
          <w:lang w:val="ru-RU"/>
        </w:rPr>
        <w:t>ընթացակարգը</w:t>
      </w:r>
      <w:r w:rsidR="00CA1C11" w:rsidRPr="00BE3DCD">
        <w:rPr>
          <w:rFonts w:ascii="GHEA Grapalat" w:hAnsi="GHEA Grapalat" w:cs="Sylfaen"/>
          <w:sz w:val="20"/>
          <w:lang w:val="af-ZA"/>
        </w:rPr>
        <w:t xml:space="preserve"> </w:t>
      </w:r>
      <w:r w:rsidR="00CA1C11" w:rsidRPr="00BE3DCD">
        <w:rPr>
          <w:rFonts w:ascii="GHEA Grapalat" w:hAnsi="GHEA Grapalat" w:cs="Sylfaen"/>
          <w:sz w:val="20"/>
          <w:lang w:val="ru-RU"/>
        </w:rPr>
        <w:t>չկայացած</w:t>
      </w:r>
      <w:r w:rsidR="00CA1C11" w:rsidRPr="00BE3DCD">
        <w:rPr>
          <w:rFonts w:ascii="GHEA Grapalat" w:hAnsi="GHEA Grapalat" w:cs="Sylfaen"/>
          <w:sz w:val="20"/>
          <w:lang w:val="af-ZA"/>
        </w:rPr>
        <w:t xml:space="preserve"> </w:t>
      </w:r>
      <w:r w:rsidR="00CA1C11" w:rsidRPr="00BE3DCD">
        <w:rPr>
          <w:rFonts w:ascii="GHEA Grapalat" w:hAnsi="GHEA Grapalat" w:cs="Sylfaen"/>
          <w:sz w:val="20"/>
          <w:lang w:val="ru-RU"/>
        </w:rPr>
        <w:t>հայտարարվելու</w:t>
      </w:r>
      <w:r w:rsidR="00CA1C11" w:rsidRPr="00BE3DCD">
        <w:rPr>
          <w:rFonts w:ascii="GHEA Grapalat" w:hAnsi="GHEA Grapalat" w:cs="Sylfaen"/>
          <w:sz w:val="20"/>
          <w:lang w:val="af-ZA"/>
        </w:rPr>
        <w:t xml:space="preserve"> </w:t>
      </w:r>
      <w:r w:rsidR="00CA1C11" w:rsidRPr="00BE3DCD">
        <w:rPr>
          <w:rFonts w:ascii="GHEA Grapalat" w:hAnsi="GHEA Grapalat" w:cs="Sylfaen"/>
          <w:sz w:val="20"/>
          <w:lang w:val="ru-RU"/>
        </w:rPr>
        <w:t>հիմնավորումը։</w:t>
      </w:r>
      <w:r w:rsidR="00CA1C11" w:rsidRPr="00BE3DCD">
        <w:rPr>
          <w:rFonts w:ascii="GHEA Grapalat" w:hAnsi="GHEA Grapalat" w:cs="Sylfaen"/>
          <w:sz w:val="20"/>
          <w:lang w:val="af-ZA"/>
        </w:rPr>
        <w:t xml:space="preserve"> </w:t>
      </w:r>
    </w:p>
    <w:p w:rsidR="00CA1C11" w:rsidRPr="00BE3DCD" w:rsidRDefault="00CA1C11" w:rsidP="00EF3662">
      <w:pPr>
        <w:ind w:firstLine="567"/>
        <w:jc w:val="both"/>
        <w:rPr>
          <w:rFonts w:ascii="GHEA Grapalat" w:hAnsi="GHEA Grapalat" w:cs="Sylfaen"/>
          <w:sz w:val="20"/>
          <w:lang w:val="af-ZA"/>
        </w:rPr>
      </w:pPr>
    </w:p>
    <w:p w:rsidR="00096865" w:rsidRPr="00BE3DCD" w:rsidRDefault="00096865" w:rsidP="00EF3662">
      <w:pPr>
        <w:pStyle w:val="a3"/>
        <w:spacing w:line="240" w:lineRule="auto"/>
        <w:rPr>
          <w:rFonts w:ascii="GHEA Grapalat" w:hAnsi="GHEA Grapalat"/>
          <w:i w:val="0"/>
          <w:sz w:val="18"/>
          <w:szCs w:val="18"/>
          <w:u w:val="single"/>
          <w:lang w:val="af-ZA"/>
        </w:rPr>
      </w:pPr>
    </w:p>
    <w:p w:rsidR="008D5016" w:rsidRPr="00BE3DCD" w:rsidRDefault="008D5016" w:rsidP="00EF3662">
      <w:pPr>
        <w:jc w:val="center"/>
        <w:rPr>
          <w:rFonts w:ascii="GHEA Grapalat" w:hAnsi="GHEA Grapalat"/>
          <w:b/>
          <w:sz w:val="20"/>
          <w:lang w:val="af-ZA"/>
        </w:rPr>
      </w:pPr>
      <w:r w:rsidRPr="00BE3DCD">
        <w:rPr>
          <w:rFonts w:ascii="GHEA Grapalat" w:hAnsi="GHEA Grapalat"/>
          <w:b/>
          <w:sz w:val="20"/>
          <w:lang w:val="af-ZA"/>
        </w:rPr>
        <w:t>1</w:t>
      </w:r>
      <w:r w:rsidR="00375FD2" w:rsidRPr="00BE3DCD">
        <w:rPr>
          <w:rFonts w:ascii="GHEA Grapalat" w:hAnsi="GHEA Grapalat"/>
          <w:b/>
          <w:sz w:val="20"/>
          <w:lang w:val="af-ZA"/>
        </w:rPr>
        <w:t>2</w:t>
      </w:r>
      <w:r w:rsidRPr="00BE3DCD">
        <w:rPr>
          <w:rFonts w:ascii="GHEA Grapalat" w:hAnsi="GHEA Grapalat"/>
          <w:b/>
          <w:sz w:val="20"/>
          <w:lang w:val="af-ZA"/>
        </w:rPr>
        <w:t xml:space="preserve">. ԳՆՄԱՆ ԳՈՐԾԸՆԹԱՑԻ ՀԵՏ ԿԱՊՎԱԾ ԳՈՐԾՈՂՈՒԹՅՈՒՆՆԵՐԸ ԵՎ (ԿԱՄ) </w:t>
      </w:r>
    </w:p>
    <w:p w:rsidR="008D5016" w:rsidRPr="00BE3DCD" w:rsidRDefault="008D5016" w:rsidP="00EF3662">
      <w:pPr>
        <w:jc w:val="center"/>
        <w:rPr>
          <w:rFonts w:ascii="GHEA Grapalat" w:hAnsi="GHEA Grapalat"/>
          <w:b/>
          <w:sz w:val="20"/>
          <w:lang w:val="af-ZA"/>
        </w:rPr>
      </w:pPr>
      <w:r w:rsidRPr="00BE3DCD">
        <w:rPr>
          <w:rFonts w:ascii="GHEA Grapalat" w:hAnsi="GHEA Grapalat"/>
          <w:b/>
          <w:sz w:val="20"/>
          <w:lang w:val="af-ZA"/>
        </w:rPr>
        <w:t xml:space="preserve">ԸՆԴՈՒՆՎԱԾ ՈՐՈՇՈՒՄՆԵՐԸ ԲՈՂՈՔԱՐԿԵԼՈՒ ՄԱՍՆԱԿՑԻ </w:t>
      </w:r>
    </w:p>
    <w:p w:rsidR="00096865" w:rsidRPr="00BE3DCD" w:rsidRDefault="008D5016" w:rsidP="00EF3662">
      <w:pPr>
        <w:jc w:val="center"/>
        <w:rPr>
          <w:rFonts w:ascii="GHEA Grapalat" w:hAnsi="GHEA Grapalat"/>
          <w:b/>
          <w:sz w:val="20"/>
          <w:lang w:val="af-ZA"/>
        </w:rPr>
      </w:pPr>
      <w:r w:rsidRPr="00BE3DCD">
        <w:rPr>
          <w:rFonts w:ascii="GHEA Grapalat" w:hAnsi="GHEA Grapalat"/>
          <w:b/>
          <w:sz w:val="20"/>
          <w:lang w:val="af-ZA"/>
        </w:rPr>
        <w:t>ԻՐԱՎՈՒՆՔԸ ԵՎ ԿԱՐԳԸ</w:t>
      </w:r>
    </w:p>
    <w:p w:rsidR="00996C19" w:rsidRPr="00BE3DCD" w:rsidRDefault="00996C19" w:rsidP="00EF3662">
      <w:pPr>
        <w:jc w:val="center"/>
        <w:rPr>
          <w:rFonts w:ascii="GHEA Grapalat" w:hAnsi="GHEA Grapalat"/>
          <w:b/>
          <w:sz w:val="20"/>
          <w:lang w:val="af-ZA"/>
        </w:rPr>
      </w:pPr>
    </w:p>
    <w:p w:rsidR="00996C19" w:rsidRPr="00BE3DCD" w:rsidRDefault="00996C19" w:rsidP="00996C19">
      <w:pPr>
        <w:ind w:firstLine="567"/>
        <w:jc w:val="both"/>
        <w:rPr>
          <w:rFonts w:ascii="GHEA Grapalat" w:hAnsi="GHEA Grapalat" w:cs="Sylfaen"/>
          <w:sz w:val="20"/>
          <w:szCs w:val="20"/>
          <w:lang w:val="af-ZA"/>
        </w:rPr>
      </w:pPr>
      <w:r w:rsidRPr="00BE3DCD">
        <w:rPr>
          <w:rFonts w:ascii="GHEA Grapalat" w:hAnsi="GHEA Grapalat" w:cs="Sylfaen"/>
          <w:sz w:val="20"/>
          <w:szCs w:val="20"/>
          <w:lang w:val="af-ZA"/>
        </w:rPr>
        <w:t>12.1</w:t>
      </w:r>
      <w:r w:rsidRPr="00BE3DCD">
        <w:rPr>
          <w:rFonts w:ascii="GHEA Grapalat" w:hAnsi="GHEA Grapalat"/>
          <w:sz w:val="20"/>
          <w:szCs w:val="20"/>
          <w:lang w:val="af-ZA"/>
        </w:rPr>
        <w:t xml:space="preserve">  </w:t>
      </w:r>
      <w:r w:rsidRPr="00BE3DCD">
        <w:rPr>
          <w:rFonts w:ascii="GHEA Grapalat" w:hAnsi="GHEA Grapalat" w:cs="Sylfaen"/>
          <w:sz w:val="20"/>
          <w:szCs w:val="20"/>
          <w:lang w:val="ru-RU"/>
        </w:rPr>
        <w:t>Յուրաքանչյուր</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անձ</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իրավունք</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ունի</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բողոքարկելու</w:t>
      </w:r>
      <w:r w:rsidRPr="00BE3DCD">
        <w:rPr>
          <w:rFonts w:ascii="GHEA Grapalat" w:hAnsi="GHEA Grapalat" w:cs="Sylfaen"/>
          <w:sz w:val="20"/>
          <w:szCs w:val="20"/>
          <w:lang w:val="af-ZA"/>
        </w:rPr>
        <w:t xml:space="preserve"> պ</w:t>
      </w:r>
      <w:r w:rsidRPr="00BE3DCD">
        <w:rPr>
          <w:rFonts w:ascii="GHEA Grapalat" w:hAnsi="GHEA Grapalat" w:cs="Sylfaen"/>
          <w:sz w:val="20"/>
          <w:szCs w:val="20"/>
          <w:lang w:val="ru-RU"/>
        </w:rPr>
        <w:t>ատվիրատուի</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հանձնաժողովի</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և</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գնումների</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հետ</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կապված</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բողոքներ</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քննող</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անձի</w:t>
      </w:r>
      <w:r w:rsidRPr="00BE3DCD">
        <w:rPr>
          <w:rFonts w:ascii="GHEA Mariam" w:hAnsi="GHEA Mariam" w:cs="Sylfaen"/>
          <w:sz w:val="20"/>
          <w:szCs w:val="20"/>
          <w:lang w:val="af-ZA"/>
        </w:rPr>
        <w:t xml:space="preserve"> </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գործողությունները</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անգործությունը</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և</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որոշումները։</w:t>
      </w:r>
    </w:p>
    <w:p w:rsidR="00996C19" w:rsidRPr="00BE3DCD" w:rsidRDefault="00996C19" w:rsidP="00996C19">
      <w:pPr>
        <w:ind w:firstLine="567"/>
        <w:jc w:val="both"/>
        <w:rPr>
          <w:rFonts w:ascii="GHEA Grapalat" w:hAnsi="GHEA Grapalat" w:cs="Sylfaen"/>
          <w:sz w:val="20"/>
          <w:szCs w:val="20"/>
          <w:lang w:val="af-ZA"/>
        </w:rPr>
      </w:pPr>
      <w:r w:rsidRPr="00BE3DCD">
        <w:rPr>
          <w:rFonts w:ascii="GHEA Grapalat" w:hAnsi="GHEA Grapalat" w:cs="Sylfaen"/>
          <w:sz w:val="20"/>
          <w:szCs w:val="20"/>
          <w:lang w:val="af-ZA"/>
        </w:rPr>
        <w:t xml:space="preserve">12.2  </w:t>
      </w:r>
      <w:r w:rsidRPr="00BE3DCD">
        <w:rPr>
          <w:rFonts w:ascii="GHEA Grapalat" w:hAnsi="GHEA Grapalat" w:cs="Sylfaen"/>
          <w:sz w:val="20"/>
          <w:szCs w:val="20"/>
          <w:lang w:val="ru-RU"/>
        </w:rPr>
        <w:t>Գնումների</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այդ</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թվում</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բողոքի</w:t>
      </w:r>
      <w:r w:rsidRPr="00BE3DCD">
        <w:rPr>
          <w:rFonts w:ascii="GHEA Grapalat" w:hAnsi="GHEA Grapalat" w:cs="Sylfaen"/>
          <w:sz w:val="20"/>
          <w:szCs w:val="20"/>
          <w:lang w:val="af-ZA"/>
        </w:rPr>
        <w:t xml:space="preserve"> </w:t>
      </w:r>
      <w:r w:rsidRPr="00BE3DCD">
        <w:rPr>
          <w:rFonts w:ascii="GHEA Grapalat" w:hAnsi="GHEA Grapalat" w:cs="Sylfaen"/>
          <w:sz w:val="20"/>
          <w:szCs w:val="20"/>
        </w:rPr>
        <w:t>քննման</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հետ</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կապված</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հարաբերությունները</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վարչական</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հարաբերություններ</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չեն</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և</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դրանք</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կարգավորվում</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են</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Հայաստանի</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Հանարապետության</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քաղաքացիաիրավական</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հարաբերությունները</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կարգավորող</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օրենսդրությամբ։</w:t>
      </w:r>
    </w:p>
    <w:p w:rsidR="00996C19" w:rsidRPr="00BE3DCD" w:rsidRDefault="00996C19" w:rsidP="00996C19">
      <w:pPr>
        <w:ind w:firstLine="567"/>
        <w:jc w:val="both"/>
        <w:rPr>
          <w:rFonts w:ascii="GHEA Grapalat" w:hAnsi="GHEA Grapalat" w:cs="Sylfaen"/>
          <w:sz w:val="20"/>
          <w:szCs w:val="20"/>
          <w:lang w:val="af-ZA"/>
        </w:rPr>
      </w:pPr>
      <w:r w:rsidRPr="00BE3DCD">
        <w:rPr>
          <w:rFonts w:ascii="GHEA Grapalat" w:hAnsi="GHEA Grapalat" w:cs="Sylfaen"/>
          <w:sz w:val="20"/>
          <w:szCs w:val="20"/>
          <w:lang w:val="af-ZA"/>
        </w:rPr>
        <w:t xml:space="preserve">12.3  </w:t>
      </w:r>
      <w:r w:rsidRPr="00BE3DCD">
        <w:rPr>
          <w:rFonts w:ascii="GHEA Grapalat" w:hAnsi="GHEA Grapalat" w:cs="Sylfaen"/>
          <w:sz w:val="20"/>
          <w:szCs w:val="20"/>
          <w:lang w:val="ru-RU"/>
        </w:rPr>
        <w:t>Յուրաքանչյուր</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անձ</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իրավունք</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ունի</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Օրենքի</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համաձայն</w:t>
      </w:r>
      <w:r w:rsidRPr="00BE3DCD">
        <w:rPr>
          <w:rFonts w:ascii="GHEA Grapalat" w:hAnsi="GHEA Grapalat" w:cs="Sylfaen"/>
          <w:sz w:val="20"/>
          <w:szCs w:val="20"/>
          <w:lang w:val="af-ZA"/>
        </w:rPr>
        <w:t>`</w:t>
      </w:r>
    </w:p>
    <w:p w:rsidR="00B027EF" w:rsidRPr="00BE3DCD" w:rsidRDefault="00996C19" w:rsidP="00996C19">
      <w:pPr>
        <w:ind w:firstLine="567"/>
        <w:jc w:val="both"/>
        <w:rPr>
          <w:rFonts w:ascii="GHEA Grapalat" w:hAnsi="GHEA Grapalat" w:cs="Sylfaen"/>
          <w:sz w:val="20"/>
          <w:szCs w:val="20"/>
          <w:lang w:val="af-ZA"/>
        </w:rPr>
      </w:pPr>
      <w:r w:rsidRPr="00BE3DCD">
        <w:rPr>
          <w:rFonts w:ascii="GHEA Grapalat" w:hAnsi="GHEA Grapalat" w:cs="Sylfaen"/>
          <w:sz w:val="20"/>
          <w:szCs w:val="20"/>
          <w:lang w:val="af-ZA"/>
        </w:rPr>
        <w:t xml:space="preserve">1) </w:t>
      </w:r>
      <w:r w:rsidRPr="00BE3DCD">
        <w:rPr>
          <w:rFonts w:ascii="GHEA Grapalat" w:hAnsi="GHEA Grapalat" w:cs="Sylfaen"/>
          <w:sz w:val="20"/>
          <w:szCs w:val="20"/>
          <w:lang w:val="ru-RU"/>
        </w:rPr>
        <w:t>նախքան</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պայմանագրի</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կնքումը</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բողոքարկելու</w:t>
      </w:r>
      <w:r w:rsidRPr="00BE3DCD">
        <w:rPr>
          <w:rFonts w:ascii="GHEA Grapalat" w:hAnsi="GHEA Grapalat" w:cs="Sylfaen"/>
          <w:sz w:val="20"/>
          <w:szCs w:val="20"/>
          <w:lang w:val="af-ZA"/>
        </w:rPr>
        <w:t xml:space="preserve"> պ</w:t>
      </w:r>
      <w:r w:rsidRPr="00BE3DCD">
        <w:rPr>
          <w:rFonts w:ascii="GHEA Grapalat" w:hAnsi="GHEA Grapalat" w:cs="Sylfaen"/>
          <w:sz w:val="20"/>
          <w:szCs w:val="20"/>
          <w:lang w:val="ru-RU"/>
        </w:rPr>
        <w:t>ատվիրատուի</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և</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հանձնաժողովի</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գործողությունները</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անգործությունը</w:t>
      </w:r>
      <w:r w:rsidRPr="00BE3DCD">
        <w:rPr>
          <w:rFonts w:ascii="GHEA Grapalat" w:hAnsi="GHEA Grapalat" w:cs="Sylfaen"/>
          <w:sz w:val="20"/>
          <w:szCs w:val="20"/>
          <w:lang w:val="af-ZA"/>
        </w:rPr>
        <w:t xml:space="preserve">) և </w:t>
      </w:r>
      <w:r w:rsidRPr="00BE3DCD">
        <w:rPr>
          <w:rFonts w:ascii="GHEA Grapalat" w:hAnsi="GHEA Grapalat" w:cs="Sylfaen"/>
          <w:sz w:val="20"/>
          <w:szCs w:val="20"/>
          <w:lang w:val="ru-RU"/>
        </w:rPr>
        <w:t>որոշումները</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գնումների</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հետ</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կապված</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բողոքներ</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քննող</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անձին</w:t>
      </w:r>
      <w:r w:rsidR="00B027EF" w:rsidRPr="00BE3DCD">
        <w:rPr>
          <w:rFonts w:ascii="GHEA Grapalat" w:hAnsi="GHEA Grapalat" w:cs="Sylfaen"/>
          <w:sz w:val="20"/>
          <w:szCs w:val="20"/>
          <w:lang w:val="af-ZA"/>
        </w:rPr>
        <w:t>:</w:t>
      </w:r>
    </w:p>
    <w:p w:rsidR="00B027EF" w:rsidRPr="00BE3DCD" w:rsidRDefault="00B027EF" w:rsidP="00B027EF">
      <w:pPr>
        <w:ind w:firstLine="567"/>
        <w:jc w:val="both"/>
        <w:rPr>
          <w:rFonts w:ascii="GHEA Grapalat" w:hAnsi="GHEA Grapalat" w:cs="Sylfaen"/>
          <w:sz w:val="20"/>
          <w:szCs w:val="20"/>
          <w:lang w:val="af-ZA"/>
        </w:rPr>
      </w:pPr>
      <w:bookmarkStart w:id="7" w:name="_Hlk9264573"/>
      <w:r w:rsidRPr="00BE3DCD">
        <w:rPr>
          <w:rFonts w:ascii="GHEA Grapalat" w:hAnsi="GHEA Grapalat" w:cs="Sylfaen"/>
          <w:sz w:val="20"/>
          <w:szCs w:val="20"/>
          <w:lang w:val="af-ZA"/>
        </w:rPr>
        <w:t>Գնումների հետ կապված բողոքներ քննող անձի գործունեության կարգը հաստատված է ՀՀ ֆինանսների նախարարի 2018 թվականի դեկտեմբերի 6-ի N 600-Ն հրամանով.</w:t>
      </w:r>
    </w:p>
    <w:bookmarkEnd w:id="7"/>
    <w:p w:rsidR="00996C19" w:rsidRPr="00BE3DCD" w:rsidRDefault="00996C19" w:rsidP="00996C19">
      <w:pPr>
        <w:ind w:firstLine="567"/>
        <w:jc w:val="both"/>
        <w:rPr>
          <w:rFonts w:ascii="GHEA Grapalat" w:hAnsi="GHEA Grapalat" w:cs="Sylfaen"/>
          <w:sz w:val="20"/>
          <w:szCs w:val="20"/>
          <w:lang w:val="af-ZA"/>
        </w:rPr>
      </w:pPr>
      <w:r w:rsidRPr="00BE3DCD">
        <w:rPr>
          <w:rFonts w:ascii="GHEA Grapalat" w:hAnsi="GHEA Grapalat" w:cs="Sylfaen"/>
          <w:sz w:val="20"/>
          <w:szCs w:val="20"/>
          <w:lang w:val="af-ZA"/>
        </w:rPr>
        <w:t xml:space="preserve">2) </w:t>
      </w:r>
      <w:r w:rsidRPr="00BE3DCD">
        <w:rPr>
          <w:rFonts w:ascii="GHEA Grapalat" w:hAnsi="GHEA Grapalat" w:cs="Sylfaen"/>
          <w:sz w:val="20"/>
          <w:szCs w:val="20"/>
          <w:lang w:val="ru-RU"/>
        </w:rPr>
        <w:t>դատական</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կարգով</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բողոքարկելու</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գնումների</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հետ</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կապված</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բողոքներ</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քննող</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անձի</w:t>
      </w:r>
      <w:r w:rsidRPr="00BE3DCD">
        <w:rPr>
          <w:rFonts w:ascii="GHEA Grapalat" w:hAnsi="GHEA Grapalat" w:cs="Sylfaen"/>
          <w:sz w:val="20"/>
          <w:szCs w:val="20"/>
          <w:lang w:val="af-ZA"/>
        </w:rPr>
        <w:t>, պ</w:t>
      </w:r>
      <w:r w:rsidRPr="00BE3DCD">
        <w:rPr>
          <w:rFonts w:ascii="GHEA Grapalat" w:hAnsi="GHEA Grapalat" w:cs="Sylfaen"/>
          <w:sz w:val="20"/>
          <w:szCs w:val="20"/>
          <w:lang w:val="ru-RU"/>
        </w:rPr>
        <w:t>ատվիրատուի</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և</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հանձնաժողովի</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գործողությունները</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անգործությունը</w:t>
      </w:r>
      <w:r w:rsidRPr="00BE3DCD">
        <w:rPr>
          <w:rFonts w:ascii="GHEA Grapalat" w:hAnsi="GHEA Grapalat" w:cs="Sylfaen"/>
          <w:sz w:val="20"/>
          <w:szCs w:val="20"/>
          <w:lang w:val="af-ZA"/>
        </w:rPr>
        <w:t xml:space="preserve">) և </w:t>
      </w:r>
      <w:r w:rsidRPr="00BE3DCD">
        <w:rPr>
          <w:rFonts w:ascii="GHEA Grapalat" w:hAnsi="GHEA Grapalat" w:cs="Sylfaen"/>
          <w:sz w:val="20"/>
          <w:szCs w:val="20"/>
          <w:lang w:val="ru-RU"/>
        </w:rPr>
        <w:t>որոշումները։</w:t>
      </w:r>
    </w:p>
    <w:p w:rsidR="00996C19" w:rsidRPr="00BE3DCD" w:rsidRDefault="00996C19" w:rsidP="00996C19">
      <w:pPr>
        <w:ind w:firstLine="567"/>
        <w:jc w:val="both"/>
        <w:rPr>
          <w:rFonts w:ascii="GHEA Grapalat" w:hAnsi="GHEA Grapalat" w:cs="Sylfaen"/>
          <w:sz w:val="20"/>
          <w:szCs w:val="20"/>
          <w:lang w:val="af-ZA"/>
        </w:rPr>
      </w:pPr>
      <w:r w:rsidRPr="00BE3DCD">
        <w:rPr>
          <w:rFonts w:ascii="GHEA Grapalat" w:hAnsi="GHEA Grapalat" w:cs="Sylfaen"/>
          <w:sz w:val="20"/>
          <w:szCs w:val="20"/>
          <w:lang w:val="af-ZA"/>
        </w:rPr>
        <w:t xml:space="preserve">12.4  </w:t>
      </w:r>
      <w:r w:rsidRPr="00BE3DCD">
        <w:rPr>
          <w:rFonts w:ascii="GHEA Grapalat" w:hAnsi="GHEA Grapalat" w:cs="Sylfaen"/>
          <w:sz w:val="20"/>
          <w:szCs w:val="20"/>
          <w:lang w:val="ru-RU"/>
        </w:rPr>
        <w:t>Եթե</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բողոքը</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ներկայացրած</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անձը</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բողոքարկում</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է</w:t>
      </w:r>
      <w:r w:rsidRPr="00BE3DCD">
        <w:rPr>
          <w:rFonts w:ascii="GHEA Grapalat" w:hAnsi="GHEA Grapalat" w:cs="Sylfaen"/>
          <w:sz w:val="20"/>
          <w:szCs w:val="20"/>
          <w:lang w:val="af-ZA"/>
        </w:rPr>
        <w:t>`</w:t>
      </w:r>
    </w:p>
    <w:p w:rsidR="00996C19" w:rsidRPr="00BE3DCD" w:rsidRDefault="00996C19" w:rsidP="00996C19">
      <w:pPr>
        <w:ind w:firstLine="567"/>
        <w:jc w:val="both"/>
        <w:rPr>
          <w:rFonts w:ascii="GHEA Grapalat" w:hAnsi="GHEA Grapalat" w:cs="Sylfaen"/>
          <w:sz w:val="20"/>
          <w:szCs w:val="20"/>
          <w:lang w:val="af-ZA"/>
        </w:rPr>
      </w:pPr>
      <w:r w:rsidRPr="00BE3DCD">
        <w:rPr>
          <w:rFonts w:ascii="GHEA Grapalat" w:hAnsi="GHEA Grapalat" w:cs="Sylfaen"/>
          <w:sz w:val="20"/>
          <w:szCs w:val="20"/>
          <w:lang w:val="af-ZA"/>
        </w:rPr>
        <w:t xml:space="preserve">1) </w:t>
      </w:r>
      <w:r w:rsidRPr="00BE3DCD">
        <w:rPr>
          <w:rFonts w:ascii="GHEA Grapalat" w:hAnsi="GHEA Grapalat" w:cs="Sylfaen"/>
          <w:sz w:val="20"/>
          <w:szCs w:val="20"/>
          <w:lang w:val="ru-RU"/>
        </w:rPr>
        <w:t>պայմանագիր</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կնքելու</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որոշումը</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ապա</w:t>
      </w:r>
      <w:r w:rsidRPr="00BE3DCD">
        <w:rPr>
          <w:rFonts w:ascii="GHEA Grapalat" w:hAnsi="GHEA Grapalat" w:cs="Sylfaen"/>
          <w:sz w:val="20"/>
          <w:szCs w:val="20"/>
          <w:lang w:val="af-ZA"/>
        </w:rPr>
        <w:t xml:space="preserve"> </w:t>
      </w:r>
      <w:r w:rsidRPr="00BE3DCD">
        <w:rPr>
          <w:rFonts w:ascii="GHEA Grapalat" w:hAnsi="GHEA Grapalat" w:cs="Sylfaen"/>
          <w:sz w:val="20"/>
          <w:szCs w:val="20"/>
        </w:rPr>
        <w:t>բողոքը</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ներկայաց</w:t>
      </w:r>
      <w:r w:rsidRPr="00BE3DCD">
        <w:rPr>
          <w:rFonts w:ascii="GHEA Grapalat" w:hAnsi="GHEA Grapalat" w:cs="Sylfaen"/>
          <w:sz w:val="20"/>
          <w:szCs w:val="20"/>
        </w:rPr>
        <w:t>ն</w:t>
      </w:r>
      <w:r w:rsidRPr="00BE3DCD">
        <w:rPr>
          <w:rFonts w:ascii="GHEA Grapalat" w:hAnsi="GHEA Grapalat" w:cs="Sylfaen"/>
          <w:sz w:val="20"/>
          <w:szCs w:val="20"/>
          <w:lang w:val="ru-RU"/>
        </w:rPr>
        <w:t>ում</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է</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սույն</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հրավերի</w:t>
      </w:r>
      <w:r w:rsidRPr="00BE3DCD">
        <w:rPr>
          <w:rFonts w:ascii="GHEA Grapalat" w:hAnsi="GHEA Grapalat" w:cs="Sylfaen"/>
          <w:sz w:val="20"/>
          <w:szCs w:val="20"/>
          <w:lang w:val="af-ZA"/>
        </w:rPr>
        <w:t xml:space="preserve"> 1-</w:t>
      </w:r>
      <w:r w:rsidRPr="00BE3DCD">
        <w:rPr>
          <w:rFonts w:ascii="GHEA Grapalat" w:hAnsi="GHEA Grapalat" w:cs="Sylfaen"/>
          <w:sz w:val="20"/>
          <w:szCs w:val="20"/>
        </w:rPr>
        <w:t>ին</w:t>
      </w:r>
      <w:r w:rsidRPr="00BE3DCD">
        <w:rPr>
          <w:rFonts w:ascii="GHEA Grapalat" w:hAnsi="GHEA Grapalat" w:cs="Sylfaen"/>
          <w:sz w:val="20"/>
          <w:szCs w:val="20"/>
          <w:lang w:val="af-ZA"/>
        </w:rPr>
        <w:t xml:space="preserve"> </w:t>
      </w:r>
      <w:r w:rsidRPr="00BE3DCD">
        <w:rPr>
          <w:rFonts w:ascii="GHEA Grapalat" w:hAnsi="GHEA Grapalat" w:cs="Sylfaen"/>
          <w:sz w:val="20"/>
          <w:szCs w:val="20"/>
        </w:rPr>
        <w:t>մասի</w:t>
      </w:r>
      <w:r w:rsidRPr="00BE3DCD">
        <w:rPr>
          <w:rFonts w:ascii="GHEA Grapalat" w:hAnsi="GHEA Grapalat" w:cs="Sylfaen"/>
          <w:sz w:val="20"/>
          <w:szCs w:val="20"/>
          <w:lang w:val="af-ZA"/>
        </w:rPr>
        <w:t xml:space="preserve"> 8.28-</w:t>
      </w:r>
      <w:r w:rsidRPr="00BE3DCD">
        <w:rPr>
          <w:rFonts w:ascii="GHEA Grapalat" w:hAnsi="GHEA Grapalat" w:cs="Sylfaen"/>
          <w:sz w:val="20"/>
          <w:szCs w:val="20"/>
          <w:lang w:val="ru-RU"/>
        </w:rPr>
        <w:t>րդ</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կետով</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նախատեսված</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անգործության</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ժամանակահատվածում</w:t>
      </w:r>
      <w:r w:rsidRPr="00BE3DCD">
        <w:rPr>
          <w:rFonts w:ascii="GHEA Grapalat" w:hAnsi="GHEA Grapalat" w:cs="Sylfaen"/>
          <w:sz w:val="20"/>
          <w:szCs w:val="20"/>
          <w:lang w:val="af-ZA"/>
        </w:rPr>
        <w:t>.</w:t>
      </w:r>
    </w:p>
    <w:p w:rsidR="00996C19" w:rsidRPr="00BE3DCD" w:rsidRDefault="00996C19" w:rsidP="00996C19">
      <w:pPr>
        <w:ind w:firstLine="567"/>
        <w:jc w:val="both"/>
        <w:rPr>
          <w:rFonts w:ascii="GHEA Grapalat" w:hAnsi="GHEA Grapalat" w:cs="Sylfaen"/>
          <w:sz w:val="20"/>
          <w:szCs w:val="20"/>
          <w:lang w:val="af-ZA"/>
        </w:rPr>
      </w:pPr>
      <w:r w:rsidRPr="00BE3DCD">
        <w:rPr>
          <w:rFonts w:ascii="GHEA Grapalat" w:hAnsi="GHEA Grapalat" w:cs="Sylfaen"/>
          <w:sz w:val="20"/>
          <w:szCs w:val="20"/>
          <w:lang w:val="af-ZA"/>
        </w:rPr>
        <w:lastRenderedPageBreak/>
        <w:t xml:space="preserve">2) </w:t>
      </w:r>
      <w:r w:rsidRPr="00BE3DCD">
        <w:rPr>
          <w:rFonts w:ascii="GHEA Grapalat" w:hAnsi="GHEA Grapalat" w:cs="Sylfaen"/>
          <w:sz w:val="20"/>
          <w:szCs w:val="20"/>
          <w:lang w:val="ru-RU"/>
        </w:rPr>
        <w:t>գնման</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առարկայի</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բնութագրերը</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կամ</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հրավերի</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պահանջները</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ապա</w:t>
      </w:r>
      <w:r w:rsidRPr="00BE3DCD">
        <w:rPr>
          <w:rFonts w:ascii="GHEA Grapalat" w:hAnsi="GHEA Grapalat" w:cs="Sylfaen"/>
          <w:sz w:val="20"/>
          <w:szCs w:val="20"/>
          <w:lang w:val="af-ZA"/>
        </w:rPr>
        <w:t xml:space="preserve"> </w:t>
      </w:r>
      <w:r w:rsidRPr="00BE3DCD">
        <w:rPr>
          <w:rFonts w:ascii="GHEA Grapalat" w:hAnsi="GHEA Grapalat" w:cs="Sylfaen"/>
          <w:sz w:val="20"/>
          <w:szCs w:val="20"/>
        </w:rPr>
        <w:t>բողոքը</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ներկայաց</w:t>
      </w:r>
      <w:r w:rsidRPr="00BE3DCD">
        <w:rPr>
          <w:rFonts w:ascii="GHEA Grapalat" w:hAnsi="GHEA Grapalat" w:cs="Sylfaen"/>
          <w:sz w:val="20"/>
          <w:szCs w:val="20"/>
        </w:rPr>
        <w:t>ն</w:t>
      </w:r>
      <w:r w:rsidRPr="00BE3DCD">
        <w:rPr>
          <w:rFonts w:ascii="GHEA Grapalat" w:hAnsi="GHEA Grapalat" w:cs="Sylfaen"/>
          <w:sz w:val="20"/>
          <w:szCs w:val="20"/>
          <w:lang w:val="ru-RU"/>
        </w:rPr>
        <w:t>ում</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է</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մինչև</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հայտերի</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ներկայացման</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վերջնաժամկետը</w:t>
      </w:r>
      <w:r w:rsidRPr="00BE3DCD">
        <w:rPr>
          <w:rFonts w:ascii="GHEA Grapalat" w:hAnsi="GHEA Grapalat" w:cs="Sylfaen"/>
          <w:sz w:val="20"/>
          <w:szCs w:val="20"/>
          <w:lang w:val="af-ZA"/>
        </w:rPr>
        <w:t xml:space="preserve"> </w:t>
      </w:r>
      <w:r w:rsidRPr="00BE3DCD">
        <w:rPr>
          <w:rFonts w:ascii="GHEA Grapalat" w:hAnsi="GHEA Grapalat" w:cs="Sylfaen"/>
          <w:sz w:val="20"/>
          <w:szCs w:val="20"/>
        </w:rPr>
        <w:t>լրանալը</w:t>
      </w:r>
      <w:r w:rsidRPr="00BE3DCD">
        <w:rPr>
          <w:rFonts w:ascii="GHEA Grapalat" w:hAnsi="GHEA Grapalat" w:cs="Sylfaen"/>
          <w:sz w:val="20"/>
          <w:szCs w:val="20"/>
          <w:lang w:val="af-ZA"/>
        </w:rPr>
        <w:t xml:space="preserve">:  </w:t>
      </w:r>
    </w:p>
    <w:p w:rsidR="00996C19" w:rsidRPr="00BE3DCD" w:rsidRDefault="00996C19" w:rsidP="00996C19">
      <w:pPr>
        <w:ind w:firstLine="567"/>
        <w:jc w:val="both"/>
        <w:rPr>
          <w:rFonts w:ascii="GHEA Grapalat" w:hAnsi="GHEA Grapalat" w:cs="Sylfaen"/>
          <w:sz w:val="20"/>
          <w:szCs w:val="20"/>
          <w:lang w:val="af-ZA"/>
        </w:rPr>
      </w:pPr>
      <w:r w:rsidRPr="00BE3DCD">
        <w:rPr>
          <w:rFonts w:ascii="GHEA Grapalat" w:hAnsi="GHEA Grapalat" w:cs="Sylfaen"/>
          <w:sz w:val="20"/>
          <w:szCs w:val="20"/>
          <w:lang w:val="af-ZA"/>
        </w:rPr>
        <w:t xml:space="preserve">12.5 </w:t>
      </w:r>
      <w:r w:rsidRPr="00BE3DCD">
        <w:rPr>
          <w:rFonts w:ascii="GHEA Grapalat" w:hAnsi="GHEA Grapalat" w:cs="Sylfaen"/>
          <w:sz w:val="20"/>
          <w:szCs w:val="20"/>
          <w:lang w:val="ru-RU"/>
        </w:rPr>
        <w:t>Գնումների</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հետ</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կապված</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բողոքներ</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քննող</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անձին</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բողոքը</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ներկայացվում</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է</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գրավոր</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ստորագրված</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դրանում</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ներառելով</w:t>
      </w:r>
      <w:r w:rsidRPr="00BE3DCD">
        <w:rPr>
          <w:rFonts w:ascii="GHEA Grapalat" w:hAnsi="GHEA Grapalat" w:cs="Sylfaen"/>
          <w:sz w:val="20"/>
          <w:szCs w:val="20"/>
          <w:lang w:val="af-ZA"/>
        </w:rPr>
        <w:t>`</w:t>
      </w:r>
    </w:p>
    <w:p w:rsidR="00996C19" w:rsidRPr="00BE3DCD" w:rsidRDefault="00996C19" w:rsidP="00996C19">
      <w:pPr>
        <w:ind w:firstLine="567"/>
        <w:jc w:val="both"/>
        <w:rPr>
          <w:rFonts w:ascii="GHEA Grapalat" w:hAnsi="GHEA Grapalat" w:cs="Sylfaen"/>
          <w:sz w:val="20"/>
          <w:szCs w:val="20"/>
          <w:lang w:val="af-ZA"/>
        </w:rPr>
      </w:pPr>
      <w:r w:rsidRPr="00BE3DCD">
        <w:rPr>
          <w:rFonts w:ascii="GHEA Grapalat" w:hAnsi="GHEA Grapalat" w:cs="Sylfaen"/>
          <w:sz w:val="20"/>
          <w:szCs w:val="20"/>
          <w:lang w:val="af-ZA"/>
        </w:rPr>
        <w:t xml:space="preserve">1) </w:t>
      </w:r>
      <w:r w:rsidRPr="00BE3DCD">
        <w:rPr>
          <w:rFonts w:ascii="GHEA Grapalat" w:hAnsi="GHEA Grapalat" w:cs="Sylfaen"/>
          <w:sz w:val="20"/>
          <w:szCs w:val="20"/>
          <w:lang w:val="ru-RU"/>
        </w:rPr>
        <w:t>բողոքը</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ներկայացրած</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անձի</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անվանումը</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անունը</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ազգանունը</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անձը</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հաստատող</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փաստաթղթի</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պատճենը</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և</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հասցեն</w:t>
      </w:r>
      <w:r w:rsidRPr="00BE3DCD">
        <w:rPr>
          <w:rFonts w:ascii="GHEA Grapalat" w:hAnsi="GHEA Grapalat" w:cs="Sylfaen"/>
          <w:sz w:val="20"/>
          <w:szCs w:val="20"/>
          <w:lang w:val="af-ZA"/>
        </w:rPr>
        <w:t>.</w:t>
      </w:r>
    </w:p>
    <w:p w:rsidR="00996C19" w:rsidRPr="00BE3DCD" w:rsidRDefault="00996C19" w:rsidP="00996C19">
      <w:pPr>
        <w:ind w:firstLine="567"/>
        <w:jc w:val="both"/>
        <w:rPr>
          <w:rFonts w:ascii="GHEA Grapalat" w:hAnsi="GHEA Grapalat" w:cs="Sylfaen"/>
          <w:sz w:val="20"/>
          <w:szCs w:val="20"/>
          <w:lang w:val="af-ZA"/>
        </w:rPr>
      </w:pPr>
      <w:r w:rsidRPr="00BE3DCD">
        <w:rPr>
          <w:rFonts w:ascii="GHEA Grapalat" w:hAnsi="GHEA Grapalat" w:cs="Sylfaen"/>
          <w:sz w:val="20"/>
          <w:szCs w:val="20"/>
          <w:lang w:val="af-ZA"/>
        </w:rPr>
        <w:t>2) պ</w:t>
      </w:r>
      <w:r w:rsidRPr="00BE3DCD">
        <w:rPr>
          <w:rFonts w:ascii="GHEA Grapalat" w:hAnsi="GHEA Grapalat" w:cs="Sylfaen"/>
          <w:sz w:val="20"/>
          <w:szCs w:val="20"/>
          <w:lang w:val="ru-RU"/>
        </w:rPr>
        <w:t>ատվիրատուի</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անվանումը</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և</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հասցեն</w:t>
      </w:r>
      <w:r w:rsidRPr="00BE3DCD">
        <w:rPr>
          <w:rFonts w:ascii="GHEA Grapalat" w:hAnsi="GHEA Grapalat" w:cs="Sylfaen"/>
          <w:sz w:val="20"/>
          <w:szCs w:val="20"/>
          <w:lang w:val="af-ZA"/>
        </w:rPr>
        <w:t>.</w:t>
      </w:r>
    </w:p>
    <w:p w:rsidR="00996C19" w:rsidRPr="00BE3DCD" w:rsidRDefault="00996C19" w:rsidP="00996C19">
      <w:pPr>
        <w:ind w:firstLine="567"/>
        <w:jc w:val="both"/>
        <w:rPr>
          <w:rFonts w:ascii="GHEA Grapalat" w:hAnsi="GHEA Grapalat" w:cs="Sylfaen"/>
          <w:sz w:val="20"/>
          <w:szCs w:val="20"/>
          <w:lang w:val="af-ZA"/>
        </w:rPr>
      </w:pPr>
      <w:r w:rsidRPr="00BE3DCD">
        <w:rPr>
          <w:rFonts w:ascii="GHEA Grapalat" w:hAnsi="GHEA Grapalat" w:cs="Sylfaen"/>
          <w:sz w:val="20"/>
          <w:szCs w:val="20"/>
          <w:lang w:val="af-ZA"/>
        </w:rPr>
        <w:t xml:space="preserve">3) </w:t>
      </w:r>
      <w:r w:rsidRPr="00BE3DCD">
        <w:rPr>
          <w:rFonts w:ascii="GHEA Grapalat" w:hAnsi="GHEA Grapalat" w:cs="Sylfaen"/>
          <w:sz w:val="20"/>
          <w:szCs w:val="20"/>
          <w:lang w:val="ru-RU"/>
        </w:rPr>
        <w:t>բողոքարկվող</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գնման</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ընթացակարգի</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ծածկագիրը</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և</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առարկան</w:t>
      </w:r>
      <w:r w:rsidRPr="00BE3DCD">
        <w:rPr>
          <w:rFonts w:ascii="GHEA Grapalat" w:hAnsi="GHEA Grapalat" w:cs="Sylfaen"/>
          <w:sz w:val="20"/>
          <w:szCs w:val="20"/>
          <w:lang w:val="af-ZA"/>
        </w:rPr>
        <w:t>.</w:t>
      </w:r>
    </w:p>
    <w:p w:rsidR="00996C19" w:rsidRPr="00BE3DCD" w:rsidRDefault="00996C19" w:rsidP="00996C19">
      <w:pPr>
        <w:ind w:firstLine="567"/>
        <w:jc w:val="both"/>
        <w:rPr>
          <w:rFonts w:ascii="GHEA Grapalat" w:hAnsi="GHEA Grapalat" w:cs="Sylfaen"/>
          <w:sz w:val="20"/>
          <w:szCs w:val="20"/>
          <w:lang w:val="af-ZA"/>
        </w:rPr>
      </w:pPr>
      <w:r w:rsidRPr="00BE3DCD">
        <w:rPr>
          <w:rFonts w:ascii="GHEA Grapalat" w:hAnsi="GHEA Grapalat" w:cs="Sylfaen"/>
          <w:sz w:val="20"/>
          <w:szCs w:val="20"/>
          <w:lang w:val="af-ZA"/>
        </w:rPr>
        <w:t xml:space="preserve">4) </w:t>
      </w:r>
      <w:r w:rsidRPr="00BE3DCD">
        <w:rPr>
          <w:rFonts w:ascii="GHEA Grapalat" w:hAnsi="GHEA Grapalat" w:cs="Sylfaen"/>
          <w:sz w:val="20"/>
          <w:szCs w:val="20"/>
          <w:lang w:val="ru-RU"/>
        </w:rPr>
        <w:t>վեճի</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առարկան</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և</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բողոքը</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ներկայացրած</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անձի</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պահանջը</w:t>
      </w:r>
      <w:r w:rsidRPr="00BE3DCD">
        <w:rPr>
          <w:rFonts w:ascii="GHEA Grapalat" w:hAnsi="GHEA Grapalat" w:cs="Sylfaen"/>
          <w:sz w:val="20"/>
          <w:szCs w:val="20"/>
          <w:lang w:val="af-ZA"/>
        </w:rPr>
        <w:t>.</w:t>
      </w:r>
    </w:p>
    <w:p w:rsidR="00996C19" w:rsidRPr="00BE3DCD" w:rsidRDefault="00996C19" w:rsidP="00996C19">
      <w:pPr>
        <w:ind w:firstLine="567"/>
        <w:jc w:val="both"/>
        <w:rPr>
          <w:rFonts w:ascii="GHEA Grapalat" w:hAnsi="GHEA Grapalat" w:cs="Sylfaen"/>
          <w:sz w:val="20"/>
          <w:szCs w:val="20"/>
          <w:lang w:val="af-ZA"/>
        </w:rPr>
      </w:pPr>
      <w:r w:rsidRPr="00BE3DCD">
        <w:rPr>
          <w:rFonts w:ascii="GHEA Grapalat" w:hAnsi="GHEA Grapalat" w:cs="Sylfaen"/>
          <w:sz w:val="20"/>
          <w:szCs w:val="20"/>
          <w:lang w:val="af-ZA"/>
        </w:rPr>
        <w:t xml:space="preserve">5) </w:t>
      </w:r>
      <w:r w:rsidRPr="00BE3DCD">
        <w:rPr>
          <w:rFonts w:ascii="GHEA Grapalat" w:hAnsi="GHEA Grapalat" w:cs="Sylfaen"/>
          <w:sz w:val="20"/>
          <w:szCs w:val="20"/>
          <w:lang w:val="ru-RU"/>
        </w:rPr>
        <w:t>բողոքի</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փաստացի</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և</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իրավական</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հիմքերը</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ապացույցները</w:t>
      </w:r>
      <w:r w:rsidRPr="00BE3DCD">
        <w:rPr>
          <w:rFonts w:ascii="GHEA Grapalat" w:hAnsi="GHEA Grapalat" w:cs="Sylfaen"/>
          <w:sz w:val="20"/>
          <w:szCs w:val="20"/>
          <w:lang w:val="af-ZA"/>
        </w:rPr>
        <w:t>.</w:t>
      </w:r>
    </w:p>
    <w:p w:rsidR="00996C19" w:rsidRPr="00BE3DCD" w:rsidRDefault="00996C19" w:rsidP="00996C19">
      <w:pPr>
        <w:ind w:firstLine="567"/>
        <w:jc w:val="both"/>
        <w:rPr>
          <w:rFonts w:ascii="GHEA Grapalat" w:hAnsi="GHEA Grapalat" w:cs="Sylfaen"/>
          <w:sz w:val="20"/>
          <w:szCs w:val="20"/>
          <w:lang w:val="af-ZA" w:eastAsia="ru-RU"/>
        </w:rPr>
      </w:pPr>
      <w:r w:rsidRPr="00BE3DCD">
        <w:rPr>
          <w:rFonts w:ascii="GHEA Grapalat" w:hAnsi="GHEA Grapalat" w:cs="Sylfaen"/>
          <w:sz w:val="20"/>
          <w:szCs w:val="20"/>
          <w:lang w:val="af-ZA"/>
        </w:rPr>
        <w:t xml:space="preserve">6) </w:t>
      </w:r>
      <w:r w:rsidRPr="00BE3DCD">
        <w:rPr>
          <w:rFonts w:ascii="GHEA Grapalat" w:hAnsi="GHEA Grapalat" w:cs="Sylfaen"/>
          <w:sz w:val="20"/>
          <w:szCs w:val="20"/>
          <w:lang w:val="ru-RU"/>
        </w:rPr>
        <w:t>բողոքարկման</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վճարը</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կատարած</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լինելը</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հիմնավորող</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փաստաթղթի</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պատճենը</w:t>
      </w:r>
      <w:r w:rsidRPr="00BE3DCD">
        <w:rPr>
          <w:rFonts w:ascii="GHEA Grapalat" w:hAnsi="GHEA Grapalat" w:cs="Sylfaen"/>
          <w:sz w:val="20"/>
          <w:szCs w:val="20"/>
          <w:lang w:val="af-ZA"/>
        </w:rPr>
        <w:t xml:space="preserve">: </w:t>
      </w:r>
      <w:r w:rsidRPr="00BE3DCD">
        <w:rPr>
          <w:rFonts w:ascii="GHEA Grapalat" w:hAnsi="GHEA Grapalat" w:cs="Sylfaen"/>
          <w:sz w:val="20"/>
          <w:szCs w:val="20"/>
        </w:rPr>
        <w:t>Ը</w:t>
      </w:r>
      <w:r w:rsidRPr="00BE3DCD">
        <w:rPr>
          <w:rFonts w:ascii="GHEA Grapalat" w:hAnsi="GHEA Grapalat" w:cs="Sylfaen"/>
          <w:sz w:val="20"/>
          <w:szCs w:val="20"/>
          <w:lang w:val="ru-RU"/>
        </w:rPr>
        <w:t>նդ</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որում</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բողոքարկման</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վճարի</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չափը</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կազմում</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է</w:t>
      </w:r>
      <w:r w:rsidRPr="00BE3DCD">
        <w:rPr>
          <w:rFonts w:ascii="GHEA Grapalat" w:hAnsi="GHEA Grapalat" w:cs="Sylfaen"/>
          <w:sz w:val="20"/>
          <w:szCs w:val="20"/>
          <w:lang w:val="af-ZA"/>
        </w:rPr>
        <w:t xml:space="preserve"> 30 </w:t>
      </w:r>
      <w:r w:rsidRPr="00BE3DCD">
        <w:rPr>
          <w:rFonts w:ascii="GHEA Grapalat" w:hAnsi="GHEA Grapalat" w:cs="Sylfaen"/>
          <w:sz w:val="20"/>
          <w:szCs w:val="20"/>
          <w:lang w:val="ru-RU"/>
        </w:rPr>
        <w:t>հազար</w:t>
      </w:r>
      <w:r w:rsidRPr="00BE3DCD">
        <w:rPr>
          <w:rFonts w:ascii="GHEA Grapalat" w:hAnsi="GHEA Grapalat" w:cs="Sylfaen"/>
          <w:sz w:val="20"/>
          <w:szCs w:val="20"/>
          <w:lang w:val="af-ZA"/>
        </w:rPr>
        <w:t xml:space="preserve"> ՀՀ </w:t>
      </w:r>
      <w:r w:rsidRPr="00BE3DCD">
        <w:rPr>
          <w:rFonts w:ascii="GHEA Grapalat" w:hAnsi="GHEA Grapalat" w:cs="Sylfaen"/>
          <w:sz w:val="20"/>
          <w:szCs w:val="20"/>
          <w:lang w:val="ru-RU"/>
        </w:rPr>
        <w:t>դրամ</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որը</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վճարվում</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է</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ՀՀ</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պետական</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բյուջե</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այդ</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նպատակով</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լիազորված</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մարմնի</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անվամբ</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բացված</w:t>
      </w:r>
      <w:r w:rsidRPr="00BE3DCD">
        <w:rPr>
          <w:rFonts w:ascii="GHEA Grapalat" w:hAnsi="GHEA Grapalat" w:cs="Sylfaen"/>
          <w:sz w:val="20"/>
          <w:szCs w:val="20"/>
          <w:lang w:val="af-ZA"/>
        </w:rPr>
        <w:t xml:space="preserve"> </w:t>
      </w:r>
      <w:r w:rsidRPr="00BE3DCD">
        <w:rPr>
          <w:rFonts w:ascii="GHEA Grapalat" w:hAnsi="GHEA Grapalat"/>
          <w:sz w:val="20"/>
          <w:szCs w:val="20"/>
          <w:lang w:val="af-ZA"/>
        </w:rPr>
        <w:t>«</w:t>
      </w:r>
      <w:r w:rsidRPr="00BE3DCD">
        <w:rPr>
          <w:rFonts w:ascii="GHEA Grapalat" w:hAnsi="GHEA Grapalat" w:cs="Sylfaen"/>
          <w:sz w:val="20"/>
          <w:szCs w:val="20"/>
          <w:lang w:val="af-ZA"/>
        </w:rPr>
        <w:t>900008000482</w:t>
      </w:r>
      <w:r w:rsidRPr="00BE3DCD">
        <w:rPr>
          <w:rFonts w:ascii="GHEA Grapalat" w:hAnsi="GHEA Grapalat"/>
          <w:sz w:val="20"/>
          <w:szCs w:val="20"/>
          <w:lang w:val="af-ZA"/>
        </w:rPr>
        <w:t>»</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գանձապետական</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հաշվին</w:t>
      </w:r>
      <w:r w:rsidRPr="00BE3DCD">
        <w:rPr>
          <w:rFonts w:ascii="GHEA Grapalat" w:hAnsi="GHEA Grapalat" w:cs="Sylfaen"/>
          <w:sz w:val="20"/>
          <w:szCs w:val="20"/>
          <w:lang w:val="af-ZA"/>
        </w:rPr>
        <w:t>:</w:t>
      </w:r>
      <w:r w:rsidRPr="00BE3DCD">
        <w:rPr>
          <w:rFonts w:ascii="GHEA Grapalat" w:hAnsi="GHEA Grapalat" w:cs="Sylfaen"/>
          <w:sz w:val="20"/>
          <w:szCs w:val="20"/>
          <w:lang w:val="af-ZA" w:eastAsia="ru-RU"/>
        </w:rPr>
        <w:t xml:space="preserve"> </w:t>
      </w:r>
    </w:p>
    <w:p w:rsidR="00996C19" w:rsidRPr="00BE3DCD" w:rsidRDefault="00996C19" w:rsidP="00996C19">
      <w:pPr>
        <w:ind w:firstLine="567"/>
        <w:jc w:val="both"/>
        <w:rPr>
          <w:rFonts w:ascii="GHEA Grapalat" w:hAnsi="GHEA Grapalat" w:cs="Sylfaen"/>
          <w:sz w:val="20"/>
          <w:szCs w:val="20"/>
          <w:lang w:val="af-ZA"/>
        </w:rPr>
      </w:pPr>
      <w:r w:rsidRPr="00BE3DCD">
        <w:rPr>
          <w:rFonts w:ascii="GHEA Grapalat" w:hAnsi="GHEA Grapalat" w:cs="Sylfaen"/>
          <w:sz w:val="20"/>
          <w:szCs w:val="20"/>
          <w:lang w:val="af-ZA"/>
        </w:rPr>
        <w:t xml:space="preserve">7) </w:t>
      </w:r>
      <w:r w:rsidRPr="00BE3DCD">
        <w:rPr>
          <w:rFonts w:ascii="GHEA Grapalat" w:hAnsi="GHEA Grapalat" w:cs="Sylfaen"/>
          <w:sz w:val="20"/>
          <w:szCs w:val="20"/>
          <w:lang w:val="ru-RU"/>
        </w:rPr>
        <w:t>այն</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բանկի</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անվանումը</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և</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հաշվեհամարը</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որի</w:t>
      </w:r>
      <w:r w:rsidRPr="00BE3DCD">
        <w:rPr>
          <w:rFonts w:ascii="GHEA Grapalat" w:hAnsi="GHEA Grapalat" w:cs="Sylfaen"/>
          <w:sz w:val="20"/>
          <w:szCs w:val="20"/>
        </w:rPr>
        <w:t>ն</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բողոքը</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բավարարվելու</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դեպքում</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պետք</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է</w:t>
      </w:r>
      <w:r w:rsidRPr="00BE3DCD">
        <w:rPr>
          <w:rFonts w:ascii="GHEA Grapalat" w:hAnsi="GHEA Grapalat" w:cs="Sylfaen"/>
          <w:sz w:val="20"/>
          <w:szCs w:val="20"/>
          <w:lang w:val="af-ZA"/>
        </w:rPr>
        <w:t xml:space="preserve"> </w:t>
      </w:r>
      <w:r w:rsidRPr="00BE3DCD">
        <w:rPr>
          <w:rFonts w:ascii="GHEA Grapalat" w:hAnsi="GHEA Grapalat" w:cs="Sylfaen"/>
          <w:sz w:val="20"/>
          <w:szCs w:val="20"/>
        </w:rPr>
        <w:t>հետ</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փոխանցվի</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վճարը</w:t>
      </w:r>
      <w:r w:rsidRPr="00BE3DCD">
        <w:rPr>
          <w:rFonts w:ascii="GHEA Grapalat" w:hAnsi="GHEA Grapalat" w:cs="Sylfaen"/>
          <w:sz w:val="20"/>
          <w:szCs w:val="20"/>
          <w:lang w:val="af-ZA"/>
        </w:rPr>
        <w:t>.</w:t>
      </w:r>
    </w:p>
    <w:p w:rsidR="00996C19" w:rsidRPr="00BE3DCD" w:rsidRDefault="00996C19" w:rsidP="00996C19">
      <w:pPr>
        <w:ind w:firstLine="567"/>
        <w:jc w:val="both"/>
        <w:rPr>
          <w:rFonts w:ascii="GHEA Grapalat" w:hAnsi="GHEA Grapalat" w:cs="Sylfaen"/>
          <w:sz w:val="20"/>
          <w:szCs w:val="20"/>
          <w:lang w:val="af-ZA"/>
        </w:rPr>
      </w:pPr>
      <w:r w:rsidRPr="00BE3DCD">
        <w:rPr>
          <w:rFonts w:ascii="GHEA Grapalat" w:hAnsi="GHEA Grapalat" w:cs="Sylfaen"/>
          <w:sz w:val="20"/>
          <w:szCs w:val="20"/>
          <w:lang w:val="af-ZA"/>
        </w:rPr>
        <w:t xml:space="preserve">8) </w:t>
      </w:r>
      <w:r w:rsidRPr="00BE3DCD">
        <w:rPr>
          <w:rFonts w:ascii="GHEA Grapalat" w:hAnsi="GHEA Grapalat" w:cs="Sylfaen"/>
          <w:sz w:val="20"/>
          <w:szCs w:val="20"/>
          <w:lang w:val="ru-RU"/>
        </w:rPr>
        <w:t>այլ</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անհրաժեշտ</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տեղեկություններ։</w:t>
      </w:r>
    </w:p>
    <w:p w:rsidR="00996C19" w:rsidRPr="00BE3DCD" w:rsidRDefault="00B027EF" w:rsidP="00996C19">
      <w:pPr>
        <w:ind w:firstLine="567"/>
        <w:jc w:val="both"/>
        <w:rPr>
          <w:rFonts w:ascii="GHEA Grapalat" w:hAnsi="GHEA Grapalat" w:cs="Sylfaen"/>
          <w:sz w:val="20"/>
          <w:szCs w:val="20"/>
          <w:lang w:val="af-ZA"/>
        </w:rPr>
      </w:pPr>
      <w:r w:rsidRPr="00BE3DCD">
        <w:rPr>
          <w:rFonts w:ascii="GHEA Grapalat" w:hAnsi="GHEA Grapalat" w:cs="Sylfaen"/>
          <w:sz w:val="20"/>
          <w:szCs w:val="20"/>
          <w:lang w:val="af-ZA"/>
        </w:rPr>
        <w:t>12.6 Բողոքը՝ գնումների հետ կապված բողոքներ քննող անձին, ներկայացվում է Հայաստանի Հանրապետություն, 0010, ք. Երևան, Մելիք-Ադամյան 1 հասցեով կամ դրա բնօրինակից արտատպված (սկանավորված) տաբերակը secretariat@minfin.am հասցեով էլեկտրոնային փոստին ուղարկելու միջոցով:</w:t>
      </w:r>
      <w:r w:rsidRPr="00BE3DCD">
        <w:rPr>
          <w:rFonts w:ascii="Calibri" w:hAnsi="Calibri" w:cs="Calibri"/>
          <w:sz w:val="20"/>
          <w:szCs w:val="20"/>
          <w:lang w:val="af-ZA"/>
        </w:rPr>
        <w:t> </w:t>
      </w:r>
      <w:r w:rsidRPr="00BE3DCD">
        <w:rPr>
          <w:rFonts w:ascii="GHEA Grapalat" w:hAnsi="GHEA Grapalat" w:cs="Sylfaen"/>
          <w:sz w:val="20"/>
          <w:szCs w:val="20"/>
          <w:lang w:val="af-ZA"/>
        </w:rPr>
        <w:t xml:space="preserve">  </w:t>
      </w:r>
      <w:r w:rsidR="00996C19" w:rsidRPr="00BE3DCD">
        <w:rPr>
          <w:rFonts w:ascii="GHEA Grapalat" w:hAnsi="GHEA Grapalat" w:cs="Sylfaen"/>
          <w:sz w:val="20"/>
          <w:szCs w:val="20"/>
          <w:lang w:val="af-ZA"/>
        </w:rPr>
        <w:t>12.</w:t>
      </w:r>
      <w:r w:rsidRPr="00BE3DCD">
        <w:rPr>
          <w:rFonts w:ascii="GHEA Grapalat" w:hAnsi="GHEA Grapalat" w:cs="Sylfaen"/>
          <w:sz w:val="20"/>
          <w:szCs w:val="20"/>
          <w:lang w:val="af-ZA"/>
        </w:rPr>
        <w:t>7</w:t>
      </w:r>
      <w:r w:rsidR="00996C19" w:rsidRPr="00BE3DCD">
        <w:rPr>
          <w:rFonts w:ascii="GHEA Grapalat" w:hAnsi="GHEA Grapalat" w:cs="Sylfaen"/>
          <w:sz w:val="20"/>
          <w:szCs w:val="20"/>
          <w:lang w:val="af-ZA"/>
        </w:rPr>
        <w:t xml:space="preserve"> </w:t>
      </w:r>
      <w:r w:rsidR="00B37250" w:rsidRPr="00BE3DCD">
        <w:rPr>
          <w:rFonts w:ascii="GHEA Grapalat" w:hAnsi="GHEA Grapalat" w:cs="Sylfaen"/>
          <w:sz w:val="20"/>
          <w:szCs w:val="20"/>
          <w:lang w:val="ru-RU"/>
        </w:rPr>
        <w:t>Բողոքը</w:t>
      </w:r>
      <w:r w:rsidR="00B37250" w:rsidRPr="00BE3DCD">
        <w:rPr>
          <w:rFonts w:ascii="GHEA Grapalat" w:hAnsi="GHEA Grapalat" w:cs="Sylfaen"/>
          <w:sz w:val="20"/>
          <w:szCs w:val="20"/>
          <w:lang w:val="af-ZA"/>
        </w:rPr>
        <w:t xml:space="preserve">, </w:t>
      </w:r>
      <w:r w:rsidR="00B37250" w:rsidRPr="00BE3DCD">
        <w:rPr>
          <w:rFonts w:ascii="GHEA Grapalat" w:hAnsi="GHEA Grapalat" w:cs="Sylfaen"/>
          <w:sz w:val="20"/>
          <w:szCs w:val="20"/>
          <w:lang w:val="ru-RU"/>
        </w:rPr>
        <w:t>այդ</w:t>
      </w:r>
      <w:r w:rsidR="00B37250" w:rsidRPr="00BE3DCD">
        <w:rPr>
          <w:rFonts w:ascii="GHEA Grapalat" w:hAnsi="GHEA Grapalat" w:cs="Sylfaen"/>
          <w:sz w:val="20"/>
          <w:szCs w:val="20"/>
          <w:lang w:val="af-ZA"/>
        </w:rPr>
        <w:t xml:space="preserve"> </w:t>
      </w:r>
      <w:r w:rsidR="00B37250" w:rsidRPr="00BE3DCD">
        <w:rPr>
          <w:rFonts w:ascii="GHEA Grapalat" w:hAnsi="GHEA Grapalat" w:cs="Sylfaen"/>
          <w:sz w:val="20"/>
          <w:szCs w:val="20"/>
          <w:lang w:val="ru-RU"/>
        </w:rPr>
        <w:t>թվում</w:t>
      </w:r>
      <w:r w:rsidR="00B37250" w:rsidRPr="00BE3DCD">
        <w:rPr>
          <w:rFonts w:ascii="GHEA Grapalat" w:hAnsi="GHEA Grapalat" w:cs="Sylfaen"/>
          <w:sz w:val="20"/>
          <w:szCs w:val="20"/>
        </w:rPr>
        <w:t>՝</w:t>
      </w:r>
      <w:r w:rsidR="00B37250" w:rsidRPr="00BE3DCD">
        <w:rPr>
          <w:rFonts w:ascii="GHEA Grapalat" w:hAnsi="GHEA Grapalat" w:cs="Sylfaen"/>
          <w:sz w:val="20"/>
          <w:szCs w:val="20"/>
          <w:lang w:val="af-ZA"/>
        </w:rPr>
        <w:t xml:space="preserve"> </w:t>
      </w:r>
      <w:r w:rsidR="00B37250" w:rsidRPr="00BE3DCD">
        <w:rPr>
          <w:rFonts w:ascii="GHEA Grapalat" w:hAnsi="GHEA Grapalat" w:cs="Sylfaen"/>
          <w:sz w:val="20"/>
          <w:szCs w:val="20"/>
          <w:lang w:val="ru-RU"/>
        </w:rPr>
        <w:t>մասնակի</w:t>
      </w:r>
      <w:r w:rsidR="00B37250" w:rsidRPr="00BE3DCD">
        <w:rPr>
          <w:rFonts w:ascii="GHEA Grapalat" w:hAnsi="GHEA Grapalat" w:cs="Sylfaen"/>
          <w:sz w:val="20"/>
          <w:szCs w:val="20"/>
          <w:lang w:val="af-ZA"/>
        </w:rPr>
        <w:t xml:space="preserve">, </w:t>
      </w:r>
      <w:r w:rsidR="00B37250" w:rsidRPr="00BE3DCD">
        <w:rPr>
          <w:rFonts w:ascii="GHEA Grapalat" w:hAnsi="GHEA Grapalat" w:cs="Sylfaen"/>
          <w:sz w:val="20"/>
          <w:szCs w:val="20"/>
          <w:lang w:val="ru-RU"/>
        </w:rPr>
        <w:t>բավարարվելու</w:t>
      </w:r>
      <w:r w:rsidR="00B37250" w:rsidRPr="00BE3DCD">
        <w:rPr>
          <w:rFonts w:ascii="GHEA Grapalat" w:hAnsi="GHEA Grapalat" w:cs="Sylfaen"/>
          <w:sz w:val="20"/>
          <w:szCs w:val="20"/>
          <w:lang w:val="af-ZA"/>
        </w:rPr>
        <w:t xml:space="preserve"> </w:t>
      </w:r>
      <w:r w:rsidR="00B37250" w:rsidRPr="00BE3DCD">
        <w:rPr>
          <w:rFonts w:ascii="GHEA Grapalat" w:hAnsi="GHEA Grapalat" w:cs="Sylfaen"/>
          <w:sz w:val="20"/>
          <w:szCs w:val="20"/>
          <w:lang w:val="ru-RU"/>
        </w:rPr>
        <w:t>մասին</w:t>
      </w:r>
      <w:r w:rsidR="00B37250" w:rsidRPr="00BE3DCD">
        <w:rPr>
          <w:rFonts w:ascii="GHEA Grapalat" w:hAnsi="GHEA Grapalat" w:cs="Sylfaen"/>
          <w:sz w:val="20"/>
          <w:szCs w:val="20"/>
          <w:lang w:val="af-ZA"/>
        </w:rPr>
        <w:t xml:space="preserve"> </w:t>
      </w:r>
      <w:r w:rsidR="00B37250" w:rsidRPr="00BE3DCD">
        <w:rPr>
          <w:rFonts w:ascii="GHEA Grapalat" w:hAnsi="GHEA Grapalat" w:cs="Sylfaen"/>
          <w:sz w:val="20"/>
          <w:szCs w:val="20"/>
        </w:rPr>
        <w:t>բողոքներ</w:t>
      </w:r>
      <w:r w:rsidR="00B37250" w:rsidRPr="00BE3DCD">
        <w:rPr>
          <w:rFonts w:ascii="GHEA Grapalat" w:hAnsi="GHEA Grapalat" w:cs="Sylfaen"/>
          <w:sz w:val="20"/>
          <w:szCs w:val="20"/>
          <w:lang w:val="af-ZA"/>
        </w:rPr>
        <w:t xml:space="preserve"> </w:t>
      </w:r>
      <w:r w:rsidR="00B37250" w:rsidRPr="00BE3DCD">
        <w:rPr>
          <w:rFonts w:ascii="GHEA Grapalat" w:hAnsi="GHEA Grapalat" w:cs="Sylfaen"/>
          <w:sz w:val="20"/>
          <w:szCs w:val="20"/>
        </w:rPr>
        <w:t>քննող</w:t>
      </w:r>
      <w:r w:rsidR="00B37250" w:rsidRPr="00BE3DCD">
        <w:rPr>
          <w:rFonts w:ascii="GHEA Grapalat" w:hAnsi="GHEA Grapalat" w:cs="Sylfaen"/>
          <w:sz w:val="20"/>
          <w:szCs w:val="20"/>
          <w:lang w:val="af-ZA"/>
        </w:rPr>
        <w:t xml:space="preserve"> </w:t>
      </w:r>
      <w:r w:rsidR="00B37250" w:rsidRPr="00BE3DCD">
        <w:rPr>
          <w:rFonts w:ascii="GHEA Grapalat" w:hAnsi="GHEA Grapalat" w:cs="Sylfaen"/>
          <w:sz w:val="20"/>
          <w:szCs w:val="20"/>
        </w:rPr>
        <w:t>անձի</w:t>
      </w:r>
      <w:r w:rsidR="00B37250" w:rsidRPr="00BE3DCD">
        <w:rPr>
          <w:rFonts w:ascii="GHEA Grapalat" w:hAnsi="GHEA Grapalat" w:cs="Sylfaen"/>
          <w:sz w:val="20"/>
          <w:szCs w:val="20"/>
          <w:lang w:val="af-ZA"/>
        </w:rPr>
        <w:t xml:space="preserve"> </w:t>
      </w:r>
      <w:r w:rsidR="00B37250" w:rsidRPr="00BE3DCD">
        <w:rPr>
          <w:rFonts w:ascii="GHEA Grapalat" w:hAnsi="GHEA Grapalat" w:cs="Sylfaen"/>
          <w:sz w:val="20"/>
          <w:szCs w:val="20"/>
          <w:lang w:val="ru-RU"/>
        </w:rPr>
        <w:t>կողմից</w:t>
      </w:r>
      <w:r w:rsidR="00B37250" w:rsidRPr="00BE3DCD">
        <w:rPr>
          <w:rFonts w:ascii="GHEA Grapalat" w:hAnsi="GHEA Grapalat" w:cs="Sylfaen"/>
          <w:sz w:val="20"/>
          <w:szCs w:val="20"/>
          <w:lang w:val="af-ZA"/>
        </w:rPr>
        <w:t xml:space="preserve"> </w:t>
      </w:r>
      <w:r w:rsidR="00B37250" w:rsidRPr="00BE3DCD">
        <w:rPr>
          <w:rFonts w:ascii="GHEA Grapalat" w:hAnsi="GHEA Grapalat" w:cs="Sylfaen"/>
          <w:sz w:val="20"/>
          <w:szCs w:val="20"/>
          <w:lang w:val="ru-RU"/>
        </w:rPr>
        <w:t>կայացված</w:t>
      </w:r>
      <w:r w:rsidR="00B37250" w:rsidRPr="00BE3DCD">
        <w:rPr>
          <w:rFonts w:ascii="GHEA Grapalat" w:hAnsi="GHEA Grapalat" w:cs="Sylfaen"/>
          <w:sz w:val="20"/>
          <w:szCs w:val="20"/>
          <w:lang w:val="af-ZA"/>
        </w:rPr>
        <w:t xml:space="preserve"> </w:t>
      </w:r>
      <w:r w:rsidR="00B37250" w:rsidRPr="00BE3DCD">
        <w:rPr>
          <w:rFonts w:ascii="GHEA Grapalat" w:hAnsi="GHEA Grapalat" w:cs="Sylfaen"/>
          <w:sz w:val="20"/>
          <w:szCs w:val="20"/>
          <w:lang w:val="ru-RU"/>
        </w:rPr>
        <w:t>որոշումը</w:t>
      </w:r>
      <w:r w:rsidR="00B37250" w:rsidRPr="00BE3DCD">
        <w:rPr>
          <w:rFonts w:ascii="GHEA Grapalat" w:hAnsi="GHEA Grapalat" w:cs="Sylfaen"/>
          <w:sz w:val="20"/>
          <w:szCs w:val="20"/>
          <w:lang w:val="af-ZA"/>
        </w:rPr>
        <w:t xml:space="preserve"> </w:t>
      </w:r>
      <w:r w:rsidR="00B37250" w:rsidRPr="00BE3DCD">
        <w:rPr>
          <w:rFonts w:ascii="GHEA Grapalat" w:hAnsi="GHEA Grapalat" w:cs="Sylfaen"/>
          <w:sz w:val="20"/>
          <w:szCs w:val="20"/>
          <w:lang w:val="ru-RU"/>
        </w:rPr>
        <w:t>տեղեկագրում</w:t>
      </w:r>
      <w:r w:rsidR="00B37250" w:rsidRPr="00BE3DCD">
        <w:rPr>
          <w:rFonts w:ascii="GHEA Grapalat" w:hAnsi="GHEA Grapalat" w:cs="Sylfaen"/>
          <w:sz w:val="20"/>
          <w:szCs w:val="20"/>
          <w:lang w:val="af-ZA"/>
        </w:rPr>
        <w:t xml:space="preserve"> </w:t>
      </w:r>
      <w:r w:rsidR="00B37250" w:rsidRPr="00BE3DCD">
        <w:rPr>
          <w:rFonts w:ascii="GHEA Grapalat" w:hAnsi="GHEA Grapalat" w:cs="Sylfaen"/>
          <w:sz w:val="20"/>
          <w:szCs w:val="20"/>
          <w:lang w:val="ru-RU"/>
        </w:rPr>
        <w:t>հրապարակվելուն</w:t>
      </w:r>
      <w:r w:rsidR="00B37250" w:rsidRPr="00BE3DCD">
        <w:rPr>
          <w:rFonts w:ascii="GHEA Grapalat" w:hAnsi="GHEA Grapalat" w:cs="Sylfaen"/>
          <w:sz w:val="20"/>
          <w:szCs w:val="20"/>
          <w:lang w:val="af-ZA"/>
        </w:rPr>
        <w:t xml:space="preserve"> </w:t>
      </w:r>
      <w:r w:rsidR="00B37250" w:rsidRPr="00BE3DCD">
        <w:rPr>
          <w:rFonts w:ascii="GHEA Grapalat" w:hAnsi="GHEA Grapalat" w:cs="Sylfaen"/>
          <w:sz w:val="20"/>
          <w:szCs w:val="20"/>
          <w:lang w:val="ru-RU"/>
        </w:rPr>
        <w:t>հաջորդող</w:t>
      </w:r>
      <w:r w:rsidR="00B37250" w:rsidRPr="00BE3DCD">
        <w:rPr>
          <w:rFonts w:ascii="GHEA Grapalat" w:hAnsi="GHEA Grapalat" w:cs="Sylfaen"/>
          <w:sz w:val="20"/>
          <w:szCs w:val="20"/>
          <w:lang w:val="af-ZA"/>
        </w:rPr>
        <w:t xml:space="preserve"> </w:t>
      </w:r>
      <w:r w:rsidR="00B37250" w:rsidRPr="00BE3DCD">
        <w:rPr>
          <w:rFonts w:ascii="GHEA Grapalat" w:hAnsi="GHEA Grapalat" w:cs="Sylfaen"/>
          <w:sz w:val="20"/>
          <w:szCs w:val="20"/>
          <w:lang w:val="ru-RU"/>
        </w:rPr>
        <w:t>աշխատանքային</w:t>
      </w:r>
      <w:r w:rsidR="00B37250" w:rsidRPr="00BE3DCD">
        <w:rPr>
          <w:rFonts w:ascii="GHEA Grapalat" w:hAnsi="GHEA Grapalat" w:cs="Sylfaen"/>
          <w:sz w:val="20"/>
          <w:szCs w:val="20"/>
          <w:lang w:val="af-ZA"/>
        </w:rPr>
        <w:t xml:space="preserve"> </w:t>
      </w:r>
      <w:r w:rsidR="00B37250" w:rsidRPr="00BE3DCD">
        <w:rPr>
          <w:rFonts w:ascii="GHEA Grapalat" w:hAnsi="GHEA Grapalat" w:cs="Sylfaen"/>
          <w:sz w:val="20"/>
          <w:szCs w:val="20"/>
          <w:lang w:val="ru-RU"/>
        </w:rPr>
        <w:t>օրը</w:t>
      </w:r>
      <w:r w:rsidR="00B37250" w:rsidRPr="00BE3DCD">
        <w:rPr>
          <w:rFonts w:ascii="GHEA Grapalat" w:hAnsi="GHEA Grapalat" w:cs="Sylfaen"/>
          <w:sz w:val="20"/>
          <w:szCs w:val="20"/>
          <w:lang w:val="af-ZA"/>
        </w:rPr>
        <w:t xml:space="preserve"> </w:t>
      </w:r>
      <w:r w:rsidR="00B37250" w:rsidRPr="00BE3DCD">
        <w:rPr>
          <w:rFonts w:ascii="GHEA Grapalat" w:hAnsi="GHEA Grapalat" w:cs="Sylfaen"/>
          <w:sz w:val="20"/>
          <w:szCs w:val="20"/>
          <w:lang w:val="ru-RU"/>
        </w:rPr>
        <w:t>տվյալ</w:t>
      </w:r>
      <w:r w:rsidR="00B37250" w:rsidRPr="00BE3DCD">
        <w:rPr>
          <w:rFonts w:ascii="GHEA Grapalat" w:hAnsi="GHEA Grapalat" w:cs="Sylfaen"/>
          <w:sz w:val="20"/>
          <w:szCs w:val="20"/>
          <w:lang w:val="af-ZA"/>
        </w:rPr>
        <w:t xml:space="preserve"> </w:t>
      </w:r>
      <w:r w:rsidR="00B37250" w:rsidRPr="00BE3DCD">
        <w:rPr>
          <w:rFonts w:ascii="GHEA Grapalat" w:hAnsi="GHEA Grapalat" w:cs="Sylfaen"/>
          <w:sz w:val="20"/>
          <w:szCs w:val="20"/>
          <w:lang w:val="ru-RU"/>
        </w:rPr>
        <w:t>բողոքը</w:t>
      </w:r>
      <w:r w:rsidR="00B37250" w:rsidRPr="00BE3DCD">
        <w:rPr>
          <w:rFonts w:ascii="GHEA Grapalat" w:hAnsi="GHEA Grapalat" w:cs="Sylfaen"/>
          <w:sz w:val="20"/>
          <w:szCs w:val="20"/>
          <w:lang w:val="af-ZA"/>
        </w:rPr>
        <w:t xml:space="preserve"> </w:t>
      </w:r>
      <w:r w:rsidR="00B37250" w:rsidRPr="00BE3DCD">
        <w:rPr>
          <w:rFonts w:ascii="GHEA Grapalat" w:hAnsi="GHEA Grapalat" w:cs="Sylfaen"/>
          <w:sz w:val="20"/>
          <w:szCs w:val="20"/>
          <w:lang w:val="ru-RU"/>
        </w:rPr>
        <w:t>քննած</w:t>
      </w:r>
      <w:r w:rsidR="00B37250" w:rsidRPr="00BE3DCD">
        <w:rPr>
          <w:rFonts w:ascii="GHEA Grapalat" w:hAnsi="GHEA Grapalat" w:cs="Sylfaen"/>
          <w:sz w:val="20"/>
          <w:szCs w:val="20"/>
          <w:lang w:val="af-ZA"/>
        </w:rPr>
        <w:t xml:space="preserve"> </w:t>
      </w:r>
      <w:r w:rsidR="00B37250" w:rsidRPr="00BE3DCD">
        <w:rPr>
          <w:rFonts w:ascii="GHEA Grapalat" w:hAnsi="GHEA Grapalat" w:cs="Sylfaen"/>
          <w:sz w:val="20"/>
          <w:szCs w:val="20"/>
          <w:lang w:val="ru-RU"/>
        </w:rPr>
        <w:t>և</w:t>
      </w:r>
      <w:r w:rsidR="00B37250" w:rsidRPr="00BE3DCD">
        <w:rPr>
          <w:rFonts w:ascii="GHEA Grapalat" w:hAnsi="GHEA Grapalat" w:cs="Sylfaen"/>
          <w:sz w:val="20"/>
          <w:szCs w:val="20"/>
          <w:lang w:val="af-ZA"/>
        </w:rPr>
        <w:t xml:space="preserve"> </w:t>
      </w:r>
      <w:r w:rsidR="00B37250" w:rsidRPr="00BE3DCD">
        <w:rPr>
          <w:rFonts w:ascii="GHEA Grapalat" w:hAnsi="GHEA Grapalat" w:cs="Sylfaen"/>
          <w:sz w:val="20"/>
          <w:szCs w:val="20"/>
          <w:lang w:val="ru-RU"/>
        </w:rPr>
        <w:t>որոշում</w:t>
      </w:r>
      <w:r w:rsidR="00B37250" w:rsidRPr="00BE3DCD">
        <w:rPr>
          <w:rFonts w:ascii="GHEA Grapalat" w:hAnsi="GHEA Grapalat" w:cs="Sylfaen"/>
          <w:sz w:val="20"/>
          <w:szCs w:val="20"/>
          <w:lang w:val="af-ZA"/>
        </w:rPr>
        <w:t xml:space="preserve"> </w:t>
      </w:r>
      <w:r w:rsidR="00B37250" w:rsidRPr="00BE3DCD">
        <w:rPr>
          <w:rFonts w:ascii="GHEA Grapalat" w:hAnsi="GHEA Grapalat" w:cs="Sylfaen"/>
          <w:sz w:val="20"/>
          <w:szCs w:val="20"/>
          <w:lang w:val="ru-RU"/>
        </w:rPr>
        <w:t>կայացրած</w:t>
      </w:r>
      <w:r w:rsidR="00B37250" w:rsidRPr="00BE3DCD">
        <w:rPr>
          <w:rFonts w:ascii="GHEA Grapalat" w:hAnsi="GHEA Grapalat" w:cs="Sylfaen"/>
          <w:sz w:val="20"/>
          <w:szCs w:val="20"/>
          <w:lang w:val="af-ZA"/>
        </w:rPr>
        <w:t xml:space="preserve"> </w:t>
      </w:r>
      <w:r w:rsidR="00B37250" w:rsidRPr="00BE3DCD">
        <w:rPr>
          <w:rFonts w:ascii="GHEA Grapalat" w:hAnsi="GHEA Grapalat" w:cs="Sylfaen"/>
          <w:sz w:val="20"/>
          <w:szCs w:val="20"/>
        </w:rPr>
        <w:t>բողոքներ</w:t>
      </w:r>
      <w:r w:rsidR="00B37250" w:rsidRPr="00BE3DCD">
        <w:rPr>
          <w:rFonts w:ascii="GHEA Grapalat" w:hAnsi="GHEA Grapalat" w:cs="Sylfaen"/>
          <w:sz w:val="20"/>
          <w:szCs w:val="20"/>
          <w:lang w:val="af-ZA"/>
        </w:rPr>
        <w:t xml:space="preserve"> </w:t>
      </w:r>
      <w:r w:rsidR="00B37250" w:rsidRPr="00BE3DCD">
        <w:rPr>
          <w:rFonts w:ascii="GHEA Grapalat" w:hAnsi="GHEA Grapalat" w:cs="Sylfaen"/>
          <w:sz w:val="20"/>
          <w:szCs w:val="20"/>
        </w:rPr>
        <w:t>քննող</w:t>
      </w:r>
      <w:r w:rsidR="00B37250" w:rsidRPr="00BE3DCD">
        <w:rPr>
          <w:rFonts w:ascii="GHEA Grapalat" w:hAnsi="GHEA Grapalat" w:cs="Sylfaen"/>
          <w:sz w:val="20"/>
          <w:szCs w:val="20"/>
          <w:lang w:val="af-ZA"/>
        </w:rPr>
        <w:t xml:space="preserve"> </w:t>
      </w:r>
      <w:r w:rsidR="00B37250" w:rsidRPr="00BE3DCD">
        <w:rPr>
          <w:rFonts w:ascii="GHEA Grapalat" w:hAnsi="GHEA Grapalat" w:cs="Sylfaen"/>
          <w:sz w:val="20"/>
          <w:szCs w:val="20"/>
        </w:rPr>
        <w:t>անձը</w:t>
      </w:r>
      <w:r w:rsidR="00B37250" w:rsidRPr="00BE3DCD">
        <w:rPr>
          <w:rFonts w:ascii="GHEA Grapalat" w:hAnsi="GHEA Grapalat" w:cs="Sylfaen"/>
          <w:sz w:val="20"/>
          <w:szCs w:val="20"/>
          <w:lang w:val="af-ZA"/>
        </w:rPr>
        <w:t xml:space="preserve"> </w:t>
      </w:r>
      <w:r w:rsidR="00B37250" w:rsidRPr="00BE3DCD">
        <w:rPr>
          <w:rFonts w:ascii="GHEA Grapalat" w:hAnsi="GHEA Grapalat" w:cs="Sylfaen"/>
          <w:sz w:val="20"/>
          <w:szCs w:val="20"/>
          <w:lang w:val="ru-RU"/>
        </w:rPr>
        <w:t>գրավոր</w:t>
      </w:r>
      <w:r w:rsidR="00B37250" w:rsidRPr="00BE3DCD">
        <w:rPr>
          <w:rFonts w:ascii="GHEA Grapalat" w:hAnsi="GHEA Grapalat" w:cs="Sylfaen"/>
          <w:sz w:val="20"/>
          <w:szCs w:val="20"/>
          <w:lang w:val="af-ZA"/>
        </w:rPr>
        <w:t xml:space="preserve"> </w:t>
      </w:r>
      <w:r w:rsidR="00B37250" w:rsidRPr="00BE3DCD">
        <w:rPr>
          <w:rFonts w:ascii="GHEA Grapalat" w:hAnsi="GHEA Grapalat" w:cs="Sylfaen"/>
          <w:sz w:val="20"/>
          <w:szCs w:val="20"/>
          <w:lang w:val="ru-RU"/>
        </w:rPr>
        <w:t>լիազորված</w:t>
      </w:r>
      <w:r w:rsidR="00B37250" w:rsidRPr="00BE3DCD">
        <w:rPr>
          <w:rFonts w:ascii="GHEA Grapalat" w:hAnsi="GHEA Grapalat" w:cs="Sylfaen"/>
          <w:sz w:val="20"/>
          <w:szCs w:val="20"/>
          <w:lang w:val="af-ZA"/>
        </w:rPr>
        <w:t xml:space="preserve"> </w:t>
      </w:r>
      <w:r w:rsidR="00B37250" w:rsidRPr="00BE3DCD">
        <w:rPr>
          <w:rFonts w:ascii="GHEA Grapalat" w:hAnsi="GHEA Grapalat" w:cs="Sylfaen"/>
          <w:sz w:val="20"/>
          <w:szCs w:val="20"/>
          <w:lang w:val="ru-RU"/>
        </w:rPr>
        <w:t>մարմնին</w:t>
      </w:r>
      <w:r w:rsidR="00B37250" w:rsidRPr="00BE3DCD">
        <w:rPr>
          <w:rFonts w:ascii="GHEA Grapalat" w:hAnsi="GHEA Grapalat" w:cs="Sylfaen"/>
          <w:sz w:val="20"/>
          <w:szCs w:val="20"/>
          <w:lang w:val="af-ZA"/>
        </w:rPr>
        <w:t xml:space="preserve"> </w:t>
      </w:r>
      <w:r w:rsidR="00B37250" w:rsidRPr="00BE3DCD">
        <w:rPr>
          <w:rFonts w:ascii="GHEA Grapalat" w:hAnsi="GHEA Grapalat" w:cs="Sylfaen"/>
          <w:sz w:val="20"/>
          <w:szCs w:val="20"/>
          <w:lang w:val="ru-RU"/>
        </w:rPr>
        <w:t>է</w:t>
      </w:r>
      <w:r w:rsidR="00B37250" w:rsidRPr="00BE3DCD">
        <w:rPr>
          <w:rFonts w:ascii="GHEA Grapalat" w:hAnsi="GHEA Grapalat" w:cs="Sylfaen"/>
          <w:sz w:val="20"/>
          <w:szCs w:val="20"/>
          <w:lang w:val="af-ZA"/>
        </w:rPr>
        <w:t xml:space="preserve"> </w:t>
      </w:r>
      <w:r w:rsidR="00B37250" w:rsidRPr="00BE3DCD">
        <w:rPr>
          <w:rFonts w:ascii="GHEA Grapalat" w:hAnsi="GHEA Grapalat" w:cs="Sylfaen"/>
          <w:sz w:val="20"/>
          <w:szCs w:val="20"/>
          <w:lang w:val="ru-RU"/>
        </w:rPr>
        <w:t>տրամադրում</w:t>
      </w:r>
      <w:r w:rsidR="00B37250" w:rsidRPr="00BE3DCD">
        <w:rPr>
          <w:rFonts w:ascii="GHEA Grapalat" w:hAnsi="GHEA Grapalat" w:cs="Sylfaen"/>
          <w:sz w:val="20"/>
          <w:szCs w:val="20"/>
          <w:lang w:val="af-ZA"/>
        </w:rPr>
        <w:t xml:space="preserve"> </w:t>
      </w:r>
      <w:r w:rsidR="00B37250" w:rsidRPr="00BE3DCD">
        <w:rPr>
          <w:rFonts w:ascii="GHEA Grapalat" w:hAnsi="GHEA Grapalat" w:cs="Sylfaen"/>
          <w:sz w:val="20"/>
          <w:szCs w:val="20"/>
          <w:lang w:val="ru-RU"/>
        </w:rPr>
        <w:t>բողոքարկման</w:t>
      </w:r>
      <w:r w:rsidR="00B37250" w:rsidRPr="00BE3DCD">
        <w:rPr>
          <w:rFonts w:ascii="GHEA Grapalat" w:hAnsi="GHEA Grapalat" w:cs="Sylfaen"/>
          <w:sz w:val="20"/>
          <w:szCs w:val="20"/>
          <w:lang w:val="af-ZA"/>
        </w:rPr>
        <w:t xml:space="preserve"> </w:t>
      </w:r>
      <w:r w:rsidR="00B37250" w:rsidRPr="00BE3DCD">
        <w:rPr>
          <w:rFonts w:ascii="GHEA Grapalat" w:hAnsi="GHEA Grapalat" w:cs="Sylfaen"/>
          <w:sz w:val="20"/>
          <w:szCs w:val="20"/>
          <w:lang w:val="ru-RU"/>
        </w:rPr>
        <w:t>վճարը</w:t>
      </w:r>
      <w:r w:rsidR="00B37250" w:rsidRPr="00BE3DCD">
        <w:rPr>
          <w:rFonts w:ascii="GHEA Grapalat" w:hAnsi="GHEA Grapalat" w:cs="Sylfaen"/>
          <w:sz w:val="20"/>
          <w:szCs w:val="20"/>
          <w:lang w:val="af-ZA"/>
        </w:rPr>
        <w:t xml:space="preserve"> </w:t>
      </w:r>
      <w:r w:rsidR="00B37250" w:rsidRPr="00BE3DCD">
        <w:rPr>
          <w:rFonts w:ascii="GHEA Grapalat" w:hAnsi="GHEA Grapalat" w:cs="Sylfaen"/>
          <w:sz w:val="20"/>
          <w:szCs w:val="20"/>
          <w:lang w:val="ru-RU"/>
        </w:rPr>
        <w:t>կատարած</w:t>
      </w:r>
      <w:r w:rsidR="00B37250" w:rsidRPr="00BE3DCD">
        <w:rPr>
          <w:rFonts w:ascii="GHEA Grapalat" w:hAnsi="GHEA Grapalat" w:cs="Sylfaen"/>
          <w:sz w:val="20"/>
          <w:szCs w:val="20"/>
          <w:lang w:val="af-ZA"/>
        </w:rPr>
        <w:t xml:space="preserve"> </w:t>
      </w:r>
      <w:r w:rsidR="00B37250" w:rsidRPr="00BE3DCD">
        <w:rPr>
          <w:rFonts w:ascii="GHEA Grapalat" w:hAnsi="GHEA Grapalat" w:cs="Sylfaen"/>
          <w:sz w:val="20"/>
          <w:szCs w:val="20"/>
          <w:lang w:val="ru-RU"/>
        </w:rPr>
        <w:t>լինելը</w:t>
      </w:r>
      <w:r w:rsidR="00B37250" w:rsidRPr="00BE3DCD">
        <w:rPr>
          <w:rFonts w:ascii="GHEA Grapalat" w:hAnsi="GHEA Grapalat" w:cs="Sylfaen"/>
          <w:sz w:val="20"/>
          <w:szCs w:val="20"/>
          <w:lang w:val="af-ZA"/>
        </w:rPr>
        <w:t xml:space="preserve"> </w:t>
      </w:r>
      <w:r w:rsidR="00B37250" w:rsidRPr="00BE3DCD">
        <w:rPr>
          <w:rFonts w:ascii="GHEA Grapalat" w:hAnsi="GHEA Grapalat" w:cs="Sylfaen"/>
          <w:sz w:val="20"/>
          <w:szCs w:val="20"/>
          <w:lang w:val="ru-RU"/>
        </w:rPr>
        <w:t>հավաստող</w:t>
      </w:r>
      <w:r w:rsidR="00B37250" w:rsidRPr="00BE3DCD">
        <w:rPr>
          <w:rFonts w:ascii="GHEA Grapalat" w:hAnsi="GHEA Grapalat" w:cs="Sylfaen"/>
          <w:sz w:val="20"/>
          <w:szCs w:val="20"/>
          <w:lang w:val="af-ZA"/>
        </w:rPr>
        <w:t xml:space="preserve"> </w:t>
      </w:r>
      <w:r w:rsidR="00B37250" w:rsidRPr="00BE3DCD">
        <w:rPr>
          <w:rFonts w:ascii="GHEA Grapalat" w:hAnsi="GHEA Grapalat" w:cs="Sylfaen"/>
          <w:sz w:val="20"/>
          <w:szCs w:val="20"/>
          <w:lang w:val="ru-RU"/>
        </w:rPr>
        <w:t>փաստաթղթի</w:t>
      </w:r>
      <w:r w:rsidR="00B37250" w:rsidRPr="00BE3DCD">
        <w:rPr>
          <w:rFonts w:ascii="GHEA Grapalat" w:hAnsi="GHEA Grapalat" w:cs="Sylfaen"/>
          <w:sz w:val="20"/>
          <w:szCs w:val="20"/>
          <w:lang w:val="af-ZA"/>
        </w:rPr>
        <w:t xml:space="preserve"> </w:t>
      </w:r>
      <w:r w:rsidR="00B37250" w:rsidRPr="00BE3DCD">
        <w:rPr>
          <w:rFonts w:ascii="GHEA Grapalat" w:hAnsi="GHEA Grapalat" w:cs="Sylfaen"/>
          <w:sz w:val="20"/>
          <w:szCs w:val="20"/>
          <w:lang w:val="ru-RU"/>
        </w:rPr>
        <w:t>պատճենը</w:t>
      </w:r>
      <w:r w:rsidR="00B37250" w:rsidRPr="00BE3DCD">
        <w:rPr>
          <w:rFonts w:ascii="GHEA Grapalat" w:hAnsi="GHEA Grapalat" w:cs="Sylfaen"/>
          <w:sz w:val="20"/>
          <w:szCs w:val="20"/>
          <w:lang w:val="af-ZA"/>
        </w:rPr>
        <w:t xml:space="preserve"> </w:t>
      </w:r>
      <w:r w:rsidR="00B37250" w:rsidRPr="00BE3DCD">
        <w:rPr>
          <w:rFonts w:ascii="GHEA Grapalat" w:hAnsi="GHEA Grapalat" w:cs="Sylfaen"/>
          <w:sz w:val="20"/>
          <w:szCs w:val="20"/>
          <w:lang w:val="ru-RU"/>
        </w:rPr>
        <w:t>և</w:t>
      </w:r>
      <w:r w:rsidR="00B37250" w:rsidRPr="00BE3DCD">
        <w:rPr>
          <w:rFonts w:ascii="GHEA Grapalat" w:hAnsi="GHEA Grapalat" w:cs="Sylfaen"/>
          <w:sz w:val="20"/>
          <w:szCs w:val="20"/>
          <w:lang w:val="af-ZA"/>
        </w:rPr>
        <w:t xml:space="preserve"> </w:t>
      </w:r>
      <w:r w:rsidR="00B37250" w:rsidRPr="00BE3DCD">
        <w:rPr>
          <w:rFonts w:ascii="GHEA Grapalat" w:hAnsi="GHEA Grapalat" w:cs="Sylfaen"/>
          <w:sz w:val="20"/>
          <w:szCs w:val="20"/>
          <w:lang w:val="ru-RU"/>
        </w:rPr>
        <w:t>այն</w:t>
      </w:r>
      <w:r w:rsidR="00B37250" w:rsidRPr="00BE3DCD">
        <w:rPr>
          <w:rFonts w:ascii="GHEA Grapalat" w:hAnsi="GHEA Grapalat" w:cs="Sylfaen"/>
          <w:sz w:val="20"/>
          <w:szCs w:val="20"/>
          <w:lang w:val="af-ZA"/>
        </w:rPr>
        <w:t xml:space="preserve"> </w:t>
      </w:r>
      <w:r w:rsidR="00B37250" w:rsidRPr="00BE3DCD">
        <w:rPr>
          <w:rFonts w:ascii="GHEA Grapalat" w:hAnsi="GHEA Grapalat" w:cs="Sylfaen"/>
          <w:sz w:val="20"/>
          <w:szCs w:val="20"/>
          <w:lang w:val="ru-RU"/>
        </w:rPr>
        <w:t>բանկի</w:t>
      </w:r>
      <w:r w:rsidR="00B37250" w:rsidRPr="00BE3DCD">
        <w:rPr>
          <w:rFonts w:ascii="GHEA Grapalat" w:hAnsi="GHEA Grapalat" w:cs="Sylfaen"/>
          <w:sz w:val="20"/>
          <w:szCs w:val="20"/>
          <w:lang w:val="af-ZA"/>
        </w:rPr>
        <w:t xml:space="preserve"> </w:t>
      </w:r>
      <w:r w:rsidR="00B37250" w:rsidRPr="00BE3DCD">
        <w:rPr>
          <w:rFonts w:ascii="GHEA Grapalat" w:hAnsi="GHEA Grapalat" w:cs="Sylfaen"/>
          <w:sz w:val="20"/>
          <w:szCs w:val="20"/>
          <w:lang w:val="ru-RU"/>
        </w:rPr>
        <w:t>անվանումը</w:t>
      </w:r>
      <w:r w:rsidR="00B37250" w:rsidRPr="00BE3DCD">
        <w:rPr>
          <w:rFonts w:ascii="GHEA Grapalat" w:hAnsi="GHEA Grapalat" w:cs="Sylfaen"/>
          <w:sz w:val="20"/>
          <w:szCs w:val="20"/>
          <w:lang w:val="af-ZA"/>
        </w:rPr>
        <w:t xml:space="preserve"> </w:t>
      </w:r>
      <w:r w:rsidR="00B37250" w:rsidRPr="00BE3DCD">
        <w:rPr>
          <w:rFonts w:ascii="GHEA Grapalat" w:hAnsi="GHEA Grapalat" w:cs="Sylfaen"/>
          <w:sz w:val="20"/>
          <w:szCs w:val="20"/>
          <w:lang w:val="ru-RU"/>
        </w:rPr>
        <w:t>և</w:t>
      </w:r>
      <w:r w:rsidR="00B37250" w:rsidRPr="00BE3DCD">
        <w:rPr>
          <w:rFonts w:ascii="GHEA Grapalat" w:hAnsi="GHEA Grapalat" w:cs="Sylfaen"/>
          <w:sz w:val="20"/>
          <w:szCs w:val="20"/>
          <w:lang w:val="af-ZA"/>
        </w:rPr>
        <w:t xml:space="preserve"> </w:t>
      </w:r>
      <w:r w:rsidR="00B37250" w:rsidRPr="00BE3DCD">
        <w:rPr>
          <w:rFonts w:ascii="GHEA Grapalat" w:hAnsi="GHEA Grapalat" w:cs="Sylfaen"/>
          <w:sz w:val="20"/>
          <w:szCs w:val="20"/>
          <w:lang w:val="ru-RU"/>
        </w:rPr>
        <w:t>հաշվեհամարը</w:t>
      </w:r>
      <w:r w:rsidR="00B37250" w:rsidRPr="00BE3DCD">
        <w:rPr>
          <w:rFonts w:ascii="GHEA Grapalat" w:hAnsi="GHEA Grapalat" w:cs="Sylfaen"/>
          <w:sz w:val="20"/>
          <w:szCs w:val="20"/>
          <w:lang w:val="af-ZA"/>
        </w:rPr>
        <w:t xml:space="preserve">, </w:t>
      </w:r>
      <w:r w:rsidR="00B37250" w:rsidRPr="00BE3DCD">
        <w:rPr>
          <w:rFonts w:ascii="GHEA Grapalat" w:hAnsi="GHEA Grapalat" w:cs="Sylfaen"/>
          <w:sz w:val="20"/>
          <w:szCs w:val="20"/>
          <w:lang w:val="ru-RU"/>
        </w:rPr>
        <w:t>որին</w:t>
      </w:r>
      <w:r w:rsidR="00B37250" w:rsidRPr="00BE3DCD">
        <w:rPr>
          <w:rFonts w:ascii="GHEA Grapalat" w:hAnsi="GHEA Grapalat" w:cs="Sylfaen"/>
          <w:sz w:val="20"/>
          <w:szCs w:val="20"/>
          <w:lang w:val="af-ZA"/>
        </w:rPr>
        <w:t xml:space="preserve"> </w:t>
      </w:r>
      <w:r w:rsidR="00B37250" w:rsidRPr="00BE3DCD">
        <w:rPr>
          <w:rFonts w:ascii="GHEA Grapalat" w:hAnsi="GHEA Grapalat" w:cs="Sylfaen"/>
          <w:sz w:val="20"/>
          <w:szCs w:val="20"/>
          <w:lang w:val="ru-RU"/>
        </w:rPr>
        <w:t>պետք</w:t>
      </w:r>
      <w:r w:rsidR="00B37250" w:rsidRPr="00BE3DCD">
        <w:rPr>
          <w:rFonts w:ascii="GHEA Grapalat" w:hAnsi="GHEA Grapalat" w:cs="Sylfaen"/>
          <w:sz w:val="20"/>
          <w:szCs w:val="20"/>
          <w:lang w:val="af-ZA"/>
        </w:rPr>
        <w:t xml:space="preserve"> </w:t>
      </w:r>
      <w:r w:rsidR="00B37250" w:rsidRPr="00BE3DCD">
        <w:rPr>
          <w:rFonts w:ascii="GHEA Grapalat" w:hAnsi="GHEA Grapalat" w:cs="Sylfaen"/>
          <w:sz w:val="20"/>
          <w:szCs w:val="20"/>
          <w:lang w:val="ru-RU"/>
        </w:rPr>
        <w:t>է</w:t>
      </w:r>
      <w:r w:rsidR="00B37250" w:rsidRPr="00BE3DCD">
        <w:rPr>
          <w:rFonts w:ascii="GHEA Grapalat" w:hAnsi="GHEA Grapalat" w:cs="Sylfaen"/>
          <w:sz w:val="20"/>
          <w:szCs w:val="20"/>
          <w:lang w:val="af-ZA"/>
        </w:rPr>
        <w:t xml:space="preserve"> </w:t>
      </w:r>
      <w:r w:rsidR="00B37250" w:rsidRPr="00BE3DCD">
        <w:rPr>
          <w:rFonts w:ascii="GHEA Grapalat" w:hAnsi="GHEA Grapalat" w:cs="Sylfaen"/>
          <w:sz w:val="20"/>
          <w:szCs w:val="20"/>
          <w:lang w:val="ru-RU"/>
        </w:rPr>
        <w:t>փոխանցվի</w:t>
      </w:r>
      <w:r w:rsidR="00B37250" w:rsidRPr="00BE3DCD">
        <w:rPr>
          <w:rFonts w:ascii="GHEA Grapalat" w:hAnsi="GHEA Grapalat" w:cs="Sylfaen"/>
          <w:sz w:val="20"/>
          <w:szCs w:val="20"/>
          <w:lang w:val="af-ZA"/>
        </w:rPr>
        <w:t xml:space="preserve"> </w:t>
      </w:r>
      <w:r w:rsidR="00B37250" w:rsidRPr="00BE3DCD">
        <w:rPr>
          <w:rFonts w:ascii="GHEA Grapalat" w:hAnsi="GHEA Grapalat" w:cs="Sylfaen"/>
          <w:sz w:val="20"/>
          <w:szCs w:val="20"/>
          <w:lang w:val="ru-RU"/>
        </w:rPr>
        <w:t>հետ</w:t>
      </w:r>
      <w:r w:rsidR="00B37250" w:rsidRPr="00BE3DCD">
        <w:rPr>
          <w:rFonts w:ascii="GHEA Grapalat" w:hAnsi="GHEA Grapalat" w:cs="Sylfaen"/>
          <w:sz w:val="20"/>
          <w:szCs w:val="20"/>
          <w:lang w:val="af-ZA"/>
        </w:rPr>
        <w:t xml:space="preserve"> </w:t>
      </w:r>
      <w:r w:rsidR="00B37250" w:rsidRPr="00BE3DCD">
        <w:rPr>
          <w:rFonts w:ascii="GHEA Grapalat" w:hAnsi="GHEA Grapalat" w:cs="Sylfaen"/>
          <w:sz w:val="20"/>
          <w:szCs w:val="20"/>
          <w:lang w:val="ru-RU"/>
        </w:rPr>
        <w:t>վերադարձվող</w:t>
      </w:r>
      <w:r w:rsidR="00B37250" w:rsidRPr="00BE3DCD">
        <w:rPr>
          <w:rFonts w:ascii="GHEA Grapalat" w:hAnsi="GHEA Grapalat" w:cs="Sylfaen"/>
          <w:sz w:val="20"/>
          <w:szCs w:val="20"/>
          <w:lang w:val="af-ZA"/>
        </w:rPr>
        <w:t xml:space="preserve"> </w:t>
      </w:r>
      <w:r w:rsidR="00B37250" w:rsidRPr="00BE3DCD">
        <w:rPr>
          <w:rFonts w:ascii="GHEA Grapalat" w:hAnsi="GHEA Grapalat" w:cs="Sylfaen"/>
          <w:sz w:val="20"/>
          <w:szCs w:val="20"/>
          <w:lang w:val="ru-RU"/>
        </w:rPr>
        <w:t>գումարը</w:t>
      </w:r>
      <w:r w:rsidR="00B37250" w:rsidRPr="00BE3DCD">
        <w:rPr>
          <w:rFonts w:ascii="GHEA Grapalat" w:hAnsi="GHEA Grapalat" w:cs="Sylfaen"/>
          <w:sz w:val="20"/>
          <w:szCs w:val="20"/>
          <w:lang w:val="af-ZA"/>
        </w:rPr>
        <w:t>:</w:t>
      </w:r>
      <w:r w:rsidR="00996C19" w:rsidRPr="00BE3DCD">
        <w:rPr>
          <w:rFonts w:ascii="GHEA Grapalat" w:hAnsi="GHEA Grapalat" w:cs="Sylfaen"/>
          <w:sz w:val="20"/>
          <w:szCs w:val="20"/>
          <w:lang w:val="af-ZA"/>
        </w:rPr>
        <w:t xml:space="preserve"> </w:t>
      </w:r>
      <w:r w:rsidR="00996C19" w:rsidRPr="00BE3DCD">
        <w:rPr>
          <w:rFonts w:ascii="GHEA Grapalat" w:hAnsi="GHEA Grapalat" w:cs="Sylfaen"/>
          <w:sz w:val="20"/>
          <w:szCs w:val="20"/>
        </w:rPr>
        <w:t>Լ</w:t>
      </w:r>
      <w:r w:rsidR="00996C19" w:rsidRPr="00BE3DCD">
        <w:rPr>
          <w:rFonts w:ascii="GHEA Grapalat" w:hAnsi="GHEA Grapalat" w:cs="Sylfaen"/>
          <w:sz w:val="20"/>
          <w:szCs w:val="20"/>
          <w:lang w:val="ru-RU"/>
        </w:rPr>
        <w:t>իազորված</w:t>
      </w:r>
      <w:r w:rsidR="00996C19" w:rsidRPr="00BE3DCD">
        <w:rPr>
          <w:rFonts w:ascii="GHEA Grapalat" w:hAnsi="GHEA Grapalat" w:cs="Sylfaen"/>
          <w:sz w:val="20"/>
          <w:szCs w:val="20"/>
          <w:lang w:val="af-ZA"/>
        </w:rPr>
        <w:t xml:space="preserve"> </w:t>
      </w:r>
      <w:r w:rsidR="00996C19" w:rsidRPr="00BE3DCD">
        <w:rPr>
          <w:rFonts w:ascii="GHEA Grapalat" w:hAnsi="GHEA Grapalat" w:cs="Sylfaen"/>
          <w:sz w:val="20"/>
          <w:szCs w:val="20"/>
          <w:lang w:val="ru-RU"/>
        </w:rPr>
        <w:t>մարմինը</w:t>
      </w:r>
      <w:r w:rsidR="00996C19" w:rsidRPr="00BE3DCD">
        <w:rPr>
          <w:rFonts w:ascii="GHEA Grapalat" w:hAnsi="GHEA Grapalat" w:cs="Sylfaen"/>
          <w:sz w:val="20"/>
          <w:szCs w:val="20"/>
          <w:lang w:val="af-ZA"/>
        </w:rPr>
        <w:t xml:space="preserve"> </w:t>
      </w:r>
      <w:r w:rsidR="00996C19" w:rsidRPr="00BE3DCD">
        <w:rPr>
          <w:rFonts w:ascii="GHEA Grapalat" w:hAnsi="GHEA Grapalat" w:cs="Sylfaen"/>
          <w:sz w:val="20"/>
          <w:szCs w:val="20"/>
          <w:lang w:val="ru-RU"/>
        </w:rPr>
        <w:t>սույն</w:t>
      </w:r>
      <w:r w:rsidR="00996C19" w:rsidRPr="00BE3DCD">
        <w:rPr>
          <w:rFonts w:ascii="GHEA Grapalat" w:hAnsi="GHEA Grapalat" w:cs="Sylfaen"/>
          <w:sz w:val="20"/>
          <w:szCs w:val="20"/>
          <w:lang w:val="af-ZA"/>
        </w:rPr>
        <w:t xml:space="preserve"> </w:t>
      </w:r>
      <w:r w:rsidR="00996C19" w:rsidRPr="00BE3DCD">
        <w:rPr>
          <w:rFonts w:ascii="GHEA Grapalat" w:hAnsi="GHEA Grapalat" w:cs="Sylfaen"/>
          <w:sz w:val="20"/>
          <w:szCs w:val="20"/>
          <w:lang w:val="ru-RU"/>
        </w:rPr>
        <w:t>կետում</w:t>
      </w:r>
      <w:r w:rsidR="00996C19" w:rsidRPr="00BE3DCD">
        <w:rPr>
          <w:rFonts w:ascii="GHEA Grapalat" w:hAnsi="GHEA Grapalat" w:cs="Sylfaen"/>
          <w:sz w:val="20"/>
          <w:szCs w:val="20"/>
          <w:lang w:val="af-ZA"/>
        </w:rPr>
        <w:t xml:space="preserve"> </w:t>
      </w:r>
      <w:r w:rsidR="00996C19" w:rsidRPr="00BE3DCD">
        <w:rPr>
          <w:rFonts w:ascii="GHEA Grapalat" w:hAnsi="GHEA Grapalat" w:cs="Sylfaen"/>
          <w:sz w:val="20"/>
          <w:szCs w:val="20"/>
          <w:lang w:val="ru-RU"/>
        </w:rPr>
        <w:t>նշված</w:t>
      </w:r>
      <w:r w:rsidR="00996C19" w:rsidRPr="00BE3DCD">
        <w:rPr>
          <w:rFonts w:ascii="GHEA Grapalat" w:hAnsi="GHEA Grapalat" w:cs="Sylfaen"/>
          <w:sz w:val="20"/>
          <w:szCs w:val="20"/>
          <w:lang w:val="af-ZA"/>
        </w:rPr>
        <w:t xml:space="preserve"> </w:t>
      </w:r>
      <w:r w:rsidR="00996C19" w:rsidRPr="00BE3DCD">
        <w:rPr>
          <w:rFonts w:ascii="GHEA Grapalat" w:hAnsi="GHEA Grapalat" w:cs="Sylfaen"/>
          <w:sz w:val="20"/>
          <w:szCs w:val="20"/>
          <w:lang w:val="ru-RU"/>
        </w:rPr>
        <w:t>փաստաթղթի</w:t>
      </w:r>
      <w:r w:rsidR="00996C19" w:rsidRPr="00BE3DCD">
        <w:rPr>
          <w:rFonts w:ascii="GHEA Grapalat" w:hAnsi="GHEA Grapalat" w:cs="Sylfaen"/>
          <w:sz w:val="20"/>
          <w:szCs w:val="20"/>
          <w:lang w:val="af-ZA"/>
        </w:rPr>
        <w:t xml:space="preserve"> </w:t>
      </w:r>
      <w:r w:rsidR="00996C19" w:rsidRPr="00BE3DCD">
        <w:rPr>
          <w:rFonts w:ascii="GHEA Grapalat" w:hAnsi="GHEA Grapalat" w:cs="Sylfaen"/>
          <w:sz w:val="20"/>
          <w:szCs w:val="20"/>
          <w:lang w:val="ru-RU"/>
        </w:rPr>
        <w:t>պատճենը</w:t>
      </w:r>
      <w:r w:rsidR="00996C19" w:rsidRPr="00BE3DCD">
        <w:rPr>
          <w:rFonts w:ascii="GHEA Grapalat" w:hAnsi="GHEA Grapalat" w:cs="Sylfaen"/>
          <w:sz w:val="20"/>
          <w:szCs w:val="20"/>
          <w:lang w:val="af-ZA"/>
        </w:rPr>
        <w:t xml:space="preserve"> </w:t>
      </w:r>
      <w:r w:rsidR="00996C19" w:rsidRPr="00BE3DCD">
        <w:rPr>
          <w:rFonts w:ascii="GHEA Grapalat" w:hAnsi="GHEA Grapalat" w:cs="Sylfaen"/>
          <w:sz w:val="20"/>
          <w:szCs w:val="20"/>
          <w:lang w:val="ru-RU"/>
        </w:rPr>
        <w:t>ստանալու</w:t>
      </w:r>
      <w:r w:rsidR="00996C19" w:rsidRPr="00BE3DCD">
        <w:rPr>
          <w:rFonts w:ascii="GHEA Grapalat" w:hAnsi="GHEA Grapalat" w:cs="Sylfaen"/>
          <w:sz w:val="20"/>
          <w:szCs w:val="20"/>
          <w:lang w:val="af-ZA"/>
        </w:rPr>
        <w:t xml:space="preserve"> </w:t>
      </w:r>
      <w:r w:rsidR="00996C19" w:rsidRPr="00BE3DCD">
        <w:rPr>
          <w:rFonts w:ascii="GHEA Grapalat" w:hAnsi="GHEA Grapalat" w:cs="Sylfaen"/>
          <w:sz w:val="20"/>
          <w:szCs w:val="20"/>
          <w:lang w:val="ru-RU"/>
        </w:rPr>
        <w:t>օրվան</w:t>
      </w:r>
      <w:r w:rsidR="00996C19" w:rsidRPr="00BE3DCD">
        <w:rPr>
          <w:rFonts w:ascii="GHEA Grapalat" w:hAnsi="GHEA Grapalat" w:cs="Sylfaen"/>
          <w:sz w:val="20"/>
          <w:szCs w:val="20"/>
          <w:lang w:val="af-ZA"/>
        </w:rPr>
        <w:t xml:space="preserve"> </w:t>
      </w:r>
      <w:r w:rsidR="00996C19" w:rsidRPr="00BE3DCD">
        <w:rPr>
          <w:rFonts w:ascii="GHEA Grapalat" w:hAnsi="GHEA Grapalat" w:cs="Sylfaen"/>
          <w:sz w:val="20"/>
          <w:szCs w:val="20"/>
          <w:lang w:val="ru-RU"/>
        </w:rPr>
        <w:t>հաջորդող</w:t>
      </w:r>
      <w:r w:rsidR="00996C19" w:rsidRPr="00BE3DCD">
        <w:rPr>
          <w:rFonts w:ascii="GHEA Grapalat" w:hAnsi="GHEA Grapalat" w:cs="Sylfaen"/>
          <w:sz w:val="20"/>
          <w:szCs w:val="20"/>
          <w:lang w:val="af-ZA"/>
        </w:rPr>
        <w:t xml:space="preserve"> </w:t>
      </w:r>
      <w:r w:rsidR="00996C19" w:rsidRPr="00BE3DCD">
        <w:rPr>
          <w:rFonts w:ascii="GHEA Grapalat" w:hAnsi="GHEA Grapalat" w:cs="Sylfaen"/>
          <w:sz w:val="20"/>
          <w:szCs w:val="20"/>
          <w:lang w:val="ru-RU"/>
        </w:rPr>
        <w:t>հինգ</w:t>
      </w:r>
      <w:r w:rsidR="00996C19" w:rsidRPr="00BE3DCD">
        <w:rPr>
          <w:rFonts w:ascii="GHEA Grapalat" w:hAnsi="GHEA Grapalat" w:cs="Sylfaen"/>
          <w:sz w:val="20"/>
          <w:szCs w:val="20"/>
          <w:lang w:val="af-ZA"/>
        </w:rPr>
        <w:t xml:space="preserve"> </w:t>
      </w:r>
      <w:r w:rsidR="00996C19" w:rsidRPr="00BE3DCD">
        <w:rPr>
          <w:rFonts w:ascii="GHEA Grapalat" w:hAnsi="GHEA Grapalat" w:cs="Sylfaen"/>
          <w:sz w:val="20"/>
          <w:szCs w:val="20"/>
          <w:lang w:val="ru-RU"/>
        </w:rPr>
        <w:t>աշխատանքային</w:t>
      </w:r>
      <w:r w:rsidR="00996C19" w:rsidRPr="00BE3DCD">
        <w:rPr>
          <w:rFonts w:ascii="GHEA Grapalat" w:hAnsi="GHEA Grapalat" w:cs="Sylfaen"/>
          <w:sz w:val="20"/>
          <w:szCs w:val="20"/>
          <w:lang w:val="af-ZA"/>
        </w:rPr>
        <w:t xml:space="preserve"> </w:t>
      </w:r>
      <w:r w:rsidR="00996C19" w:rsidRPr="00BE3DCD">
        <w:rPr>
          <w:rFonts w:ascii="GHEA Grapalat" w:hAnsi="GHEA Grapalat" w:cs="Sylfaen"/>
          <w:sz w:val="20"/>
          <w:szCs w:val="20"/>
          <w:lang w:val="ru-RU"/>
        </w:rPr>
        <w:t>օրը</w:t>
      </w:r>
      <w:r w:rsidR="00996C19" w:rsidRPr="00BE3DCD">
        <w:rPr>
          <w:rFonts w:ascii="GHEA Grapalat" w:hAnsi="GHEA Grapalat" w:cs="Sylfaen"/>
          <w:sz w:val="20"/>
          <w:szCs w:val="20"/>
          <w:lang w:val="af-ZA"/>
        </w:rPr>
        <w:t xml:space="preserve"> </w:t>
      </w:r>
      <w:r w:rsidR="00996C19" w:rsidRPr="00BE3DCD">
        <w:rPr>
          <w:rFonts w:ascii="GHEA Grapalat" w:hAnsi="GHEA Grapalat" w:cs="Sylfaen"/>
          <w:sz w:val="20"/>
          <w:szCs w:val="20"/>
          <w:lang w:val="ru-RU"/>
        </w:rPr>
        <w:t>ընթացքում</w:t>
      </w:r>
      <w:r w:rsidR="00996C19" w:rsidRPr="00BE3DCD">
        <w:rPr>
          <w:rFonts w:ascii="GHEA Grapalat" w:hAnsi="GHEA Grapalat" w:cs="Sylfaen"/>
          <w:sz w:val="20"/>
          <w:szCs w:val="20"/>
          <w:lang w:val="af-ZA"/>
        </w:rPr>
        <w:t xml:space="preserve"> </w:t>
      </w:r>
      <w:r w:rsidR="00996C19" w:rsidRPr="00BE3DCD">
        <w:rPr>
          <w:rFonts w:ascii="GHEA Grapalat" w:hAnsi="GHEA Grapalat" w:cs="Sylfaen"/>
          <w:sz w:val="20"/>
          <w:szCs w:val="20"/>
          <w:lang w:val="ru-RU"/>
        </w:rPr>
        <w:t>բողոքարկման</w:t>
      </w:r>
      <w:r w:rsidR="00996C19" w:rsidRPr="00BE3DCD">
        <w:rPr>
          <w:rFonts w:ascii="GHEA Grapalat" w:hAnsi="GHEA Grapalat" w:cs="Sylfaen"/>
          <w:sz w:val="20"/>
          <w:szCs w:val="20"/>
          <w:lang w:val="af-ZA"/>
        </w:rPr>
        <w:t xml:space="preserve"> </w:t>
      </w:r>
      <w:r w:rsidR="00996C19" w:rsidRPr="00BE3DCD">
        <w:rPr>
          <w:rFonts w:ascii="GHEA Grapalat" w:hAnsi="GHEA Grapalat" w:cs="Sylfaen"/>
          <w:sz w:val="20"/>
          <w:szCs w:val="20"/>
          <w:lang w:val="ru-RU"/>
        </w:rPr>
        <w:t>վճարը</w:t>
      </w:r>
      <w:r w:rsidR="00996C19" w:rsidRPr="00BE3DCD">
        <w:rPr>
          <w:rFonts w:ascii="GHEA Grapalat" w:hAnsi="GHEA Grapalat" w:cs="Sylfaen"/>
          <w:sz w:val="20"/>
          <w:szCs w:val="20"/>
          <w:lang w:val="af-ZA"/>
        </w:rPr>
        <w:t xml:space="preserve"> </w:t>
      </w:r>
      <w:r w:rsidR="00996C19" w:rsidRPr="00BE3DCD">
        <w:rPr>
          <w:rFonts w:ascii="GHEA Grapalat" w:hAnsi="GHEA Grapalat" w:cs="Sylfaen"/>
          <w:sz w:val="20"/>
          <w:szCs w:val="20"/>
          <w:lang w:val="ru-RU"/>
        </w:rPr>
        <w:t>հետ</w:t>
      </w:r>
      <w:r w:rsidR="00996C19" w:rsidRPr="00BE3DCD">
        <w:rPr>
          <w:rFonts w:ascii="GHEA Grapalat" w:hAnsi="GHEA Grapalat" w:cs="Sylfaen"/>
          <w:sz w:val="20"/>
          <w:szCs w:val="20"/>
          <w:lang w:val="af-ZA"/>
        </w:rPr>
        <w:t xml:space="preserve"> </w:t>
      </w:r>
      <w:r w:rsidR="00996C19" w:rsidRPr="00BE3DCD">
        <w:rPr>
          <w:rFonts w:ascii="GHEA Grapalat" w:hAnsi="GHEA Grapalat" w:cs="Sylfaen"/>
          <w:sz w:val="20"/>
          <w:szCs w:val="20"/>
          <w:lang w:val="ru-RU"/>
        </w:rPr>
        <w:t>է</w:t>
      </w:r>
      <w:r w:rsidR="00996C19" w:rsidRPr="00BE3DCD">
        <w:rPr>
          <w:rFonts w:ascii="GHEA Grapalat" w:hAnsi="GHEA Grapalat" w:cs="Sylfaen"/>
          <w:sz w:val="20"/>
          <w:szCs w:val="20"/>
          <w:lang w:val="af-ZA"/>
        </w:rPr>
        <w:t xml:space="preserve"> </w:t>
      </w:r>
      <w:r w:rsidR="00996C19" w:rsidRPr="00BE3DCD">
        <w:rPr>
          <w:rFonts w:ascii="GHEA Grapalat" w:hAnsi="GHEA Grapalat" w:cs="Sylfaen"/>
          <w:sz w:val="20"/>
          <w:szCs w:val="20"/>
          <w:lang w:val="ru-RU"/>
        </w:rPr>
        <w:t>փոխանցում</w:t>
      </w:r>
      <w:r w:rsidR="00996C19" w:rsidRPr="00BE3DCD">
        <w:rPr>
          <w:rFonts w:ascii="GHEA Grapalat" w:hAnsi="GHEA Grapalat" w:cs="Sylfaen"/>
          <w:sz w:val="20"/>
          <w:szCs w:val="20"/>
          <w:lang w:val="af-ZA"/>
        </w:rPr>
        <w:t xml:space="preserve"> </w:t>
      </w:r>
      <w:r w:rsidR="00996C19" w:rsidRPr="00BE3DCD">
        <w:rPr>
          <w:rFonts w:ascii="GHEA Grapalat" w:hAnsi="GHEA Grapalat" w:cs="Sylfaen"/>
          <w:sz w:val="20"/>
          <w:szCs w:val="20"/>
          <w:lang w:val="ru-RU"/>
        </w:rPr>
        <w:t>այն</w:t>
      </w:r>
      <w:r w:rsidR="00996C19" w:rsidRPr="00BE3DCD">
        <w:rPr>
          <w:rFonts w:ascii="GHEA Grapalat" w:hAnsi="GHEA Grapalat" w:cs="Sylfaen"/>
          <w:sz w:val="20"/>
          <w:szCs w:val="20"/>
          <w:lang w:val="af-ZA"/>
        </w:rPr>
        <w:t xml:space="preserve"> </w:t>
      </w:r>
      <w:r w:rsidR="00996C19" w:rsidRPr="00BE3DCD">
        <w:rPr>
          <w:rFonts w:ascii="GHEA Grapalat" w:hAnsi="GHEA Grapalat" w:cs="Sylfaen"/>
          <w:sz w:val="20"/>
          <w:szCs w:val="20"/>
          <w:lang w:val="ru-RU"/>
        </w:rPr>
        <w:t>վճարած</w:t>
      </w:r>
      <w:r w:rsidR="00996C19" w:rsidRPr="00BE3DCD">
        <w:rPr>
          <w:rFonts w:ascii="GHEA Grapalat" w:hAnsi="GHEA Grapalat" w:cs="Sylfaen"/>
          <w:sz w:val="20"/>
          <w:szCs w:val="20"/>
          <w:lang w:val="af-ZA"/>
        </w:rPr>
        <w:t xml:space="preserve"> </w:t>
      </w:r>
      <w:r w:rsidR="00996C19" w:rsidRPr="00BE3DCD">
        <w:rPr>
          <w:rFonts w:ascii="GHEA Grapalat" w:hAnsi="GHEA Grapalat" w:cs="Sylfaen"/>
          <w:sz w:val="20"/>
          <w:szCs w:val="20"/>
          <w:lang w:val="ru-RU"/>
        </w:rPr>
        <w:t>անձին</w:t>
      </w:r>
      <w:r w:rsidR="00996C19" w:rsidRPr="00BE3DCD">
        <w:rPr>
          <w:rFonts w:ascii="GHEA Grapalat" w:hAnsi="GHEA Grapalat" w:cs="Sylfaen"/>
          <w:sz w:val="20"/>
          <w:szCs w:val="20"/>
          <w:lang w:val="af-ZA"/>
        </w:rPr>
        <w:t xml:space="preserve">` </w:t>
      </w:r>
      <w:r w:rsidR="00996C19" w:rsidRPr="00BE3DCD">
        <w:rPr>
          <w:rFonts w:ascii="GHEA Grapalat" w:hAnsi="GHEA Grapalat" w:cs="Sylfaen"/>
          <w:sz w:val="20"/>
          <w:szCs w:val="20"/>
          <w:lang w:val="ru-RU"/>
        </w:rPr>
        <w:t>ներկայացված</w:t>
      </w:r>
      <w:r w:rsidR="00996C19" w:rsidRPr="00BE3DCD">
        <w:rPr>
          <w:rFonts w:ascii="GHEA Grapalat" w:hAnsi="GHEA Grapalat" w:cs="Sylfaen"/>
          <w:sz w:val="20"/>
          <w:szCs w:val="20"/>
          <w:lang w:val="af-ZA"/>
        </w:rPr>
        <w:t xml:space="preserve"> </w:t>
      </w:r>
      <w:r w:rsidR="00996C19" w:rsidRPr="00BE3DCD">
        <w:rPr>
          <w:rFonts w:ascii="GHEA Grapalat" w:hAnsi="GHEA Grapalat" w:cs="Sylfaen"/>
          <w:sz w:val="20"/>
          <w:szCs w:val="20"/>
          <w:lang w:val="ru-RU"/>
        </w:rPr>
        <w:t>բանկային</w:t>
      </w:r>
      <w:r w:rsidR="00996C19" w:rsidRPr="00BE3DCD">
        <w:rPr>
          <w:rFonts w:ascii="GHEA Grapalat" w:hAnsi="GHEA Grapalat" w:cs="Sylfaen"/>
          <w:sz w:val="20"/>
          <w:szCs w:val="20"/>
          <w:lang w:val="af-ZA"/>
        </w:rPr>
        <w:t xml:space="preserve"> </w:t>
      </w:r>
      <w:r w:rsidR="00996C19" w:rsidRPr="00BE3DCD">
        <w:rPr>
          <w:rFonts w:ascii="GHEA Grapalat" w:hAnsi="GHEA Grapalat" w:cs="Sylfaen"/>
          <w:sz w:val="20"/>
          <w:szCs w:val="20"/>
          <w:lang w:val="ru-RU"/>
        </w:rPr>
        <w:t>հաշվին</w:t>
      </w:r>
      <w:r w:rsidR="00996C19" w:rsidRPr="00BE3DCD">
        <w:rPr>
          <w:rFonts w:ascii="GHEA Grapalat" w:hAnsi="GHEA Grapalat" w:cs="Sylfaen"/>
          <w:sz w:val="20"/>
          <w:szCs w:val="20"/>
          <w:lang w:val="af-ZA"/>
        </w:rPr>
        <w:t xml:space="preserve"> </w:t>
      </w:r>
      <w:r w:rsidR="00996C19" w:rsidRPr="00BE3DCD">
        <w:rPr>
          <w:rFonts w:ascii="GHEA Grapalat" w:hAnsi="GHEA Grapalat" w:cs="Sylfaen"/>
          <w:sz w:val="20"/>
          <w:szCs w:val="20"/>
          <w:lang w:val="ru-RU"/>
        </w:rPr>
        <w:t>փոխանցելու</w:t>
      </w:r>
      <w:r w:rsidR="00996C19" w:rsidRPr="00BE3DCD">
        <w:rPr>
          <w:rFonts w:ascii="GHEA Grapalat" w:hAnsi="GHEA Grapalat" w:cs="Sylfaen"/>
          <w:sz w:val="20"/>
          <w:szCs w:val="20"/>
          <w:lang w:val="af-ZA"/>
        </w:rPr>
        <w:t xml:space="preserve"> </w:t>
      </w:r>
      <w:r w:rsidR="00996C19" w:rsidRPr="00BE3DCD">
        <w:rPr>
          <w:rFonts w:ascii="GHEA Grapalat" w:hAnsi="GHEA Grapalat" w:cs="Sylfaen"/>
          <w:sz w:val="20"/>
          <w:szCs w:val="20"/>
          <w:lang w:val="ru-RU"/>
        </w:rPr>
        <w:t>միջոցով</w:t>
      </w:r>
      <w:r w:rsidR="00996C19" w:rsidRPr="00BE3DCD">
        <w:rPr>
          <w:rFonts w:ascii="GHEA Grapalat" w:hAnsi="GHEA Grapalat" w:cs="Sylfaen"/>
          <w:sz w:val="20"/>
          <w:szCs w:val="20"/>
          <w:lang w:val="af-ZA"/>
        </w:rPr>
        <w:t>:</w:t>
      </w:r>
    </w:p>
    <w:p w:rsidR="00996C19" w:rsidRPr="00BE3DCD" w:rsidRDefault="00996C19" w:rsidP="00996C19">
      <w:pPr>
        <w:ind w:firstLine="567"/>
        <w:jc w:val="both"/>
        <w:rPr>
          <w:rFonts w:ascii="GHEA Grapalat" w:hAnsi="GHEA Grapalat" w:cs="Sylfaen"/>
          <w:sz w:val="20"/>
          <w:szCs w:val="20"/>
          <w:lang w:val="af-ZA"/>
        </w:rPr>
      </w:pPr>
      <w:r w:rsidRPr="00BE3DCD">
        <w:rPr>
          <w:rFonts w:ascii="GHEA Grapalat" w:hAnsi="GHEA Grapalat" w:cs="Sylfaen"/>
          <w:sz w:val="20"/>
          <w:szCs w:val="20"/>
          <w:lang w:val="af-ZA"/>
        </w:rPr>
        <w:t>12.</w:t>
      </w:r>
      <w:r w:rsidR="00B027EF" w:rsidRPr="00BE3DCD">
        <w:rPr>
          <w:rFonts w:ascii="GHEA Grapalat" w:hAnsi="GHEA Grapalat" w:cs="Sylfaen"/>
          <w:sz w:val="20"/>
          <w:szCs w:val="20"/>
          <w:lang w:val="af-ZA"/>
        </w:rPr>
        <w:t>8</w:t>
      </w:r>
      <w:r w:rsidRPr="00BE3DCD">
        <w:rPr>
          <w:rFonts w:ascii="GHEA Grapalat" w:hAnsi="GHEA Grapalat" w:cs="Sylfaen"/>
          <w:sz w:val="20"/>
          <w:szCs w:val="20"/>
          <w:lang w:val="af-ZA"/>
        </w:rPr>
        <w:t xml:space="preserve"> </w:t>
      </w:r>
      <w:bookmarkStart w:id="8" w:name="_Hlk9264773"/>
      <w:r w:rsidR="00B027EF" w:rsidRPr="00BE3DCD">
        <w:rPr>
          <w:rFonts w:ascii="GHEA Grapalat" w:hAnsi="GHEA Grapalat" w:cs="Sylfaen"/>
          <w:sz w:val="20"/>
          <w:szCs w:val="20"/>
          <w:lang w:val="af-ZA"/>
        </w:rPr>
        <w:t xml:space="preserve">Եթե բողոքը չի բավարարում Օրենքի 50-րդ հոդվածով սահմանված պահանջներին, ապա այն ստանալուն հաջորդող երկու աշխատանքային օրվա ընթացքում գնումների հետ կապված բողոքներ անձն այդ մասին գրությամբ տեղեկացնում է բողոքը ներկայացրած անձին՝ նրան տալով երկու աշխատանքային օր ժամկետ արձանագրված թերությունները վերացնելու համար: Գրությունը ելքագրվելու օրը գնումների հետ կապված բողոքներ քննող անձը դրա բնօրինակից արտատպված (սկանավորված) տարբերակը ուղարկում է նաև բողոքում նշված էլեկտրոնային փոստի հասցեին: </w:t>
      </w:r>
      <w:bookmarkEnd w:id="8"/>
      <w:r w:rsidRPr="00BE3DCD">
        <w:rPr>
          <w:rFonts w:ascii="GHEA Grapalat" w:hAnsi="GHEA Grapalat" w:cs="Sylfaen"/>
          <w:sz w:val="20"/>
          <w:szCs w:val="20"/>
          <w:lang w:val="ru-RU"/>
        </w:rPr>
        <w:t>Ընդ</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որում</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եթե</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սույն</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հրավերի</w:t>
      </w:r>
      <w:r w:rsidRPr="00BE3DCD">
        <w:rPr>
          <w:rFonts w:ascii="GHEA Grapalat" w:hAnsi="GHEA Grapalat" w:cs="Sylfaen"/>
          <w:sz w:val="20"/>
          <w:szCs w:val="20"/>
          <w:lang w:val="af-ZA"/>
        </w:rPr>
        <w:t xml:space="preserve"> 1-</w:t>
      </w:r>
      <w:r w:rsidRPr="00BE3DCD">
        <w:rPr>
          <w:rFonts w:ascii="GHEA Grapalat" w:hAnsi="GHEA Grapalat" w:cs="Sylfaen"/>
          <w:sz w:val="20"/>
          <w:szCs w:val="20"/>
        </w:rPr>
        <w:t>ին</w:t>
      </w:r>
      <w:r w:rsidRPr="00BE3DCD">
        <w:rPr>
          <w:rFonts w:ascii="GHEA Grapalat" w:hAnsi="GHEA Grapalat" w:cs="Sylfaen"/>
          <w:sz w:val="20"/>
          <w:szCs w:val="20"/>
          <w:lang w:val="af-ZA"/>
        </w:rPr>
        <w:t xml:space="preserve"> </w:t>
      </w:r>
      <w:r w:rsidRPr="00BE3DCD">
        <w:rPr>
          <w:rFonts w:ascii="GHEA Grapalat" w:hAnsi="GHEA Grapalat" w:cs="Sylfaen"/>
          <w:sz w:val="20"/>
          <w:szCs w:val="20"/>
        </w:rPr>
        <w:t>մասի</w:t>
      </w:r>
      <w:r w:rsidRPr="00BE3DCD">
        <w:rPr>
          <w:rFonts w:ascii="GHEA Grapalat" w:hAnsi="GHEA Grapalat" w:cs="Sylfaen"/>
          <w:sz w:val="20"/>
          <w:szCs w:val="20"/>
          <w:lang w:val="af-ZA"/>
        </w:rPr>
        <w:t xml:space="preserve"> 12.4 </w:t>
      </w:r>
      <w:r w:rsidRPr="00BE3DCD">
        <w:rPr>
          <w:rFonts w:ascii="GHEA Grapalat" w:hAnsi="GHEA Grapalat" w:cs="Sylfaen"/>
          <w:sz w:val="20"/>
          <w:szCs w:val="20"/>
          <w:lang w:val="ru-RU"/>
        </w:rPr>
        <w:t>կետի</w:t>
      </w:r>
      <w:r w:rsidRPr="00BE3DCD">
        <w:rPr>
          <w:rFonts w:ascii="GHEA Grapalat" w:hAnsi="GHEA Grapalat" w:cs="Sylfaen"/>
          <w:sz w:val="20"/>
          <w:szCs w:val="20"/>
          <w:lang w:val="af-ZA"/>
        </w:rPr>
        <w:t xml:space="preserve"> 2-</w:t>
      </w:r>
      <w:r w:rsidRPr="00BE3DCD">
        <w:rPr>
          <w:rFonts w:ascii="GHEA Grapalat" w:hAnsi="GHEA Grapalat" w:cs="Sylfaen"/>
          <w:sz w:val="20"/>
          <w:szCs w:val="20"/>
          <w:lang w:val="ru-RU"/>
        </w:rPr>
        <w:t>րդ</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ենթակետով</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սահմանված</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ժամկետում</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ներկայացված</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բողոքը</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չի</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բավարարել</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Օրենքի</w:t>
      </w:r>
      <w:r w:rsidRPr="00BE3DCD">
        <w:rPr>
          <w:rFonts w:ascii="GHEA Grapalat" w:hAnsi="GHEA Grapalat" w:cs="Sylfaen"/>
          <w:sz w:val="20"/>
          <w:szCs w:val="20"/>
          <w:lang w:val="af-ZA"/>
        </w:rPr>
        <w:t xml:space="preserve"> 50-</w:t>
      </w:r>
      <w:r w:rsidRPr="00BE3DCD">
        <w:rPr>
          <w:rFonts w:ascii="GHEA Grapalat" w:hAnsi="GHEA Grapalat" w:cs="Sylfaen"/>
          <w:sz w:val="20"/>
          <w:szCs w:val="20"/>
          <w:lang w:val="ru-RU"/>
        </w:rPr>
        <w:t>րդ</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հոդվածի</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պահանջները</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ապա</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սույն</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կետով</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սահմանված</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ժամկետում</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շտկված</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և</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գնումների</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հետ</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կապված</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բողոքներ</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քննող</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անձին</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ներկայացված</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բողոքը</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համարվում</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է</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սահմանված</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ժամկետում</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ներկայացված</w:t>
      </w:r>
      <w:r w:rsidRPr="00BE3DCD">
        <w:rPr>
          <w:rFonts w:ascii="GHEA Grapalat" w:hAnsi="GHEA Grapalat" w:cs="Sylfaen"/>
          <w:sz w:val="20"/>
          <w:szCs w:val="20"/>
          <w:lang w:val="af-ZA"/>
        </w:rPr>
        <w:t>:</w:t>
      </w:r>
    </w:p>
    <w:p w:rsidR="000952D8" w:rsidRPr="00BE3DCD" w:rsidRDefault="000952D8" w:rsidP="000952D8">
      <w:pPr>
        <w:ind w:firstLine="567"/>
        <w:jc w:val="both"/>
        <w:rPr>
          <w:rFonts w:ascii="GHEA Grapalat" w:hAnsi="GHEA Grapalat" w:cs="Sylfaen"/>
          <w:sz w:val="20"/>
          <w:szCs w:val="20"/>
          <w:lang w:val="af-ZA"/>
        </w:rPr>
      </w:pPr>
      <w:r w:rsidRPr="00BE3DCD">
        <w:rPr>
          <w:rFonts w:ascii="GHEA Grapalat" w:hAnsi="GHEA Grapalat" w:cs="Sylfaen"/>
          <w:sz w:val="20"/>
          <w:szCs w:val="20"/>
          <w:lang w:val="af-ZA"/>
        </w:rPr>
        <w:t>12.9</w:t>
      </w:r>
      <w:bookmarkStart w:id="9" w:name="_Hlk9264833"/>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Բողոքը</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վարույթ</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ընդունելու</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օրվանից</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մեկ</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աշխատանքային</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օրվա</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ընթացքում</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գնումների</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հետ</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կապված</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բողոքներ</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անձը</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բողոքը</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և</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դրա</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վերաբերյալ</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հայտարարությունը</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հրապարակում</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է</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տեղեկագրում</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Ընդ</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որում</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հայտարարության</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մեջ</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նշվում</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է</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բողոքի</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քննության</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նպատակով</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հրավիրվող</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նիստերին</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առցանց</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հետևելու</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համացանցային</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հղումը</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Բողոքը</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համարվում</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է</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վարույթ</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ընդունված</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արձանագրված</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թերությունների</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վերացման</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վերաբերյալ</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սույն</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հրավերի</w:t>
      </w:r>
      <w:r w:rsidRPr="00BE3DCD">
        <w:rPr>
          <w:rFonts w:ascii="GHEA Grapalat" w:hAnsi="GHEA Grapalat" w:cs="Sylfaen"/>
          <w:sz w:val="20"/>
          <w:szCs w:val="20"/>
          <w:lang w:val="af-ZA"/>
        </w:rPr>
        <w:t xml:space="preserve"> 12.</w:t>
      </w:r>
      <w:r w:rsidR="00AF4C36" w:rsidRPr="00BE3DCD">
        <w:rPr>
          <w:rFonts w:ascii="GHEA Grapalat" w:hAnsi="GHEA Grapalat" w:cs="Sylfaen"/>
          <w:sz w:val="20"/>
          <w:szCs w:val="20"/>
          <w:lang w:val="af-ZA"/>
        </w:rPr>
        <w:t>8</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կետով</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նախատեսված</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ժամկետը</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լրանալու</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իսկ</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թերությունները</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վերացված</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բողոքը</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ներկայացվելու</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դեպքում</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այն</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գնումների</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հետ</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կապված</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բողոքներ</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քննող</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անձին</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տրամադրվելու</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օրվանից</w:t>
      </w:r>
      <w:r w:rsidRPr="00BE3DCD">
        <w:rPr>
          <w:rFonts w:ascii="GHEA Grapalat" w:hAnsi="GHEA Grapalat" w:cs="Sylfaen"/>
          <w:sz w:val="20"/>
          <w:szCs w:val="20"/>
          <w:lang w:val="af-ZA"/>
        </w:rPr>
        <w:t>:</w:t>
      </w:r>
    </w:p>
    <w:p w:rsidR="000952D8" w:rsidRPr="00BE3DCD" w:rsidRDefault="000952D8" w:rsidP="000952D8">
      <w:pPr>
        <w:ind w:firstLine="567"/>
        <w:jc w:val="both"/>
        <w:rPr>
          <w:rFonts w:ascii="GHEA Grapalat" w:hAnsi="GHEA Grapalat" w:cs="Sylfaen"/>
          <w:sz w:val="20"/>
          <w:szCs w:val="20"/>
          <w:lang w:val="af-ZA"/>
        </w:rPr>
      </w:pPr>
      <w:r w:rsidRPr="00BE3DCD">
        <w:rPr>
          <w:rFonts w:ascii="GHEA Grapalat" w:hAnsi="GHEA Grapalat" w:cs="Sylfaen"/>
          <w:sz w:val="20"/>
          <w:szCs w:val="20"/>
          <w:lang w:val="af-ZA"/>
        </w:rPr>
        <w:t xml:space="preserve">12.10 </w:t>
      </w:r>
      <w:r w:rsidRPr="00BE3DCD">
        <w:rPr>
          <w:rFonts w:ascii="GHEA Grapalat" w:hAnsi="GHEA Grapalat" w:cs="Sylfaen"/>
          <w:sz w:val="20"/>
          <w:szCs w:val="20"/>
          <w:lang w:val="ru-RU"/>
        </w:rPr>
        <w:t>Բողոքը</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վարույթ</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ընդունվելու</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օրվանից</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երկու</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աշխատանքային</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օրվա</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ընթացքում</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գնումների</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հետ</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կապված</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բողոքներ</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քննող</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անձը</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գրությամբ</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դիմում</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է</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պատվիրատուին՝</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բողոքի</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վերաբերյալ</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գրավոր</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դիրքորոշում</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ինչպես</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նաև</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բողոքի</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քննության</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և</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որոշում</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կայացնելու</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համար</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անհրաժեշտ</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գրությամբ</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նշված</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փաստաթղթերը</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ներկայացնելու</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պահանջով՝</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կցելով</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բողոքի</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պատճենը</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և</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կից</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փաստաթղթերը</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առկայության</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դեպքում</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Բողոքի</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վերաբերյալ</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պատվիրատուի</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դիրքորոշումը</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և</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պահանջված</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փաստաթղթեր</w:t>
      </w:r>
      <w:r w:rsidRPr="00BE3DCD">
        <w:rPr>
          <w:rFonts w:ascii="GHEA Grapalat" w:hAnsi="GHEA Grapalat" w:cs="Sylfaen"/>
          <w:sz w:val="20"/>
          <w:szCs w:val="20"/>
        </w:rPr>
        <w:t>ը</w:t>
      </w:r>
      <w:r w:rsidRPr="00BE3DCD">
        <w:rPr>
          <w:rFonts w:ascii="GHEA Grapalat" w:hAnsi="GHEA Grapalat" w:cs="Sylfaen"/>
          <w:sz w:val="20"/>
          <w:szCs w:val="20"/>
          <w:lang w:val="af-ZA"/>
        </w:rPr>
        <w:t xml:space="preserve"> </w:t>
      </w:r>
      <w:r w:rsidRPr="00BE3DCD">
        <w:rPr>
          <w:rFonts w:ascii="GHEA Grapalat" w:hAnsi="GHEA Grapalat" w:cs="Sylfaen"/>
          <w:sz w:val="20"/>
          <w:szCs w:val="20"/>
        </w:rPr>
        <w:t>գնումների</w:t>
      </w:r>
      <w:r w:rsidRPr="00BE3DCD">
        <w:rPr>
          <w:rFonts w:ascii="GHEA Grapalat" w:hAnsi="GHEA Grapalat" w:cs="Sylfaen"/>
          <w:sz w:val="20"/>
          <w:szCs w:val="20"/>
          <w:lang w:val="af-ZA"/>
        </w:rPr>
        <w:t xml:space="preserve"> </w:t>
      </w:r>
      <w:r w:rsidRPr="00BE3DCD">
        <w:rPr>
          <w:rFonts w:ascii="GHEA Grapalat" w:hAnsi="GHEA Grapalat" w:cs="Sylfaen"/>
          <w:sz w:val="20"/>
          <w:szCs w:val="20"/>
        </w:rPr>
        <w:t>հետ</w:t>
      </w:r>
      <w:r w:rsidRPr="00BE3DCD">
        <w:rPr>
          <w:rFonts w:ascii="GHEA Grapalat" w:hAnsi="GHEA Grapalat" w:cs="Sylfaen"/>
          <w:sz w:val="20"/>
          <w:szCs w:val="20"/>
          <w:lang w:val="af-ZA"/>
        </w:rPr>
        <w:t xml:space="preserve"> </w:t>
      </w:r>
      <w:r w:rsidRPr="00BE3DCD">
        <w:rPr>
          <w:rFonts w:ascii="GHEA Grapalat" w:hAnsi="GHEA Grapalat" w:cs="Sylfaen"/>
          <w:sz w:val="20"/>
          <w:szCs w:val="20"/>
        </w:rPr>
        <w:t>կապված</w:t>
      </w:r>
      <w:r w:rsidRPr="00BE3DCD">
        <w:rPr>
          <w:rFonts w:ascii="GHEA Grapalat" w:hAnsi="GHEA Grapalat" w:cs="Sylfaen"/>
          <w:sz w:val="20"/>
          <w:szCs w:val="20"/>
          <w:lang w:val="af-ZA"/>
        </w:rPr>
        <w:t xml:space="preserve"> </w:t>
      </w:r>
      <w:r w:rsidRPr="00BE3DCD">
        <w:rPr>
          <w:rFonts w:ascii="GHEA Grapalat" w:hAnsi="GHEA Grapalat" w:cs="Sylfaen"/>
          <w:sz w:val="20"/>
          <w:szCs w:val="20"/>
        </w:rPr>
        <w:t>բողոքներ</w:t>
      </w:r>
      <w:r w:rsidRPr="00BE3DCD">
        <w:rPr>
          <w:rFonts w:ascii="GHEA Grapalat" w:hAnsi="GHEA Grapalat" w:cs="Sylfaen"/>
          <w:sz w:val="20"/>
          <w:szCs w:val="20"/>
          <w:lang w:val="af-ZA"/>
        </w:rPr>
        <w:t xml:space="preserve"> </w:t>
      </w:r>
      <w:r w:rsidRPr="00BE3DCD">
        <w:rPr>
          <w:rFonts w:ascii="GHEA Grapalat" w:hAnsi="GHEA Grapalat" w:cs="Sylfaen"/>
          <w:sz w:val="20"/>
          <w:szCs w:val="20"/>
        </w:rPr>
        <w:t>քննող</w:t>
      </w:r>
      <w:r w:rsidRPr="00BE3DCD">
        <w:rPr>
          <w:rFonts w:ascii="GHEA Grapalat" w:hAnsi="GHEA Grapalat" w:cs="Sylfaen"/>
          <w:sz w:val="20"/>
          <w:szCs w:val="20"/>
          <w:lang w:val="af-ZA"/>
        </w:rPr>
        <w:t xml:space="preserve"> </w:t>
      </w:r>
      <w:r w:rsidRPr="00BE3DCD">
        <w:rPr>
          <w:rFonts w:ascii="GHEA Grapalat" w:hAnsi="GHEA Grapalat" w:cs="Sylfaen"/>
          <w:sz w:val="20"/>
          <w:szCs w:val="20"/>
        </w:rPr>
        <w:t>ա</w:t>
      </w:r>
      <w:r w:rsidRPr="00BE3DCD">
        <w:rPr>
          <w:rFonts w:ascii="GHEA Grapalat" w:hAnsi="GHEA Grapalat" w:cs="Sylfaen"/>
          <w:sz w:val="20"/>
          <w:szCs w:val="20"/>
          <w:lang w:val="ru-RU"/>
        </w:rPr>
        <w:t>նձին</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ներկայացվում</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են</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գրավոր</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կամ</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դրանց</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բնօրինակից</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արտատպված</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սկանավորված</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ձևով</w:t>
      </w:r>
      <w:r w:rsidRPr="00BE3DCD">
        <w:rPr>
          <w:rFonts w:ascii="GHEA Grapalat" w:hAnsi="GHEA Grapalat" w:cs="Sylfaen"/>
          <w:sz w:val="20"/>
          <w:szCs w:val="20"/>
        </w:rPr>
        <w:t>՝</w:t>
      </w:r>
      <w:r w:rsidRPr="00BE3DCD">
        <w:rPr>
          <w:rFonts w:ascii="GHEA Grapalat" w:hAnsi="GHEA Grapalat" w:cs="Sylfaen"/>
          <w:sz w:val="20"/>
          <w:szCs w:val="20"/>
          <w:lang w:val="af-ZA"/>
        </w:rPr>
        <w:t xml:space="preserve"> </w:t>
      </w:r>
      <w:r w:rsidRPr="00BE3DCD">
        <w:rPr>
          <w:rFonts w:ascii="GHEA Grapalat" w:hAnsi="GHEA Grapalat" w:cs="Sylfaen"/>
          <w:sz w:val="20"/>
          <w:szCs w:val="20"/>
        </w:rPr>
        <w:t>սույն</w:t>
      </w:r>
      <w:r w:rsidRPr="00BE3DCD">
        <w:rPr>
          <w:rFonts w:ascii="GHEA Grapalat" w:hAnsi="GHEA Grapalat" w:cs="Sylfaen"/>
          <w:sz w:val="20"/>
          <w:szCs w:val="20"/>
          <w:lang w:val="af-ZA"/>
        </w:rPr>
        <w:t xml:space="preserve"> </w:t>
      </w:r>
      <w:r w:rsidRPr="00BE3DCD">
        <w:rPr>
          <w:rFonts w:ascii="GHEA Grapalat" w:hAnsi="GHEA Grapalat" w:cs="Sylfaen"/>
          <w:sz w:val="20"/>
          <w:szCs w:val="20"/>
        </w:rPr>
        <w:t>հրավերի</w:t>
      </w:r>
      <w:r w:rsidRPr="00BE3DCD">
        <w:rPr>
          <w:rFonts w:ascii="GHEA Grapalat" w:hAnsi="GHEA Grapalat" w:cs="Sylfaen"/>
          <w:sz w:val="20"/>
          <w:szCs w:val="20"/>
          <w:lang w:val="af-ZA"/>
        </w:rPr>
        <w:t xml:space="preserve"> 12.5 </w:t>
      </w:r>
      <w:r w:rsidRPr="00BE3DCD">
        <w:rPr>
          <w:rFonts w:ascii="GHEA Grapalat" w:hAnsi="GHEA Grapalat" w:cs="Sylfaen"/>
          <w:sz w:val="20"/>
          <w:szCs w:val="20"/>
        </w:rPr>
        <w:t>կետում</w:t>
      </w:r>
      <w:r w:rsidRPr="00BE3DCD">
        <w:rPr>
          <w:rFonts w:ascii="GHEA Grapalat" w:hAnsi="GHEA Grapalat" w:cs="Sylfaen"/>
          <w:sz w:val="20"/>
          <w:szCs w:val="20"/>
          <w:lang w:val="af-ZA"/>
        </w:rPr>
        <w:t xml:space="preserve"> </w:t>
      </w:r>
      <w:r w:rsidRPr="00BE3DCD">
        <w:rPr>
          <w:rFonts w:ascii="GHEA Grapalat" w:hAnsi="GHEA Grapalat" w:cs="Sylfaen"/>
          <w:sz w:val="20"/>
          <w:szCs w:val="20"/>
        </w:rPr>
        <w:t>նշված</w:t>
      </w:r>
      <w:r w:rsidRPr="00BE3DCD">
        <w:rPr>
          <w:rFonts w:ascii="GHEA Grapalat" w:hAnsi="GHEA Grapalat" w:cs="Sylfaen"/>
          <w:sz w:val="20"/>
          <w:szCs w:val="20"/>
          <w:lang w:val="af-ZA"/>
        </w:rPr>
        <w:t xml:space="preserve"> </w:t>
      </w:r>
      <w:r w:rsidRPr="00BE3DCD">
        <w:rPr>
          <w:rFonts w:ascii="GHEA Grapalat" w:hAnsi="GHEA Grapalat" w:cs="Sylfaen"/>
          <w:sz w:val="20"/>
          <w:szCs w:val="20"/>
        </w:rPr>
        <w:t>էլեկտրոնային</w:t>
      </w:r>
      <w:r w:rsidRPr="00BE3DCD">
        <w:rPr>
          <w:rFonts w:ascii="GHEA Grapalat" w:hAnsi="GHEA Grapalat" w:cs="Sylfaen"/>
          <w:sz w:val="20"/>
          <w:szCs w:val="20"/>
          <w:lang w:val="af-ZA"/>
        </w:rPr>
        <w:t xml:space="preserve"> </w:t>
      </w:r>
      <w:r w:rsidRPr="00BE3DCD">
        <w:rPr>
          <w:rFonts w:ascii="GHEA Grapalat" w:hAnsi="GHEA Grapalat" w:cs="Sylfaen"/>
          <w:sz w:val="20"/>
          <w:szCs w:val="20"/>
        </w:rPr>
        <w:t>փոստին</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ուղարկվելու</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միջոցով</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Սույն</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կետում</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նշված</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փաստաթղթերը</w:t>
      </w:r>
      <w:r w:rsidRPr="00BE3DCD">
        <w:rPr>
          <w:rFonts w:ascii="GHEA Grapalat" w:hAnsi="GHEA Grapalat" w:cs="Sylfaen"/>
          <w:sz w:val="20"/>
          <w:szCs w:val="20"/>
          <w:lang w:val="af-ZA"/>
        </w:rPr>
        <w:t xml:space="preserve"> </w:t>
      </w:r>
      <w:r w:rsidRPr="00BE3DCD">
        <w:rPr>
          <w:rFonts w:ascii="GHEA Grapalat" w:hAnsi="GHEA Grapalat" w:cs="Sylfaen"/>
          <w:sz w:val="20"/>
          <w:szCs w:val="20"/>
        </w:rPr>
        <w:t>պ</w:t>
      </w:r>
      <w:r w:rsidRPr="00BE3DCD">
        <w:rPr>
          <w:rFonts w:ascii="GHEA Grapalat" w:hAnsi="GHEA Grapalat" w:cs="Sylfaen"/>
          <w:sz w:val="20"/>
          <w:szCs w:val="20"/>
          <w:lang w:val="ru-RU"/>
        </w:rPr>
        <w:t>ատվիրատուն</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գնումների</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հետ</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կապված</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բողոքներ</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քննող</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անձին</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ներկայացնում</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է</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նման</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պահանջ</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ստանալու</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օրվանից</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հաշված</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երկու</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աշխատանքային</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օրվա</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ընթացքում</w:t>
      </w:r>
      <w:r w:rsidRPr="00BE3DCD">
        <w:rPr>
          <w:rFonts w:ascii="GHEA Grapalat" w:hAnsi="GHEA Grapalat" w:cs="Sylfaen"/>
          <w:sz w:val="20"/>
          <w:szCs w:val="20"/>
          <w:lang w:val="af-ZA"/>
        </w:rPr>
        <w:t>:</w:t>
      </w:r>
    </w:p>
    <w:bookmarkEnd w:id="9"/>
    <w:p w:rsidR="00996C19" w:rsidRPr="00BE3DCD" w:rsidRDefault="00996C19" w:rsidP="00996C19">
      <w:pPr>
        <w:ind w:firstLine="567"/>
        <w:jc w:val="both"/>
        <w:rPr>
          <w:rFonts w:ascii="GHEA Grapalat" w:hAnsi="GHEA Grapalat" w:cs="Sylfaen"/>
          <w:sz w:val="20"/>
          <w:szCs w:val="20"/>
          <w:lang w:val="af-ZA"/>
        </w:rPr>
      </w:pPr>
      <w:r w:rsidRPr="00BE3DCD">
        <w:rPr>
          <w:rFonts w:ascii="GHEA Grapalat" w:hAnsi="GHEA Grapalat" w:cs="Sylfaen"/>
          <w:sz w:val="20"/>
          <w:szCs w:val="20"/>
          <w:lang w:val="af-ZA"/>
        </w:rPr>
        <w:t>12.</w:t>
      </w:r>
      <w:r w:rsidR="007A2E3D" w:rsidRPr="00BE3DCD">
        <w:rPr>
          <w:rFonts w:ascii="GHEA Grapalat" w:hAnsi="GHEA Grapalat" w:cs="Sylfaen"/>
          <w:sz w:val="20"/>
          <w:szCs w:val="20"/>
          <w:lang w:val="af-ZA"/>
        </w:rPr>
        <w:t>11</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Բողոքի</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վերաբերյալ</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որոշումները</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կայացվում</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են</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այնպիսի</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ընթացակարգով</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որի</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համաձայն</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բողոքը</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ներկայացրած</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անձը</w:t>
      </w:r>
      <w:r w:rsidRPr="00BE3DCD">
        <w:rPr>
          <w:rFonts w:ascii="GHEA Grapalat" w:hAnsi="GHEA Grapalat" w:cs="Sylfaen"/>
          <w:sz w:val="20"/>
          <w:szCs w:val="20"/>
          <w:lang w:val="af-ZA"/>
        </w:rPr>
        <w:t>, պ</w:t>
      </w:r>
      <w:r w:rsidRPr="00BE3DCD">
        <w:rPr>
          <w:rFonts w:ascii="GHEA Grapalat" w:hAnsi="GHEA Grapalat" w:cs="Sylfaen"/>
          <w:sz w:val="20"/>
          <w:szCs w:val="20"/>
          <w:lang w:val="ru-RU"/>
        </w:rPr>
        <w:t>ատվիրատուն</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և</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ներգրավված</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բոլոր</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կողմերն</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իրավունք</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ունենան</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ներկա</w:t>
      </w:r>
      <w:r w:rsidRPr="00BE3DCD">
        <w:rPr>
          <w:rFonts w:ascii="GHEA Grapalat" w:hAnsi="GHEA Grapalat" w:cs="Sylfaen"/>
          <w:sz w:val="20"/>
          <w:szCs w:val="20"/>
          <w:lang w:val="af-ZA"/>
        </w:rPr>
        <w:t xml:space="preserve"> լինելու </w:t>
      </w:r>
      <w:r w:rsidRPr="00BE3DCD">
        <w:rPr>
          <w:rFonts w:ascii="GHEA Grapalat" w:hAnsi="GHEA Grapalat" w:cs="Sylfaen"/>
          <w:sz w:val="20"/>
          <w:szCs w:val="20"/>
          <w:lang w:val="ru-RU"/>
        </w:rPr>
        <w:t>բողոքի</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քննության</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նպատակով</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հրավիրված</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նիստերին</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և</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ներկայացնելու</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իրենց</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տեսակետները։</w:t>
      </w:r>
    </w:p>
    <w:p w:rsidR="007A2E3D" w:rsidRPr="00BE3DCD" w:rsidRDefault="00996C19" w:rsidP="007A2E3D">
      <w:pPr>
        <w:ind w:firstLine="567"/>
        <w:jc w:val="both"/>
        <w:rPr>
          <w:rFonts w:ascii="GHEA Grapalat" w:hAnsi="GHEA Grapalat" w:cs="Sylfaen"/>
          <w:sz w:val="20"/>
          <w:szCs w:val="20"/>
          <w:lang w:val="af-ZA"/>
        </w:rPr>
      </w:pPr>
      <w:r w:rsidRPr="00BE3DCD">
        <w:rPr>
          <w:rFonts w:ascii="GHEA Grapalat" w:hAnsi="GHEA Grapalat" w:cs="Sylfaen"/>
          <w:sz w:val="20"/>
          <w:szCs w:val="20"/>
          <w:lang w:val="af-ZA"/>
        </w:rPr>
        <w:t>12.1</w:t>
      </w:r>
      <w:r w:rsidR="007A2E3D" w:rsidRPr="00BE3DCD">
        <w:rPr>
          <w:rFonts w:ascii="GHEA Grapalat" w:hAnsi="GHEA Grapalat" w:cs="Sylfaen"/>
          <w:sz w:val="20"/>
          <w:szCs w:val="20"/>
          <w:lang w:val="af-ZA"/>
        </w:rPr>
        <w:t>2</w:t>
      </w:r>
      <w:r w:rsidRPr="00BE3DCD">
        <w:rPr>
          <w:rFonts w:ascii="GHEA Grapalat" w:hAnsi="GHEA Grapalat" w:cs="Sylfaen"/>
          <w:sz w:val="20"/>
          <w:szCs w:val="20"/>
          <w:lang w:val="af-ZA"/>
        </w:rPr>
        <w:t xml:space="preserve"> </w:t>
      </w:r>
      <w:r w:rsidR="007A2E3D" w:rsidRPr="00BE3DCD">
        <w:rPr>
          <w:rFonts w:ascii="GHEA Grapalat" w:hAnsi="GHEA Grapalat" w:cs="Sylfaen"/>
          <w:sz w:val="20"/>
          <w:szCs w:val="20"/>
          <w:lang w:val="ru-RU"/>
        </w:rPr>
        <w:t>Բողոքի</w:t>
      </w:r>
      <w:r w:rsidR="007A2E3D" w:rsidRPr="00BE3DCD">
        <w:rPr>
          <w:rFonts w:ascii="GHEA Grapalat" w:hAnsi="GHEA Grapalat" w:cs="Sylfaen"/>
          <w:sz w:val="20"/>
          <w:szCs w:val="20"/>
          <w:lang w:val="af-ZA"/>
        </w:rPr>
        <w:t xml:space="preserve"> </w:t>
      </w:r>
      <w:r w:rsidR="007A2E3D" w:rsidRPr="00BE3DCD">
        <w:rPr>
          <w:rFonts w:ascii="GHEA Grapalat" w:hAnsi="GHEA Grapalat" w:cs="Sylfaen"/>
          <w:sz w:val="20"/>
          <w:szCs w:val="20"/>
          <w:lang w:val="ru-RU"/>
        </w:rPr>
        <w:t>քննությունն</w:t>
      </w:r>
      <w:r w:rsidR="007A2E3D" w:rsidRPr="00BE3DCD">
        <w:rPr>
          <w:rFonts w:ascii="GHEA Grapalat" w:hAnsi="GHEA Grapalat" w:cs="Sylfaen"/>
          <w:sz w:val="20"/>
          <w:szCs w:val="20"/>
          <w:lang w:val="af-ZA"/>
        </w:rPr>
        <w:t xml:space="preserve"> </w:t>
      </w:r>
      <w:r w:rsidR="007A2E3D" w:rsidRPr="00BE3DCD">
        <w:rPr>
          <w:rFonts w:ascii="GHEA Grapalat" w:hAnsi="GHEA Grapalat" w:cs="Sylfaen"/>
          <w:sz w:val="20"/>
          <w:szCs w:val="20"/>
          <w:lang w:val="ru-RU"/>
        </w:rPr>
        <w:t>իրականացվում</w:t>
      </w:r>
      <w:r w:rsidR="007A2E3D" w:rsidRPr="00BE3DCD">
        <w:rPr>
          <w:rFonts w:ascii="GHEA Grapalat" w:hAnsi="GHEA Grapalat" w:cs="Sylfaen"/>
          <w:sz w:val="20"/>
          <w:szCs w:val="20"/>
          <w:lang w:val="af-ZA"/>
        </w:rPr>
        <w:t xml:space="preserve"> </w:t>
      </w:r>
      <w:r w:rsidR="007A2E3D" w:rsidRPr="00BE3DCD">
        <w:rPr>
          <w:rFonts w:ascii="GHEA Grapalat" w:hAnsi="GHEA Grapalat" w:cs="Sylfaen"/>
          <w:sz w:val="20"/>
          <w:szCs w:val="20"/>
          <w:lang w:val="ru-RU"/>
        </w:rPr>
        <w:t>և</w:t>
      </w:r>
      <w:r w:rsidR="007A2E3D" w:rsidRPr="00BE3DCD">
        <w:rPr>
          <w:rFonts w:ascii="GHEA Grapalat" w:hAnsi="GHEA Grapalat" w:cs="Sylfaen"/>
          <w:sz w:val="20"/>
          <w:szCs w:val="20"/>
          <w:lang w:val="af-ZA"/>
        </w:rPr>
        <w:t xml:space="preserve"> </w:t>
      </w:r>
      <w:r w:rsidR="007A2E3D" w:rsidRPr="00BE3DCD">
        <w:rPr>
          <w:rFonts w:ascii="GHEA Grapalat" w:hAnsi="GHEA Grapalat" w:cs="Sylfaen"/>
          <w:sz w:val="20"/>
          <w:szCs w:val="20"/>
          <w:lang w:val="ru-RU"/>
        </w:rPr>
        <w:t>որոշումը</w:t>
      </w:r>
      <w:r w:rsidR="007A2E3D" w:rsidRPr="00BE3DCD">
        <w:rPr>
          <w:rFonts w:ascii="GHEA Grapalat" w:hAnsi="GHEA Grapalat" w:cs="Sylfaen"/>
          <w:sz w:val="20"/>
          <w:szCs w:val="20"/>
          <w:lang w:val="af-ZA"/>
        </w:rPr>
        <w:t xml:space="preserve"> </w:t>
      </w:r>
      <w:r w:rsidR="007A2E3D" w:rsidRPr="00BE3DCD">
        <w:rPr>
          <w:rFonts w:ascii="GHEA Grapalat" w:hAnsi="GHEA Grapalat" w:cs="Sylfaen"/>
          <w:sz w:val="20"/>
          <w:szCs w:val="20"/>
          <w:lang w:val="ru-RU"/>
        </w:rPr>
        <w:t>կայացվում</w:t>
      </w:r>
      <w:r w:rsidR="007A2E3D" w:rsidRPr="00BE3DCD">
        <w:rPr>
          <w:rFonts w:ascii="GHEA Grapalat" w:hAnsi="GHEA Grapalat" w:cs="Sylfaen"/>
          <w:sz w:val="20"/>
          <w:szCs w:val="20"/>
          <w:lang w:val="af-ZA"/>
        </w:rPr>
        <w:t xml:space="preserve"> </w:t>
      </w:r>
      <w:r w:rsidR="007A2E3D" w:rsidRPr="00BE3DCD">
        <w:rPr>
          <w:rFonts w:ascii="GHEA Grapalat" w:hAnsi="GHEA Grapalat" w:cs="Sylfaen"/>
          <w:sz w:val="20"/>
          <w:szCs w:val="20"/>
          <w:lang w:val="ru-RU"/>
        </w:rPr>
        <w:t>է</w:t>
      </w:r>
      <w:r w:rsidR="007A2E3D" w:rsidRPr="00BE3DCD">
        <w:rPr>
          <w:rFonts w:ascii="GHEA Grapalat" w:hAnsi="GHEA Grapalat" w:cs="Sylfaen"/>
          <w:sz w:val="20"/>
          <w:szCs w:val="20"/>
          <w:lang w:val="af-ZA"/>
        </w:rPr>
        <w:t xml:space="preserve"> </w:t>
      </w:r>
      <w:r w:rsidR="007A2E3D" w:rsidRPr="00BE3DCD">
        <w:rPr>
          <w:rFonts w:ascii="GHEA Grapalat" w:hAnsi="GHEA Grapalat" w:cs="Sylfaen"/>
          <w:sz w:val="20"/>
          <w:szCs w:val="20"/>
          <w:lang w:val="ru-RU"/>
        </w:rPr>
        <w:t>բողոքը</w:t>
      </w:r>
      <w:r w:rsidR="007A2E3D" w:rsidRPr="00BE3DCD">
        <w:rPr>
          <w:rFonts w:ascii="GHEA Grapalat" w:hAnsi="GHEA Grapalat" w:cs="Sylfaen"/>
          <w:sz w:val="20"/>
          <w:szCs w:val="20"/>
          <w:lang w:val="af-ZA"/>
        </w:rPr>
        <w:t xml:space="preserve"> </w:t>
      </w:r>
      <w:r w:rsidR="007A2E3D" w:rsidRPr="00BE3DCD">
        <w:rPr>
          <w:rFonts w:ascii="GHEA Grapalat" w:hAnsi="GHEA Grapalat" w:cs="Sylfaen"/>
          <w:sz w:val="20"/>
          <w:szCs w:val="20"/>
          <w:lang w:val="ru-RU"/>
        </w:rPr>
        <w:t>վարույթն</w:t>
      </w:r>
      <w:r w:rsidR="007A2E3D" w:rsidRPr="00BE3DCD">
        <w:rPr>
          <w:rFonts w:ascii="GHEA Grapalat" w:hAnsi="GHEA Grapalat" w:cs="Sylfaen"/>
          <w:sz w:val="20"/>
          <w:szCs w:val="20"/>
          <w:lang w:val="af-ZA"/>
        </w:rPr>
        <w:t xml:space="preserve"> </w:t>
      </w:r>
      <w:r w:rsidR="007A2E3D" w:rsidRPr="00BE3DCD">
        <w:rPr>
          <w:rFonts w:ascii="GHEA Grapalat" w:hAnsi="GHEA Grapalat" w:cs="Sylfaen"/>
          <w:sz w:val="20"/>
          <w:szCs w:val="20"/>
          <w:lang w:val="ru-RU"/>
        </w:rPr>
        <w:t>ընդունվելու</w:t>
      </w:r>
      <w:r w:rsidR="007A2E3D" w:rsidRPr="00BE3DCD">
        <w:rPr>
          <w:rFonts w:ascii="GHEA Grapalat" w:hAnsi="GHEA Grapalat" w:cs="Sylfaen"/>
          <w:sz w:val="20"/>
          <w:szCs w:val="20"/>
          <w:lang w:val="af-ZA"/>
        </w:rPr>
        <w:t xml:space="preserve"> </w:t>
      </w:r>
      <w:r w:rsidR="007A2E3D" w:rsidRPr="00BE3DCD">
        <w:rPr>
          <w:rFonts w:ascii="GHEA Grapalat" w:hAnsi="GHEA Grapalat" w:cs="Sylfaen"/>
          <w:sz w:val="20"/>
          <w:szCs w:val="20"/>
          <w:lang w:val="ru-RU"/>
        </w:rPr>
        <w:t>օրվանից</w:t>
      </w:r>
      <w:r w:rsidR="007A2E3D" w:rsidRPr="00BE3DCD">
        <w:rPr>
          <w:rFonts w:ascii="GHEA Grapalat" w:hAnsi="GHEA Grapalat" w:cs="Sylfaen"/>
          <w:sz w:val="20"/>
          <w:szCs w:val="20"/>
          <w:lang w:val="af-ZA"/>
        </w:rPr>
        <w:t xml:space="preserve"> </w:t>
      </w:r>
      <w:r w:rsidR="007A2E3D" w:rsidRPr="00BE3DCD">
        <w:rPr>
          <w:rFonts w:ascii="GHEA Grapalat" w:hAnsi="GHEA Grapalat" w:cs="Sylfaen"/>
          <w:sz w:val="20"/>
          <w:szCs w:val="20"/>
          <w:lang w:val="ru-RU"/>
        </w:rPr>
        <w:t>ոչ</w:t>
      </w:r>
      <w:r w:rsidR="007A2E3D" w:rsidRPr="00BE3DCD">
        <w:rPr>
          <w:rFonts w:ascii="GHEA Grapalat" w:hAnsi="GHEA Grapalat" w:cs="Sylfaen"/>
          <w:sz w:val="20"/>
          <w:szCs w:val="20"/>
          <w:lang w:val="af-ZA"/>
        </w:rPr>
        <w:t xml:space="preserve"> </w:t>
      </w:r>
      <w:r w:rsidR="007A2E3D" w:rsidRPr="00BE3DCD">
        <w:rPr>
          <w:rFonts w:ascii="GHEA Grapalat" w:hAnsi="GHEA Grapalat" w:cs="Sylfaen"/>
          <w:sz w:val="20"/>
          <w:szCs w:val="20"/>
          <w:lang w:val="ru-RU"/>
        </w:rPr>
        <w:t>ուշ</w:t>
      </w:r>
      <w:r w:rsidR="007A2E3D" w:rsidRPr="00BE3DCD">
        <w:rPr>
          <w:rFonts w:ascii="GHEA Grapalat" w:hAnsi="GHEA Grapalat" w:cs="Sylfaen"/>
          <w:sz w:val="20"/>
          <w:szCs w:val="20"/>
          <w:lang w:val="af-ZA"/>
        </w:rPr>
        <w:t xml:space="preserve"> </w:t>
      </w:r>
      <w:r w:rsidR="007A2E3D" w:rsidRPr="00BE3DCD">
        <w:rPr>
          <w:rFonts w:ascii="GHEA Grapalat" w:hAnsi="GHEA Grapalat" w:cs="Sylfaen"/>
          <w:sz w:val="20"/>
          <w:szCs w:val="20"/>
          <w:lang w:val="ru-RU"/>
        </w:rPr>
        <w:t>քան</w:t>
      </w:r>
      <w:r w:rsidR="007A2E3D" w:rsidRPr="00BE3DCD">
        <w:rPr>
          <w:rFonts w:ascii="GHEA Grapalat" w:hAnsi="GHEA Grapalat" w:cs="Sylfaen"/>
          <w:sz w:val="20"/>
          <w:szCs w:val="20"/>
          <w:lang w:val="af-ZA"/>
        </w:rPr>
        <w:t xml:space="preserve"> </w:t>
      </w:r>
      <w:r w:rsidR="007A2E3D" w:rsidRPr="00BE3DCD">
        <w:rPr>
          <w:rFonts w:ascii="GHEA Grapalat" w:hAnsi="GHEA Grapalat" w:cs="Sylfaen"/>
          <w:sz w:val="20"/>
          <w:szCs w:val="20"/>
          <w:lang w:val="ru-RU"/>
        </w:rPr>
        <w:t>քսան</w:t>
      </w:r>
      <w:r w:rsidR="007A2E3D" w:rsidRPr="00BE3DCD">
        <w:rPr>
          <w:rFonts w:ascii="GHEA Grapalat" w:hAnsi="GHEA Grapalat" w:cs="Sylfaen"/>
          <w:sz w:val="20"/>
          <w:szCs w:val="20"/>
          <w:lang w:val="af-ZA"/>
        </w:rPr>
        <w:t xml:space="preserve"> </w:t>
      </w:r>
      <w:r w:rsidR="007A2E3D" w:rsidRPr="00BE3DCD">
        <w:rPr>
          <w:rFonts w:ascii="GHEA Grapalat" w:hAnsi="GHEA Grapalat" w:cs="Sylfaen"/>
          <w:sz w:val="20"/>
          <w:szCs w:val="20"/>
          <w:lang w:val="ru-RU"/>
        </w:rPr>
        <w:t>օրացուցային</w:t>
      </w:r>
      <w:r w:rsidR="007A2E3D" w:rsidRPr="00BE3DCD">
        <w:rPr>
          <w:rFonts w:ascii="GHEA Grapalat" w:hAnsi="GHEA Grapalat" w:cs="Sylfaen"/>
          <w:sz w:val="20"/>
          <w:szCs w:val="20"/>
          <w:lang w:val="af-ZA"/>
        </w:rPr>
        <w:t xml:space="preserve"> </w:t>
      </w:r>
      <w:r w:rsidR="007A2E3D" w:rsidRPr="00BE3DCD">
        <w:rPr>
          <w:rFonts w:ascii="GHEA Grapalat" w:hAnsi="GHEA Grapalat" w:cs="Sylfaen"/>
          <w:sz w:val="20"/>
          <w:szCs w:val="20"/>
          <w:lang w:val="ru-RU"/>
        </w:rPr>
        <w:t>օրվա</w:t>
      </w:r>
      <w:r w:rsidR="007A2E3D" w:rsidRPr="00BE3DCD">
        <w:rPr>
          <w:rFonts w:ascii="GHEA Grapalat" w:hAnsi="GHEA Grapalat" w:cs="Sylfaen"/>
          <w:sz w:val="20"/>
          <w:szCs w:val="20"/>
          <w:lang w:val="af-ZA"/>
        </w:rPr>
        <w:t xml:space="preserve"> </w:t>
      </w:r>
      <w:r w:rsidR="007A2E3D" w:rsidRPr="00BE3DCD">
        <w:rPr>
          <w:rFonts w:ascii="GHEA Grapalat" w:hAnsi="GHEA Grapalat" w:cs="Sylfaen"/>
          <w:sz w:val="20"/>
          <w:szCs w:val="20"/>
          <w:lang w:val="ru-RU"/>
        </w:rPr>
        <w:t>ընթացքում</w:t>
      </w:r>
      <w:r w:rsidR="007A2E3D" w:rsidRPr="00BE3DCD">
        <w:rPr>
          <w:rFonts w:ascii="GHEA Grapalat" w:hAnsi="GHEA Grapalat" w:cs="Sylfaen"/>
          <w:sz w:val="20"/>
          <w:szCs w:val="20"/>
          <w:lang w:val="af-ZA"/>
        </w:rPr>
        <w:t xml:space="preserve">: </w:t>
      </w:r>
      <w:r w:rsidR="007A2E3D" w:rsidRPr="00BE3DCD">
        <w:rPr>
          <w:rFonts w:ascii="GHEA Grapalat" w:hAnsi="GHEA Grapalat" w:cs="Sylfaen"/>
          <w:sz w:val="20"/>
          <w:szCs w:val="20"/>
          <w:lang w:val="ru-RU"/>
        </w:rPr>
        <w:t>Նշված</w:t>
      </w:r>
      <w:r w:rsidR="007A2E3D" w:rsidRPr="00BE3DCD">
        <w:rPr>
          <w:rFonts w:ascii="GHEA Grapalat" w:hAnsi="GHEA Grapalat" w:cs="Sylfaen"/>
          <w:sz w:val="20"/>
          <w:szCs w:val="20"/>
          <w:lang w:val="af-ZA"/>
        </w:rPr>
        <w:t xml:space="preserve"> </w:t>
      </w:r>
      <w:r w:rsidR="007A2E3D" w:rsidRPr="00BE3DCD">
        <w:rPr>
          <w:rFonts w:ascii="GHEA Grapalat" w:hAnsi="GHEA Grapalat" w:cs="Sylfaen"/>
          <w:sz w:val="20"/>
          <w:szCs w:val="20"/>
          <w:lang w:val="ru-RU"/>
        </w:rPr>
        <w:t>ժամկետը</w:t>
      </w:r>
      <w:r w:rsidR="007A2E3D" w:rsidRPr="00BE3DCD">
        <w:rPr>
          <w:rFonts w:ascii="GHEA Grapalat" w:hAnsi="GHEA Grapalat" w:cs="Sylfaen"/>
          <w:sz w:val="20"/>
          <w:szCs w:val="20"/>
          <w:lang w:val="af-ZA"/>
        </w:rPr>
        <w:t xml:space="preserve"> </w:t>
      </w:r>
      <w:r w:rsidR="007A2E3D" w:rsidRPr="00BE3DCD">
        <w:rPr>
          <w:rFonts w:ascii="GHEA Grapalat" w:hAnsi="GHEA Grapalat" w:cs="Sylfaen"/>
          <w:sz w:val="20"/>
          <w:szCs w:val="20"/>
          <w:lang w:val="ru-RU"/>
        </w:rPr>
        <w:t>կարող</w:t>
      </w:r>
      <w:r w:rsidR="007A2E3D" w:rsidRPr="00BE3DCD">
        <w:rPr>
          <w:rFonts w:ascii="GHEA Grapalat" w:hAnsi="GHEA Grapalat" w:cs="Sylfaen"/>
          <w:sz w:val="20"/>
          <w:szCs w:val="20"/>
          <w:lang w:val="af-ZA"/>
        </w:rPr>
        <w:t xml:space="preserve"> </w:t>
      </w:r>
      <w:r w:rsidR="007A2E3D" w:rsidRPr="00BE3DCD">
        <w:rPr>
          <w:rFonts w:ascii="GHEA Grapalat" w:hAnsi="GHEA Grapalat" w:cs="Sylfaen"/>
          <w:sz w:val="20"/>
          <w:szCs w:val="20"/>
          <w:lang w:val="ru-RU"/>
        </w:rPr>
        <w:t>է</w:t>
      </w:r>
      <w:r w:rsidR="007A2E3D" w:rsidRPr="00BE3DCD">
        <w:rPr>
          <w:rFonts w:ascii="GHEA Grapalat" w:hAnsi="GHEA Grapalat" w:cs="Sylfaen"/>
          <w:sz w:val="20"/>
          <w:szCs w:val="20"/>
          <w:lang w:val="af-ZA"/>
        </w:rPr>
        <w:t xml:space="preserve"> </w:t>
      </w:r>
      <w:r w:rsidR="007A2E3D" w:rsidRPr="00BE3DCD">
        <w:rPr>
          <w:rFonts w:ascii="GHEA Grapalat" w:hAnsi="GHEA Grapalat" w:cs="Sylfaen"/>
          <w:sz w:val="20"/>
          <w:szCs w:val="20"/>
          <w:lang w:val="ru-RU"/>
        </w:rPr>
        <w:t>երկարաձգվել</w:t>
      </w:r>
      <w:r w:rsidR="007A2E3D" w:rsidRPr="00BE3DCD">
        <w:rPr>
          <w:rFonts w:ascii="GHEA Grapalat" w:hAnsi="GHEA Grapalat" w:cs="Sylfaen"/>
          <w:sz w:val="20"/>
          <w:szCs w:val="20"/>
          <w:lang w:val="af-ZA"/>
        </w:rPr>
        <w:t xml:space="preserve"> </w:t>
      </w:r>
      <w:r w:rsidR="007A2E3D" w:rsidRPr="00BE3DCD">
        <w:rPr>
          <w:rFonts w:ascii="GHEA Grapalat" w:hAnsi="GHEA Grapalat" w:cs="Sylfaen"/>
          <w:sz w:val="20"/>
          <w:szCs w:val="20"/>
          <w:lang w:val="ru-RU"/>
        </w:rPr>
        <w:t>մեկ</w:t>
      </w:r>
      <w:r w:rsidR="007A2E3D" w:rsidRPr="00BE3DCD">
        <w:rPr>
          <w:rFonts w:ascii="GHEA Grapalat" w:hAnsi="GHEA Grapalat" w:cs="Sylfaen"/>
          <w:sz w:val="20"/>
          <w:szCs w:val="20"/>
          <w:lang w:val="af-ZA"/>
        </w:rPr>
        <w:t xml:space="preserve"> </w:t>
      </w:r>
      <w:r w:rsidR="007A2E3D" w:rsidRPr="00BE3DCD">
        <w:rPr>
          <w:rFonts w:ascii="GHEA Grapalat" w:hAnsi="GHEA Grapalat" w:cs="Sylfaen"/>
          <w:sz w:val="20"/>
          <w:szCs w:val="20"/>
          <w:lang w:val="ru-RU"/>
        </w:rPr>
        <w:lastRenderedPageBreak/>
        <w:t>անգամ՝</w:t>
      </w:r>
      <w:r w:rsidR="007A2E3D" w:rsidRPr="00BE3DCD">
        <w:rPr>
          <w:rFonts w:ascii="GHEA Grapalat" w:hAnsi="GHEA Grapalat" w:cs="Sylfaen"/>
          <w:sz w:val="20"/>
          <w:szCs w:val="20"/>
          <w:lang w:val="af-ZA"/>
        </w:rPr>
        <w:t xml:space="preserve"> </w:t>
      </w:r>
      <w:r w:rsidR="007A2E3D" w:rsidRPr="00BE3DCD">
        <w:rPr>
          <w:rFonts w:ascii="GHEA Grapalat" w:hAnsi="GHEA Grapalat" w:cs="Sylfaen"/>
          <w:sz w:val="20"/>
          <w:szCs w:val="20"/>
          <w:lang w:val="ru-RU"/>
        </w:rPr>
        <w:t>մինչև</w:t>
      </w:r>
      <w:r w:rsidR="007A2E3D" w:rsidRPr="00BE3DCD">
        <w:rPr>
          <w:rFonts w:ascii="GHEA Grapalat" w:hAnsi="GHEA Grapalat" w:cs="Sylfaen"/>
          <w:sz w:val="20"/>
          <w:szCs w:val="20"/>
          <w:lang w:val="af-ZA"/>
        </w:rPr>
        <w:t xml:space="preserve"> </w:t>
      </w:r>
      <w:r w:rsidR="007A2E3D" w:rsidRPr="00BE3DCD">
        <w:rPr>
          <w:rFonts w:ascii="GHEA Grapalat" w:hAnsi="GHEA Grapalat" w:cs="Sylfaen"/>
          <w:sz w:val="20"/>
          <w:szCs w:val="20"/>
          <w:lang w:val="ru-RU"/>
        </w:rPr>
        <w:t>տասն</w:t>
      </w:r>
      <w:r w:rsidR="007A2E3D" w:rsidRPr="00BE3DCD">
        <w:rPr>
          <w:rFonts w:ascii="GHEA Grapalat" w:hAnsi="GHEA Grapalat" w:cs="Sylfaen"/>
          <w:sz w:val="20"/>
          <w:szCs w:val="20"/>
          <w:lang w:val="af-ZA"/>
        </w:rPr>
        <w:t xml:space="preserve"> </w:t>
      </w:r>
      <w:r w:rsidR="007A2E3D" w:rsidRPr="00BE3DCD">
        <w:rPr>
          <w:rFonts w:ascii="GHEA Grapalat" w:hAnsi="GHEA Grapalat" w:cs="Sylfaen"/>
          <w:sz w:val="20"/>
          <w:szCs w:val="20"/>
          <w:lang w:val="ru-RU"/>
        </w:rPr>
        <w:t>օր</w:t>
      </w:r>
      <w:r w:rsidR="007A2E3D" w:rsidRPr="00BE3DCD">
        <w:rPr>
          <w:rFonts w:ascii="GHEA Grapalat" w:hAnsi="GHEA Grapalat" w:cs="Sylfaen"/>
          <w:sz w:val="20"/>
          <w:szCs w:val="20"/>
        </w:rPr>
        <w:t>ա</w:t>
      </w:r>
      <w:r w:rsidR="007A2E3D" w:rsidRPr="00BE3DCD">
        <w:rPr>
          <w:rFonts w:ascii="GHEA Grapalat" w:hAnsi="GHEA Grapalat" w:cs="Sylfaen"/>
          <w:sz w:val="20"/>
          <w:szCs w:val="20"/>
          <w:lang w:val="ru-RU"/>
        </w:rPr>
        <w:t>ցուցային</w:t>
      </w:r>
      <w:r w:rsidR="007A2E3D" w:rsidRPr="00BE3DCD">
        <w:rPr>
          <w:rFonts w:ascii="GHEA Grapalat" w:hAnsi="GHEA Grapalat" w:cs="Sylfaen"/>
          <w:sz w:val="20"/>
          <w:szCs w:val="20"/>
          <w:lang w:val="af-ZA"/>
        </w:rPr>
        <w:t xml:space="preserve"> </w:t>
      </w:r>
      <w:r w:rsidR="007A2E3D" w:rsidRPr="00BE3DCD">
        <w:rPr>
          <w:rFonts w:ascii="GHEA Grapalat" w:hAnsi="GHEA Grapalat" w:cs="Sylfaen"/>
          <w:sz w:val="20"/>
          <w:szCs w:val="20"/>
          <w:lang w:val="ru-RU"/>
        </w:rPr>
        <w:t>օրով՝</w:t>
      </w:r>
      <w:r w:rsidR="007A2E3D" w:rsidRPr="00BE3DCD">
        <w:rPr>
          <w:rFonts w:ascii="GHEA Grapalat" w:hAnsi="GHEA Grapalat" w:cs="Sylfaen"/>
          <w:sz w:val="20"/>
          <w:szCs w:val="20"/>
          <w:lang w:val="af-ZA"/>
        </w:rPr>
        <w:t xml:space="preserve"> </w:t>
      </w:r>
      <w:r w:rsidR="007A2E3D" w:rsidRPr="00BE3DCD">
        <w:rPr>
          <w:rFonts w:ascii="GHEA Grapalat" w:hAnsi="GHEA Grapalat" w:cs="Sylfaen"/>
          <w:sz w:val="20"/>
          <w:szCs w:val="20"/>
        </w:rPr>
        <w:t>գնումների</w:t>
      </w:r>
      <w:r w:rsidR="007A2E3D" w:rsidRPr="00BE3DCD">
        <w:rPr>
          <w:rFonts w:ascii="GHEA Grapalat" w:hAnsi="GHEA Grapalat" w:cs="Sylfaen"/>
          <w:sz w:val="20"/>
          <w:szCs w:val="20"/>
          <w:lang w:val="af-ZA"/>
        </w:rPr>
        <w:t xml:space="preserve"> </w:t>
      </w:r>
      <w:r w:rsidR="007A2E3D" w:rsidRPr="00BE3DCD">
        <w:rPr>
          <w:rFonts w:ascii="GHEA Grapalat" w:hAnsi="GHEA Grapalat" w:cs="Sylfaen"/>
          <w:sz w:val="20"/>
          <w:szCs w:val="20"/>
        </w:rPr>
        <w:t>հետ</w:t>
      </w:r>
      <w:r w:rsidR="007A2E3D" w:rsidRPr="00BE3DCD">
        <w:rPr>
          <w:rFonts w:ascii="GHEA Grapalat" w:hAnsi="GHEA Grapalat" w:cs="Sylfaen"/>
          <w:sz w:val="20"/>
          <w:szCs w:val="20"/>
          <w:lang w:val="af-ZA"/>
        </w:rPr>
        <w:t xml:space="preserve"> </w:t>
      </w:r>
      <w:r w:rsidR="007A2E3D" w:rsidRPr="00BE3DCD">
        <w:rPr>
          <w:rFonts w:ascii="GHEA Grapalat" w:hAnsi="GHEA Grapalat" w:cs="Sylfaen"/>
          <w:sz w:val="20"/>
          <w:szCs w:val="20"/>
        </w:rPr>
        <w:t>կապված</w:t>
      </w:r>
      <w:r w:rsidR="007A2E3D" w:rsidRPr="00BE3DCD">
        <w:rPr>
          <w:rFonts w:ascii="GHEA Grapalat" w:hAnsi="GHEA Grapalat" w:cs="Sylfaen"/>
          <w:sz w:val="20"/>
          <w:szCs w:val="20"/>
          <w:lang w:val="af-ZA"/>
        </w:rPr>
        <w:t xml:space="preserve"> </w:t>
      </w:r>
      <w:r w:rsidR="007A2E3D" w:rsidRPr="00BE3DCD">
        <w:rPr>
          <w:rFonts w:ascii="GHEA Grapalat" w:hAnsi="GHEA Grapalat" w:cs="Sylfaen"/>
          <w:sz w:val="20"/>
          <w:szCs w:val="20"/>
        </w:rPr>
        <w:t>բողոքներ</w:t>
      </w:r>
      <w:r w:rsidR="007A2E3D" w:rsidRPr="00BE3DCD">
        <w:rPr>
          <w:rFonts w:ascii="GHEA Grapalat" w:hAnsi="GHEA Grapalat" w:cs="Sylfaen"/>
          <w:sz w:val="20"/>
          <w:szCs w:val="20"/>
          <w:lang w:val="af-ZA"/>
        </w:rPr>
        <w:t xml:space="preserve"> </w:t>
      </w:r>
      <w:r w:rsidR="007A2E3D" w:rsidRPr="00BE3DCD">
        <w:rPr>
          <w:rFonts w:ascii="GHEA Grapalat" w:hAnsi="GHEA Grapalat" w:cs="Sylfaen"/>
          <w:sz w:val="20"/>
          <w:szCs w:val="20"/>
        </w:rPr>
        <w:t>քննող</w:t>
      </w:r>
      <w:r w:rsidR="007A2E3D" w:rsidRPr="00BE3DCD">
        <w:rPr>
          <w:rFonts w:ascii="GHEA Grapalat" w:hAnsi="GHEA Grapalat" w:cs="Sylfaen"/>
          <w:sz w:val="20"/>
          <w:szCs w:val="20"/>
          <w:lang w:val="af-ZA"/>
        </w:rPr>
        <w:t xml:space="preserve"> </w:t>
      </w:r>
      <w:r w:rsidR="007A2E3D" w:rsidRPr="00BE3DCD">
        <w:rPr>
          <w:rFonts w:ascii="GHEA Grapalat" w:hAnsi="GHEA Grapalat" w:cs="Sylfaen"/>
          <w:sz w:val="20"/>
          <w:szCs w:val="20"/>
        </w:rPr>
        <w:t>ա</w:t>
      </w:r>
      <w:r w:rsidR="007A2E3D" w:rsidRPr="00BE3DCD">
        <w:rPr>
          <w:rFonts w:ascii="GHEA Grapalat" w:hAnsi="GHEA Grapalat" w:cs="Sylfaen"/>
          <w:sz w:val="20"/>
          <w:szCs w:val="20"/>
          <w:lang w:val="ru-RU"/>
        </w:rPr>
        <w:t>նձի</w:t>
      </w:r>
      <w:r w:rsidR="007A2E3D" w:rsidRPr="00BE3DCD">
        <w:rPr>
          <w:rFonts w:ascii="GHEA Grapalat" w:hAnsi="GHEA Grapalat" w:cs="Sylfaen"/>
          <w:sz w:val="20"/>
          <w:szCs w:val="20"/>
          <w:lang w:val="af-ZA"/>
        </w:rPr>
        <w:t xml:space="preserve"> </w:t>
      </w:r>
      <w:r w:rsidR="007A2E3D" w:rsidRPr="00BE3DCD">
        <w:rPr>
          <w:rFonts w:ascii="GHEA Grapalat" w:hAnsi="GHEA Grapalat" w:cs="Sylfaen"/>
          <w:sz w:val="20"/>
          <w:szCs w:val="20"/>
          <w:lang w:val="ru-RU"/>
        </w:rPr>
        <w:t>պատճառաբանված</w:t>
      </w:r>
      <w:r w:rsidR="007A2E3D" w:rsidRPr="00BE3DCD">
        <w:rPr>
          <w:rFonts w:ascii="GHEA Grapalat" w:hAnsi="GHEA Grapalat" w:cs="Sylfaen"/>
          <w:sz w:val="20"/>
          <w:szCs w:val="20"/>
          <w:lang w:val="af-ZA"/>
        </w:rPr>
        <w:t xml:space="preserve"> </w:t>
      </w:r>
      <w:r w:rsidR="007A2E3D" w:rsidRPr="00BE3DCD">
        <w:rPr>
          <w:rFonts w:ascii="GHEA Grapalat" w:hAnsi="GHEA Grapalat" w:cs="Sylfaen"/>
          <w:sz w:val="20"/>
          <w:szCs w:val="20"/>
          <w:lang w:val="ru-RU"/>
        </w:rPr>
        <w:t>միջանկյալ</w:t>
      </w:r>
      <w:r w:rsidR="007A2E3D" w:rsidRPr="00BE3DCD">
        <w:rPr>
          <w:rFonts w:ascii="GHEA Grapalat" w:hAnsi="GHEA Grapalat" w:cs="Sylfaen"/>
          <w:sz w:val="20"/>
          <w:szCs w:val="20"/>
          <w:lang w:val="af-ZA"/>
        </w:rPr>
        <w:t xml:space="preserve"> </w:t>
      </w:r>
      <w:r w:rsidR="007A2E3D" w:rsidRPr="00BE3DCD">
        <w:rPr>
          <w:rFonts w:ascii="GHEA Grapalat" w:hAnsi="GHEA Grapalat" w:cs="Sylfaen"/>
          <w:sz w:val="20"/>
          <w:szCs w:val="20"/>
          <w:lang w:val="ru-RU"/>
        </w:rPr>
        <w:t>որոշմամբ</w:t>
      </w:r>
      <w:r w:rsidR="007A2E3D" w:rsidRPr="00BE3DCD">
        <w:rPr>
          <w:rFonts w:ascii="GHEA Grapalat" w:hAnsi="GHEA Grapalat" w:cs="Sylfaen"/>
          <w:sz w:val="20"/>
          <w:szCs w:val="20"/>
          <w:lang w:val="af-ZA"/>
        </w:rPr>
        <w:t xml:space="preserve">: </w:t>
      </w:r>
      <w:r w:rsidR="007A2E3D" w:rsidRPr="00BE3DCD">
        <w:rPr>
          <w:rFonts w:ascii="GHEA Grapalat" w:hAnsi="GHEA Grapalat" w:cs="Sylfaen"/>
          <w:sz w:val="20"/>
          <w:szCs w:val="20"/>
          <w:lang w:val="ru-RU"/>
        </w:rPr>
        <w:t>Ընդ</w:t>
      </w:r>
      <w:r w:rsidR="007A2E3D" w:rsidRPr="00BE3DCD">
        <w:rPr>
          <w:rFonts w:ascii="GHEA Grapalat" w:hAnsi="GHEA Grapalat" w:cs="Sylfaen"/>
          <w:sz w:val="20"/>
          <w:szCs w:val="20"/>
          <w:lang w:val="af-ZA"/>
        </w:rPr>
        <w:t xml:space="preserve"> </w:t>
      </w:r>
      <w:r w:rsidR="007A2E3D" w:rsidRPr="00BE3DCD">
        <w:rPr>
          <w:rFonts w:ascii="GHEA Grapalat" w:hAnsi="GHEA Grapalat" w:cs="Sylfaen"/>
          <w:sz w:val="20"/>
          <w:szCs w:val="20"/>
          <w:lang w:val="ru-RU"/>
        </w:rPr>
        <w:t>որում</w:t>
      </w:r>
      <w:r w:rsidR="007A2E3D" w:rsidRPr="00BE3DCD">
        <w:rPr>
          <w:rFonts w:ascii="GHEA Grapalat" w:hAnsi="GHEA Grapalat" w:cs="Sylfaen"/>
          <w:sz w:val="20"/>
          <w:szCs w:val="20"/>
          <w:lang w:val="af-ZA"/>
        </w:rPr>
        <w:t xml:space="preserve"> </w:t>
      </w:r>
      <w:r w:rsidR="007A2E3D" w:rsidRPr="00BE3DCD">
        <w:rPr>
          <w:rFonts w:ascii="GHEA Grapalat" w:hAnsi="GHEA Grapalat" w:cs="Sylfaen"/>
          <w:sz w:val="20"/>
          <w:szCs w:val="20"/>
          <w:lang w:val="ru-RU"/>
        </w:rPr>
        <w:t>միջանկյալ</w:t>
      </w:r>
      <w:r w:rsidR="007A2E3D" w:rsidRPr="00BE3DCD">
        <w:rPr>
          <w:rFonts w:ascii="GHEA Grapalat" w:hAnsi="GHEA Grapalat" w:cs="Sylfaen"/>
          <w:sz w:val="20"/>
          <w:szCs w:val="20"/>
          <w:lang w:val="af-ZA"/>
        </w:rPr>
        <w:t xml:space="preserve"> </w:t>
      </w:r>
      <w:r w:rsidR="007A2E3D" w:rsidRPr="00BE3DCD">
        <w:rPr>
          <w:rFonts w:ascii="GHEA Grapalat" w:hAnsi="GHEA Grapalat" w:cs="Sylfaen"/>
          <w:sz w:val="20"/>
          <w:szCs w:val="20"/>
          <w:lang w:val="ru-RU"/>
        </w:rPr>
        <w:t>որոշումը</w:t>
      </w:r>
      <w:r w:rsidR="007A2E3D" w:rsidRPr="00BE3DCD">
        <w:rPr>
          <w:rFonts w:ascii="GHEA Grapalat" w:hAnsi="GHEA Grapalat" w:cs="Sylfaen"/>
          <w:sz w:val="20"/>
          <w:szCs w:val="20"/>
          <w:lang w:val="af-ZA"/>
        </w:rPr>
        <w:t xml:space="preserve"> </w:t>
      </w:r>
      <w:r w:rsidR="007A2E3D" w:rsidRPr="00BE3DCD">
        <w:rPr>
          <w:rFonts w:ascii="GHEA Grapalat" w:hAnsi="GHEA Grapalat" w:cs="Sylfaen"/>
          <w:sz w:val="20"/>
          <w:szCs w:val="20"/>
          <w:lang w:val="ru-RU"/>
        </w:rPr>
        <w:t>կայացնելու</w:t>
      </w:r>
      <w:r w:rsidR="007A2E3D" w:rsidRPr="00BE3DCD">
        <w:rPr>
          <w:rFonts w:ascii="GHEA Grapalat" w:hAnsi="GHEA Grapalat" w:cs="Sylfaen"/>
          <w:sz w:val="20"/>
          <w:szCs w:val="20"/>
          <w:lang w:val="af-ZA"/>
        </w:rPr>
        <w:t xml:space="preserve"> </w:t>
      </w:r>
      <w:r w:rsidR="007A2E3D" w:rsidRPr="00BE3DCD">
        <w:rPr>
          <w:rFonts w:ascii="GHEA Grapalat" w:hAnsi="GHEA Grapalat" w:cs="Sylfaen"/>
          <w:sz w:val="20"/>
          <w:szCs w:val="20"/>
          <w:lang w:val="ru-RU"/>
        </w:rPr>
        <w:t>օրը</w:t>
      </w:r>
      <w:r w:rsidR="007A2E3D" w:rsidRPr="00BE3DCD">
        <w:rPr>
          <w:rFonts w:ascii="GHEA Grapalat" w:hAnsi="GHEA Grapalat" w:cs="Sylfaen"/>
          <w:sz w:val="20"/>
          <w:szCs w:val="20"/>
          <w:lang w:val="af-ZA"/>
        </w:rPr>
        <w:t xml:space="preserve"> </w:t>
      </w:r>
      <w:r w:rsidR="007A2E3D" w:rsidRPr="00BE3DCD">
        <w:rPr>
          <w:rFonts w:ascii="GHEA Grapalat" w:hAnsi="GHEA Grapalat" w:cs="Sylfaen"/>
          <w:sz w:val="20"/>
          <w:szCs w:val="20"/>
        </w:rPr>
        <w:t>գնումների</w:t>
      </w:r>
      <w:r w:rsidR="007A2E3D" w:rsidRPr="00BE3DCD">
        <w:rPr>
          <w:rFonts w:ascii="GHEA Grapalat" w:hAnsi="GHEA Grapalat" w:cs="Sylfaen"/>
          <w:sz w:val="20"/>
          <w:szCs w:val="20"/>
          <w:lang w:val="af-ZA"/>
        </w:rPr>
        <w:t xml:space="preserve"> </w:t>
      </w:r>
      <w:r w:rsidR="007A2E3D" w:rsidRPr="00BE3DCD">
        <w:rPr>
          <w:rFonts w:ascii="GHEA Grapalat" w:hAnsi="GHEA Grapalat" w:cs="Sylfaen"/>
          <w:sz w:val="20"/>
          <w:szCs w:val="20"/>
        </w:rPr>
        <w:t>հետ</w:t>
      </w:r>
      <w:r w:rsidR="007A2E3D" w:rsidRPr="00BE3DCD">
        <w:rPr>
          <w:rFonts w:ascii="GHEA Grapalat" w:hAnsi="GHEA Grapalat" w:cs="Sylfaen"/>
          <w:sz w:val="20"/>
          <w:szCs w:val="20"/>
          <w:lang w:val="af-ZA"/>
        </w:rPr>
        <w:t xml:space="preserve"> </w:t>
      </w:r>
      <w:r w:rsidR="007A2E3D" w:rsidRPr="00BE3DCD">
        <w:rPr>
          <w:rFonts w:ascii="GHEA Grapalat" w:hAnsi="GHEA Grapalat" w:cs="Sylfaen"/>
          <w:sz w:val="20"/>
          <w:szCs w:val="20"/>
        </w:rPr>
        <w:t>կապված</w:t>
      </w:r>
      <w:r w:rsidR="007A2E3D" w:rsidRPr="00BE3DCD">
        <w:rPr>
          <w:rFonts w:ascii="GHEA Grapalat" w:hAnsi="GHEA Grapalat" w:cs="Sylfaen"/>
          <w:sz w:val="20"/>
          <w:szCs w:val="20"/>
          <w:lang w:val="af-ZA"/>
        </w:rPr>
        <w:t xml:space="preserve"> </w:t>
      </w:r>
      <w:r w:rsidR="007A2E3D" w:rsidRPr="00BE3DCD">
        <w:rPr>
          <w:rFonts w:ascii="GHEA Grapalat" w:hAnsi="GHEA Grapalat" w:cs="Sylfaen"/>
          <w:sz w:val="20"/>
          <w:szCs w:val="20"/>
        </w:rPr>
        <w:t>բողոքներ</w:t>
      </w:r>
      <w:r w:rsidR="007A2E3D" w:rsidRPr="00BE3DCD">
        <w:rPr>
          <w:rFonts w:ascii="GHEA Grapalat" w:hAnsi="GHEA Grapalat" w:cs="Sylfaen"/>
          <w:sz w:val="20"/>
          <w:szCs w:val="20"/>
          <w:lang w:val="af-ZA"/>
        </w:rPr>
        <w:t xml:space="preserve"> </w:t>
      </w:r>
      <w:r w:rsidR="007A2E3D" w:rsidRPr="00BE3DCD">
        <w:rPr>
          <w:rFonts w:ascii="GHEA Grapalat" w:hAnsi="GHEA Grapalat" w:cs="Sylfaen"/>
          <w:sz w:val="20"/>
          <w:szCs w:val="20"/>
        </w:rPr>
        <w:t>քննող</w:t>
      </w:r>
      <w:r w:rsidR="007A2E3D" w:rsidRPr="00BE3DCD">
        <w:rPr>
          <w:rFonts w:ascii="GHEA Grapalat" w:hAnsi="GHEA Grapalat" w:cs="Sylfaen"/>
          <w:sz w:val="20"/>
          <w:szCs w:val="20"/>
          <w:lang w:val="af-ZA"/>
        </w:rPr>
        <w:t xml:space="preserve"> </w:t>
      </w:r>
      <w:r w:rsidR="007A2E3D" w:rsidRPr="00BE3DCD">
        <w:rPr>
          <w:rFonts w:ascii="GHEA Grapalat" w:hAnsi="GHEA Grapalat" w:cs="Sylfaen"/>
          <w:sz w:val="20"/>
          <w:szCs w:val="20"/>
        </w:rPr>
        <w:t>ա</w:t>
      </w:r>
      <w:r w:rsidR="007A2E3D" w:rsidRPr="00BE3DCD">
        <w:rPr>
          <w:rFonts w:ascii="GHEA Grapalat" w:hAnsi="GHEA Grapalat" w:cs="Sylfaen"/>
          <w:sz w:val="20"/>
          <w:szCs w:val="20"/>
          <w:lang w:val="ru-RU"/>
        </w:rPr>
        <w:t>նձն</w:t>
      </w:r>
      <w:r w:rsidR="007A2E3D" w:rsidRPr="00BE3DCD">
        <w:rPr>
          <w:rFonts w:ascii="GHEA Grapalat" w:hAnsi="GHEA Grapalat" w:cs="Sylfaen"/>
          <w:sz w:val="20"/>
          <w:szCs w:val="20"/>
          <w:lang w:val="af-ZA"/>
        </w:rPr>
        <w:t xml:space="preserve"> </w:t>
      </w:r>
      <w:r w:rsidR="007A2E3D" w:rsidRPr="00BE3DCD">
        <w:rPr>
          <w:rFonts w:ascii="GHEA Grapalat" w:hAnsi="GHEA Grapalat" w:cs="Sylfaen"/>
          <w:sz w:val="20"/>
          <w:szCs w:val="20"/>
          <w:lang w:val="ru-RU"/>
        </w:rPr>
        <w:t>ապահովում</w:t>
      </w:r>
      <w:r w:rsidR="007A2E3D" w:rsidRPr="00BE3DCD">
        <w:rPr>
          <w:rFonts w:ascii="GHEA Grapalat" w:hAnsi="GHEA Grapalat" w:cs="Sylfaen"/>
          <w:sz w:val="20"/>
          <w:szCs w:val="20"/>
          <w:lang w:val="af-ZA"/>
        </w:rPr>
        <w:t xml:space="preserve"> </w:t>
      </w:r>
      <w:r w:rsidR="007A2E3D" w:rsidRPr="00BE3DCD">
        <w:rPr>
          <w:rFonts w:ascii="GHEA Grapalat" w:hAnsi="GHEA Grapalat" w:cs="Sylfaen"/>
          <w:sz w:val="20"/>
          <w:szCs w:val="20"/>
          <w:lang w:val="ru-RU"/>
        </w:rPr>
        <w:t>է</w:t>
      </w:r>
      <w:r w:rsidR="007A2E3D" w:rsidRPr="00BE3DCD">
        <w:rPr>
          <w:rFonts w:ascii="GHEA Grapalat" w:hAnsi="GHEA Grapalat" w:cs="Sylfaen"/>
          <w:sz w:val="20"/>
          <w:szCs w:val="20"/>
          <w:lang w:val="af-ZA"/>
        </w:rPr>
        <w:t xml:space="preserve"> </w:t>
      </w:r>
      <w:r w:rsidR="007A2E3D" w:rsidRPr="00BE3DCD">
        <w:rPr>
          <w:rFonts w:ascii="GHEA Grapalat" w:hAnsi="GHEA Grapalat" w:cs="Sylfaen"/>
          <w:sz w:val="20"/>
          <w:szCs w:val="20"/>
          <w:lang w:val="ru-RU"/>
        </w:rPr>
        <w:t>դրա</w:t>
      </w:r>
      <w:r w:rsidR="007A2E3D" w:rsidRPr="00BE3DCD">
        <w:rPr>
          <w:rFonts w:ascii="GHEA Grapalat" w:hAnsi="GHEA Grapalat" w:cs="Sylfaen"/>
          <w:sz w:val="20"/>
          <w:szCs w:val="20"/>
          <w:lang w:val="af-ZA"/>
        </w:rPr>
        <w:t xml:space="preserve"> </w:t>
      </w:r>
      <w:r w:rsidR="007A2E3D" w:rsidRPr="00BE3DCD">
        <w:rPr>
          <w:rFonts w:ascii="GHEA Grapalat" w:hAnsi="GHEA Grapalat" w:cs="Sylfaen"/>
          <w:sz w:val="20"/>
          <w:szCs w:val="20"/>
          <w:lang w:val="ru-RU"/>
        </w:rPr>
        <w:t>մասին</w:t>
      </w:r>
      <w:r w:rsidR="007A2E3D" w:rsidRPr="00BE3DCD">
        <w:rPr>
          <w:rFonts w:ascii="GHEA Grapalat" w:hAnsi="GHEA Grapalat" w:cs="Sylfaen"/>
          <w:sz w:val="20"/>
          <w:szCs w:val="20"/>
          <w:lang w:val="af-ZA"/>
        </w:rPr>
        <w:t xml:space="preserve"> </w:t>
      </w:r>
      <w:r w:rsidR="007A2E3D" w:rsidRPr="00BE3DCD">
        <w:rPr>
          <w:rFonts w:ascii="GHEA Grapalat" w:hAnsi="GHEA Grapalat" w:cs="Sylfaen"/>
          <w:sz w:val="20"/>
          <w:szCs w:val="20"/>
          <w:lang w:val="ru-RU"/>
        </w:rPr>
        <w:t>համապատասխան</w:t>
      </w:r>
      <w:r w:rsidR="007A2E3D" w:rsidRPr="00BE3DCD">
        <w:rPr>
          <w:rFonts w:ascii="GHEA Grapalat" w:hAnsi="GHEA Grapalat" w:cs="Sylfaen"/>
          <w:sz w:val="20"/>
          <w:szCs w:val="20"/>
          <w:lang w:val="af-ZA"/>
        </w:rPr>
        <w:t xml:space="preserve"> </w:t>
      </w:r>
      <w:r w:rsidR="007A2E3D" w:rsidRPr="00BE3DCD">
        <w:rPr>
          <w:rFonts w:ascii="GHEA Grapalat" w:hAnsi="GHEA Grapalat" w:cs="Sylfaen"/>
          <w:sz w:val="20"/>
          <w:szCs w:val="20"/>
          <w:lang w:val="ru-RU"/>
        </w:rPr>
        <w:t>հայտարարության</w:t>
      </w:r>
      <w:r w:rsidR="007A2E3D" w:rsidRPr="00BE3DCD">
        <w:rPr>
          <w:rFonts w:ascii="GHEA Grapalat" w:hAnsi="GHEA Grapalat" w:cs="Sylfaen"/>
          <w:sz w:val="20"/>
          <w:szCs w:val="20"/>
          <w:lang w:val="af-ZA"/>
        </w:rPr>
        <w:t xml:space="preserve"> </w:t>
      </w:r>
      <w:r w:rsidR="007A2E3D" w:rsidRPr="00BE3DCD">
        <w:rPr>
          <w:rFonts w:ascii="GHEA Grapalat" w:hAnsi="GHEA Grapalat" w:cs="Sylfaen"/>
          <w:sz w:val="20"/>
          <w:szCs w:val="20"/>
          <w:lang w:val="ru-RU"/>
        </w:rPr>
        <w:t>հրապարակումը</w:t>
      </w:r>
      <w:r w:rsidR="007A2E3D" w:rsidRPr="00BE3DCD">
        <w:rPr>
          <w:rFonts w:ascii="GHEA Grapalat" w:hAnsi="GHEA Grapalat" w:cs="Sylfaen"/>
          <w:sz w:val="20"/>
          <w:szCs w:val="20"/>
          <w:lang w:val="af-ZA"/>
        </w:rPr>
        <w:t xml:space="preserve"> </w:t>
      </w:r>
      <w:r w:rsidR="007A2E3D" w:rsidRPr="00BE3DCD">
        <w:rPr>
          <w:rFonts w:ascii="GHEA Grapalat" w:hAnsi="GHEA Grapalat" w:cs="Sylfaen"/>
          <w:sz w:val="20"/>
          <w:szCs w:val="20"/>
          <w:lang w:val="ru-RU"/>
        </w:rPr>
        <w:t>տեղեկագրում</w:t>
      </w:r>
      <w:r w:rsidR="007A2E3D" w:rsidRPr="00BE3DCD">
        <w:rPr>
          <w:rFonts w:ascii="GHEA Grapalat" w:hAnsi="GHEA Grapalat" w:cs="Sylfaen"/>
          <w:sz w:val="20"/>
          <w:szCs w:val="20"/>
          <w:lang w:val="af-ZA"/>
        </w:rPr>
        <w:t>:</w:t>
      </w:r>
    </w:p>
    <w:p w:rsidR="00996C19" w:rsidRPr="00BE3DCD" w:rsidRDefault="00996C19" w:rsidP="00996C19">
      <w:pPr>
        <w:ind w:firstLine="567"/>
        <w:jc w:val="both"/>
        <w:rPr>
          <w:rFonts w:ascii="GHEA Grapalat" w:hAnsi="GHEA Grapalat" w:cs="Sylfaen"/>
          <w:sz w:val="20"/>
          <w:szCs w:val="20"/>
          <w:lang w:val="af-ZA"/>
        </w:rPr>
      </w:pPr>
      <w:r w:rsidRPr="00BE3DCD">
        <w:rPr>
          <w:rFonts w:ascii="GHEA Grapalat" w:hAnsi="GHEA Grapalat" w:cs="Sylfaen"/>
          <w:sz w:val="20"/>
          <w:szCs w:val="20"/>
          <w:lang w:val="ru-RU"/>
        </w:rPr>
        <w:t>Գնումների</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հետ</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կապված</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բողոքներ</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քննող</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անձի</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որոշումն</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իրավապարտադիր</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է</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որը</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կարող</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է</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փոփոխվել</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կամ</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վերացվել</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այդ</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թվում՝</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մասնակի</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միայն</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դատարանի</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կողմից</w:t>
      </w:r>
      <w:r w:rsidRPr="00BE3DCD">
        <w:rPr>
          <w:rFonts w:ascii="GHEA Grapalat" w:hAnsi="GHEA Grapalat" w:cs="Sylfaen"/>
          <w:sz w:val="20"/>
          <w:szCs w:val="20"/>
          <w:lang w:val="af-ZA"/>
        </w:rPr>
        <w:t>:</w:t>
      </w:r>
    </w:p>
    <w:p w:rsidR="00996C19" w:rsidRPr="00BE3DCD" w:rsidRDefault="00996C19" w:rsidP="00996C19">
      <w:pPr>
        <w:ind w:firstLine="567"/>
        <w:jc w:val="both"/>
        <w:rPr>
          <w:rFonts w:ascii="GHEA Grapalat" w:hAnsi="GHEA Grapalat" w:cs="Sylfaen"/>
          <w:sz w:val="20"/>
          <w:szCs w:val="20"/>
          <w:lang w:val="af-ZA"/>
        </w:rPr>
      </w:pPr>
      <w:r w:rsidRPr="00BE3DCD">
        <w:rPr>
          <w:rFonts w:ascii="GHEA Grapalat" w:hAnsi="GHEA Grapalat" w:cs="Sylfaen"/>
          <w:sz w:val="20"/>
          <w:szCs w:val="20"/>
          <w:lang w:val="af-ZA"/>
        </w:rPr>
        <w:t>12.1</w:t>
      </w:r>
      <w:r w:rsidR="007A2E3D" w:rsidRPr="00BE3DCD">
        <w:rPr>
          <w:rFonts w:ascii="GHEA Grapalat" w:hAnsi="GHEA Grapalat" w:cs="Sylfaen"/>
          <w:sz w:val="20"/>
          <w:szCs w:val="20"/>
          <w:lang w:val="af-ZA"/>
        </w:rPr>
        <w:t>3</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Գնումների</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հետ</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կապված</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բողոքներ</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քննող</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անձը</w:t>
      </w:r>
      <w:r w:rsidRPr="00BE3DCD">
        <w:rPr>
          <w:rFonts w:ascii="GHEA Grapalat" w:hAnsi="GHEA Grapalat" w:cs="Sylfaen"/>
          <w:sz w:val="20"/>
          <w:szCs w:val="20"/>
          <w:lang w:val="af-ZA"/>
        </w:rPr>
        <w:t>`</w:t>
      </w:r>
    </w:p>
    <w:p w:rsidR="00996C19" w:rsidRPr="00BE3DCD" w:rsidRDefault="00996C19" w:rsidP="00996C19">
      <w:pPr>
        <w:ind w:firstLine="720"/>
        <w:jc w:val="both"/>
        <w:rPr>
          <w:rFonts w:ascii="GHEA Grapalat" w:hAnsi="GHEA Grapalat" w:cs="Sylfaen"/>
          <w:sz w:val="20"/>
          <w:szCs w:val="20"/>
          <w:lang w:val="af-ZA"/>
        </w:rPr>
      </w:pPr>
      <w:r w:rsidRPr="00BE3DCD">
        <w:rPr>
          <w:rFonts w:ascii="GHEA Grapalat" w:hAnsi="GHEA Grapalat" w:cs="Sylfaen"/>
          <w:sz w:val="20"/>
          <w:szCs w:val="20"/>
          <w:lang w:val="af-ZA"/>
        </w:rPr>
        <w:t xml:space="preserve">1) </w:t>
      </w:r>
      <w:r w:rsidRPr="00BE3DCD">
        <w:rPr>
          <w:rFonts w:ascii="GHEA Grapalat" w:hAnsi="GHEA Grapalat" w:cs="Sylfaen"/>
          <w:sz w:val="20"/>
          <w:szCs w:val="20"/>
        </w:rPr>
        <w:t>իրավունք</w:t>
      </w:r>
      <w:r w:rsidRPr="00BE3DCD">
        <w:rPr>
          <w:rFonts w:ascii="GHEA Grapalat" w:hAnsi="GHEA Grapalat" w:cs="Sylfaen"/>
          <w:sz w:val="20"/>
          <w:szCs w:val="20"/>
          <w:lang w:val="af-ZA"/>
        </w:rPr>
        <w:t xml:space="preserve"> </w:t>
      </w:r>
      <w:r w:rsidRPr="00BE3DCD">
        <w:rPr>
          <w:rFonts w:ascii="GHEA Grapalat" w:hAnsi="GHEA Grapalat" w:cs="Sylfaen"/>
          <w:sz w:val="20"/>
          <w:szCs w:val="20"/>
        </w:rPr>
        <w:t>ունի</w:t>
      </w:r>
      <w:r w:rsidRPr="00BE3DCD" w:rsidDel="00B90C4B">
        <w:rPr>
          <w:rFonts w:ascii="GHEA Grapalat" w:hAnsi="GHEA Grapalat" w:cs="Sylfaen"/>
          <w:sz w:val="20"/>
          <w:szCs w:val="20"/>
          <w:lang w:val="af-ZA"/>
        </w:rPr>
        <w:t xml:space="preserve"> </w:t>
      </w:r>
      <w:r w:rsidRPr="00BE3DCD">
        <w:rPr>
          <w:rFonts w:ascii="GHEA Grapalat" w:hAnsi="GHEA Grapalat" w:cs="Sylfaen"/>
          <w:sz w:val="20"/>
          <w:szCs w:val="20"/>
        </w:rPr>
        <w:t>պատվիրատուի</w:t>
      </w:r>
      <w:r w:rsidRPr="00BE3DCD">
        <w:rPr>
          <w:rFonts w:ascii="GHEA Grapalat" w:hAnsi="GHEA Grapalat" w:cs="Sylfaen"/>
          <w:sz w:val="20"/>
          <w:szCs w:val="20"/>
          <w:lang w:val="af-ZA"/>
        </w:rPr>
        <w:t xml:space="preserve"> </w:t>
      </w:r>
      <w:r w:rsidRPr="00BE3DCD">
        <w:rPr>
          <w:rFonts w:ascii="GHEA Grapalat" w:hAnsi="GHEA Grapalat" w:cs="Sylfaen"/>
          <w:sz w:val="20"/>
          <w:szCs w:val="20"/>
        </w:rPr>
        <w:t>և</w:t>
      </w:r>
      <w:r w:rsidRPr="00BE3DCD">
        <w:rPr>
          <w:rFonts w:ascii="GHEA Grapalat" w:hAnsi="GHEA Grapalat" w:cs="Sylfaen"/>
          <w:sz w:val="20"/>
          <w:szCs w:val="20"/>
          <w:lang w:val="af-ZA"/>
        </w:rPr>
        <w:t xml:space="preserve"> </w:t>
      </w:r>
      <w:r w:rsidRPr="00BE3DCD">
        <w:rPr>
          <w:rFonts w:ascii="GHEA Grapalat" w:hAnsi="GHEA Grapalat" w:cs="Sylfaen"/>
          <w:sz w:val="20"/>
          <w:szCs w:val="20"/>
        </w:rPr>
        <w:t>հանձնաժողովի</w:t>
      </w:r>
      <w:r w:rsidRPr="00BE3DCD">
        <w:rPr>
          <w:rFonts w:ascii="GHEA Grapalat" w:hAnsi="GHEA Grapalat" w:cs="Sylfaen"/>
          <w:sz w:val="20"/>
          <w:szCs w:val="20"/>
          <w:lang w:val="af-ZA"/>
        </w:rPr>
        <w:t xml:space="preserve"> </w:t>
      </w:r>
      <w:r w:rsidRPr="00BE3DCD">
        <w:rPr>
          <w:rFonts w:ascii="GHEA Grapalat" w:hAnsi="GHEA Grapalat" w:cs="Sylfaen"/>
          <w:sz w:val="20"/>
          <w:szCs w:val="20"/>
        </w:rPr>
        <w:t>գործողությունների</w:t>
      </w:r>
      <w:r w:rsidRPr="00BE3DCD">
        <w:rPr>
          <w:rFonts w:ascii="GHEA Grapalat" w:hAnsi="GHEA Grapalat" w:cs="Sylfaen"/>
          <w:sz w:val="20"/>
          <w:szCs w:val="20"/>
          <w:lang w:val="af-ZA"/>
        </w:rPr>
        <w:t xml:space="preserve"> </w:t>
      </w:r>
      <w:r w:rsidRPr="00BE3DCD">
        <w:rPr>
          <w:rFonts w:ascii="GHEA Grapalat" w:hAnsi="GHEA Grapalat" w:cs="Sylfaen"/>
          <w:sz w:val="20"/>
          <w:szCs w:val="20"/>
        </w:rPr>
        <w:t>կամ</w:t>
      </w:r>
      <w:r w:rsidRPr="00BE3DCD">
        <w:rPr>
          <w:rFonts w:ascii="GHEA Grapalat" w:hAnsi="GHEA Grapalat" w:cs="Sylfaen"/>
          <w:sz w:val="20"/>
          <w:szCs w:val="20"/>
          <w:lang w:val="af-ZA"/>
        </w:rPr>
        <w:t xml:space="preserve"> </w:t>
      </w:r>
      <w:r w:rsidRPr="00BE3DCD">
        <w:rPr>
          <w:rFonts w:ascii="GHEA Grapalat" w:hAnsi="GHEA Grapalat" w:cs="Sylfaen"/>
          <w:sz w:val="20"/>
          <w:szCs w:val="20"/>
        </w:rPr>
        <w:t>անգործության</w:t>
      </w:r>
      <w:r w:rsidRPr="00BE3DCD">
        <w:rPr>
          <w:rFonts w:ascii="GHEA Grapalat" w:hAnsi="GHEA Grapalat" w:cs="Sylfaen"/>
          <w:sz w:val="20"/>
          <w:szCs w:val="20"/>
          <w:lang w:val="af-ZA"/>
        </w:rPr>
        <w:t xml:space="preserve"> </w:t>
      </w:r>
      <w:r w:rsidRPr="00BE3DCD">
        <w:rPr>
          <w:rFonts w:ascii="GHEA Grapalat" w:hAnsi="GHEA Grapalat" w:cs="Sylfaen"/>
          <w:sz w:val="20"/>
          <w:szCs w:val="20"/>
        </w:rPr>
        <w:t>վերաբերյալ</w:t>
      </w:r>
      <w:r w:rsidRPr="00BE3DCD">
        <w:rPr>
          <w:rFonts w:ascii="GHEA Grapalat" w:hAnsi="GHEA Grapalat" w:cs="Sylfaen"/>
          <w:sz w:val="20"/>
          <w:szCs w:val="20"/>
          <w:lang w:val="af-ZA"/>
        </w:rPr>
        <w:t xml:space="preserve"> </w:t>
      </w:r>
      <w:r w:rsidRPr="00BE3DCD">
        <w:rPr>
          <w:rFonts w:ascii="GHEA Grapalat" w:hAnsi="GHEA Grapalat" w:cs="Sylfaen"/>
          <w:sz w:val="20"/>
          <w:szCs w:val="20"/>
        </w:rPr>
        <w:t>ընդունելու</w:t>
      </w:r>
      <w:r w:rsidRPr="00BE3DCD">
        <w:rPr>
          <w:rFonts w:ascii="GHEA Grapalat" w:hAnsi="GHEA Grapalat" w:cs="Sylfaen"/>
          <w:sz w:val="20"/>
          <w:szCs w:val="20"/>
          <w:lang w:val="af-ZA"/>
        </w:rPr>
        <w:t xml:space="preserve"> </w:t>
      </w:r>
      <w:r w:rsidRPr="00BE3DCD">
        <w:rPr>
          <w:rFonts w:ascii="GHEA Grapalat" w:hAnsi="GHEA Grapalat" w:cs="Sylfaen"/>
          <w:sz w:val="20"/>
          <w:szCs w:val="20"/>
        </w:rPr>
        <w:t>հետևյալ</w:t>
      </w:r>
      <w:r w:rsidRPr="00BE3DCD">
        <w:rPr>
          <w:rFonts w:ascii="GHEA Grapalat" w:hAnsi="GHEA Grapalat" w:cs="Sylfaen"/>
          <w:sz w:val="20"/>
          <w:szCs w:val="20"/>
          <w:lang w:val="af-ZA"/>
        </w:rPr>
        <w:t xml:space="preserve"> </w:t>
      </w:r>
      <w:r w:rsidRPr="00BE3DCD">
        <w:rPr>
          <w:rFonts w:ascii="GHEA Grapalat" w:hAnsi="GHEA Grapalat" w:cs="Sylfaen"/>
          <w:sz w:val="20"/>
          <w:szCs w:val="20"/>
        </w:rPr>
        <w:t>որոշումները</w:t>
      </w:r>
      <w:r w:rsidRPr="00BE3DCD">
        <w:rPr>
          <w:rFonts w:ascii="GHEA Grapalat" w:hAnsi="GHEA Grapalat" w:cs="Sylfaen"/>
          <w:sz w:val="20"/>
          <w:szCs w:val="20"/>
          <w:lang w:val="af-ZA"/>
        </w:rPr>
        <w:t>.</w:t>
      </w:r>
    </w:p>
    <w:p w:rsidR="00996C19" w:rsidRPr="00BE3DCD" w:rsidRDefault="00996C19" w:rsidP="00996C19">
      <w:pPr>
        <w:ind w:firstLine="720"/>
        <w:jc w:val="both"/>
        <w:rPr>
          <w:rFonts w:ascii="GHEA Grapalat" w:hAnsi="GHEA Grapalat" w:cs="Sylfaen"/>
          <w:sz w:val="20"/>
          <w:szCs w:val="20"/>
          <w:lang w:val="af-ZA"/>
        </w:rPr>
      </w:pPr>
      <w:r w:rsidRPr="00BE3DCD">
        <w:rPr>
          <w:rFonts w:ascii="GHEA Grapalat" w:hAnsi="GHEA Grapalat" w:cs="Sylfaen"/>
          <w:sz w:val="20"/>
          <w:szCs w:val="20"/>
        </w:rPr>
        <w:t>ա</w:t>
      </w:r>
      <w:r w:rsidRPr="00BE3DCD">
        <w:rPr>
          <w:rFonts w:ascii="GHEA Grapalat" w:hAnsi="GHEA Grapalat" w:cs="Sylfaen"/>
          <w:sz w:val="20"/>
          <w:szCs w:val="20"/>
          <w:lang w:val="af-ZA"/>
        </w:rPr>
        <w:t xml:space="preserve">. </w:t>
      </w:r>
      <w:r w:rsidRPr="00BE3DCD">
        <w:rPr>
          <w:rFonts w:ascii="GHEA Grapalat" w:hAnsi="GHEA Grapalat" w:cs="Sylfaen"/>
          <w:sz w:val="20"/>
          <w:szCs w:val="20"/>
        </w:rPr>
        <w:t>արգելելու</w:t>
      </w:r>
      <w:r w:rsidRPr="00BE3DCD">
        <w:rPr>
          <w:rFonts w:ascii="GHEA Grapalat" w:hAnsi="GHEA Grapalat" w:cs="Sylfaen"/>
          <w:sz w:val="20"/>
          <w:szCs w:val="20"/>
          <w:lang w:val="af-ZA"/>
        </w:rPr>
        <w:t xml:space="preserve"> </w:t>
      </w:r>
      <w:r w:rsidRPr="00BE3DCD">
        <w:rPr>
          <w:rFonts w:ascii="GHEA Grapalat" w:hAnsi="GHEA Grapalat" w:cs="Sylfaen"/>
          <w:sz w:val="20"/>
          <w:szCs w:val="20"/>
        </w:rPr>
        <w:t>կատարել</w:t>
      </w:r>
      <w:r w:rsidRPr="00BE3DCD">
        <w:rPr>
          <w:rFonts w:ascii="GHEA Grapalat" w:hAnsi="GHEA Grapalat" w:cs="Sylfaen"/>
          <w:sz w:val="20"/>
          <w:szCs w:val="20"/>
          <w:lang w:val="af-ZA"/>
        </w:rPr>
        <w:t xml:space="preserve"> </w:t>
      </w:r>
      <w:r w:rsidRPr="00BE3DCD">
        <w:rPr>
          <w:rFonts w:ascii="GHEA Grapalat" w:hAnsi="GHEA Grapalat" w:cs="Sylfaen"/>
          <w:sz w:val="20"/>
          <w:szCs w:val="20"/>
        </w:rPr>
        <w:t>որոշակի</w:t>
      </w:r>
      <w:r w:rsidRPr="00BE3DCD">
        <w:rPr>
          <w:rFonts w:ascii="GHEA Grapalat" w:hAnsi="GHEA Grapalat" w:cs="Sylfaen"/>
          <w:sz w:val="20"/>
          <w:szCs w:val="20"/>
          <w:lang w:val="af-ZA"/>
        </w:rPr>
        <w:t xml:space="preserve"> </w:t>
      </w:r>
      <w:r w:rsidRPr="00BE3DCD">
        <w:rPr>
          <w:rFonts w:ascii="GHEA Grapalat" w:hAnsi="GHEA Grapalat" w:cs="Sylfaen"/>
          <w:sz w:val="20"/>
          <w:szCs w:val="20"/>
        </w:rPr>
        <w:t>գործողություններ</w:t>
      </w:r>
      <w:r w:rsidRPr="00BE3DCD">
        <w:rPr>
          <w:rFonts w:ascii="GHEA Grapalat" w:hAnsi="GHEA Grapalat" w:cs="Sylfaen"/>
          <w:sz w:val="20"/>
          <w:szCs w:val="20"/>
          <w:lang w:val="af-ZA"/>
        </w:rPr>
        <w:t xml:space="preserve"> </w:t>
      </w:r>
      <w:r w:rsidRPr="00BE3DCD">
        <w:rPr>
          <w:rFonts w:ascii="GHEA Grapalat" w:hAnsi="GHEA Grapalat" w:cs="Sylfaen"/>
          <w:sz w:val="20"/>
          <w:szCs w:val="20"/>
        </w:rPr>
        <w:t>և</w:t>
      </w:r>
      <w:r w:rsidRPr="00BE3DCD">
        <w:rPr>
          <w:rFonts w:ascii="GHEA Grapalat" w:hAnsi="GHEA Grapalat" w:cs="Sylfaen"/>
          <w:sz w:val="20"/>
          <w:szCs w:val="20"/>
          <w:lang w:val="af-ZA"/>
        </w:rPr>
        <w:t xml:space="preserve"> </w:t>
      </w:r>
      <w:r w:rsidRPr="00BE3DCD">
        <w:rPr>
          <w:rFonts w:ascii="GHEA Grapalat" w:hAnsi="GHEA Grapalat" w:cs="Sylfaen"/>
          <w:sz w:val="20"/>
          <w:szCs w:val="20"/>
        </w:rPr>
        <w:t>ընդունել</w:t>
      </w:r>
      <w:r w:rsidRPr="00BE3DCD">
        <w:rPr>
          <w:rFonts w:ascii="GHEA Grapalat" w:hAnsi="GHEA Grapalat" w:cs="Sylfaen"/>
          <w:sz w:val="20"/>
          <w:szCs w:val="20"/>
          <w:lang w:val="af-ZA"/>
        </w:rPr>
        <w:t xml:space="preserve"> </w:t>
      </w:r>
      <w:r w:rsidRPr="00BE3DCD">
        <w:rPr>
          <w:rFonts w:ascii="GHEA Grapalat" w:hAnsi="GHEA Grapalat" w:cs="Sylfaen"/>
          <w:sz w:val="20"/>
          <w:szCs w:val="20"/>
        </w:rPr>
        <w:t>որոշումներ</w:t>
      </w:r>
      <w:r w:rsidRPr="00BE3DCD">
        <w:rPr>
          <w:rFonts w:ascii="GHEA Grapalat" w:hAnsi="GHEA Grapalat" w:cs="Sylfaen"/>
          <w:sz w:val="20"/>
          <w:szCs w:val="20"/>
          <w:lang w:val="af-ZA"/>
        </w:rPr>
        <w:t>,</w:t>
      </w:r>
    </w:p>
    <w:p w:rsidR="00996C19" w:rsidRPr="00BE3DCD" w:rsidRDefault="00996C19" w:rsidP="00996C19">
      <w:pPr>
        <w:ind w:firstLine="720"/>
        <w:jc w:val="both"/>
        <w:rPr>
          <w:rFonts w:ascii="GHEA Grapalat" w:hAnsi="GHEA Grapalat" w:cs="Sylfaen"/>
          <w:sz w:val="20"/>
          <w:szCs w:val="20"/>
          <w:lang w:val="af-ZA"/>
        </w:rPr>
      </w:pPr>
      <w:r w:rsidRPr="00BE3DCD">
        <w:rPr>
          <w:rFonts w:ascii="GHEA Grapalat" w:hAnsi="GHEA Grapalat" w:cs="Sylfaen"/>
          <w:sz w:val="20"/>
          <w:szCs w:val="20"/>
        </w:rPr>
        <w:t>բ</w:t>
      </w:r>
      <w:r w:rsidRPr="00BE3DCD">
        <w:rPr>
          <w:rFonts w:ascii="GHEA Grapalat" w:hAnsi="GHEA Grapalat" w:cs="Sylfaen"/>
          <w:sz w:val="20"/>
          <w:szCs w:val="20"/>
          <w:lang w:val="af-ZA"/>
        </w:rPr>
        <w:t xml:space="preserve">. </w:t>
      </w:r>
      <w:r w:rsidRPr="00BE3DCD">
        <w:rPr>
          <w:rFonts w:ascii="GHEA Grapalat" w:hAnsi="GHEA Grapalat" w:cs="Sylfaen"/>
          <w:sz w:val="20"/>
          <w:szCs w:val="20"/>
        </w:rPr>
        <w:t>պարտավորեցնելու</w:t>
      </w:r>
      <w:r w:rsidRPr="00BE3DCD">
        <w:rPr>
          <w:rFonts w:ascii="GHEA Grapalat" w:hAnsi="GHEA Grapalat" w:cs="Sylfaen"/>
          <w:sz w:val="20"/>
          <w:szCs w:val="20"/>
          <w:lang w:val="af-ZA"/>
        </w:rPr>
        <w:t xml:space="preserve"> </w:t>
      </w:r>
      <w:r w:rsidRPr="00BE3DCD">
        <w:rPr>
          <w:rFonts w:ascii="GHEA Grapalat" w:hAnsi="GHEA Grapalat" w:cs="Sylfaen"/>
          <w:sz w:val="20"/>
          <w:szCs w:val="20"/>
        </w:rPr>
        <w:t>ընդունել</w:t>
      </w:r>
      <w:r w:rsidRPr="00BE3DCD">
        <w:rPr>
          <w:rFonts w:ascii="GHEA Grapalat" w:hAnsi="GHEA Grapalat" w:cs="Sylfaen"/>
          <w:sz w:val="20"/>
          <w:szCs w:val="20"/>
          <w:lang w:val="af-ZA"/>
        </w:rPr>
        <w:t xml:space="preserve"> </w:t>
      </w:r>
      <w:r w:rsidRPr="00BE3DCD">
        <w:rPr>
          <w:rFonts w:ascii="GHEA Grapalat" w:hAnsi="GHEA Grapalat" w:cs="Sylfaen"/>
          <w:sz w:val="20"/>
          <w:szCs w:val="20"/>
        </w:rPr>
        <w:t>համապատասխան</w:t>
      </w:r>
      <w:r w:rsidRPr="00BE3DCD">
        <w:rPr>
          <w:rFonts w:ascii="GHEA Grapalat" w:hAnsi="GHEA Grapalat" w:cs="Sylfaen"/>
          <w:sz w:val="20"/>
          <w:szCs w:val="20"/>
          <w:lang w:val="af-ZA"/>
        </w:rPr>
        <w:t xml:space="preserve"> </w:t>
      </w:r>
      <w:r w:rsidRPr="00BE3DCD">
        <w:rPr>
          <w:rFonts w:ascii="GHEA Grapalat" w:hAnsi="GHEA Grapalat" w:cs="Sylfaen"/>
          <w:sz w:val="20"/>
          <w:szCs w:val="20"/>
        </w:rPr>
        <w:t>որոշումներ</w:t>
      </w:r>
      <w:r w:rsidRPr="00BE3DCD">
        <w:rPr>
          <w:rFonts w:ascii="GHEA Grapalat" w:hAnsi="GHEA Grapalat" w:cs="Sylfaen"/>
          <w:sz w:val="20"/>
          <w:szCs w:val="20"/>
          <w:lang w:val="af-ZA"/>
        </w:rPr>
        <w:t xml:space="preserve">, </w:t>
      </w:r>
      <w:r w:rsidRPr="00BE3DCD">
        <w:rPr>
          <w:rFonts w:ascii="GHEA Grapalat" w:hAnsi="GHEA Grapalat" w:cs="Sylfaen"/>
          <w:sz w:val="20"/>
          <w:szCs w:val="20"/>
        </w:rPr>
        <w:t>ներառյալ՝</w:t>
      </w:r>
      <w:r w:rsidRPr="00BE3DCD">
        <w:rPr>
          <w:rFonts w:ascii="GHEA Grapalat" w:hAnsi="GHEA Grapalat" w:cs="Sylfaen"/>
          <w:sz w:val="20"/>
          <w:szCs w:val="20"/>
          <w:lang w:val="af-ZA"/>
        </w:rPr>
        <w:t xml:space="preserve"> </w:t>
      </w:r>
      <w:r w:rsidRPr="00BE3DCD">
        <w:rPr>
          <w:rFonts w:ascii="GHEA Grapalat" w:hAnsi="GHEA Grapalat" w:cs="Sylfaen"/>
          <w:sz w:val="20"/>
          <w:szCs w:val="20"/>
        </w:rPr>
        <w:t>չկայացած</w:t>
      </w:r>
      <w:r w:rsidRPr="00BE3DCD">
        <w:rPr>
          <w:rFonts w:ascii="GHEA Grapalat" w:hAnsi="GHEA Grapalat" w:cs="Sylfaen"/>
          <w:sz w:val="20"/>
          <w:szCs w:val="20"/>
          <w:lang w:val="af-ZA"/>
        </w:rPr>
        <w:t xml:space="preserve"> </w:t>
      </w:r>
      <w:r w:rsidRPr="00BE3DCD">
        <w:rPr>
          <w:rFonts w:ascii="GHEA Grapalat" w:hAnsi="GHEA Grapalat" w:cs="Sylfaen"/>
          <w:sz w:val="20"/>
          <w:szCs w:val="20"/>
        </w:rPr>
        <w:t>հայտարարելու</w:t>
      </w:r>
      <w:r w:rsidRPr="00BE3DCD">
        <w:rPr>
          <w:rFonts w:ascii="GHEA Grapalat" w:hAnsi="GHEA Grapalat" w:cs="Sylfaen"/>
          <w:sz w:val="20"/>
          <w:szCs w:val="20"/>
          <w:lang w:val="af-ZA"/>
        </w:rPr>
        <w:t xml:space="preserve"> </w:t>
      </w:r>
      <w:r w:rsidRPr="00BE3DCD">
        <w:rPr>
          <w:rFonts w:ascii="GHEA Grapalat" w:hAnsi="GHEA Grapalat" w:cs="Sylfaen"/>
          <w:sz w:val="20"/>
          <w:szCs w:val="20"/>
        </w:rPr>
        <w:t>գնման</w:t>
      </w:r>
      <w:r w:rsidRPr="00BE3DCD">
        <w:rPr>
          <w:rFonts w:ascii="GHEA Grapalat" w:hAnsi="GHEA Grapalat" w:cs="Sylfaen"/>
          <w:sz w:val="20"/>
          <w:szCs w:val="20"/>
          <w:lang w:val="af-ZA"/>
        </w:rPr>
        <w:t xml:space="preserve"> </w:t>
      </w:r>
      <w:r w:rsidRPr="00BE3DCD">
        <w:rPr>
          <w:rFonts w:ascii="GHEA Grapalat" w:hAnsi="GHEA Grapalat" w:cs="Sylfaen"/>
          <w:sz w:val="20"/>
          <w:szCs w:val="20"/>
        </w:rPr>
        <w:t>ընթացակարգը</w:t>
      </w:r>
      <w:r w:rsidRPr="00BE3DCD">
        <w:rPr>
          <w:rFonts w:ascii="GHEA Grapalat" w:hAnsi="GHEA Grapalat" w:cs="Sylfaen"/>
          <w:sz w:val="20"/>
          <w:szCs w:val="20"/>
          <w:lang w:val="af-ZA"/>
        </w:rPr>
        <w:t xml:space="preserve">, </w:t>
      </w:r>
      <w:r w:rsidRPr="00BE3DCD">
        <w:rPr>
          <w:rFonts w:ascii="GHEA Grapalat" w:hAnsi="GHEA Grapalat" w:cs="Sylfaen"/>
          <w:sz w:val="20"/>
          <w:szCs w:val="20"/>
        </w:rPr>
        <w:t>բացառությամբ</w:t>
      </w:r>
      <w:r w:rsidRPr="00BE3DCD">
        <w:rPr>
          <w:rFonts w:ascii="GHEA Grapalat" w:hAnsi="GHEA Grapalat" w:cs="Sylfaen"/>
          <w:sz w:val="20"/>
          <w:szCs w:val="20"/>
          <w:lang w:val="af-ZA"/>
        </w:rPr>
        <w:t xml:space="preserve"> </w:t>
      </w:r>
      <w:r w:rsidRPr="00BE3DCD">
        <w:rPr>
          <w:rFonts w:ascii="GHEA Grapalat" w:hAnsi="GHEA Grapalat" w:cs="Sylfaen"/>
          <w:sz w:val="20"/>
          <w:szCs w:val="20"/>
        </w:rPr>
        <w:t>պայմանագիրը</w:t>
      </w:r>
      <w:r w:rsidRPr="00BE3DCD">
        <w:rPr>
          <w:rFonts w:ascii="GHEA Grapalat" w:hAnsi="GHEA Grapalat" w:cs="Sylfaen"/>
          <w:sz w:val="20"/>
          <w:szCs w:val="20"/>
          <w:lang w:val="af-ZA"/>
        </w:rPr>
        <w:t xml:space="preserve"> </w:t>
      </w:r>
      <w:r w:rsidRPr="00BE3DCD">
        <w:rPr>
          <w:rFonts w:ascii="GHEA Grapalat" w:hAnsi="GHEA Grapalat" w:cs="Sylfaen"/>
          <w:sz w:val="20"/>
          <w:szCs w:val="20"/>
        </w:rPr>
        <w:t>անվավեր</w:t>
      </w:r>
      <w:r w:rsidRPr="00BE3DCD">
        <w:rPr>
          <w:rFonts w:ascii="GHEA Grapalat" w:hAnsi="GHEA Grapalat" w:cs="Sylfaen"/>
          <w:sz w:val="20"/>
          <w:szCs w:val="20"/>
          <w:lang w:val="af-ZA"/>
        </w:rPr>
        <w:t xml:space="preserve"> </w:t>
      </w:r>
      <w:r w:rsidRPr="00BE3DCD">
        <w:rPr>
          <w:rFonts w:ascii="GHEA Grapalat" w:hAnsi="GHEA Grapalat" w:cs="Sylfaen"/>
          <w:sz w:val="20"/>
          <w:szCs w:val="20"/>
        </w:rPr>
        <w:t>ճանաչելու</w:t>
      </w:r>
      <w:r w:rsidRPr="00BE3DCD">
        <w:rPr>
          <w:rFonts w:ascii="GHEA Grapalat" w:hAnsi="GHEA Grapalat" w:cs="Sylfaen"/>
          <w:sz w:val="20"/>
          <w:szCs w:val="20"/>
          <w:lang w:val="af-ZA"/>
        </w:rPr>
        <w:t xml:space="preserve"> </w:t>
      </w:r>
      <w:r w:rsidRPr="00BE3DCD">
        <w:rPr>
          <w:rFonts w:ascii="GHEA Grapalat" w:hAnsi="GHEA Grapalat" w:cs="Sylfaen"/>
          <w:sz w:val="20"/>
          <w:szCs w:val="20"/>
        </w:rPr>
        <w:t>մասին</w:t>
      </w:r>
      <w:r w:rsidRPr="00BE3DCD">
        <w:rPr>
          <w:rFonts w:ascii="GHEA Grapalat" w:hAnsi="GHEA Grapalat" w:cs="Sylfaen"/>
          <w:sz w:val="20"/>
          <w:szCs w:val="20"/>
          <w:lang w:val="af-ZA"/>
        </w:rPr>
        <w:t xml:space="preserve"> </w:t>
      </w:r>
      <w:r w:rsidRPr="00BE3DCD">
        <w:rPr>
          <w:rFonts w:ascii="GHEA Grapalat" w:hAnsi="GHEA Grapalat" w:cs="Sylfaen"/>
          <w:sz w:val="20"/>
          <w:szCs w:val="20"/>
        </w:rPr>
        <w:t>որոշման</w:t>
      </w:r>
      <w:r w:rsidRPr="00BE3DCD">
        <w:rPr>
          <w:rFonts w:ascii="GHEA Grapalat" w:hAnsi="GHEA Grapalat" w:cs="Sylfaen"/>
          <w:sz w:val="20"/>
          <w:szCs w:val="20"/>
          <w:lang w:val="af-ZA"/>
        </w:rPr>
        <w:t>.</w:t>
      </w:r>
    </w:p>
    <w:p w:rsidR="00996C19" w:rsidRPr="00BE3DCD" w:rsidRDefault="00996C19" w:rsidP="00996C19">
      <w:pPr>
        <w:ind w:firstLine="720"/>
        <w:jc w:val="both"/>
        <w:rPr>
          <w:rFonts w:ascii="GHEA Grapalat" w:hAnsi="GHEA Grapalat" w:cs="Sylfaen"/>
          <w:sz w:val="20"/>
          <w:szCs w:val="20"/>
          <w:lang w:val="af-ZA"/>
        </w:rPr>
      </w:pPr>
      <w:r w:rsidRPr="00BE3DCD">
        <w:rPr>
          <w:rFonts w:ascii="GHEA Grapalat" w:hAnsi="GHEA Grapalat" w:cs="Sylfaen"/>
          <w:sz w:val="20"/>
          <w:szCs w:val="20"/>
          <w:lang w:val="af-ZA"/>
        </w:rPr>
        <w:t xml:space="preserve">2) </w:t>
      </w:r>
      <w:r w:rsidRPr="00BE3DCD">
        <w:rPr>
          <w:rFonts w:ascii="GHEA Grapalat" w:hAnsi="GHEA Grapalat" w:cs="Sylfaen"/>
          <w:sz w:val="20"/>
          <w:szCs w:val="20"/>
        </w:rPr>
        <w:t>որոշում</w:t>
      </w:r>
      <w:r w:rsidRPr="00BE3DCD">
        <w:rPr>
          <w:rFonts w:ascii="GHEA Grapalat" w:hAnsi="GHEA Grapalat" w:cs="Sylfaen"/>
          <w:sz w:val="20"/>
          <w:szCs w:val="20"/>
          <w:lang w:val="af-ZA"/>
        </w:rPr>
        <w:t xml:space="preserve"> </w:t>
      </w:r>
      <w:r w:rsidRPr="00BE3DCD">
        <w:rPr>
          <w:rFonts w:ascii="GHEA Grapalat" w:hAnsi="GHEA Grapalat" w:cs="Sylfaen"/>
          <w:sz w:val="20"/>
          <w:szCs w:val="20"/>
        </w:rPr>
        <w:t>է</w:t>
      </w:r>
      <w:r w:rsidRPr="00BE3DCD">
        <w:rPr>
          <w:rFonts w:ascii="GHEA Grapalat" w:hAnsi="GHEA Grapalat" w:cs="Sylfaen"/>
          <w:sz w:val="20"/>
          <w:szCs w:val="20"/>
          <w:lang w:val="af-ZA"/>
        </w:rPr>
        <w:t xml:space="preserve"> </w:t>
      </w:r>
      <w:r w:rsidRPr="00BE3DCD">
        <w:rPr>
          <w:rFonts w:ascii="GHEA Grapalat" w:hAnsi="GHEA Grapalat" w:cs="Sylfaen"/>
          <w:sz w:val="20"/>
          <w:szCs w:val="20"/>
        </w:rPr>
        <w:t>կայացնում</w:t>
      </w:r>
      <w:r w:rsidRPr="00BE3DCD">
        <w:rPr>
          <w:rFonts w:ascii="GHEA Grapalat" w:hAnsi="GHEA Grapalat" w:cs="Sylfaen"/>
          <w:sz w:val="20"/>
          <w:szCs w:val="20"/>
          <w:lang w:val="af-ZA"/>
        </w:rPr>
        <w:t xml:space="preserve"> </w:t>
      </w:r>
      <w:r w:rsidRPr="00BE3DCD">
        <w:rPr>
          <w:rFonts w:ascii="GHEA Grapalat" w:hAnsi="GHEA Grapalat" w:cs="Sylfaen"/>
          <w:sz w:val="20"/>
          <w:szCs w:val="20"/>
        </w:rPr>
        <w:t>մասնակցին</w:t>
      </w:r>
      <w:r w:rsidRPr="00BE3DCD">
        <w:rPr>
          <w:rFonts w:ascii="GHEA Grapalat" w:hAnsi="GHEA Grapalat" w:cs="Sylfaen"/>
          <w:sz w:val="20"/>
          <w:szCs w:val="20"/>
          <w:lang w:val="af-ZA"/>
        </w:rPr>
        <w:t xml:space="preserve"> </w:t>
      </w:r>
      <w:r w:rsidRPr="00BE3DCD">
        <w:rPr>
          <w:rFonts w:ascii="GHEA Grapalat" w:hAnsi="GHEA Grapalat" w:cs="Sylfaen"/>
          <w:sz w:val="20"/>
          <w:szCs w:val="20"/>
        </w:rPr>
        <w:t>գնումների</w:t>
      </w:r>
      <w:r w:rsidRPr="00BE3DCD">
        <w:rPr>
          <w:rFonts w:ascii="GHEA Grapalat" w:hAnsi="GHEA Grapalat" w:cs="Sylfaen"/>
          <w:sz w:val="20"/>
          <w:szCs w:val="20"/>
          <w:lang w:val="af-ZA"/>
        </w:rPr>
        <w:t xml:space="preserve"> </w:t>
      </w:r>
      <w:r w:rsidRPr="00BE3DCD">
        <w:rPr>
          <w:rFonts w:ascii="GHEA Grapalat" w:hAnsi="GHEA Grapalat" w:cs="Sylfaen"/>
          <w:sz w:val="20"/>
          <w:szCs w:val="20"/>
        </w:rPr>
        <w:t>գործընթացին</w:t>
      </w:r>
      <w:r w:rsidRPr="00BE3DCD">
        <w:rPr>
          <w:rFonts w:ascii="GHEA Grapalat" w:hAnsi="GHEA Grapalat" w:cs="Sylfaen"/>
          <w:sz w:val="20"/>
          <w:szCs w:val="20"/>
          <w:lang w:val="af-ZA"/>
        </w:rPr>
        <w:t xml:space="preserve"> </w:t>
      </w:r>
      <w:r w:rsidRPr="00BE3DCD">
        <w:rPr>
          <w:rFonts w:ascii="GHEA Grapalat" w:hAnsi="GHEA Grapalat" w:cs="Sylfaen"/>
          <w:sz w:val="20"/>
          <w:szCs w:val="20"/>
        </w:rPr>
        <w:t>մասնակցելու</w:t>
      </w:r>
      <w:r w:rsidRPr="00BE3DCD">
        <w:rPr>
          <w:rFonts w:ascii="GHEA Grapalat" w:hAnsi="GHEA Grapalat" w:cs="Sylfaen"/>
          <w:sz w:val="20"/>
          <w:szCs w:val="20"/>
          <w:lang w:val="af-ZA"/>
        </w:rPr>
        <w:t xml:space="preserve"> </w:t>
      </w:r>
      <w:r w:rsidRPr="00BE3DCD">
        <w:rPr>
          <w:rFonts w:ascii="GHEA Grapalat" w:hAnsi="GHEA Grapalat" w:cs="Sylfaen"/>
          <w:sz w:val="20"/>
          <w:szCs w:val="20"/>
        </w:rPr>
        <w:t>իրավունք</w:t>
      </w:r>
      <w:r w:rsidRPr="00BE3DCD">
        <w:rPr>
          <w:rFonts w:ascii="GHEA Grapalat" w:hAnsi="GHEA Grapalat" w:cs="Sylfaen"/>
          <w:sz w:val="20"/>
          <w:szCs w:val="20"/>
          <w:lang w:val="af-ZA"/>
        </w:rPr>
        <w:t xml:space="preserve"> </w:t>
      </w:r>
      <w:r w:rsidRPr="00BE3DCD">
        <w:rPr>
          <w:rFonts w:ascii="GHEA Grapalat" w:hAnsi="GHEA Grapalat" w:cs="Sylfaen"/>
          <w:sz w:val="20"/>
          <w:szCs w:val="20"/>
        </w:rPr>
        <w:t>չունեցող</w:t>
      </w:r>
      <w:r w:rsidRPr="00BE3DCD">
        <w:rPr>
          <w:rFonts w:ascii="GHEA Grapalat" w:hAnsi="GHEA Grapalat" w:cs="Sylfaen"/>
          <w:sz w:val="20"/>
          <w:szCs w:val="20"/>
          <w:lang w:val="af-ZA"/>
        </w:rPr>
        <w:t xml:space="preserve"> </w:t>
      </w:r>
      <w:r w:rsidRPr="00BE3DCD">
        <w:rPr>
          <w:rFonts w:ascii="GHEA Grapalat" w:hAnsi="GHEA Grapalat" w:cs="Sylfaen"/>
          <w:sz w:val="20"/>
          <w:szCs w:val="20"/>
        </w:rPr>
        <w:t>մասնակիցների</w:t>
      </w:r>
      <w:r w:rsidRPr="00BE3DCD">
        <w:rPr>
          <w:rFonts w:ascii="GHEA Grapalat" w:hAnsi="GHEA Grapalat" w:cs="Sylfaen"/>
          <w:sz w:val="20"/>
          <w:szCs w:val="20"/>
          <w:lang w:val="af-ZA"/>
        </w:rPr>
        <w:t xml:space="preserve"> </w:t>
      </w:r>
      <w:r w:rsidRPr="00BE3DCD">
        <w:rPr>
          <w:rFonts w:ascii="GHEA Grapalat" w:hAnsi="GHEA Grapalat" w:cs="Sylfaen"/>
          <w:sz w:val="20"/>
          <w:szCs w:val="20"/>
        </w:rPr>
        <w:t>ցուցակում</w:t>
      </w:r>
      <w:r w:rsidRPr="00BE3DCD">
        <w:rPr>
          <w:rFonts w:ascii="GHEA Grapalat" w:hAnsi="GHEA Grapalat" w:cs="Sylfaen"/>
          <w:sz w:val="20"/>
          <w:szCs w:val="20"/>
          <w:lang w:val="af-ZA"/>
        </w:rPr>
        <w:t xml:space="preserve"> </w:t>
      </w:r>
      <w:r w:rsidRPr="00BE3DCD">
        <w:rPr>
          <w:rFonts w:ascii="GHEA Grapalat" w:hAnsi="GHEA Grapalat" w:cs="Sylfaen"/>
          <w:sz w:val="20"/>
          <w:szCs w:val="20"/>
        </w:rPr>
        <w:t>ներառելու</w:t>
      </w:r>
      <w:r w:rsidRPr="00BE3DCD">
        <w:rPr>
          <w:rFonts w:ascii="GHEA Grapalat" w:hAnsi="GHEA Grapalat" w:cs="Sylfaen"/>
          <w:sz w:val="20"/>
          <w:szCs w:val="20"/>
          <w:lang w:val="af-ZA"/>
        </w:rPr>
        <w:t xml:space="preserve"> </w:t>
      </w:r>
      <w:r w:rsidRPr="00BE3DCD">
        <w:rPr>
          <w:rFonts w:ascii="GHEA Grapalat" w:hAnsi="GHEA Grapalat" w:cs="Sylfaen"/>
          <w:sz w:val="20"/>
          <w:szCs w:val="20"/>
        </w:rPr>
        <w:t>մասին</w:t>
      </w:r>
      <w:r w:rsidRPr="00BE3DCD">
        <w:rPr>
          <w:rFonts w:ascii="GHEA Grapalat" w:hAnsi="GHEA Grapalat" w:cs="Sylfaen"/>
          <w:sz w:val="20"/>
          <w:szCs w:val="20"/>
          <w:lang w:val="af-ZA"/>
        </w:rPr>
        <w:t>.</w:t>
      </w:r>
    </w:p>
    <w:p w:rsidR="00996C19" w:rsidRPr="00BE3DCD" w:rsidRDefault="00996C19" w:rsidP="00996C19">
      <w:pPr>
        <w:ind w:firstLine="720"/>
        <w:jc w:val="both"/>
        <w:rPr>
          <w:rFonts w:ascii="GHEA Grapalat" w:hAnsi="GHEA Grapalat" w:cs="Sylfaen"/>
          <w:sz w:val="20"/>
          <w:szCs w:val="20"/>
          <w:lang w:val="af-ZA"/>
        </w:rPr>
      </w:pPr>
      <w:r w:rsidRPr="00BE3DCD">
        <w:rPr>
          <w:rFonts w:ascii="GHEA Grapalat" w:hAnsi="GHEA Grapalat" w:cs="Sylfaen"/>
          <w:sz w:val="20"/>
          <w:szCs w:val="20"/>
          <w:lang w:val="af-ZA"/>
        </w:rPr>
        <w:t xml:space="preserve">3) </w:t>
      </w:r>
      <w:r w:rsidRPr="00BE3DCD">
        <w:rPr>
          <w:rFonts w:ascii="GHEA Grapalat" w:hAnsi="GHEA Grapalat" w:cs="Sylfaen"/>
          <w:sz w:val="20"/>
          <w:szCs w:val="20"/>
        </w:rPr>
        <w:t>հաշվառում</w:t>
      </w:r>
      <w:r w:rsidRPr="00BE3DCD">
        <w:rPr>
          <w:rFonts w:ascii="GHEA Grapalat" w:hAnsi="GHEA Grapalat" w:cs="Sylfaen"/>
          <w:sz w:val="20"/>
          <w:szCs w:val="20"/>
          <w:lang w:val="af-ZA"/>
        </w:rPr>
        <w:t xml:space="preserve"> </w:t>
      </w:r>
      <w:r w:rsidRPr="00BE3DCD">
        <w:rPr>
          <w:rFonts w:ascii="GHEA Grapalat" w:hAnsi="GHEA Grapalat" w:cs="Sylfaen"/>
          <w:sz w:val="20"/>
          <w:szCs w:val="20"/>
        </w:rPr>
        <w:t>է</w:t>
      </w:r>
      <w:r w:rsidRPr="00BE3DCD">
        <w:rPr>
          <w:rFonts w:ascii="GHEA Grapalat" w:hAnsi="GHEA Grapalat" w:cs="Sylfaen"/>
          <w:sz w:val="20"/>
          <w:szCs w:val="20"/>
          <w:lang w:val="af-ZA"/>
        </w:rPr>
        <w:t xml:space="preserve"> </w:t>
      </w:r>
      <w:r w:rsidRPr="00BE3DCD">
        <w:rPr>
          <w:rFonts w:ascii="GHEA Grapalat" w:hAnsi="GHEA Grapalat" w:cs="Sylfaen"/>
          <w:sz w:val="20"/>
          <w:szCs w:val="20"/>
        </w:rPr>
        <w:t>գնումների</w:t>
      </w:r>
      <w:r w:rsidRPr="00BE3DCD">
        <w:rPr>
          <w:rFonts w:ascii="GHEA Grapalat" w:hAnsi="GHEA Grapalat" w:cs="Sylfaen"/>
          <w:sz w:val="20"/>
          <w:szCs w:val="20"/>
          <w:lang w:val="af-ZA"/>
        </w:rPr>
        <w:t xml:space="preserve"> </w:t>
      </w:r>
      <w:r w:rsidRPr="00BE3DCD">
        <w:rPr>
          <w:rFonts w:ascii="GHEA Grapalat" w:hAnsi="GHEA Grapalat" w:cs="Sylfaen"/>
          <w:sz w:val="20"/>
          <w:szCs w:val="20"/>
        </w:rPr>
        <w:t>հետ</w:t>
      </w:r>
      <w:r w:rsidRPr="00BE3DCD">
        <w:rPr>
          <w:rFonts w:ascii="GHEA Grapalat" w:hAnsi="GHEA Grapalat" w:cs="Sylfaen"/>
          <w:sz w:val="20"/>
          <w:szCs w:val="20"/>
          <w:lang w:val="af-ZA"/>
        </w:rPr>
        <w:t xml:space="preserve"> </w:t>
      </w:r>
      <w:r w:rsidRPr="00BE3DCD">
        <w:rPr>
          <w:rFonts w:ascii="GHEA Grapalat" w:hAnsi="GHEA Grapalat" w:cs="Sylfaen"/>
          <w:sz w:val="20"/>
          <w:szCs w:val="20"/>
        </w:rPr>
        <w:t>կապված</w:t>
      </w:r>
      <w:r w:rsidRPr="00BE3DCD">
        <w:rPr>
          <w:rFonts w:ascii="GHEA Grapalat" w:hAnsi="GHEA Grapalat" w:cs="Sylfaen"/>
          <w:sz w:val="20"/>
          <w:szCs w:val="20"/>
          <w:lang w:val="af-ZA"/>
        </w:rPr>
        <w:t xml:space="preserve"> </w:t>
      </w:r>
      <w:r w:rsidRPr="00BE3DCD">
        <w:rPr>
          <w:rFonts w:ascii="GHEA Grapalat" w:hAnsi="GHEA Grapalat" w:cs="Sylfaen"/>
          <w:sz w:val="20"/>
          <w:szCs w:val="20"/>
        </w:rPr>
        <w:t>բողոքներ</w:t>
      </w:r>
      <w:r w:rsidRPr="00BE3DCD">
        <w:rPr>
          <w:rFonts w:ascii="GHEA Grapalat" w:hAnsi="GHEA Grapalat" w:cs="Sylfaen"/>
          <w:sz w:val="20"/>
          <w:szCs w:val="20"/>
          <w:lang w:val="af-ZA"/>
        </w:rPr>
        <w:t xml:space="preserve"> </w:t>
      </w:r>
      <w:r w:rsidRPr="00BE3DCD">
        <w:rPr>
          <w:rFonts w:ascii="GHEA Grapalat" w:hAnsi="GHEA Grapalat" w:cs="Sylfaen"/>
          <w:sz w:val="20"/>
          <w:szCs w:val="20"/>
        </w:rPr>
        <w:t>քննող</w:t>
      </w:r>
      <w:r w:rsidRPr="00BE3DCD">
        <w:rPr>
          <w:rFonts w:ascii="GHEA Grapalat" w:hAnsi="GHEA Grapalat" w:cs="Sylfaen"/>
          <w:sz w:val="20"/>
          <w:szCs w:val="20"/>
          <w:lang w:val="af-ZA"/>
        </w:rPr>
        <w:t xml:space="preserve"> </w:t>
      </w:r>
      <w:r w:rsidRPr="00BE3DCD">
        <w:rPr>
          <w:rFonts w:ascii="GHEA Grapalat" w:hAnsi="GHEA Grapalat" w:cs="Sylfaen"/>
          <w:sz w:val="20"/>
          <w:szCs w:val="20"/>
        </w:rPr>
        <w:t>անձի</w:t>
      </w:r>
      <w:r w:rsidRPr="00BE3DCD">
        <w:rPr>
          <w:rFonts w:ascii="GHEA Grapalat" w:hAnsi="GHEA Grapalat" w:cs="Sylfaen"/>
          <w:sz w:val="20"/>
          <w:szCs w:val="20"/>
          <w:lang w:val="af-ZA"/>
        </w:rPr>
        <w:t xml:space="preserve"> </w:t>
      </w:r>
      <w:r w:rsidRPr="00BE3DCD">
        <w:rPr>
          <w:rFonts w:ascii="GHEA Grapalat" w:hAnsi="GHEA Grapalat" w:cs="Sylfaen"/>
          <w:sz w:val="20"/>
          <w:szCs w:val="20"/>
        </w:rPr>
        <w:t>կողմից</w:t>
      </w:r>
      <w:r w:rsidRPr="00BE3DCD">
        <w:rPr>
          <w:rFonts w:ascii="GHEA Grapalat" w:hAnsi="GHEA Grapalat" w:cs="Sylfaen"/>
          <w:sz w:val="20"/>
          <w:szCs w:val="20"/>
          <w:lang w:val="af-ZA"/>
        </w:rPr>
        <w:t xml:space="preserve"> </w:t>
      </w:r>
      <w:r w:rsidRPr="00BE3DCD">
        <w:rPr>
          <w:rFonts w:ascii="GHEA Grapalat" w:hAnsi="GHEA Grapalat" w:cs="Sylfaen"/>
          <w:sz w:val="20"/>
          <w:szCs w:val="20"/>
        </w:rPr>
        <w:t>ընդունված</w:t>
      </w:r>
      <w:r w:rsidRPr="00BE3DCD">
        <w:rPr>
          <w:rFonts w:ascii="GHEA Grapalat" w:hAnsi="GHEA Grapalat" w:cs="Sylfaen"/>
          <w:sz w:val="20"/>
          <w:szCs w:val="20"/>
          <w:lang w:val="af-ZA"/>
        </w:rPr>
        <w:t xml:space="preserve"> </w:t>
      </w:r>
      <w:r w:rsidRPr="00BE3DCD">
        <w:rPr>
          <w:rFonts w:ascii="GHEA Grapalat" w:hAnsi="GHEA Grapalat" w:cs="Sylfaen"/>
          <w:sz w:val="20"/>
          <w:szCs w:val="20"/>
        </w:rPr>
        <w:t>որոշումները</w:t>
      </w:r>
      <w:r w:rsidRPr="00BE3DCD">
        <w:rPr>
          <w:rFonts w:ascii="GHEA Grapalat" w:hAnsi="GHEA Grapalat" w:cs="Sylfaen"/>
          <w:sz w:val="20"/>
          <w:szCs w:val="20"/>
          <w:lang w:val="af-ZA"/>
        </w:rPr>
        <w:t xml:space="preserve"> </w:t>
      </w:r>
      <w:r w:rsidRPr="00BE3DCD">
        <w:rPr>
          <w:rFonts w:ascii="GHEA Grapalat" w:hAnsi="GHEA Grapalat" w:cs="Sylfaen"/>
          <w:sz w:val="20"/>
          <w:szCs w:val="20"/>
        </w:rPr>
        <w:t>և</w:t>
      </w:r>
      <w:r w:rsidRPr="00BE3DCD">
        <w:rPr>
          <w:rFonts w:ascii="GHEA Grapalat" w:hAnsi="GHEA Grapalat" w:cs="Sylfaen"/>
          <w:sz w:val="20"/>
          <w:szCs w:val="20"/>
          <w:lang w:val="af-ZA"/>
        </w:rPr>
        <w:t xml:space="preserve"> </w:t>
      </w:r>
      <w:r w:rsidRPr="00BE3DCD">
        <w:rPr>
          <w:rFonts w:ascii="GHEA Grapalat" w:hAnsi="GHEA Grapalat" w:cs="Sylfaen"/>
          <w:sz w:val="20"/>
          <w:szCs w:val="20"/>
        </w:rPr>
        <w:t>դրանց</w:t>
      </w:r>
      <w:r w:rsidRPr="00BE3DCD">
        <w:rPr>
          <w:rFonts w:ascii="GHEA Grapalat" w:hAnsi="GHEA Grapalat" w:cs="Sylfaen"/>
          <w:sz w:val="20"/>
          <w:szCs w:val="20"/>
          <w:lang w:val="af-ZA"/>
        </w:rPr>
        <w:t xml:space="preserve"> </w:t>
      </w:r>
      <w:r w:rsidRPr="00BE3DCD">
        <w:rPr>
          <w:rFonts w:ascii="GHEA Grapalat" w:hAnsi="GHEA Grapalat" w:cs="Sylfaen"/>
          <w:sz w:val="20"/>
          <w:szCs w:val="20"/>
        </w:rPr>
        <w:t>կատարման</w:t>
      </w:r>
      <w:r w:rsidRPr="00BE3DCD">
        <w:rPr>
          <w:rFonts w:ascii="GHEA Grapalat" w:hAnsi="GHEA Grapalat" w:cs="Sylfaen"/>
          <w:sz w:val="20"/>
          <w:szCs w:val="20"/>
          <w:lang w:val="af-ZA"/>
        </w:rPr>
        <w:t xml:space="preserve"> </w:t>
      </w:r>
      <w:r w:rsidRPr="00BE3DCD">
        <w:rPr>
          <w:rFonts w:ascii="GHEA Grapalat" w:hAnsi="GHEA Grapalat" w:cs="Sylfaen"/>
          <w:sz w:val="20"/>
          <w:szCs w:val="20"/>
        </w:rPr>
        <w:t>նկատմամբ</w:t>
      </w:r>
      <w:r w:rsidRPr="00BE3DCD">
        <w:rPr>
          <w:rFonts w:ascii="GHEA Grapalat" w:hAnsi="GHEA Grapalat" w:cs="Sylfaen"/>
          <w:sz w:val="20"/>
          <w:szCs w:val="20"/>
          <w:lang w:val="af-ZA"/>
        </w:rPr>
        <w:t xml:space="preserve"> </w:t>
      </w:r>
      <w:r w:rsidRPr="00BE3DCD">
        <w:rPr>
          <w:rFonts w:ascii="GHEA Grapalat" w:hAnsi="GHEA Grapalat" w:cs="Sylfaen"/>
          <w:sz w:val="20"/>
          <w:szCs w:val="20"/>
        </w:rPr>
        <w:t>իրականացնում</w:t>
      </w:r>
      <w:r w:rsidRPr="00BE3DCD">
        <w:rPr>
          <w:rFonts w:ascii="GHEA Grapalat" w:hAnsi="GHEA Grapalat" w:cs="Sylfaen"/>
          <w:sz w:val="20"/>
          <w:szCs w:val="20"/>
          <w:lang w:val="af-ZA"/>
        </w:rPr>
        <w:t xml:space="preserve"> </w:t>
      </w:r>
      <w:r w:rsidRPr="00BE3DCD">
        <w:rPr>
          <w:rFonts w:ascii="GHEA Grapalat" w:hAnsi="GHEA Grapalat" w:cs="Sylfaen"/>
          <w:sz w:val="20"/>
          <w:szCs w:val="20"/>
        </w:rPr>
        <w:t>է</w:t>
      </w:r>
      <w:r w:rsidRPr="00BE3DCD">
        <w:rPr>
          <w:rFonts w:ascii="GHEA Grapalat" w:hAnsi="GHEA Grapalat" w:cs="Sylfaen"/>
          <w:sz w:val="20"/>
          <w:szCs w:val="20"/>
          <w:lang w:val="af-ZA"/>
        </w:rPr>
        <w:t xml:space="preserve"> </w:t>
      </w:r>
      <w:r w:rsidRPr="00BE3DCD">
        <w:rPr>
          <w:rFonts w:ascii="GHEA Grapalat" w:hAnsi="GHEA Grapalat" w:cs="Sylfaen"/>
          <w:sz w:val="20"/>
          <w:szCs w:val="20"/>
        </w:rPr>
        <w:t>հսկողություն</w:t>
      </w:r>
      <w:r w:rsidRPr="00BE3DCD">
        <w:rPr>
          <w:rFonts w:ascii="GHEA Grapalat" w:hAnsi="GHEA Grapalat" w:cs="Sylfaen"/>
          <w:sz w:val="20"/>
          <w:szCs w:val="20"/>
          <w:lang w:val="af-ZA"/>
        </w:rPr>
        <w:t>:</w:t>
      </w:r>
    </w:p>
    <w:p w:rsidR="00996C19" w:rsidRPr="00BE3DCD" w:rsidRDefault="00996C19" w:rsidP="00996C19">
      <w:pPr>
        <w:ind w:firstLine="567"/>
        <w:jc w:val="both"/>
        <w:rPr>
          <w:rFonts w:ascii="GHEA Grapalat" w:hAnsi="GHEA Grapalat" w:cs="Sylfaen"/>
          <w:sz w:val="20"/>
          <w:szCs w:val="20"/>
          <w:lang w:val="af-ZA"/>
        </w:rPr>
      </w:pPr>
      <w:r w:rsidRPr="00BE3DCD">
        <w:rPr>
          <w:rFonts w:ascii="GHEA Grapalat" w:hAnsi="GHEA Grapalat" w:cs="Sylfaen"/>
          <w:sz w:val="20"/>
          <w:szCs w:val="20"/>
          <w:lang w:val="af-ZA"/>
        </w:rPr>
        <w:t>12.1</w:t>
      </w:r>
      <w:r w:rsidR="007A2E3D" w:rsidRPr="00BE3DCD">
        <w:rPr>
          <w:rFonts w:ascii="GHEA Grapalat" w:hAnsi="GHEA Grapalat" w:cs="Sylfaen"/>
          <w:sz w:val="20"/>
          <w:szCs w:val="20"/>
          <w:lang w:val="af-ZA"/>
        </w:rPr>
        <w:t>4</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Գնումների</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հետ</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կապված</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բողոքներ</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քննող</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անձի</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կողմից</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բողոքը</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բավարարվելու</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դեպքում</w:t>
      </w:r>
      <w:r w:rsidRPr="00BE3DCD">
        <w:rPr>
          <w:rFonts w:ascii="GHEA Grapalat" w:hAnsi="GHEA Grapalat" w:cs="Sylfaen"/>
          <w:sz w:val="20"/>
          <w:szCs w:val="20"/>
          <w:lang w:val="af-ZA"/>
        </w:rPr>
        <w:t xml:space="preserve"> պ</w:t>
      </w:r>
      <w:r w:rsidRPr="00BE3DCD">
        <w:rPr>
          <w:rFonts w:ascii="GHEA Grapalat" w:hAnsi="GHEA Grapalat" w:cs="Sylfaen"/>
          <w:sz w:val="20"/>
          <w:szCs w:val="20"/>
          <w:lang w:val="ru-RU"/>
        </w:rPr>
        <w:t>ատվիրատուն</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պատասխանատվություն</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է</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կրում</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բողոքը</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ներկայացրած</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անձին</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պատճառված</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և</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սահմանված</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կարգով</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հիմնավորված</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վնասի</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հատուցման</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համար։</w:t>
      </w:r>
    </w:p>
    <w:p w:rsidR="00714C96" w:rsidRPr="00BE3DCD" w:rsidRDefault="00996C19" w:rsidP="00714C96">
      <w:pPr>
        <w:pStyle w:val="af4"/>
        <w:shd w:val="clear" w:color="auto" w:fill="FFFFFF"/>
        <w:spacing w:before="0" w:beforeAutospacing="0" w:after="0" w:afterAutospacing="0"/>
        <w:ind w:firstLine="567"/>
        <w:jc w:val="both"/>
        <w:rPr>
          <w:rFonts w:ascii="Arial Unicode" w:hAnsi="Arial Unicode"/>
          <w:color w:val="000000"/>
          <w:sz w:val="21"/>
          <w:szCs w:val="21"/>
          <w:lang w:val="af-ZA"/>
        </w:rPr>
      </w:pPr>
      <w:r w:rsidRPr="00BE3DCD">
        <w:rPr>
          <w:rFonts w:ascii="GHEA Grapalat" w:hAnsi="GHEA Grapalat" w:cs="Sylfaen"/>
          <w:sz w:val="20"/>
          <w:szCs w:val="20"/>
          <w:lang w:val="af-ZA"/>
        </w:rPr>
        <w:t>12.1</w:t>
      </w:r>
      <w:r w:rsidR="007A2E3D" w:rsidRPr="00BE3DCD">
        <w:rPr>
          <w:rFonts w:ascii="GHEA Grapalat" w:hAnsi="GHEA Grapalat" w:cs="Sylfaen"/>
          <w:sz w:val="20"/>
          <w:szCs w:val="20"/>
          <w:lang w:val="af-ZA"/>
        </w:rPr>
        <w:t>5</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Բողոքի</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քննությունը</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բաց</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է</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հանրության</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համար</w:t>
      </w:r>
      <w:r w:rsidR="00714C96" w:rsidRPr="00BE3DCD">
        <w:rPr>
          <w:rFonts w:ascii="GHEA Grapalat" w:hAnsi="GHEA Grapalat" w:cs="Sylfaen"/>
          <w:sz w:val="20"/>
          <w:szCs w:val="20"/>
          <w:lang w:val="af-ZA"/>
        </w:rPr>
        <w:t xml:space="preserve">: </w:t>
      </w:r>
      <w:bookmarkStart w:id="10" w:name="_Hlk9265079"/>
      <w:r w:rsidR="00714C96" w:rsidRPr="00BE3DCD">
        <w:rPr>
          <w:rFonts w:ascii="GHEA Grapalat" w:hAnsi="GHEA Grapalat" w:cs="Sylfaen"/>
          <w:sz w:val="20"/>
          <w:szCs w:val="20"/>
          <w:lang w:val="ru-RU"/>
        </w:rPr>
        <w:t>Բողոքի</w:t>
      </w:r>
      <w:r w:rsidR="00714C96" w:rsidRPr="00BE3DCD">
        <w:rPr>
          <w:rFonts w:ascii="GHEA Grapalat" w:hAnsi="GHEA Grapalat" w:cs="Sylfaen"/>
          <w:sz w:val="20"/>
          <w:szCs w:val="20"/>
          <w:lang w:val="af-ZA"/>
        </w:rPr>
        <w:t xml:space="preserve"> </w:t>
      </w:r>
      <w:r w:rsidR="00714C96" w:rsidRPr="00BE3DCD">
        <w:rPr>
          <w:rFonts w:ascii="GHEA Grapalat" w:hAnsi="GHEA Grapalat" w:cs="Sylfaen"/>
          <w:sz w:val="20"/>
          <w:szCs w:val="20"/>
          <w:lang w:val="ru-RU"/>
        </w:rPr>
        <w:t>քննությունն</w:t>
      </w:r>
      <w:r w:rsidR="00714C96" w:rsidRPr="00BE3DCD">
        <w:rPr>
          <w:rFonts w:ascii="GHEA Grapalat" w:hAnsi="GHEA Grapalat" w:cs="Sylfaen"/>
          <w:sz w:val="20"/>
          <w:szCs w:val="20"/>
          <w:lang w:val="af-ZA"/>
        </w:rPr>
        <w:t xml:space="preserve"> </w:t>
      </w:r>
      <w:r w:rsidR="00714C96" w:rsidRPr="00BE3DCD">
        <w:rPr>
          <w:rFonts w:ascii="GHEA Grapalat" w:hAnsi="GHEA Grapalat" w:cs="Sylfaen"/>
          <w:sz w:val="20"/>
          <w:szCs w:val="20"/>
          <w:lang w:val="ru-RU"/>
        </w:rPr>
        <w:t>իրականացվում</w:t>
      </w:r>
      <w:r w:rsidR="00714C96" w:rsidRPr="00BE3DCD">
        <w:rPr>
          <w:rFonts w:ascii="GHEA Grapalat" w:hAnsi="GHEA Grapalat" w:cs="Sylfaen"/>
          <w:sz w:val="20"/>
          <w:szCs w:val="20"/>
          <w:lang w:val="af-ZA"/>
        </w:rPr>
        <w:t xml:space="preserve"> </w:t>
      </w:r>
      <w:r w:rsidR="00714C96" w:rsidRPr="00BE3DCD">
        <w:rPr>
          <w:rFonts w:ascii="GHEA Grapalat" w:hAnsi="GHEA Grapalat" w:cs="Sylfaen"/>
          <w:sz w:val="20"/>
          <w:szCs w:val="20"/>
          <w:lang w:val="ru-RU"/>
        </w:rPr>
        <w:t>է</w:t>
      </w:r>
      <w:r w:rsidR="00714C96" w:rsidRPr="00BE3DCD">
        <w:rPr>
          <w:rFonts w:ascii="GHEA Grapalat" w:hAnsi="GHEA Grapalat" w:cs="Sylfaen"/>
          <w:sz w:val="20"/>
          <w:szCs w:val="20"/>
          <w:lang w:val="af-ZA"/>
        </w:rPr>
        <w:t xml:space="preserve"> </w:t>
      </w:r>
      <w:r w:rsidR="00714C96" w:rsidRPr="00BE3DCD">
        <w:rPr>
          <w:rFonts w:ascii="GHEA Grapalat" w:hAnsi="GHEA Grapalat" w:cs="Sylfaen"/>
          <w:sz w:val="20"/>
          <w:szCs w:val="20"/>
          <w:lang w:val="ru-RU"/>
        </w:rPr>
        <w:t>նիստերի</w:t>
      </w:r>
      <w:r w:rsidR="00714C96" w:rsidRPr="00BE3DCD">
        <w:rPr>
          <w:rFonts w:ascii="GHEA Grapalat" w:hAnsi="GHEA Grapalat" w:cs="Sylfaen"/>
          <w:sz w:val="20"/>
          <w:szCs w:val="20"/>
          <w:lang w:val="af-ZA"/>
        </w:rPr>
        <w:t xml:space="preserve"> </w:t>
      </w:r>
      <w:r w:rsidR="00714C96" w:rsidRPr="00BE3DCD">
        <w:rPr>
          <w:rFonts w:ascii="GHEA Grapalat" w:hAnsi="GHEA Grapalat" w:cs="Sylfaen"/>
          <w:sz w:val="20"/>
          <w:szCs w:val="20"/>
          <w:lang w:val="ru-RU"/>
        </w:rPr>
        <w:t>միջոցով</w:t>
      </w:r>
      <w:r w:rsidR="00714C96" w:rsidRPr="00BE3DCD">
        <w:rPr>
          <w:rFonts w:ascii="GHEA Grapalat" w:hAnsi="GHEA Grapalat" w:cs="Sylfaen"/>
          <w:sz w:val="20"/>
          <w:szCs w:val="20"/>
          <w:lang w:val="af-ZA"/>
        </w:rPr>
        <w:t xml:space="preserve">: </w:t>
      </w:r>
      <w:r w:rsidR="00714C96" w:rsidRPr="00BE3DCD">
        <w:rPr>
          <w:rFonts w:ascii="GHEA Grapalat" w:hAnsi="GHEA Grapalat" w:cs="Sylfaen"/>
          <w:sz w:val="20"/>
          <w:szCs w:val="20"/>
          <w:lang w:val="ru-RU"/>
        </w:rPr>
        <w:t>Նիստերը</w:t>
      </w:r>
      <w:r w:rsidR="00714C96" w:rsidRPr="00BE3DCD">
        <w:rPr>
          <w:rFonts w:ascii="GHEA Grapalat" w:hAnsi="GHEA Grapalat" w:cs="Sylfaen"/>
          <w:sz w:val="20"/>
          <w:szCs w:val="20"/>
          <w:lang w:val="af-ZA"/>
        </w:rPr>
        <w:t xml:space="preserve"> </w:t>
      </w:r>
      <w:r w:rsidR="00714C96" w:rsidRPr="00BE3DCD">
        <w:rPr>
          <w:rFonts w:ascii="GHEA Grapalat" w:hAnsi="GHEA Grapalat" w:cs="Sylfaen"/>
          <w:sz w:val="20"/>
          <w:szCs w:val="20"/>
          <w:lang w:val="ru-RU"/>
        </w:rPr>
        <w:t>ձայնագրվում</w:t>
      </w:r>
      <w:r w:rsidR="00714C96" w:rsidRPr="00BE3DCD">
        <w:rPr>
          <w:rFonts w:ascii="GHEA Grapalat" w:hAnsi="GHEA Grapalat" w:cs="Sylfaen"/>
          <w:sz w:val="20"/>
          <w:szCs w:val="20"/>
          <w:lang w:val="af-ZA"/>
        </w:rPr>
        <w:t xml:space="preserve"> </w:t>
      </w:r>
      <w:r w:rsidR="00714C96" w:rsidRPr="00BE3DCD">
        <w:rPr>
          <w:rFonts w:ascii="GHEA Grapalat" w:hAnsi="GHEA Grapalat" w:cs="Sylfaen"/>
          <w:sz w:val="20"/>
          <w:szCs w:val="20"/>
          <w:lang w:val="ru-RU"/>
        </w:rPr>
        <w:t>են</w:t>
      </w:r>
      <w:r w:rsidR="00714C96" w:rsidRPr="00BE3DCD">
        <w:rPr>
          <w:rFonts w:ascii="GHEA Grapalat" w:hAnsi="GHEA Grapalat" w:cs="Sylfaen"/>
          <w:sz w:val="20"/>
          <w:szCs w:val="20"/>
          <w:lang w:val="af-ZA"/>
        </w:rPr>
        <w:t xml:space="preserve"> </w:t>
      </w:r>
      <w:r w:rsidR="00714C96" w:rsidRPr="00BE3DCD">
        <w:rPr>
          <w:rFonts w:ascii="GHEA Grapalat" w:hAnsi="GHEA Grapalat" w:cs="Sylfaen"/>
          <w:sz w:val="20"/>
          <w:szCs w:val="20"/>
          <w:lang w:val="ru-RU"/>
        </w:rPr>
        <w:t>և</w:t>
      </w:r>
      <w:r w:rsidR="00714C96" w:rsidRPr="00BE3DCD">
        <w:rPr>
          <w:rFonts w:ascii="GHEA Grapalat" w:hAnsi="GHEA Grapalat" w:cs="Sylfaen"/>
          <w:sz w:val="20"/>
          <w:szCs w:val="20"/>
          <w:lang w:val="af-ZA"/>
        </w:rPr>
        <w:t xml:space="preserve"> </w:t>
      </w:r>
      <w:r w:rsidR="00714C96" w:rsidRPr="00BE3DCD">
        <w:rPr>
          <w:rFonts w:ascii="GHEA Grapalat" w:hAnsi="GHEA Grapalat" w:cs="Sylfaen"/>
          <w:sz w:val="20"/>
          <w:szCs w:val="20"/>
          <w:lang w:val="ru-RU"/>
        </w:rPr>
        <w:t>բողոքի</w:t>
      </w:r>
      <w:r w:rsidR="00714C96" w:rsidRPr="00BE3DCD">
        <w:rPr>
          <w:rFonts w:ascii="GHEA Grapalat" w:hAnsi="GHEA Grapalat" w:cs="Sylfaen"/>
          <w:sz w:val="20"/>
          <w:szCs w:val="20"/>
          <w:lang w:val="af-ZA"/>
        </w:rPr>
        <w:t xml:space="preserve"> </w:t>
      </w:r>
      <w:r w:rsidR="00714C96" w:rsidRPr="00BE3DCD">
        <w:rPr>
          <w:rFonts w:ascii="GHEA Grapalat" w:hAnsi="GHEA Grapalat" w:cs="Sylfaen"/>
          <w:sz w:val="20"/>
          <w:szCs w:val="20"/>
          <w:lang w:val="ru-RU"/>
        </w:rPr>
        <w:t>վերաբերյալ</w:t>
      </w:r>
      <w:r w:rsidR="00714C96" w:rsidRPr="00BE3DCD">
        <w:rPr>
          <w:rFonts w:ascii="GHEA Grapalat" w:hAnsi="GHEA Grapalat" w:cs="Sylfaen"/>
          <w:sz w:val="20"/>
          <w:szCs w:val="20"/>
          <w:lang w:val="af-ZA"/>
        </w:rPr>
        <w:t xml:space="preserve"> </w:t>
      </w:r>
      <w:r w:rsidR="00714C96" w:rsidRPr="00BE3DCD">
        <w:rPr>
          <w:rFonts w:ascii="GHEA Grapalat" w:hAnsi="GHEA Grapalat" w:cs="Sylfaen"/>
          <w:sz w:val="20"/>
          <w:szCs w:val="20"/>
          <w:lang w:val="ru-RU"/>
        </w:rPr>
        <w:t>կայացված</w:t>
      </w:r>
      <w:r w:rsidR="00714C96" w:rsidRPr="00BE3DCD">
        <w:rPr>
          <w:rFonts w:ascii="GHEA Grapalat" w:hAnsi="GHEA Grapalat" w:cs="Sylfaen"/>
          <w:sz w:val="20"/>
          <w:szCs w:val="20"/>
          <w:lang w:val="af-ZA"/>
        </w:rPr>
        <w:t xml:space="preserve"> </w:t>
      </w:r>
      <w:r w:rsidR="00714C96" w:rsidRPr="00BE3DCD">
        <w:rPr>
          <w:rFonts w:ascii="GHEA Grapalat" w:hAnsi="GHEA Grapalat" w:cs="Sylfaen"/>
          <w:sz w:val="20"/>
          <w:szCs w:val="20"/>
          <w:lang w:val="ru-RU"/>
        </w:rPr>
        <w:t>որոշման</w:t>
      </w:r>
      <w:r w:rsidR="00714C96" w:rsidRPr="00BE3DCD">
        <w:rPr>
          <w:rFonts w:ascii="GHEA Grapalat" w:hAnsi="GHEA Grapalat" w:cs="Sylfaen"/>
          <w:sz w:val="20"/>
          <w:szCs w:val="20"/>
          <w:lang w:val="af-ZA"/>
        </w:rPr>
        <w:t xml:space="preserve"> </w:t>
      </w:r>
      <w:r w:rsidR="00714C96" w:rsidRPr="00BE3DCD">
        <w:rPr>
          <w:rFonts w:ascii="GHEA Grapalat" w:hAnsi="GHEA Grapalat" w:cs="Sylfaen"/>
          <w:sz w:val="20"/>
          <w:szCs w:val="20"/>
          <w:lang w:val="ru-RU"/>
        </w:rPr>
        <w:t>հետ</w:t>
      </w:r>
      <w:r w:rsidR="00714C96" w:rsidRPr="00BE3DCD">
        <w:rPr>
          <w:rFonts w:ascii="GHEA Grapalat" w:hAnsi="GHEA Grapalat" w:cs="Sylfaen"/>
          <w:sz w:val="20"/>
          <w:szCs w:val="20"/>
          <w:lang w:val="af-ZA"/>
        </w:rPr>
        <w:t xml:space="preserve"> </w:t>
      </w:r>
      <w:r w:rsidR="00714C96" w:rsidRPr="00BE3DCD">
        <w:rPr>
          <w:rFonts w:ascii="GHEA Grapalat" w:hAnsi="GHEA Grapalat" w:cs="Sylfaen"/>
          <w:sz w:val="20"/>
          <w:szCs w:val="20"/>
          <w:lang w:val="ru-RU"/>
        </w:rPr>
        <w:t>մեկտեղ</w:t>
      </w:r>
      <w:r w:rsidR="00714C96" w:rsidRPr="00BE3DCD">
        <w:rPr>
          <w:rFonts w:ascii="GHEA Grapalat" w:hAnsi="GHEA Grapalat" w:cs="Sylfaen"/>
          <w:sz w:val="20"/>
          <w:szCs w:val="20"/>
          <w:lang w:val="af-ZA"/>
        </w:rPr>
        <w:t xml:space="preserve"> </w:t>
      </w:r>
      <w:r w:rsidR="00714C96" w:rsidRPr="00BE3DCD">
        <w:rPr>
          <w:rFonts w:ascii="GHEA Grapalat" w:hAnsi="GHEA Grapalat" w:cs="Sylfaen"/>
          <w:sz w:val="20"/>
          <w:szCs w:val="20"/>
          <w:lang w:val="ru-RU"/>
        </w:rPr>
        <w:t>հրապարակվում</w:t>
      </w:r>
      <w:r w:rsidR="00714C96" w:rsidRPr="00BE3DCD">
        <w:rPr>
          <w:rFonts w:ascii="GHEA Grapalat" w:hAnsi="GHEA Grapalat" w:cs="Sylfaen"/>
          <w:sz w:val="20"/>
          <w:szCs w:val="20"/>
          <w:lang w:val="af-ZA"/>
        </w:rPr>
        <w:t xml:space="preserve"> </w:t>
      </w:r>
      <w:r w:rsidR="00714C96" w:rsidRPr="00BE3DCD">
        <w:rPr>
          <w:rFonts w:ascii="GHEA Grapalat" w:hAnsi="GHEA Grapalat" w:cs="Sylfaen"/>
          <w:sz w:val="20"/>
          <w:szCs w:val="20"/>
          <w:lang w:val="ru-RU"/>
        </w:rPr>
        <w:t>են</w:t>
      </w:r>
      <w:r w:rsidR="00714C96" w:rsidRPr="00BE3DCD">
        <w:rPr>
          <w:rFonts w:ascii="GHEA Grapalat" w:hAnsi="GHEA Grapalat" w:cs="Sylfaen"/>
          <w:sz w:val="20"/>
          <w:szCs w:val="20"/>
          <w:lang w:val="af-ZA"/>
        </w:rPr>
        <w:t xml:space="preserve"> </w:t>
      </w:r>
      <w:r w:rsidR="00714C96" w:rsidRPr="00BE3DCD">
        <w:rPr>
          <w:rFonts w:ascii="GHEA Grapalat" w:hAnsi="GHEA Grapalat" w:cs="Sylfaen"/>
          <w:sz w:val="20"/>
          <w:szCs w:val="20"/>
          <w:lang w:val="ru-RU"/>
        </w:rPr>
        <w:t>տեղեկագրում</w:t>
      </w:r>
      <w:r w:rsidR="00714C96" w:rsidRPr="00BE3DCD">
        <w:rPr>
          <w:rFonts w:ascii="GHEA Grapalat" w:hAnsi="GHEA Grapalat" w:cs="Sylfaen"/>
          <w:sz w:val="20"/>
          <w:szCs w:val="20"/>
          <w:lang w:val="af-ZA"/>
        </w:rPr>
        <w:t xml:space="preserve">: </w:t>
      </w:r>
      <w:r w:rsidR="00714C96" w:rsidRPr="00BE3DCD">
        <w:rPr>
          <w:rFonts w:ascii="GHEA Grapalat" w:hAnsi="GHEA Grapalat" w:cs="Sylfaen"/>
          <w:sz w:val="20"/>
          <w:szCs w:val="20"/>
          <w:lang w:val="ru-RU"/>
        </w:rPr>
        <w:t>Ձայնագրման</w:t>
      </w:r>
      <w:r w:rsidR="00714C96" w:rsidRPr="00BE3DCD">
        <w:rPr>
          <w:rFonts w:ascii="GHEA Grapalat" w:hAnsi="GHEA Grapalat" w:cs="Sylfaen"/>
          <w:sz w:val="20"/>
          <w:szCs w:val="20"/>
          <w:lang w:val="af-ZA"/>
        </w:rPr>
        <w:t xml:space="preserve"> </w:t>
      </w:r>
      <w:r w:rsidR="00714C96" w:rsidRPr="00BE3DCD">
        <w:rPr>
          <w:rFonts w:ascii="GHEA Grapalat" w:hAnsi="GHEA Grapalat" w:cs="Sylfaen"/>
          <w:sz w:val="20"/>
          <w:szCs w:val="20"/>
          <w:lang w:val="ru-RU"/>
        </w:rPr>
        <w:t>անհնարինության</w:t>
      </w:r>
      <w:r w:rsidR="00714C96" w:rsidRPr="00BE3DCD">
        <w:rPr>
          <w:rFonts w:ascii="GHEA Grapalat" w:hAnsi="GHEA Grapalat" w:cs="Sylfaen"/>
          <w:sz w:val="20"/>
          <w:szCs w:val="20"/>
          <w:lang w:val="af-ZA"/>
        </w:rPr>
        <w:t xml:space="preserve"> </w:t>
      </w:r>
      <w:r w:rsidR="00714C96" w:rsidRPr="00BE3DCD">
        <w:rPr>
          <w:rFonts w:ascii="GHEA Grapalat" w:hAnsi="GHEA Grapalat" w:cs="Sylfaen"/>
          <w:sz w:val="20"/>
          <w:szCs w:val="20"/>
          <w:lang w:val="ru-RU"/>
        </w:rPr>
        <w:t>դեպքում</w:t>
      </w:r>
      <w:r w:rsidR="00714C96" w:rsidRPr="00BE3DCD">
        <w:rPr>
          <w:rFonts w:ascii="GHEA Grapalat" w:hAnsi="GHEA Grapalat" w:cs="Sylfaen"/>
          <w:sz w:val="20"/>
          <w:szCs w:val="20"/>
          <w:lang w:val="af-ZA"/>
        </w:rPr>
        <w:t xml:space="preserve"> </w:t>
      </w:r>
      <w:r w:rsidR="00714C96" w:rsidRPr="00BE3DCD">
        <w:rPr>
          <w:rFonts w:ascii="GHEA Grapalat" w:hAnsi="GHEA Grapalat" w:cs="Sylfaen"/>
          <w:sz w:val="20"/>
          <w:szCs w:val="20"/>
          <w:lang w:val="ru-RU"/>
        </w:rPr>
        <w:t>նիստերը</w:t>
      </w:r>
      <w:r w:rsidR="00714C96" w:rsidRPr="00BE3DCD">
        <w:rPr>
          <w:rFonts w:ascii="GHEA Grapalat" w:hAnsi="GHEA Grapalat" w:cs="Sylfaen"/>
          <w:sz w:val="20"/>
          <w:szCs w:val="20"/>
          <w:lang w:val="af-ZA"/>
        </w:rPr>
        <w:t xml:space="preserve"> </w:t>
      </w:r>
      <w:r w:rsidR="00714C96" w:rsidRPr="00BE3DCD">
        <w:rPr>
          <w:rFonts w:ascii="GHEA Grapalat" w:hAnsi="GHEA Grapalat" w:cs="Sylfaen"/>
          <w:sz w:val="20"/>
          <w:szCs w:val="20"/>
          <w:lang w:val="ru-RU"/>
        </w:rPr>
        <w:t>սղագրվում</w:t>
      </w:r>
      <w:r w:rsidR="00714C96" w:rsidRPr="00BE3DCD">
        <w:rPr>
          <w:rFonts w:ascii="GHEA Grapalat" w:hAnsi="GHEA Grapalat" w:cs="Sylfaen"/>
          <w:sz w:val="20"/>
          <w:szCs w:val="20"/>
          <w:lang w:val="af-ZA"/>
        </w:rPr>
        <w:t xml:space="preserve">: </w:t>
      </w:r>
      <w:r w:rsidR="00714C96" w:rsidRPr="00BE3DCD">
        <w:rPr>
          <w:rFonts w:ascii="GHEA Grapalat" w:hAnsi="GHEA Grapalat" w:cs="Sylfaen"/>
          <w:sz w:val="20"/>
          <w:szCs w:val="20"/>
          <w:lang w:val="ru-RU"/>
        </w:rPr>
        <w:t>Նիստերը</w:t>
      </w:r>
      <w:r w:rsidR="00714C96" w:rsidRPr="00BE3DCD">
        <w:rPr>
          <w:rFonts w:ascii="GHEA Grapalat" w:hAnsi="GHEA Grapalat" w:cs="Sylfaen"/>
          <w:sz w:val="20"/>
          <w:szCs w:val="20"/>
          <w:lang w:val="af-ZA"/>
        </w:rPr>
        <w:t xml:space="preserve"> </w:t>
      </w:r>
      <w:r w:rsidR="00714C96" w:rsidRPr="00BE3DCD">
        <w:rPr>
          <w:rFonts w:ascii="GHEA Grapalat" w:hAnsi="GHEA Grapalat" w:cs="Sylfaen"/>
          <w:sz w:val="20"/>
          <w:szCs w:val="20"/>
          <w:lang w:val="ru-RU"/>
        </w:rPr>
        <w:t>առցանց</w:t>
      </w:r>
      <w:r w:rsidR="00714C96" w:rsidRPr="00BE3DCD">
        <w:rPr>
          <w:rFonts w:ascii="GHEA Grapalat" w:hAnsi="GHEA Grapalat" w:cs="Sylfaen"/>
          <w:sz w:val="20"/>
          <w:szCs w:val="20"/>
          <w:lang w:val="af-ZA"/>
        </w:rPr>
        <w:t xml:space="preserve"> </w:t>
      </w:r>
      <w:r w:rsidR="00714C96" w:rsidRPr="00BE3DCD">
        <w:rPr>
          <w:rFonts w:ascii="GHEA Grapalat" w:hAnsi="GHEA Grapalat" w:cs="Sylfaen"/>
          <w:sz w:val="20"/>
          <w:szCs w:val="20"/>
          <w:lang w:val="ru-RU"/>
        </w:rPr>
        <w:t>հեռարձակվում</w:t>
      </w:r>
      <w:r w:rsidR="00714C96" w:rsidRPr="00BE3DCD">
        <w:rPr>
          <w:rFonts w:ascii="GHEA Grapalat" w:hAnsi="GHEA Grapalat" w:cs="Sylfaen"/>
          <w:sz w:val="20"/>
          <w:szCs w:val="20"/>
          <w:lang w:val="af-ZA"/>
        </w:rPr>
        <w:t xml:space="preserve"> </w:t>
      </w:r>
      <w:r w:rsidR="00714C96" w:rsidRPr="00BE3DCD">
        <w:rPr>
          <w:rFonts w:ascii="GHEA Grapalat" w:hAnsi="GHEA Grapalat" w:cs="Sylfaen"/>
          <w:sz w:val="20"/>
          <w:szCs w:val="20"/>
          <w:lang w:val="ru-RU"/>
        </w:rPr>
        <w:t>են</w:t>
      </w:r>
      <w:r w:rsidR="00714C96" w:rsidRPr="00BE3DCD">
        <w:rPr>
          <w:rFonts w:ascii="GHEA Grapalat" w:hAnsi="GHEA Grapalat" w:cs="Sylfaen"/>
          <w:sz w:val="20"/>
          <w:szCs w:val="20"/>
          <w:lang w:val="af-ZA"/>
        </w:rPr>
        <w:t xml:space="preserve"> </w:t>
      </w:r>
      <w:r w:rsidR="00714C96" w:rsidRPr="00BE3DCD">
        <w:rPr>
          <w:rFonts w:ascii="GHEA Grapalat" w:hAnsi="GHEA Grapalat" w:cs="Sylfaen"/>
          <w:sz w:val="20"/>
          <w:szCs w:val="20"/>
          <w:lang w:val="ru-RU"/>
        </w:rPr>
        <w:t>նաև</w:t>
      </w:r>
      <w:r w:rsidR="00714C96" w:rsidRPr="00BE3DCD">
        <w:rPr>
          <w:rFonts w:ascii="GHEA Grapalat" w:hAnsi="GHEA Grapalat" w:cs="Sylfaen"/>
          <w:sz w:val="20"/>
          <w:szCs w:val="20"/>
          <w:lang w:val="af-ZA"/>
        </w:rPr>
        <w:t xml:space="preserve"> </w:t>
      </w:r>
      <w:r w:rsidR="00714C96" w:rsidRPr="00BE3DCD">
        <w:rPr>
          <w:rFonts w:ascii="GHEA Grapalat" w:hAnsi="GHEA Grapalat" w:cs="Sylfaen"/>
          <w:sz w:val="20"/>
          <w:szCs w:val="20"/>
          <w:lang w:val="ru-RU"/>
        </w:rPr>
        <w:t>համացանցում</w:t>
      </w:r>
      <w:r w:rsidR="00714C96" w:rsidRPr="00BE3DCD">
        <w:rPr>
          <w:rFonts w:ascii="GHEA Grapalat" w:hAnsi="GHEA Grapalat" w:cs="Sylfaen"/>
          <w:sz w:val="20"/>
          <w:szCs w:val="20"/>
          <w:lang w:val="af-ZA"/>
        </w:rPr>
        <w:t>:</w:t>
      </w:r>
    </w:p>
    <w:bookmarkEnd w:id="10"/>
    <w:p w:rsidR="00996C19" w:rsidRPr="00BE3DCD" w:rsidRDefault="00714C96" w:rsidP="00996C19">
      <w:pPr>
        <w:ind w:firstLine="567"/>
        <w:jc w:val="both"/>
        <w:rPr>
          <w:rFonts w:ascii="GHEA Grapalat" w:hAnsi="GHEA Grapalat" w:cs="Sylfaen"/>
          <w:sz w:val="20"/>
          <w:szCs w:val="20"/>
          <w:lang w:val="af-ZA"/>
        </w:rPr>
      </w:pPr>
      <w:r w:rsidRPr="00BE3DCD" w:rsidDel="00714C96">
        <w:rPr>
          <w:rFonts w:ascii="GHEA Grapalat" w:hAnsi="GHEA Grapalat" w:cs="Sylfaen"/>
          <w:sz w:val="20"/>
          <w:szCs w:val="20"/>
          <w:lang w:val="af-ZA"/>
        </w:rPr>
        <w:t xml:space="preserve"> </w:t>
      </w:r>
      <w:r w:rsidR="00996C19" w:rsidRPr="00BE3DCD">
        <w:rPr>
          <w:rFonts w:ascii="GHEA Grapalat" w:hAnsi="GHEA Grapalat" w:cs="Sylfaen"/>
          <w:sz w:val="20"/>
          <w:szCs w:val="20"/>
          <w:lang w:val="af-ZA"/>
        </w:rPr>
        <w:t>12.1</w:t>
      </w:r>
      <w:r w:rsidRPr="00BE3DCD">
        <w:rPr>
          <w:rFonts w:ascii="GHEA Grapalat" w:hAnsi="GHEA Grapalat" w:cs="Sylfaen"/>
          <w:sz w:val="20"/>
          <w:szCs w:val="20"/>
          <w:lang w:val="af-ZA"/>
        </w:rPr>
        <w:t>6</w:t>
      </w:r>
      <w:r w:rsidR="00996C19" w:rsidRPr="00BE3DCD">
        <w:rPr>
          <w:rFonts w:ascii="GHEA Grapalat" w:hAnsi="GHEA Grapalat" w:cs="Sylfaen"/>
          <w:sz w:val="20"/>
          <w:szCs w:val="20"/>
          <w:lang w:val="af-ZA"/>
        </w:rPr>
        <w:t xml:space="preserve"> </w:t>
      </w:r>
      <w:r w:rsidR="00996C19" w:rsidRPr="00BE3DCD">
        <w:rPr>
          <w:rFonts w:ascii="GHEA Grapalat" w:hAnsi="GHEA Grapalat" w:cs="Sylfaen"/>
          <w:sz w:val="20"/>
          <w:szCs w:val="20"/>
          <w:lang w:val="ru-RU"/>
        </w:rPr>
        <w:t>Յուրաքանչյուր</w:t>
      </w:r>
      <w:r w:rsidR="00996C19" w:rsidRPr="00BE3DCD">
        <w:rPr>
          <w:rFonts w:ascii="GHEA Grapalat" w:hAnsi="GHEA Grapalat" w:cs="Sylfaen"/>
          <w:sz w:val="20"/>
          <w:szCs w:val="20"/>
          <w:lang w:val="af-ZA"/>
        </w:rPr>
        <w:t xml:space="preserve"> </w:t>
      </w:r>
      <w:r w:rsidR="00996C19" w:rsidRPr="00BE3DCD">
        <w:rPr>
          <w:rFonts w:ascii="GHEA Grapalat" w:hAnsi="GHEA Grapalat" w:cs="Sylfaen"/>
          <w:sz w:val="20"/>
          <w:szCs w:val="20"/>
          <w:lang w:val="ru-RU"/>
        </w:rPr>
        <w:t>անձ</w:t>
      </w:r>
      <w:r w:rsidR="00996C19" w:rsidRPr="00BE3DCD">
        <w:rPr>
          <w:rFonts w:ascii="GHEA Grapalat" w:hAnsi="GHEA Grapalat" w:cs="Sylfaen"/>
          <w:sz w:val="20"/>
          <w:szCs w:val="20"/>
          <w:lang w:val="af-ZA"/>
        </w:rPr>
        <w:t xml:space="preserve">, </w:t>
      </w:r>
      <w:r w:rsidR="00996C19" w:rsidRPr="00BE3DCD">
        <w:rPr>
          <w:rFonts w:ascii="GHEA Grapalat" w:hAnsi="GHEA Grapalat" w:cs="Sylfaen"/>
          <w:sz w:val="20"/>
          <w:szCs w:val="20"/>
          <w:lang w:val="ru-RU"/>
        </w:rPr>
        <w:t>որի</w:t>
      </w:r>
      <w:r w:rsidR="00996C19" w:rsidRPr="00BE3DCD">
        <w:rPr>
          <w:rFonts w:ascii="GHEA Grapalat" w:hAnsi="GHEA Grapalat" w:cs="Sylfaen"/>
          <w:sz w:val="20"/>
          <w:szCs w:val="20"/>
          <w:lang w:val="af-ZA"/>
        </w:rPr>
        <w:t xml:space="preserve"> </w:t>
      </w:r>
      <w:r w:rsidR="00996C19" w:rsidRPr="00BE3DCD">
        <w:rPr>
          <w:rFonts w:ascii="GHEA Grapalat" w:hAnsi="GHEA Grapalat" w:cs="Sylfaen"/>
          <w:sz w:val="20"/>
          <w:szCs w:val="20"/>
          <w:lang w:val="ru-RU"/>
        </w:rPr>
        <w:t>շահերը</w:t>
      </w:r>
      <w:r w:rsidR="00996C19" w:rsidRPr="00BE3DCD">
        <w:rPr>
          <w:rFonts w:ascii="GHEA Grapalat" w:hAnsi="GHEA Grapalat" w:cs="Sylfaen"/>
          <w:sz w:val="20"/>
          <w:szCs w:val="20"/>
          <w:lang w:val="af-ZA"/>
        </w:rPr>
        <w:t xml:space="preserve"> </w:t>
      </w:r>
      <w:r w:rsidR="00996C19" w:rsidRPr="00BE3DCD">
        <w:rPr>
          <w:rFonts w:ascii="GHEA Grapalat" w:hAnsi="GHEA Grapalat" w:cs="Sylfaen"/>
          <w:sz w:val="20"/>
          <w:szCs w:val="20"/>
          <w:lang w:val="ru-RU"/>
        </w:rPr>
        <w:t>խախտվել</w:t>
      </w:r>
      <w:r w:rsidR="00996C19" w:rsidRPr="00BE3DCD">
        <w:rPr>
          <w:rFonts w:ascii="GHEA Grapalat" w:hAnsi="GHEA Grapalat" w:cs="Sylfaen"/>
          <w:sz w:val="20"/>
          <w:szCs w:val="20"/>
          <w:lang w:val="af-ZA"/>
        </w:rPr>
        <w:t xml:space="preserve"> </w:t>
      </w:r>
      <w:r w:rsidR="00996C19" w:rsidRPr="00BE3DCD">
        <w:rPr>
          <w:rFonts w:ascii="GHEA Grapalat" w:hAnsi="GHEA Grapalat" w:cs="Sylfaen"/>
          <w:sz w:val="20"/>
          <w:szCs w:val="20"/>
          <w:lang w:val="ru-RU"/>
        </w:rPr>
        <w:t>են</w:t>
      </w:r>
      <w:r w:rsidR="00996C19" w:rsidRPr="00BE3DCD">
        <w:rPr>
          <w:rFonts w:ascii="GHEA Grapalat" w:hAnsi="GHEA Grapalat" w:cs="Sylfaen"/>
          <w:sz w:val="20"/>
          <w:szCs w:val="20"/>
          <w:lang w:val="af-ZA"/>
        </w:rPr>
        <w:t xml:space="preserve"> </w:t>
      </w:r>
      <w:r w:rsidR="00996C19" w:rsidRPr="00BE3DCD">
        <w:rPr>
          <w:rFonts w:ascii="GHEA Grapalat" w:hAnsi="GHEA Grapalat" w:cs="Sylfaen"/>
          <w:sz w:val="20"/>
          <w:szCs w:val="20"/>
          <w:lang w:val="ru-RU"/>
        </w:rPr>
        <w:t>կամ</w:t>
      </w:r>
      <w:r w:rsidR="00996C19" w:rsidRPr="00BE3DCD">
        <w:rPr>
          <w:rFonts w:ascii="GHEA Grapalat" w:hAnsi="GHEA Grapalat" w:cs="Sylfaen"/>
          <w:sz w:val="20"/>
          <w:szCs w:val="20"/>
          <w:lang w:val="af-ZA"/>
        </w:rPr>
        <w:t xml:space="preserve"> </w:t>
      </w:r>
      <w:r w:rsidR="00996C19" w:rsidRPr="00BE3DCD">
        <w:rPr>
          <w:rFonts w:ascii="GHEA Grapalat" w:hAnsi="GHEA Grapalat" w:cs="Sylfaen"/>
          <w:sz w:val="20"/>
          <w:szCs w:val="20"/>
          <w:lang w:val="ru-RU"/>
        </w:rPr>
        <w:t>կարող</w:t>
      </w:r>
      <w:r w:rsidR="00996C19" w:rsidRPr="00BE3DCD">
        <w:rPr>
          <w:rFonts w:ascii="GHEA Grapalat" w:hAnsi="GHEA Grapalat" w:cs="Sylfaen"/>
          <w:sz w:val="20"/>
          <w:szCs w:val="20"/>
          <w:lang w:val="af-ZA"/>
        </w:rPr>
        <w:t xml:space="preserve"> </w:t>
      </w:r>
      <w:r w:rsidR="00996C19" w:rsidRPr="00BE3DCD">
        <w:rPr>
          <w:rFonts w:ascii="GHEA Grapalat" w:hAnsi="GHEA Grapalat" w:cs="Sylfaen"/>
          <w:sz w:val="20"/>
          <w:szCs w:val="20"/>
          <w:lang w:val="ru-RU"/>
        </w:rPr>
        <w:t>են</w:t>
      </w:r>
      <w:r w:rsidR="00996C19" w:rsidRPr="00BE3DCD">
        <w:rPr>
          <w:rFonts w:ascii="GHEA Grapalat" w:hAnsi="GHEA Grapalat" w:cs="Sylfaen"/>
          <w:sz w:val="20"/>
          <w:szCs w:val="20"/>
          <w:lang w:val="af-ZA"/>
        </w:rPr>
        <w:t xml:space="preserve"> </w:t>
      </w:r>
      <w:r w:rsidR="00996C19" w:rsidRPr="00BE3DCD">
        <w:rPr>
          <w:rFonts w:ascii="GHEA Grapalat" w:hAnsi="GHEA Grapalat" w:cs="Sylfaen"/>
          <w:sz w:val="20"/>
          <w:szCs w:val="20"/>
          <w:lang w:val="ru-RU"/>
        </w:rPr>
        <w:t>խախտվել</w:t>
      </w:r>
      <w:r w:rsidR="00996C19" w:rsidRPr="00BE3DCD">
        <w:rPr>
          <w:rFonts w:ascii="GHEA Grapalat" w:hAnsi="GHEA Grapalat" w:cs="Sylfaen"/>
          <w:sz w:val="20"/>
          <w:szCs w:val="20"/>
          <w:lang w:val="af-ZA"/>
        </w:rPr>
        <w:t xml:space="preserve"> </w:t>
      </w:r>
      <w:r w:rsidR="00996C19" w:rsidRPr="00BE3DCD">
        <w:rPr>
          <w:rFonts w:ascii="GHEA Grapalat" w:hAnsi="GHEA Grapalat" w:cs="Sylfaen"/>
          <w:sz w:val="20"/>
          <w:szCs w:val="20"/>
          <w:lang w:val="ru-RU"/>
        </w:rPr>
        <w:t>բողոքարկման</w:t>
      </w:r>
      <w:r w:rsidR="00996C19" w:rsidRPr="00BE3DCD">
        <w:rPr>
          <w:rFonts w:ascii="GHEA Grapalat" w:hAnsi="GHEA Grapalat" w:cs="Sylfaen"/>
          <w:sz w:val="20"/>
          <w:szCs w:val="20"/>
          <w:lang w:val="af-ZA"/>
        </w:rPr>
        <w:t xml:space="preserve"> </w:t>
      </w:r>
      <w:r w:rsidR="00996C19" w:rsidRPr="00BE3DCD">
        <w:rPr>
          <w:rFonts w:ascii="GHEA Grapalat" w:hAnsi="GHEA Grapalat" w:cs="Sylfaen"/>
          <w:sz w:val="20"/>
          <w:szCs w:val="20"/>
          <w:lang w:val="ru-RU"/>
        </w:rPr>
        <w:t>հիմք</w:t>
      </w:r>
      <w:r w:rsidR="00996C19" w:rsidRPr="00BE3DCD">
        <w:rPr>
          <w:rFonts w:ascii="GHEA Grapalat" w:hAnsi="GHEA Grapalat" w:cs="Sylfaen"/>
          <w:sz w:val="20"/>
          <w:szCs w:val="20"/>
          <w:lang w:val="af-ZA"/>
        </w:rPr>
        <w:t xml:space="preserve"> </w:t>
      </w:r>
      <w:r w:rsidR="00996C19" w:rsidRPr="00BE3DCD">
        <w:rPr>
          <w:rFonts w:ascii="GHEA Grapalat" w:hAnsi="GHEA Grapalat" w:cs="Sylfaen"/>
          <w:sz w:val="20"/>
          <w:szCs w:val="20"/>
          <w:lang w:val="ru-RU"/>
        </w:rPr>
        <w:t>ծառայած</w:t>
      </w:r>
      <w:r w:rsidR="00996C19" w:rsidRPr="00BE3DCD">
        <w:rPr>
          <w:rFonts w:ascii="GHEA Grapalat" w:hAnsi="GHEA Grapalat" w:cs="Sylfaen"/>
          <w:sz w:val="20"/>
          <w:szCs w:val="20"/>
          <w:lang w:val="af-ZA"/>
        </w:rPr>
        <w:t xml:space="preserve"> </w:t>
      </w:r>
      <w:r w:rsidR="00996C19" w:rsidRPr="00BE3DCD">
        <w:rPr>
          <w:rFonts w:ascii="GHEA Grapalat" w:hAnsi="GHEA Grapalat" w:cs="Sylfaen"/>
          <w:sz w:val="20"/>
          <w:szCs w:val="20"/>
          <w:lang w:val="ru-RU"/>
        </w:rPr>
        <w:t>գործողությունների</w:t>
      </w:r>
      <w:r w:rsidR="00996C19" w:rsidRPr="00BE3DCD">
        <w:rPr>
          <w:rFonts w:ascii="GHEA Grapalat" w:hAnsi="GHEA Grapalat" w:cs="Sylfaen"/>
          <w:sz w:val="20"/>
          <w:szCs w:val="20"/>
          <w:lang w:val="af-ZA"/>
        </w:rPr>
        <w:t xml:space="preserve"> </w:t>
      </w:r>
      <w:r w:rsidR="00996C19" w:rsidRPr="00BE3DCD">
        <w:rPr>
          <w:rFonts w:ascii="GHEA Grapalat" w:hAnsi="GHEA Grapalat" w:cs="Sylfaen"/>
          <w:sz w:val="20"/>
          <w:szCs w:val="20"/>
          <w:lang w:val="ru-RU"/>
        </w:rPr>
        <w:t>արդյունքում</w:t>
      </w:r>
      <w:r w:rsidR="00996C19" w:rsidRPr="00BE3DCD">
        <w:rPr>
          <w:rFonts w:ascii="GHEA Grapalat" w:hAnsi="GHEA Grapalat" w:cs="Sylfaen"/>
          <w:sz w:val="20"/>
          <w:szCs w:val="20"/>
          <w:lang w:val="af-ZA"/>
        </w:rPr>
        <w:t xml:space="preserve">, </w:t>
      </w:r>
      <w:r w:rsidR="00996C19" w:rsidRPr="00BE3DCD">
        <w:rPr>
          <w:rFonts w:ascii="GHEA Grapalat" w:hAnsi="GHEA Grapalat" w:cs="Sylfaen"/>
          <w:sz w:val="20"/>
          <w:szCs w:val="20"/>
          <w:lang w:val="ru-RU"/>
        </w:rPr>
        <w:t>իրավունք</w:t>
      </w:r>
      <w:r w:rsidR="00996C19" w:rsidRPr="00BE3DCD">
        <w:rPr>
          <w:rFonts w:ascii="GHEA Grapalat" w:hAnsi="GHEA Grapalat" w:cs="Sylfaen"/>
          <w:sz w:val="20"/>
          <w:szCs w:val="20"/>
          <w:lang w:val="af-ZA"/>
        </w:rPr>
        <w:t xml:space="preserve"> </w:t>
      </w:r>
      <w:r w:rsidR="00996C19" w:rsidRPr="00BE3DCD">
        <w:rPr>
          <w:rFonts w:ascii="GHEA Grapalat" w:hAnsi="GHEA Grapalat" w:cs="Sylfaen"/>
          <w:sz w:val="20"/>
          <w:szCs w:val="20"/>
          <w:lang w:val="ru-RU"/>
        </w:rPr>
        <w:t>ունի</w:t>
      </w:r>
      <w:r w:rsidR="00996C19" w:rsidRPr="00BE3DCD">
        <w:rPr>
          <w:rFonts w:ascii="GHEA Grapalat" w:hAnsi="GHEA Grapalat" w:cs="Sylfaen"/>
          <w:sz w:val="20"/>
          <w:szCs w:val="20"/>
          <w:lang w:val="af-ZA"/>
        </w:rPr>
        <w:t xml:space="preserve"> </w:t>
      </w:r>
      <w:r w:rsidR="00996C19" w:rsidRPr="00BE3DCD">
        <w:rPr>
          <w:rFonts w:ascii="GHEA Grapalat" w:hAnsi="GHEA Grapalat" w:cs="Sylfaen"/>
          <w:sz w:val="20"/>
          <w:szCs w:val="20"/>
          <w:lang w:val="ru-RU"/>
        </w:rPr>
        <w:t>մասնակցելու</w:t>
      </w:r>
      <w:r w:rsidR="00996C19" w:rsidRPr="00BE3DCD">
        <w:rPr>
          <w:rFonts w:ascii="GHEA Grapalat" w:hAnsi="GHEA Grapalat" w:cs="Sylfaen"/>
          <w:sz w:val="20"/>
          <w:szCs w:val="20"/>
          <w:lang w:val="af-ZA"/>
        </w:rPr>
        <w:t xml:space="preserve"> </w:t>
      </w:r>
      <w:r w:rsidR="00996C19" w:rsidRPr="00BE3DCD">
        <w:rPr>
          <w:rFonts w:ascii="GHEA Grapalat" w:hAnsi="GHEA Grapalat" w:cs="Sylfaen"/>
          <w:sz w:val="20"/>
          <w:szCs w:val="20"/>
          <w:lang w:val="ru-RU"/>
        </w:rPr>
        <w:t>բողոքարկման</w:t>
      </w:r>
      <w:r w:rsidR="00996C19" w:rsidRPr="00BE3DCD">
        <w:rPr>
          <w:rFonts w:ascii="GHEA Grapalat" w:hAnsi="GHEA Grapalat" w:cs="Sylfaen"/>
          <w:sz w:val="20"/>
          <w:szCs w:val="20"/>
          <w:lang w:val="af-ZA"/>
        </w:rPr>
        <w:t xml:space="preserve"> </w:t>
      </w:r>
      <w:r w:rsidR="00996C19" w:rsidRPr="00BE3DCD">
        <w:rPr>
          <w:rFonts w:ascii="GHEA Grapalat" w:hAnsi="GHEA Grapalat" w:cs="Sylfaen"/>
          <w:sz w:val="20"/>
          <w:szCs w:val="20"/>
          <w:lang w:val="ru-RU"/>
        </w:rPr>
        <w:t>ընթացակարգին</w:t>
      </w:r>
      <w:r w:rsidR="00996C19" w:rsidRPr="00BE3DCD">
        <w:rPr>
          <w:rFonts w:ascii="GHEA Grapalat" w:hAnsi="GHEA Grapalat" w:cs="Sylfaen"/>
          <w:sz w:val="20"/>
          <w:szCs w:val="20"/>
          <w:lang w:val="af-ZA"/>
        </w:rPr>
        <w:t xml:space="preserve">` </w:t>
      </w:r>
      <w:r w:rsidR="00996C19" w:rsidRPr="00BE3DCD">
        <w:rPr>
          <w:rFonts w:ascii="GHEA Grapalat" w:hAnsi="GHEA Grapalat" w:cs="Sylfaen"/>
          <w:sz w:val="20"/>
          <w:szCs w:val="20"/>
          <w:lang w:val="ru-RU"/>
        </w:rPr>
        <w:t>մինչև</w:t>
      </w:r>
      <w:r w:rsidR="00996C19" w:rsidRPr="00BE3DCD">
        <w:rPr>
          <w:rFonts w:ascii="GHEA Grapalat" w:hAnsi="GHEA Grapalat" w:cs="Sylfaen"/>
          <w:sz w:val="20"/>
          <w:szCs w:val="20"/>
          <w:lang w:val="af-ZA"/>
        </w:rPr>
        <w:t xml:space="preserve"> </w:t>
      </w:r>
      <w:r w:rsidR="00996C19" w:rsidRPr="00BE3DCD">
        <w:rPr>
          <w:rFonts w:ascii="GHEA Grapalat" w:hAnsi="GHEA Grapalat" w:cs="Sylfaen"/>
          <w:sz w:val="20"/>
          <w:szCs w:val="20"/>
          <w:lang w:val="ru-RU"/>
        </w:rPr>
        <w:t>բողոքի</w:t>
      </w:r>
      <w:r w:rsidR="00996C19" w:rsidRPr="00BE3DCD">
        <w:rPr>
          <w:rFonts w:ascii="GHEA Grapalat" w:hAnsi="GHEA Grapalat" w:cs="Sylfaen"/>
          <w:sz w:val="20"/>
          <w:szCs w:val="20"/>
          <w:lang w:val="af-ZA"/>
        </w:rPr>
        <w:t xml:space="preserve"> </w:t>
      </w:r>
      <w:r w:rsidR="00996C19" w:rsidRPr="00BE3DCD">
        <w:rPr>
          <w:rFonts w:ascii="GHEA Grapalat" w:hAnsi="GHEA Grapalat" w:cs="Sylfaen"/>
          <w:sz w:val="20"/>
          <w:szCs w:val="20"/>
          <w:lang w:val="ru-RU"/>
        </w:rPr>
        <w:t>վերաբերյալ</w:t>
      </w:r>
      <w:r w:rsidR="00996C19" w:rsidRPr="00BE3DCD">
        <w:rPr>
          <w:rFonts w:ascii="GHEA Grapalat" w:hAnsi="GHEA Grapalat" w:cs="Sylfaen"/>
          <w:sz w:val="20"/>
          <w:szCs w:val="20"/>
          <w:lang w:val="af-ZA"/>
        </w:rPr>
        <w:t xml:space="preserve"> </w:t>
      </w:r>
      <w:r w:rsidR="00996C19" w:rsidRPr="00BE3DCD">
        <w:rPr>
          <w:rFonts w:ascii="GHEA Grapalat" w:hAnsi="GHEA Grapalat" w:cs="Sylfaen"/>
          <w:sz w:val="20"/>
          <w:szCs w:val="20"/>
          <w:lang w:val="ru-RU"/>
        </w:rPr>
        <w:t>որոշում</w:t>
      </w:r>
      <w:r w:rsidR="00996C19" w:rsidRPr="00BE3DCD">
        <w:rPr>
          <w:rFonts w:ascii="GHEA Grapalat" w:hAnsi="GHEA Grapalat" w:cs="Sylfaen"/>
          <w:sz w:val="20"/>
          <w:szCs w:val="20"/>
          <w:lang w:val="af-ZA"/>
        </w:rPr>
        <w:t xml:space="preserve"> </w:t>
      </w:r>
      <w:r w:rsidR="00996C19" w:rsidRPr="00BE3DCD">
        <w:rPr>
          <w:rFonts w:ascii="GHEA Grapalat" w:hAnsi="GHEA Grapalat" w:cs="Sylfaen"/>
          <w:sz w:val="20"/>
          <w:szCs w:val="20"/>
          <w:lang w:val="ru-RU"/>
        </w:rPr>
        <w:t>ընդունելու</w:t>
      </w:r>
      <w:r w:rsidR="00996C19" w:rsidRPr="00BE3DCD">
        <w:rPr>
          <w:rFonts w:ascii="GHEA Grapalat" w:hAnsi="GHEA Grapalat" w:cs="Sylfaen"/>
          <w:sz w:val="20"/>
          <w:szCs w:val="20"/>
          <w:lang w:val="af-ZA"/>
        </w:rPr>
        <w:t xml:space="preserve"> </w:t>
      </w:r>
      <w:r w:rsidR="00996C19" w:rsidRPr="00BE3DCD">
        <w:rPr>
          <w:rFonts w:ascii="GHEA Grapalat" w:hAnsi="GHEA Grapalat" w:cs="Sylfaen"/>
          <w:sz w:val="20"/>
          <w:szCs w:val="20"/>
          <w:lang w:val="ru-RU"/>
        </w:rPr>
        <w:t>ժամկետը</w:t>
      </w:r>
      <w:r w:rsidR="00996C19" w:rsidRPr="00BE3DCD">
        <w:rPr>
          <w:rFonts w:ascii="GHEA Grapalat" w:hAnsi="GHEA Grapalat" w:cs="Sylfaen"/>
          <w:sz w:val="20"/>
          <w:szCs w:val="20"/>
          <w:lang w:val="af-ZA"/>
        </w:rPr>
        <w:t xml:space="preserve"> </w:t>
      </w:r>
      <w:r w:rsidR="00996C19" w:rsidRPr="00BE3DCD">
        <w:rPr>
          <w:rFonts w:ascii="GHEA Grapalat" w:hAnsi="GHEA Grapalat" w:cs="Sylfaen"/>
          <w:sz w:val="20"/>
          <w:szCs w:val="20"/>
          <w:lang w:val="ru-RU"/>
        </w:rPr>
        <w:t>գնումների</w:t>
      </w:r>
      <w:r w:rsidR="00996C19" w:rsidRPr="00BE3DCD">
        <w:rPr>
          <w:rFonts w:ascii="GHEA Grapalat" w:hAnsi="GHEA Grapalat" w:cs="Sylfaen"/>
          <w:sz w:val="20"/>
          <w:szCs w:val="20"/>
          <w:lang w:val="af-ZA"/>
        </w:rPr>
        <w:t xml:space="preserve"> </w:t>
      </w:r>
      <w:r w:rsidR="00996C19" w:rsidRPr="00BE3DCD">
        <w:rPr>
          <w:rFonts w:ascii="GHEA Grapalat" w:hAnsi="GHEA Grapalat" w:cs="Sylfaen"/>
          <w:sz w:val="20"/>
          <w:szCs w:val="20"/>
          <w:lang w:val="ru-RU"/>
        </w:rPr>
        <w:t>հետ</w:t>
      </w:r>
      <w:r w:rsidR="00996C19" w:rsidRPr="00BE3DCD">
        <w:rPr>
          <w:rFonts w:ascii="GHEA Grapalat" w:hAnsi="GHEA Grapalat" w:cs="Sylfaen"/>
          <w:sz w:val="20"/>
          <w:szCs w:val="20"/>
          <w:lang w:val="af-ZA"/>
        </w:rPr>
        <w:t xml:space="preserve"> </w:t>
      </w:r>
      <w:r w:rsidR="00996C19" w:rsidRPr="00BE3DCD">
        <w:rPr>
          <w:rFonts w:ascii="GHEA Grapalat" w:hAnsi="GHEA Grapalat" w:cs="Sylfaen"/>
          <w:sz w:val="20"/>
          <w:szCs w:val="20"/>
          <w:lang w:val="ru-RU"/>
        </w:rPr>
        <w:t>կապված</w:t>
      </w:r>
      <w:r w:rsidR="00996C19" w:rsidRPr="00BE3DCD">
        <w:rPr>
          <w:rFonts w:ascii="GHEA Grapalat" w:hAnsi="GHEA Grapalat" w:cs="Sylfaen"/>
          <w:sz w:val="20"/>
          <w:szCs w:val="20"/>
          <w:lang w:val="af-ZA"/>
        </w:rPr>
        <w:t xml:space="preserve"> </w:t>
      </w:r>
      <w:r w:rsidR="00996C19" w:rsidRPr="00BE3DCD">
        <w:rPr>
          <w:rFonts w:ascii="GHEA Grapalat" w:hAnsi="GHEA Grapalat" w:cs="Sylfaen"/>
          <w:sz w:val="20"/>
          <w:szCs w:val="20"/>
          <w:lang w:val="ru-RU"/>
        </w:rPr>
        <w:t>բողոքներ</w:t>
      </w:r>
      <w:r w:rsidR="00996C19" w:rsidRPr="00BE3DCD">
        <w:rPr>
          <w:rFonts w:ascii="GHEA Grapalat" w:hAnsi="GHEA Grapalat" w:cs="Sylfaen"/>
          <w:sz w:val="20"/>
          <w:szCs w:val="20"/>
          <w:lang w:val="af-ZA"/>
        </w:rPr>
        <w:t xml:space="preserve"> </w:t>
      </w:r>
      <w:r w:rsidR="00996C19" w:rsidRPr="00BE3DCD">
        <w:rPr>
          <w:rFonts w:ascii="GHEA Grapalat" w:hAnsi="GHEA Grapalat" w:cs="Sylfaen"/>
          <w:sz w:val="20"/>
          <w:szCs w:val="20"/>
          <w:lang w:val="ru-RU"/>
        </w:rPr>
        <w:t>քննող</w:t>
      </w:r>
      <w:r w:rsidR="00996C19" w:rsidRPr="00BE3DCD">
        <w:rPr>
          <w:rFonts w:ascii="GHEA Grapalat" w:hAnsi="GHEA Grapalat" w:cs="Sylfaen"/>
          <w:sz w:val="20"/>
          <w:szCs w:val="20"/>
          <w:lang w:val="af-ZA"/>
        </w:rPr>
        <w:t xml:space="preserve"> </w:t>
      </w:r>
      <w:r w:rsidR="00996C19" w:rsidRPr="00BE3DCD">
        <w:rPr>
          <w:rFonts w:ascii="GHEA Grapalat" w:hAnsi="GHEA Grapalat" w:cs="Sylfaen"/>
          <w:sz w:val="20"/>
          <w:szCs w:val="20"/>
          <w:lang w:val="ru-RU"/>
        </w:rPr>
        <w:t>անձին</w:t>
      </w:r>
      <w:r w:rsidR="00996C19" w:rsidRPr="00BE3DCD">
        <w:rPr>
          <w:rFonts w:ascii="GHEA Grapalat" w:hAnsi="GHEA Grapalat" w:cs="Sylfaen"/>
          <w:sz w:val="20"/>
          <w:szCs w:val="20"/>
          <w:lang w:val="af-ZA"/>
        </w:rPr>
        <w:t xml:space="preserve"> </w:t>
      </w:r>
      <w:r w:rsidR="00996C19" w:rsidRPr="00BE3DCD">
        <w:rPr>
          <w:rFonts w:ascii="GHEA Grapalat" w:hAnsi="GHEA Grapalat" w:cs="Sylfaen"/>
          <w:sz w:val="20"/>
          <w:szCs w:val="20"/>
          <w:lang w:val="ru-RU"/>
        </w:rPr>
        <w:t>ներկայացնելով</w:t>
      </w:r>
      <w:r w:rsidR="00996C19" w:rsidRPr="00BE3DCD">
        <w:rPr>
          <w:rFonts w:ascii="GHEA Grapalat" w:hAnsi="GHEA Grapalat" w:cs="Sylfaen"/>
          <w:sz w:val="20"/>
          <w:szCs w:val="20"/>
          <w:lang w:val="af-ZA"/>
        </w:rPr>
        <w:t xml:space="preserve"> </w:t>
      </w:r>
      <w:r w:rsidR="00996C19" w:rsidRPr="00BE3DCD">
        <w:rPr>
          <w:rFonts w:ascii="GHEA Grapalat" w:hAnsi="GHEA Grapalat" w:cs="Sylfaen"/>
          <w:sz w:val="20"/>
          <w:szCs w:val="20"/>
          <w:lang w:val="ru-RU"/>
        </w:rPr>
        <w:t>համանման</w:t>
      </w:r>
      <w:r w:rsidR="00996C19" w:rsidRPr="00BE3DCD">
        <w:rPr>
          <w:rFonts w:ascii="GHEA Grapalat" w:hAnsi="GHEA Grapalat" w:cs="Sylfaen"/>
          <w:sz w:val="20"/>
          <w:szCs w:val="20"/>
          <w:lang w:val="af-ZA"/>
        </w:rPr>
        <w:t xml:space="preserve"> </w:t>
      </w:r>
      <w:r w:rsidR="00996C19" w:rsidRPr="00BE3DCD">
        <w:rPr>
          <w:rFonts w:ascii="GHEA Grapalat" w:hAnsi="GHEA Grapalat" w:cs="Sylfaen"/>
          <w:sz w:val="20"/>
          <w:szCs w:val="20"/>
          <w:lang w:val="ru-RU"/>
        </w:rPr>
        <w:t>բողոք։</w:t>
      </w:r>
      <w:r w:rsidR="00996C19" w:rsidRPr="00BE3DCD">
        <w:rPr>
          <w:rFonts w:ascii="GHEA Grapalat" w:hAnsi="GHEA Grapalat" w:cs="Sylfaen"/>
          <w:sz w:val="20"/>
          <w:szCs w:val="20"/>
          <w:lang w:val="af-ZA"/>
        </w:rPr>
        <w:t xml:space="preserve"> </w:t>
      </w:r>
      <w:r w:rsidR="00996C19" w:rsidRPr="00BE3DCD">
        <w:rPr>
          <w:rFonts w:ascii="GHEA Grapalat" w:hAnsi="GHEA Grapalat" w:cs="Sylfaen"/>
          <w:sz w:val="20"/>
          <w:szCs w:val="20"/>
          <w:lang w:val="ru-RU"/>
        </w:rPr>
        <w:t>Օրենքի</w:t>
      </w:r>
      <w:r w:rsidR="00996C19" w:rsidRPr="00BE3DCD">
        <w:rPr>
          <w:rFonts w:ascii="GHEA Grapalat" w:hAnsi="GHEA Grapalat" w:cs="Sylfaen"/>
          <w:sz w:val="20"/>
          <w:szCs w:val="20"/>
          <w:lang w:val="af-ZA"/>
        </w:rPr>
        <w:t xml:space="preserve"> 50-</w:t>
      </w:r>
      <w:r w:rsidR="00996C19" w:rsidRPr="00BE3DCD">
        <w:rPr>
          <w:rFonts w:ascii="GHEA Grapalat" w:hAnsi="GHEA Grapalat" w:cs="Sylfaen"/>
          <w:sz w:val="20"/>
          <w:szCs w:val="20"/>
          <w:lang w:val="ru-RU"/>
        </w:rPr>
        <w:t>րդ</w:t>
      </w:r>
      <w:r w:rsidR="00996C19" w:rsidRPr="00BE3DCD">
        <w:rPr>
          <w:rFonts w:ascii="GHEA Grapalat" w:hAnsi="GHEA Grapalat" w:cs="Sylfaen"/>
          <w:sz w:val="20"/>
          <w:szCs w:val="20"/>
          <w:lang w:val="af-ZA"/>
        </w:rPr>
        <w:t xml:space="preserve"> </w:t>
      </w:r>
      <w:r w:rsidR="00996C19" w:rsidRPr="00BE3DCD">
        <w:rPr>
          <w:rFonts w:ascii="GHEA Grapalat" w:hAnsi="GHEA Grapalat" w:cs="Sylfaen"/>
          <w:sz w:val="20"/>
          <w:szCs w:val="20"/>
          <w:lang w:val="ru-RU"/>
        </w:rPr>
        <w:t>հոդվածի</w:t>
      </w:r>
      <w:r w:rsidR="00996C19" w:rsidRPr="00BE3DCD">
        <w:rPr>
          <w:rFonts w:ascii="GHEA Grapalat" w:hAnsi="GHEA Grapalat" w:cs="Sylfaen"/>
          <w:sz w:val="20"/>
          <w:szCs w:val="20"/>
          <w:lang w:val="af-ZA"/>
        </w:rPr>
        <w:t xml:space="preserve"> </w:t>
      </w:r>
      <w:r w:rsidR="00996C19" w:rsidRPr="00BE3DCD">
        <w:rPr>
          <w:rFonts w:ascii="GHEA Grapalat" w:hAnsi="GHEA Grapalat" w:cs="Sylfaen"/>
          <w:sz w:val="20"/>
          <w:szCs w:val="20"/>
          <w:lang w:val="ru-RU"/>
        </w:rPr>
        <w:t>համաձայն</w:t>
      </w:r>
      <w:r w:rsidR="00996C19" w:rsidRPr="00BE3DCD">
        <w:rPr>
          <w:rFonts w:ascii="GHEA Grapalat" w:hAnsi="GHEA Grapalat" w:cs="Sylfaen"/>
          <w:sz w:val="20"/>
          <w:szCs w:val="20"/>
          <w:lang w:val="af-ZA"/>
        </w:rPr>
        <w:t xml:space="preserve">` </w:t>
      </w:r>
      <w:r w:rsidR="00996C19" w:rsidRPr="00BE3DCD">
        <w:rPr>
          <w:rFonts w:ascii="GHEA Grapalat" w:hAnsi="GHEA Grapalat" w:cs="Sylfaen"/>
          <w:sz w:val="20"/>
          <w:szCs w:val="20"/>
          <w:lang w:val="ru-RU"/>
        </w:rPr>
        <w:t>բողոքարկման</w:t>
      </w:r>
      <w:r w:rsidR="00996C19" w:rsidRPr="00BE3DCD">
        <w:rPr>
          <w:rFonts w:ascii="GHEA Grapalat" w:hAnsi="GHEA Grapalat" w:cs="Sylfaen"/>
          <w:sz w:val="20"/>
          <w:szCs w:val="20"/>
          <w:lang w:val="af-ZA"/>
        </w:rPr>
        <w:t xml:space="preserve"> </w:t>
      </w:r>
      <w:r w:rsidR="00996C19" w:rsidRPr="00BE3DCD">
        <w:rPr>
          <w:rFonts w:ascii="GHEA Grapalat" w:hAnsi="GHEA Grapalat" w:cs="Sylfaen"/>
          <w:sz w:val="20"/>
          <w:szCs w:val="20"/>
          <w:lang w:val="ru-RU"/>
        </w:rPr>
        <w:t>ընթացակարգին</w:t>
      </w:r>
      <w:r w:rsidR="00996C19" w:rsidRPr="00BE3DCD">
        <w:rPr>
          <w:rFonts w:ascii="GHEA Grapalat" w:hAnsi="GHEA Grapalat" w:cs="Sylfaen"/>
          <w:sz w:val="20"/>
          <w:szCs w:val="20"/>
          <w:lang w:val="af-ZA"/>
        </w:rPr>
        <w:t xml:space="preserve"> </w:t>
      </w:r>
      <w:r w:rsidR="00996C19" w:rsidRPr="00BE3DCD">
        <w:rPr>
          <w:rFonts w:ascii="GHEA Grapalat" w:hAnsi="GHEA Grapalat" w:cs="Sylfaen"/>
          <w:sz w:val="20"/>
          <w:szCs w:val="20"/>
          <w:lang w:val="ru-RU"/>
        </w:rPr>
        <w:t>չմասնակցած</w:t>
      </w:r>
      <w:r w:rsidR="00996C19" w:rsidRPr="00BE3DCD">
        <w:rPr>
          <w:rFonts w:ascii="GHEA Grapalat" w:hAnsi="GHEA Grapalat" w:cs="Sylfaen"/>
          <w:sz w:val="20"/>
          <w:szCs w:val="20"/>
          <w:lang w:val="af-ZA"/>
        </w:rPr>
        <w:t xml:space="preserve"> </w:t>
      </w:r>
      <w:r w:rsidR="00996C19" w:rsidRPr="00BE3DCD">
        <w:rPr>
          <w:rFonts w:ascii="GHEA Grapalat" w:hAnsi="GHEA Grapalat" w:cs="Sylfaen"/>
          <w:sz w:val="20"/>
          <w:szCs w:val="20"/>
          <w:lang w:val="ru-RU"/>
        </w:rPr>
        <w:t>անձը</w:t>
      </w:r>
      <w:r w:rsidR="00996C19" w:rsidRPr="00BE3DCD">
        <w:rPr>
          <w:rFonts w:ascii="GHEA Grapalat" w:hAnsi="GHEA Grapalat" w:cs="Sylfaen"/>
          <w:sz w:val="20"/>
          <w:szCs w:val="20"/>
          <w:lang w:val="af-ZA"/>
        </w:rPr>
        <w:t xml:space="preserve"> </w:t>
      </w:r>
      <w:r w:rsidR="00996C19" w:rsidRPr="00BE3DCD">
        <w:rPr>
          <w:rFonts w:ascii="GHEA Grapalat" w:hAnsi="GHEA Grapalat" w:cs="Sylfaen"/>
          <w:sz w:val="20"/>
          <w:szCs w:val="20"/>
          <w:lang w:val="ru-RU"/>
        </w:rPr>
        <w:t>զրկվում</w:t>
      </w:r>
      <w:r w:rsidR="00996C19" w:rsidRPr="00BE3DCD">
        <w:rPr>
          <w:rFonts w:ascii="GHEA Grapalat" w:hAnsi="GHEA Grapalat" w:cs="Sylfaen"/>
          <w:sz w:val="20"/>
          <w:szCs w:val="20"/>
          <w:lang w:val="af-ZA"/>
        </w:rPr>
        <w:t xml:space="preserve"> </w:t>
      </w:r>
      <w:r w:rsidR="00996C19" w:rsidRPr="00BE3DCD">
        <w:rPr>
          <w:rFonts w:ascii="GHEA Grapalat" w:hAnsi="GHEA Grapalat" w:cs="Sylfaen"/>
          <w:sz w:val="20"/>
          <w:szCs w:val="20"/>
          <w:lang w:val="ru-RU"/>
        </w:rPr>
        <w:t>է</w:t>
      </w:r>
      <w:r w:rsidR="00996C19" w:rsidRPr="00BE3DCD">
        <w:rPr>
          <w:rFonts w:ascii="GHEA Grapalat" w:hAnsi="GHEA Grapalat" w:cs="Sylfaen"/>
          <w:sz w:val="20"/>
          <w:szCs w:val="20"/>
          <w:lang w:val="af-ZA"/>
        </w:rPr>
        <w:t xml:space="preserve"> </w:t>
      </w:r>
      <w:r w:rsidR="00996C19" w:rsidRPr="00BE3DCD">
        <w:rPr>
          <w:rFonts w:ascii="GHEA Grapalat" w:hAnsi="GHEA Grapalat" w:cs="Sylfaen"/>
          <w:sz w:val="20"/>
          <w:szCs w:val="20"/>
          <w:lang w:val="ru-RU"/>
        </w:rPr>
        <w:t>գնումների</w:t>
      </w:r>
      <w:r w:rsidR="00996C19" w:rsidRPr="00BE3DCD">
        <w:rPr>
          <w:rFonts w:ascii="GHEA Grapalat" w:hAnsi="GHEA Grapalat" w:cs="Sylfaen"/>
          <w:sz w:val="20"/>
          <w:szCs w:val="20"/>
          <w:lang w:val="af-ZA"/>
        </w:rPr>
        <w:t xml:space="preserve"> </w:t>
      </w:r>
      <w:r w:rsidR="00996C19" w:rsidRPr="00BE3DCD">
        <w:rPr>
          <w:rFonts w:ascii="GHEA Grapalat" w:hAnsi="GHEA Grapalat" w:cs="Sylfaen"/>
          <w:sz w:val="20"/>
          <w:szCs w:val="20"/>
          <w:lang w:val="ru-RU"/>
        </w:rPr>
        <w:t>հետ</w:t>
      </w:r>
      <w:r w:rsidR="00996C19" w:rsidRPr="00BE3DCD">
        <w:rPr>
          <w:rFonts w:ascii="GHEA Grapalat" w:hAnsi="GHEA Grapalat" w:cs="Sylfaen"/>
          <w:sz w:val="20"/>
          <w:szCs w:val="20"/>
          <w:lang w:val="af-ZA"/>
        </w:rPr>
        <w:t xml:space="preserve"> </w:t>
      </w:r>
      <w:r w:rsidR="00996C19" w:rsidRPr="00BE3DCD">
        <w:rPr>
          <w:rFonts w:ascii="GHEA Grapalat" w:hAnsi="GHEA Grapalat" w:cs="Sylfaen"/>
          <w:sz w:val="20"/>
          <w:szCs w:val="20"/>
          <w:lang w:val="ru-RU"/>
        </w:rPr>
        <w:t>կապված</w:t>
      </w:r>
      <w:r w:rsidR="00996C19" w:rsidRPr="00BE3DCD">
        <w:rPr>
          <w:rFonts w:ascii="GHEA Grapalat" w:hAnsi="GHEA Grapalat" w:cs="Sylfaen"/>
          <w:sz w:val="20"/>
          <w:szCs w:val="20"/>
          <w:lang w:val="af-ZA"/>
        </w:rPr>
        <w:t xml:space="preserve"> </w:t>
      </w:r>
      <w:r w:rsidR="00996C19" w:rsidRPr="00BE3DCD">
        <w:rPr>
          <w:rFonts w:ascii="GHEA Grapalat" w:hAnsi="GHEA Grapalat" w:cs="Sylfaen"/>
          <w:sz w:val="20"/>
          <w:szCs w:val="20"/>
          <w:lang w:val="ru-RU"/>
        </w:rPr>
        <w:t>բողոքներ</w:t>
      </w:r>
      <w:r w:rsidR="00996C19" w:rsidRPr="00BE3DCD">
        <w:rPr>
          <w:rFonts w:ascii="GHEA Grapalat" w:hAnsi="GHEA Grapalat" w:cs="Sylfaen"/>
          <w:sz w:val="20"/>
          <w:szCs w:val="20"/>
          <w:lang w:val="af-ZA"/>
        </w:rPr>
        <w:t xml:space="preserve"> </w:t>
      </w:r>
      <w:r w:rsidR="00996C19" w:rsidRPr="00BE3DCD">
        <w:rPr>
          <w:rFonts w:ascii="GHEA Grapalat" w:hAnsi="GHEA Grapalat" w:cs="Sylfaen"/>
          <w:sz w:val="20"/>
          <w:szCs w:val="20"/>
          <w:lang w:val="ru-RU"/>
        </w:rPr>
        <w:t>քննող</w:t>
      </w:r>
      <w:r w:rsidR="00996C19" w:rsidRPr="00BE3DCD">
        <w:rPr>
          <w:rFonts w:ascii="GHEA Grapalat" w:hAnsi="GHEA Grapalat" w:cs="Sylfaen"/>
          <w:sz w:val="20"/>
          <w:szCs w:val="20"/>
          <w:lang w:val="af-ZA"/>
        </w:rPr>
        <w:t xml:space="preserve"> </w:t>
      </w:r>
      <w:r w:rsidR="00996C19" w:rsidRPr="00BE3DCD">
        <w:rPr>
          <w:rFonts w:ascii="GHEA Grapalat" w:hAnsi="GHEA Grapalat" w:cs="Sylfaen"/>
          <w:sz w:val="20"/>
          <w:szCs w:val="20"/>
          <w:lang w:val="ru-RU"/>
        </w:rPr>
        <w:t>անձին</w:t>
      </w:r>
      <w:r w:rsidR="00996C19" w:rsidRPr="00BE3DCD">
        <w:rPr>
          <w:rFonts w:ascii="GHEA Grapalat" w:hAnsi="GHEA Grapalat" w:cs="Sylfaen"/>
          <w:sz w:val="20"/>
          <w:szCs w:val="20"/>
          <w:lang w:val="af-ZA"/>
        </w:rPr>
        <w:t xml:space="preserve">  </w:t>
      </w:r>
      <w:r w:rsidR="00996C19" w:rsidRPr="00BE3DCD">
        <w:rPr>
          <w:rFonts w:ascii="GHEA Grapalat" w:hAnsi="GHEA Grapalat" w:cs="Sylfaen"/>
          <w:sz w:val="20"/>
          <w:szCs w:val="20"/>
          <w:lang w:val="ru-RU"/>
        </w:rPr>
        <w:t>համանման</w:t>
      </w:r>
      <w:r w:rsidR="00996C19" w:rsidRPr="00BE3DCD">
        <w:rPr>
          <w:rFonts w:ascii="GHEA Grapalat" w:hAnsi="GHEA Grapalat" w:cs="Sylfaen"/>
          <w:sz w:val="20"/>
          <w:szCs w:val="20"/>
          <w:lang w:val="af-ZA"/>
        </w:rPr>
        <w:t xml:space="preserve"> </w:t>
      </w:r>
      <w:r w:rsidR="00996C19" w:rsidRPr="00BE3DCD">
        <w:rPr>
          <w:rFonts w:ascii="GHEA Grapalat" w:hAnsi="GHEA Grapalat" w:cs="Sylfaen"/>
          <w:sz w:val="20"/>
          <w:szCs w:val="20"/>
          <w:lang w:val="ru-RU"/>
        </w:rPr>
        <w:t>բողոք</w:t>
      </w:r>
      <w:r w:rsidR="00996C19" w:rsidRPr="00BE3DCD">
        <w:rPr>
          <w:rFonts w:ascii="GHEA Grapalat" w:hAnsi="GHEA Grapalat" w:cs="Sylfaen"/>
          <w:sz w:val="20"/>
          <w:szCs w:val="20"/>
          <w:lang w:val="af-ZA"/>
        </w:rPr>
        <w:t xml:space="preserve"> </w:t>
      </w:r>
      <w:r w:rsidR="00996C19" w:rsidRPr="00BE3DCD">
        <w:rPr>
          <w:rFonts w:ascii="GHEA Grapalat" w:hAnsi="GHEA Grapalat" w:cs="Sylfaen"/>
          <w:sz w:val="20"/>
          <w:szCs w:val="20"/>
          <w:lang w:val="ru-RU"/>
        </w:rPr>
        <w:t>ներկայացնելու</w:t>
      </w:r>
      <w:r w:rsidR="00996C19" w:rsidRPr="00BE3DCD">
        <w:rPr>
          <w:rFonts w:ascii="GHEA Grapalat" w:hAnsi="GHEA Grapalat" w:cs="Sylfaen"/>
          <w:sz w:val="20"/>
          <w:szCs w:val="20"/>
          <w:lang w:val="af-ZA"/>
        </w:rPr>
        <w:t xml:space="preserve"> </w:t>
      </w:r>
      <w:r w:rsidR="00996C19" w:rsidRPr="00BE3DCD">
        <w:rPr>
          <w:rFonts w:ascii="GHEA Grapalat" w:hAnsi="GHEA Grapalat" w:cs="Sylfaen"/>
          <w:sz w:val="20"/>
          <w:szCs w:val="20"/>
          <w:lang w:val="ru-RU"/>
        </w:rPr>
        <w:t>իրավունքից։</w:t>
      </w:r>
    </w:p>
    <w:p w:rsidR="00996C19" w:rsidRPr="00BE3DCD" w:rsidRDefault="00996C19" w:rsidP="00996C19">
      <w:pPr>
        <w:ind w:firstLine="567"/>
        <w:jc w:val="both"/>
        <w:rPr>
          <w:rFonts w:ascii="GHEA Grapalat" w:hAnsi="GHEA Grapalat" w:cs="Sylfaen"/>
          <w:sz w:val="20"/>
          <w:szCs w:val="20"/>
          <w:lang w:val="af-ZA"/>
        </w:rPr>
      </w:pPr>
      <w:r w:rsidRPr="00BE3DCD">
        <w:rPr>
          <w:rFonts w:ascii="GHEA Grapalat" w:hAnsi="GHEA Grapalat" w:cs="Sylfaen"/>
          <w:sz w:val="20"/>
          <w:szCs w:val="20"/>
          <w:lang w:val="af-ZA"/>
        </w:rPr>
        <w:t>12.1</w:t>
      </w:r>
      <w:r w:rsidR="00714C96" w:rsidRPr="00BE3DCD">
        <w:rPr>
          <w:rFonts w:ascii="GHEA Grapalat" w:hAnsi="GHEA Grapalat" w:cs="Sylfaen"/>
          <w:sz w:val="20"/>
          <w:szCs w:val="20"/>
          <w:lang w:val="af-ZA"/>
        </w:rPr>
        <w:t>7</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Գնումների</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հետ</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կապված</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բողոքներ</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քննող</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անձը</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որոշումն</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կայացնելու</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օրվան</w:t>
      </w:r>
      <w:r w:rsidRPr="00BE3DCD">
        <w:rPr>
          <w:rFonts w:ascii="GHEA Grapalat" w:hAnsi="GHEA Grapalat" w:cs="Sylfaen"/>
          <w:sz w:val="20"/>
          <w:szCs w:val="20"/>
          <w:lang w:val="af-ZA"/>
        </w:rPr>
        <w:t xml:space="preserve"> </w:t>
      </w:r>
      <w:r w:rsidRPr="00BE3DCD">
        <w:rPr>
          <w:rFonts w:ascii="GHEA Grapalat" w:hAnsi="GHEA Grapalat" w:cs="Sylfaen"/>
          <w:sz w:val="20"/>
          <w:szCs w:val="20"/>
        </w:rPr>
        <w:t>հաջորդող</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երկու</w:t>
      </w:r>
      <w:r w:rsidRPr="00BE3DCD">
        <w:rPr>
          <w:rFonts w:ascii="GHEA Grapalat" w:hAnsi="GHEA Grapalat" w:cs="Sylfaen"/>
          <w:sz w:val="20"/>
          <w:szCs w:val="20"/>
          <w:lang w:val="af-ZA"/>
        </w:rPr>
        <w:t xml:space="preserve"> </w:t>
      </w:r>
      <w:r w:rsidRPr="00BE3DCD">
        <w:rPr>
          <w:rFonts w:ascii="GHEA Grapalat" w:hAnsi="GHEA Grapalat" w:cs="Sylfaen"/>
          <w:sz w:val="20"/>
          <w:szCs w:val="20"/>
        </w:rPr>
        <w:t>աշխատանքային</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օրվա</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ընթացքում</w:t>
      </w:r>
      <w:r w:rsidRPr="00BE3DCD">
        <w:rPr>
          <w:rFonts w:ascii="GHEA Grapalat" w:hAnsi="GHEA Grapalat" w:cs="Sylfaen"/>
          <w:sz w:val="20"/>
          <w:szCs w:val="20"/>
          <w:lang w:val="af-ZA"/>
        </w:rPr>
        <w:t xml:space="preserve"> </w:t>
      </w:r>
      <w:r w:rsidRPr="00BE3DCD">
        <w:rPr>
          <w:rFonts w:ascii="GHEA Grapalat" w:hAnsi="GHEA Grapalat" w:cs="Sylfaen"/>
          <w:sz w:val="20"/>
          <w:szCs w:val="20"/>
        </w:rPr>
        <w:t>որոշումը</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հրապարակում</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է</w:t>
      </w:r>
      <w:r w:rsidRPr="00BE3DCD">
        <w:rPr>
          <w:rFonts w:ascii="GHEA Grapalat" w:hAnsi="GHEA Grapalat" w:cs="Sylfaen"/>
          <w:sz w:val="20"/>
          <w:szCs w:val="20"/>
          <w:lang w:val="af-ZA"/>
        </w:rPr>
        <w:t xml:space="preserve"> տեղեկագրում` նշելով հրապարակման ամսաթիվը</w:t>
      </w:r>
      <w:r w:rsidRPr="00BE3DCD">
        <w:rPr>
          <w:rFonts w:ascii="GHEA Grapalat" w:hAnsi="GHEA Grapalat" w:cs="Sylfaen"/>
          <w:sz w:val="20"/>
          <w:szCs w:val="20"/>
          <w:lang w:val="ru-RU"/>
        </w:rPr>
        <w:t>։</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Գնումների</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հետ</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կապված</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բողոքներ</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քննող</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անձի</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որոշումն</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ուժի</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մեջ</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է</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մտնում</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այն</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տեղե</w:t>
      </w:r>
      <w:r w:rsidRPr="00BE3DCD">
        <w:rPr>
          <w:rFonts w:ascii="GHEA Grapalat" w:hAnsi="GHEA Grapalat" w:cs="Sylfaen"/>
          <w:sz w:val="20"/>
          <w:szCs w:val="20"/>
        </w:rPr>
        <w:t>կ</w:t>
      </w:r>
      <w:r w:rsidRPr="00BE3DCD">
        <w:rPr>
          <w:rFonts w:ascii="GHEA Grapalat" w:hAnsi="GHEA Grapalat" w:cs="Sylfaen"/>
          <w:sz w:val="20"/>
          <w:szCs w:val="20"/>
          <w:lang w:val="ru-RU"/>
        </w:rPr>
        <w:t>ագրում</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հրապարակելուն</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հաջորդող</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օրը</w:t>
      </w:r>
      <w:r w:rsidRPr="00BE3DCD">
        <w:rPr>
          <w:rFonts w:ascii="GHEA Grapalat" w:hAnsi="GHEA Grapalat" w:cs="Sylfaen"/>
          <w:sz w:val="20"/>
          <w:szCs w:val="20"/>
          <w:lang w:val="af-ZA"/>
        </w:rPr>
        <w:t>:</w:t>
      </w:r>
    </w:p>
    <w:p w:rsidR="00996C19" w:rsidRPr="00BE3DCD" w:rsidRDefault="00996C19" w:rsidP="00996C19">
      <w:pPr>
        <w:ind w:firstLine="567"/>
        <w:jc w:val="both"/>
        <w:rPr>
          <w:rFonts w:ascii="GHEA Grapalat" w:hAnsi="GHEA Grapalat" w:cs="Sylfaen"/>
          <w:sz w:val="20"/>
          <w:szCs w:val="20"/>
          <w:lang w:val="af-ZA"/>
        </w:rPr>
      </w:pPr>
      <w:r w:rsidRPr="00BE3DCD">
        <w:rPr>
          <w:rFonts w:ascii="GHEA Grapalat" w:hAnsi="GHEA Grapalat" w:cs="Sylfaen"/>
          <w:sz w:val="20"/>
          <w:szCs w:val="20"/>
          <w:lang w:val="af-ZA"/>
        </w:rPr>
        <w:t>12.1</w:t>
      </w:r>
      <w:r w:rsidR="00714C96" w:rsidRPr="00BE3DCD">
        <w:rPr>
          <w:rFonts w:ascii="GHEA Grapalat" w:hAnsi="GHEA Grapalat" w:cs="Sylfaen"/>
          <w:sz w:val="20"/>
          <w:szCs w:val="20"/>
          <w:lang w:val="af-ZA"/>
        </w:rPr>
        <w:t>8</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Յուրաքանչյուր</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անձ</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որը</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շահագրգռված</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է</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կոնկրետ</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գործարքի</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կնքման</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հարցում</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և</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որը</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վնասներ</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է</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կրել</w:t>
      </w:r>
      <w:r w:rsidRPr="00BE3DCD">
        <w:rPr>
          <w:rFonts w:ascii="GHEA Grapalat" w:hAnsi="GHEA Grapalat" w:cs="Sylfaen"/>
          <w:sz w:val="20"/>
          <w:szCs w:val="20"/>
          <w:lang w:val="af-ZA"/>
        </w:rPr>
        <w:t xml:space="preserve"> </w:t>
      </w:r>
      <w:r w:rsidRPr="00BE3DCD">
        <w:rPr>
          <w:rFonts w:ascii="GHEA Grapalat" w:hAnsi="GHEA Grapalat" w:cs="Sylfaen"/>
          <w:sz w:val="20"/>
          <w:szCs w:val="20"/>
        </w:rPr>
        <w:t>պ</w:t>
      </w:r>
      <w:r w:rsidRPr="00BE3DCD">
        <w:rPr>
          <w:rFonts w:ascii="GHEA Grapalat" w:hAnsi="GHEA Grapalat" w:cs="Sylfaen"/>
          <w:sz w:val="20"/>
          <w:szCs w:val="20"/>
          <w:lang w:val="ru-RU"/>
        </w:rPr>
        <w:t>ատվիրատուի</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հանձնաժողովի</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կամ</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գնումների</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հետ</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կապված</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բողոքներ</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քննող</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անձի</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կատարած</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գործողության</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կամ</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անգործության</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հետևանքով</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իրավունք</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ունի</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դատական</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կարգով</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պահանջելու</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վնասների</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փոխհատուցում։</w:t>
      </w:r>
    </w:p>
    <w:p w:rsidR="00996C19" w:rsidRPr="00BE3DCD" w:rsidRDefault="00996C19" w:rsidP="00996C19">
      <w:pPr>
        <w:ind w:firstLine="567"/>
        <w:jc w:val="both"/>
        <w:rPr>
          <w:rFonts w:ascii="GHEA Grapalat" w:hAnsi="GHEA Grapalat" w:cs="Sylfaen"/>
          <w:sz w:val="20"/>
          <w:szCs w:val="20"/>
          <w:lang w:val="af-ZA"/>
        </w:rPr>
      </w:pPr>
      <w:r w:rsidRPr="00BE3DCD">
        <w:rPr>
          <w:rFonts w:ascii="GHEA Grapalat" w:hAnsi="GHEA Grapalat" w:cs="Sylfaen"/>
          <w:sz w:val="20"/>
          <w:szCs w:val="20"/>
          <w:lang w:val="af-ZA"/>
        </w:rPr>
        <w:t>12.1</w:t>
      </w:r>
      <w:r w:rsidR="00714C96" w:rsidRPr="00BE3DCD">
        <w:rPr>
          <w:rFonts w:ascii="GHEA Grapalat" w:hAnsi="GHEA Grapalat" w:cs="Sylfaen"/>
          <w:sz w:val="20"/>
          <w:szCs w:val="20"/>
          <w:lang w:val="af-ZA"/>
        </w:rPr>
        <w:t>9</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Գնումների</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հետ</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կապված</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բողոքներ</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քննող</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անձին</w:t>
      </w:r>
      <w:r w:rsidRPr="00BE3DCD">
        <w:rPr>
          <w:rFonts w:ascii="GHEA Mariam" w:hAnsi="GHEA Mariam" w:cs="Sylfaen"/>
          <w:sz w:val="20"/>
          <w:szCs w:val="20"/>
          <w:lang w:val="af-ZA"/>
        </w:rPr>
        <w:t xml:space="preserve"> </w:t>
      </w:r>
      <w:r w:rsidRPr="00BE3DCD">
        <w:rPr>
          <w:rFonts w:ascii="GHEA Grapalat" w:hAnsi="GHEA Grapalat" w:cs="Sylfaen"/>
          <w:sz w:val="20"/>
          <w:szCs w:val="20"/>
          <w:lang w:val="ru-RU"/>
        </w:rPr>
        <w:t>ներկայացված</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բողոքն</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ինքնաբերաբար</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կասեցնում</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է</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գնման</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գործընթացը</w:t>
      </w:r>
      <w:r w:rsidRPr="00BE3DCD">
        <w:rPr>
          <w:rFonts w:ascii="GHEA Grapalat" w:hAnsi="GHEA Grapalat" w:cs="Sylfaen"/>
          <w:sz w:val="20"/>
          <w:szCs w:val="20"/>
          <w:lang w:val="af-ZA"/>
        </w:rPr>
        <w:t xml:space="preserve">` </w:t>
      </w:r>
      <w:r w:rsidRPr="00BE3DCD">
        <w:rPr>
          <w:rFonts w:ascii="GHEA Grapalat" w:hAnsi="GHEA Grapalat" w:cs="Sylfaen"/>
          <w:sz w:val="20"/>
          <w:szCs w:val="20"/>
        </w:rPr>
        <w:t>Օ</w:t>
      </w:r>
      <w:r w:rsidRPr="00BE3DCD">
        <w:rPr>
          <w:rFonts w:ascii="GHEA Grapalat" w:hAnsi="GHEA Grapalat" w:cs="Sylfaen"/>
          <w:sz w:val="20"/>
          <w:szCs w:val="20"/>
          <w:lang w:val="ru-RU"/>
        </w:rPr>
        <w:t>րենքի</w:t>
      </w:r>
      <w:r w:rsidRPr="00BE3DCD">
        <w:rPr>
          <w:rFonts w:ascii="GHEA Grapalat" w:hAnsi="GHEA Grapalat" w:cs="Sylfaen"/>
          <w:sz w:val="20"/>
          <w:szCs w:val="20"/>
          <w:lang w:val="af-ZA"/>
        </w:rPr>
        <w:t xml:space="preserve"> 50-</w:t>
      </w:r>
      <w:r w:rsidRPr="00BE3DCD">
        <w:rPr>
          <w:rFonts w:ascii="GHEA Grapalat" w:hAnsi="GHEA Grapalat" w:cs="Sylfaen"/>
          <w:sz w:val="20"/>
          <w:szCs w:val="20"/>
          <w:lang w:val="ru-RU"/>
        </w:rPr>
        <w:t>րդ</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հոդվածի</w:t>
      </w:r>
      <w:r w:rsidRPr="00BE3DCD">
        <w:rPr>
          <w:rFonts w:ascii="GHEA Grapalat" w:hAnsi="GHEA Grapalat" w:cs="Sylfaen"/>
          <w:sz w:val="20"/>
          <w:szCs w:val="20"/>
          <w:lang w:val="af-ZA"/>
        </w:rPr>
        <w:t xml:space="preserve"> 9-</w:t>
      </w:r>
      <w:r w:rsidRPr="00BE3DCD">
        <w:rPr>
          <w:rFonts w:ascii="GHEA Grapalat" w:hAnsi="GHEA Grapalat" w:cs="Sylfaen"/>
          <w:sz w:val="20"/>
          <w:szCs w:val="20"/>
          <w:lang w:val="ru-RU"/>
        </w:rPr>
        <w:t>րդ</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մասով</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նախատեսված</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հայտարարությունը</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հրապարակվելու</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օրվանից</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մինչև</w:t>
      </w:r>
      <w:r w:rsidRPr="00BE3DCD">
        <w:rPr>
          <w:rFonts w:ascii="GHEA Grapalat" w:hAnsi="GHEA Grapalat" w:cs="Sylfaen"/>
          <w:sz w:val="20"/>
          <w:szCs w:val="20"/>
          <w:lang w:val="af-ZA"/>
        </w:rPr>
        <w:t xml:space="preserve"> </w:t>
      </w:r>
      <w:r w:rsidRPr="00BE3DCD">
        <w:rPr>
          <w:rFonts w:ascii="GHEA Grapalat" w:hAnsi="GHEA Grapalat" w:cs="Sylfaen"/>
          <w:sz w:val="20"/>
          <w:szCs w:val="20"/>
        </w:rPr>
        <w:t>բողոքի</w:t>
      </w:r>
      <w:r w:rsidRPr="00BE3DCD">
        <w:rPr>
          <w:rFonts w:ascii="GHEA Grapalat" w:hAnsi="GHEA Grapalat" w:cs="Sylfaen"/>
          <w:sz w:val="20"/>
          <w:szCs w:val="20"/>
          <w:lang w:val="af-ZA"/>
        </w:rPr>
        <w:t xml:space="preserve"> </w:t>
      </w:r>
      <w:r w:rsidRPr="00BE3DCD">
        <w:rPr>
          <w:rFonts w:ascii="GHEA Grapalat" w:hAnsi="GHEA Grapalat" w:cs="Sylfaen"/>
          <w:sz w:val="20"/>
          <w:szCs w:val="20"/>
        </w:rPr>
        <w:t>քննության</w:t>
      </w:r>
      <w:r w:rsidRPr="00BE3DCD">
        <w:rPr>
          <w:rFonts w:ascii="GHEA Grapalat" w:hAnsi="GHEA Grapalat" w:cs="Sylfaen"/>
          <w:sz w:val="20"/>
          <w:szCs w:val="20"/>
          <w:lang w:val="af-ZA"/>
        </w:rPr>
        <w:t xml:space="preserve"> </w:t>
      </w:r>
      <w:r w:rsidRPr="00BE3DCD">
        <w:rPr>
          <w:rFonts w:ascii="GHEA Grapalat" w:hAnsi="GHEA Grapalat" w:cs="Sylfaen"/>
          <w:sz w:val="20"/>
          <w:szCs w:val="20"/>
        </w:rPr>
        <w:t>արդյունքներով</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ընդունված</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որոշման՝</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ուժի</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մեջ</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մտնելու</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օրը</w:t>
      </w:r>
      <w:r w:rsidRPr="00BE3DCD">
        <w:rPr>
          <w:rFonts w:ascii="GHEA Grapalat" w:hAnsi="GHEA Grapalat" w:cs="Sylfaen"/>
          <w:sz w:val="20"/>
          <w:szCs w:val="20"/>
          <w:lang w:val="af-ZA"/>
        </w:rPr>
        <w:t xml:space="preserve">:  </w:t>
      </w:r>
    </w:p>
    <w:p w:rsidR="00621350" w:rsidRPr="00BE3DCD" w:rsidRDefault="00621350" w:rsidP="00621350">
      <w:pPr>
        <w:ind w:firstLine="567"/>
        <w:jc w:val="both"/>
        <w:rPr>
          <w:rFonts w:ascii="GHEA Grapalat" w:hAnsi="GHEA Grapalat" w:cs="Sylfaen"/>
          <w:sz w:val="20"/>
          <w:szCs w:val="20"/>
          <w:lang w:val="af-ZA"/>
        </w:rPr>
      </w:pPr>
      <w:r w:rsidRPr="00BE3DCD">
        <w:rPr>
          <w:rFonts w:ascii="GHEA Grapalat" w:hAnsi="GHEA Grapalat" w:cs="Sylfaen"/>
          <w:sz w:val="20"/>
          <w:szCs w:val="20"/>
          <w:lang w:val="ru-RU"/>
        </w:rPr>
        <w:t>Օրենքի</w:t>
      </w:r>
      <w:r w:rsidRPr="00BE3DCD">
        <w:rPr>
          <w:rFonts w:ascii="GHEA Grapalat" w:hAnsi="GHEA Grapalat" w:cs="Sylfaen"/>
          <w:sz w:val="20"/>
          <w:szCs w:val="20"/>
          <w:lang w:val="af-ZA"/>
        </w:rPr>
        <w:t xml:space="preserve"> 51-</w:t>
      </w:r>
      <w:r w:rsidRPr="00BE3DCD">
        <w:rPr>
          <w:rFonts w:ascii="GHEA Grapalat" w:hAnsi="GHEA Grapalat" w:cs="Sylfaen"/>
          <w:sz w:val="20"/>
          <w:szCs w:val="20"/>
          <w:lang w:val="ru-RU"/>
        </w:rPr>
        <w:t>րդ</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հոդվածի</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համաձայն</w:t>
      </w:r>
      <w:r w:rsidRPr="00BE3DCD">
        <w:rPr>
          <w:rFonts w:ascii="GHEA Grapalat" w:hAnsi="GHEA Grapalat" w:cs="Sylfaen"/>
          <w:sz w:val="20"/>
          <w:szCs w:val="20"/>
          <w:lang w:val="af-ZA"/>
        </w:rPr>
        <w:t xml:space="preserve"> </w:t>
      </w:r>
      <w:r w:rsidRPr="00BE3DCD">
        <w:rPr>
          <w:rFonts w:ascii="GHEA Grapalat" w:hAnsi="GHEA Grapalat" w:cs="Sylfaen"/>
          <w:sz w:val="20"/>
          <w:szCs w:val="20"/>
        </w:rPr>
        <w:t>գնումների</w:t>
      </w:r>
      <w:r w:rsidRPr="00BE3DCD">
        <w:rPr>
          <w:rFonts w:ascii="GHEA Grapalat" w:hAnsi="GHEA Grapalat" w:cs="Sylfaen"/>
          <w:sz w:val="20"/>
          <w:szCs w:val="20"/>
          <w:lang w:val="af-ZA"/>
        </w:rPr>
        <w:t xml:space="preserve"> </w:t>
      </w:r>
      <w:r w:rsidRPr="00BE3DCD">
        <w:rPr>
          <w:rFonts w:ascii="GHEA Grapalat" w:hAnsi="GHEA Grapalat" w:cs="Sylfaen"/>
          <w:sz w:val="20"/>
          <w:szCs w:val="20"/>
        </w:rPr>
        <w:t>հետ</w:t>
      </w:r>
      <w:r w:rsidRPr="00BE3DCD">
        <w:rPr>
          <w:rFonts w:ascii="GHEA Grapalat" w:hAnsi="GHEA Grapalat" w:cs="Sylfaen"/>
          <w:sz w:val="20"/>
          <w:szCs w:val="20"/>
          <w:lang w:val="af-ZA"/>
        </w:rPr>
        <w:t xml:space="preserve"> </w:t>
      </w:r>
      <w:r w:rsidRPr="00BE3DCD">
        <w:rPr>
          <w:rFonts w:ascii="GHEA Grapalat" w:hAnsi="GHEA Grapalat" w:cs="Sylfaen"/>
          <w:sz w:val="20"/>
          <w:szCs w:val="20"/>
        </w:rPr>
        <w:t>կապված</w:t>
      </w:r>
      <w:r w:rsidRPr="00BE3DCD">
        <w:rPr>
          <w:rFonts w:ascii="GHEA Grapalat" w:hAnsi="GHEA Grapalat" w:cs="Sylfaen"/>
          <w:sz w:val="20"/>
          <w:szCs w:val="20"/>
          <w:lang w:val="af-ZA"/>
        </w:rPr>
        <w:t xml:space="preserve"> </w:t>
      </w:r>
      <w:r w:rsidRPr="00BE3DCD">
        <w:rPr>
          <w:rFonts w:ascii="GHEA Grapalat" w:hAnsi="GHEA Grapalat" w:cs="Sylfaen"/>
          <w:sz w:val="20"/>
          <w:szCs w:val="20"/>
        </w:rPr>
        <w:t>բողոքներ</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բողոքը</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քննող</w:t>
      </w:r>
      <w:r w:rsidRPr="00BE3DCD">
        <w:rPr>
          <w:rFonts w:ascii="GHEA Grapalat" w:hAnsi="GHEA Grapalat" w:cs="Sylfaen"/>
          <w:sz w:val="20"/>
          <w:szCs w:val="20"/>
          <w:lang w:val="af-ZA"/>
        </w:rPr>
        <w:t xml:space="preserve"> </w:t>
      </w:r>
      <w:r w:rsidRPr="00BE3DCD">
        <w:rPr>
          <w:rFonts w:ascii="GHEA Grapalat" w:hAnsi="GHEA Grapalat" w:cs="Sylfaen"/>
          <w:sz w:val="20"/>
          <w:szCs w:val="20"/>
        </w:rPr>
        <w:t>ա</w:t>
      </w:r>
      <w:r w:rsidRPr="00BE3DCD">
        <w:rPr>
          <w:rFonts w:ascii="GHEA Grapalat" w:hAnsi="GHEA Grapalat" w:cs="Sylfaen"/>
          <w:sz w:val="20"/>
          <w:szCs w:val="20"/>
          <w:lang w:val="ru-RU"/>
        </w:rPr>
        <w:t>նձը</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կայացնում</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է</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գնման</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գործընթացի</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կասեցումը</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հանելու</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մասին</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որոշում</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եթե</w:t>
      </w:r>
      <w:r w:rsidRPr="00BE3DCD">
        <w:rPr>
          <w:rFonts w:ascii="GHEA Grapalat" w:hAnsi="GHEA Grapalat" w:cs="Sylfaen"/>
          <w:sz w:val="20"/>
          <w:szCs w:val="20"/>
          <w:lang w:val="af-ZA"/>
        </w:rPr>
        <w:t xml:space="preserve"> </w:t>
      </w:r>
      <w:r w:rsidRPr="00BE3DCD">
        <w:rPr>
          <w:rFonts w:ascii="GHEA Grapalat" w:hAnsi="GHEA Grapalat" w:cs="Sylfaen"/>
          <w:sz w:val="20"/>
          <w:szCs w:val="20"/>
        </w:rPr>
        <w:t>օրենքի</w:t>
      </w:r>
      <w:r w:rsidRPr="00BE3DCD">
        <w:rPr>
          <w:rFonts w:ascii="GHEA Grapalat" w:hAnsi="GHEA Grapalat" w:cs="Sylfaen"/>
          <w:sz w:val="20"/>
          <w:szCs w:val="20"/>
          <w:lang w:val="af-ZA"/>
        </w:rPr>
        <w:t xml:space="preserve"> 2-</w:t>
      </w:r>
      <w:r w:rsidRPr="00BE3DCD">
        <w:rPr>
          <w:rFonts w:ascii="GHEA Grapalat" w:hAnsi="GHEA Grapalat" w:cs="Sylfaen"/>
          <w:sz w:val="20"/>
          <w:szCs w:val="20"/>
          <w:lang w:val="ru-RU"/>
        </w:rPr>
        <w:t>րդ</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հոդվածի</w:t>
      </w:r>
      <w:r w:rsidRPr="00BE3DCD">
        <w:rPr>
          <w:rFonts w:ascii="GHEA Grapalat" w:hAnsi="GHEA Grapalat" w:cs="Sylfaen"/>
          <w:sz w:val="20"/>
          <w:szCs w:val="20"/>
          <w:lang w:val="af-ZA"/>
        </w:rPr>
        <w:t xml:space="preserve"> 1-</w:t>
      </w:r>
      <w:r w:rsidRPr="00BE3DCD">
        <w:rPr>
          <w:rFonts w:ascii="GHEA Grapalat" w:hAnsi="GHEA Grapalat" w:cs="Sylfaen"/>
          <w:sz w:val="20"/>
          <w:szCs w:val="20"/>
          <w:lang w:val="ru-RU"/>
        </w:rPr>
        <w:t>ին</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մասով</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սահմանված</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մարմինների</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ղեկավարները</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իսկ</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իրավաբանական</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անձանց</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դեպքում</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գործադիր</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մարմնի</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ղեկավարը</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գրավոր</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հայտնում</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է</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որ</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հանրային</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կամ</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պաշտպանության</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և</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ազգային</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անվտանգության</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շահերից</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ելնելով</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անհրաժեշտ</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է</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շարունակել</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գնման</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գործընթացը</w:t>
      </w:r>
      <w:r w:rsidRPr="00BE3DCD">
        <w:rPr>
          <w:rFonts w:ascii="GHEA Grapalat" w:hAnsi="GHEA Grapalat" w:cs="Sylfaen"/>
          <w:sz w:val="20"/>
          <w:szCs w:val="20"/>
          <w:lang w:val="af-ZA"/>
        </w:rPr>
        <w:t>:</w:t>
      </w:r>
    </w:p>
    <w:p w:rsidR="00AE679C" w:rsidRPr="00BE3DCD" w:rsidRDefault="00996C19" w:rsidP="00996C19">
      <w:pPr>
        <w:ind w:firstLine="567"/>
        <w:jc w:val="both"/>
        <w:rPr>
          <w:rFonts w:ascii="GHEA Grapalat" w:hAnsi="GHEA Grapalat" w:cs="Sylfaen"/>
          <w:b/>
          <w:sz w:val="20"/>
          <w:szCs w:val="20"/>
          <w:lang w:val="es-ES"/>
        </w:rPr>
      </w:pPr>
      <w:r w:rsidRPr="00BE3DCD">
        <w:rPr>
          <w:rFonts w:ascii="GHEA Grapalat" w:hAnsi="GHEA Grapalat" w:cs="Sylfaen"/>
          <w:sz w:val="20"/>
          <w:szCs w:val="20"/>
          <w:lang w:val="ru-RU"/>
        </w:rPr>
        <w:t>Գնումների</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հետ</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կապված</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բողոքներ</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քննող</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անձի</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որոշմամբ</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կասեցումը</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կարող</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է</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հանվել</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եթե</w:t>
      </w:r>
      <w:r w:rsidRPr="00BE3DCD">
        <w:rPr>
          <w:rFonts w:ascii="GHEA Grapalat" w:hAnsi="GHEA Grapalat" w:cs="Sylfaen"/>
          <w:sz w:val="20"/>
          <w:szCs w:val="20"/>
          <w:lang w:val="af-ZA"/>
        </w:rPr>
        <w:t xml:space="preserve"> </w:t>
      </w:r>
      <w:r w:rsidRPr="00BE3DCD">
        <w:rPr>
          <w:rFonts w:ascii="GHEA Grapalat" w:hAnsi="GHEA Grapalat" w:cs="Sylfaen"/>
          <w:sz w:val="20"/>
          <w:szCs w:val="20"/>
        </w:rPr>
        <w:t>պ</w:t>
      </w:r>
      <w:r w:rsidRPr="00BE3DCD">
        <w:rPr>
          <w:rFonts w:ascii="GHEA Grapalat" w:hAnsi="GHEA Grapalat" w:cs="Sylfaen"/>
          <w:sz w:val="20"/>
          <w:szCs w:val="20"/>
          <w:lang w:val="ru-RU"/>
        </w:rPr>
        <w:t>ատվիրատուի</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ներկայացրած</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հիմնավորումների</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համաձայն</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հանրային</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կամ</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պաշտպանության</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և</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ազգային</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անվտանգության</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շահերից</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ելնելով</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անհրաժեշտ</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է</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շարունակել</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գնման</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գործընթացը</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Սույն</w:t>
      </w:r>
      <w:r w:rsidRPr="00BE3DCD">
        <w:rPr>
          <w:rFonts w:ascii="GHEA Grapalat" w:hAnsi="GHEA Grapalat" w:cs="Sylfaen"/>
          <w:sz w:val="20"/>
          <w:szCs w:val="20"/>
          <w:lang w:val="af-ZA"/>
        </w:rPr>
        <w:t xml:space="preserve"> </w:t>
      </w:r>
      <w:r w:rsidRPr="00BE3DCD">
        <w:rPr>
          <w:rFonts w:ascii="GHEA Grapalat" w:hAnsi="GHEA Grapalat" w:cs="Sylfaen"/>
          <w:sz w:val="20"/>
          <w:szCs w:val="20"/>
        </w:rPr>
        <w:t>կետ</w:t>
      </w:r>
      <w:r w:rsidRPr="00BE3DCD">
        <w:rPr>
          <w:rFonts w:ascii="GHEA Grapalat" w:hAnsi="GHEA Grapalat" w:cs="Sylfaen"/>
          <w:sz w:val="20"/>
          <w:szCs w:val="20"/>
          <w:lang w:val="ru-RU"/>
        </w:rPr>
        <w:t>ով</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նախատեսված</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որոշումը</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գնումների</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հետ</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կապված</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բողոքներ</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քննող</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անձը</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հրապարակում</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է</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տեղեկագրում</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այն</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կայացնելու</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օրվան</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հաջորդող</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աշխատանքային</w:t>
      </w:r>
      <w:r w:rsidRPr="00BE3DCD">
        <w:rPr>
          <w:rFonts w:ascii="GHEA Grapalat" w:hAnsi="GHEA Grapalat" w:cs="Sylfaen"/>
          <w:sz w:val="20"/>
          <w:szCs w:val="20"/>
          <w:lang w:val="af-ZA"/>
        </w:rPr>
        <w:t xml:space="preserve"> </w:t>
      </w:r>
      <w:r w:rsidRPr="00BE3DCD">
        <w:rPr>
          <w:rFonts w:ascii="GHEA Grapalat" w:hAnsi="GHEA Grapalat" w:cs="Sylfaen"/>
          <w:sz w:val="20"/>
          <w:szCs w:val="20"/>
          <w:lang w:val="ru-RU"/>
        </w:rPr>
        <w:t>օրը</w:t>
      </w:r>
      <w:r w:rsidRPr="00BE3DCD">
        <w:rPr>
          <w:rFonts w:ascii="GHEA Grapalat" w:hAnsi="GHEA Grapalat" w:cs="Sylfaen"/>
          <w:sz w:val="20"/>
          <w:szCs w:val="20"/>
          <w:lang w:val="af-ZA"/>
        </w:rPr>
        <w:t>:</w:t>
      </w:r>
    </w:p>
    <w:p w:rsidR="00AE679C" w:rsidRPr="00BE3DCD" w:rsidRDefault="00AE679C" w:rsidP="00EF3662">
      <w:pPr>
        <w:ind w:firstLine="567"/>
        <w:jc w:val="center"/>
        <w:rPr>
          <w:rFonts w:ascii="GHEA Grapalat" w:hAnsi="GHEA Grapalat" w:cs="Sylfaen"/>
          <w:b/>
          <w:szCs w:val="22"/>
          <w:lang w:val="es-ES"/>
        </w:rPr>
      </w:pPr>
    </w:p>
    <w:p w:rsidR="00E74BF6" w:rsidRPr="00BE3DCD" w:rsidRDefault="00E74BF6" w:rsidP="00EF3662">
      <w:pPr>
        <w:ind w:firstLine="567"/>
        <w:jc w:val="center"/>
        <w:rPr>
          <w:rFonts w:ascii="GHEA Grapalat" w:hAnsi="GHEA Grapalat" w:cs="Sylfaen"/>
          <w:b/>
          <w:szCs w:val="22"/>
          <w:lang w:val="es-ES"/>
        </w:rPr>
      </w:pPr>
    </w:p>
    <w:p w:rsidR="00096865" w:rsidRPr="00BE3DCD" w:rsidRDefault="00703C74" w:rsidP="00EF3662">
      <w:pPr>
        <w:ind w:firstLine="567"/>
        <w:jc w:val="center"/>
        <w:rPr>
          <w:rFonts w:ascii="GHEA Grapalat" w:hAnsi="GHEA Grapalat"/>
          <w:b/>
          <w:szCs w:val="22"/>
          <w:lang w:val="af-ZA"/>
        </w:rPr>
      </w:pPr>
      <w:r w:rsidRPr="00BE3DCD">
        <w:rPr>
          <w:rFonts w:ascii="GHEA Grapalat" w:hAnsi="GHEA Grapalat" w:cs="Sylfaen"/>
          <w:b/>
          <w:szCs w:val="22"/>
          <w:lang w:val="es-ES"/>
        </w:rPr>
        <w:br w:type="page"/>
      </w:r>
      <w:r w:rsidR="00096865" w:rsidRPr="00BE3DCD">
        <w:rPr>
          <w:rFonts w:ascii="GHEA Grapalat" w:hAnsi="GHEA Grapalat" w:cs="Sylfaen"/>
          <w:b/>
          <w:szCs w:val="22"/>
          <w:lang w:val="es-ES"/>
        </w:rPr>
        <w:lastRenderedPageBreak/>
        <w:t>ՄԱՍ</w:t>
      </w:r>
      <w:r w:rsidR="00096865" w:rsidRPr="00BE3DCD">
        <w:rPr>
          <w:rFonts w:ascii="GHEA Grapalat" w:hAnsi="GHEA Grapalat"/>
          <w:b/>
          <w:szCs w:val="22"/>
          <w:lang w:val="af-ZA"/>
        </w:rPr>
        <w:t xml:space="preserve">  II</w:t>
      </w:r>
    </w:p>
    <w:p w:rsidR="00096865" w:rsidRPr="00BE3DCD" w:rsidRDefault="00096865" w:rsidP="00EF3662">
      <w:pPr>
        <w:pStyle w:val="aa"/>
        <w:ind w:right="-7"/>
        <w:jc w:val="center"/>
        <w:rPr>
          <w:rFonts w:ascii="GHEA Grapalat" w:hAnsi="GHEA Grapalat"/>
          <w:b/>
          <w:szCs w:val="22"/>
          <w:lang w:val="af-ZA"/>
        </w:rPr>
      </w:pPr>
      <w:r w:rsidRPr="00BE3DCD">
        <w:rPr>
          <w:rFonts w:ascii="GHEA Grapalat" w:hAnsi="GHEA Grapalat" w:cs="Sylfaen"/>
          <w:b/>
          <w:szCs w:val="22"/>
          <w:lang w:val="es-ES"/>
        </w:rPr>
        <w:t>Հ</w:t>
      </w:r>
      <w:r w:rsidRPr="00BE3DCD">
        <w:rPr>
          <w:rFonts w:ascii="GHEA Grapalat" w:hAnsi="GHEA Grapalat"/>
          <w:b/>
          <w:szCs w:val="22"/>
          <w:lang w:val="af-ZA"/>
        </w:rPr>
        <w:t xml:space="preserve"> </w:t>
      </w:r>
      <w:r w:rsidRPr="00BE3DCD">
        <w:rPr>
          <w:rFonts w:ascii="GHEA Grapalat" w:hAnsi="GHEA Grapalat" w:cs="Sylfaen"/>
          <w:b/>
          <w:szCs w:val="22"/>
          <w:lang w:val="es-ES"/>
        </w:rPr>
        <w:t>Ր</w:t>
      </w:r>
      <w:r w:rsidRPr="00BE3DCD">
        <w:rPr>
          <w:rFonts w:ascii="GHEA Grapalat" w:hAnsi="GHEA Grapalat"/>
          <w:b/>
          <w:szCs w:val="22"/>
          <w:lang w:val="af-ZA"/>
        </w:rPr>
        <w:t xml:space="preserve"> </w:t>
      </w:r>
      <w:r w:rsidRPr="00BE3DCD">
        <w:rPr>
          <w:rFonts w:ascii="GHEA Grapalat" w:hAnsi="GHEA Grapalat" w:cs="Sylfaen"/>
          <w:b/>
          <w:szCs w:val="22"/>
          <w:lang w:val="es-ES"/>
        </w:rPr>
        <w:t>Ա</w:t>
      </w:r>
      <w:r w:rsidRPr="00BE3DCD">
        <w:rPr>
          <w:rFonts w:ascii="GHEA Grapalat" w:hAnsi="GHEA Grapalat"/>
          <w:b/>
          <w:szCs w:val="22"/>
          <w:lang w:val="af-ZA"/>
        </w:rPr>
        <w:t xml:space="preserve"> </w:t>
      </w:r>
      <w:r w:rsidRPr="00BE3DCD">
        <w:rPr>
          <w:rFonts w:ascii="GHEA Grapalat" w:hAnsi="GHEA Grapalat" w:cs="Sylfaen"/>
          <w:b/>
          <w:szCs w:val="22"/>
          <w:lang w:val="es-ES"/>
        </w:rPr>
        <w:t>Հ</w:t>
      </w:r>
      <w:r w:rsidRPr="00BE3DCD">
        <w:rPr>
          <w:rFonts w:ascii="GHEA Grapalat" w:hAnsi="GHEA Grapalat"/>
          <w:b/>
          <w:szCs w:val="22"/>
          <w:lang w:val="af-ZA"/>
        </w:rPr>
        <w:t xml:space="preserve"> </w:t>
      </w:r>
      <w:r w:rsidRPr="00BE3DCD">
        <w:rPr>
          <w:rFonts w:ascii="GHEA Grapalat" w:hAnsi="GHEA Grapalat" w:cs="Sylfaen"/>
          <w:b/>
          <w:szCs w:val="22"/>
          <w:lang w:val="es-ES"/>
        </w:rPr>
        <w:t>Ա</w:t>
      </w:r>
      <w:r w:rsidRPr="00BE3DCD">
        <w:rPr>
          <w:rFonts w:ascii="GHEA Grapalat" w:hAnsi="GHEA Grapalat"/>
          <w:b/>
          <w:szCs w:val="22"/>
          <w:lang w:val="af-ZA"/>
        </w:rPr>
        <w:t xml:space="preserve"> </w:t>
      </w:r>
      <w:r w:rsidRPr="00BE3DCD">
        <w:rPr>
          <w:rFonts w:ascii="GHEA Grapalat" w:hAnsi="GHEA Grapalat" w:cs="Sylfaen"/>
          <w:b/>
          <w:szCs w:val="22"/>
          <w:lang w:val="es-ES"/>
        </w:rPr>
        <w:t>Ն</w:t>
      </w:r>
      <w:r w:rsidRPr="00BE3DCD">
        <w:rPr>
          <w:rFonts w:ascii="GHEA Grapalat" w:hAnsi="GHEA Grapalat"/>
          <w:b/>
          <w:szCs w:val="22"/>
          <w:lang w:val="af-ZA"/>
        </w:rPr>
        <w:t xml:space="preserve"> </w:t>
      </w:r>
      <w:r w:rsidRPr="00BE3DCD">
        <w:rPr>
          <w:rFonts w:ascii="GHEA Grapalat" w:hAnsi="GHEA Grapalat" w:cs="Sylfaen"/>
          <w:b/>
          <w:szCs w:val="22"/>
          <w:lang w:val="es-ES"/>
        </w:rPr>
        <w:t>Գ</w:t>
      </w:r>
    </w:p>
    <w:p w:rsidR="00096865" w:rsidRPr="00BE3DCD" w:rsidRDefault="00AA7B72" w:rsidP="00EF3662">
      <w:pPr>
        <w:pStyle w:val="aa"/>
        <w:ind w:right="-7"/>
        <w:jc w:val="center"/>
        <w:rPr>
          <w:rFonts w:ascii="GHEA Grapalat" w:hAnsi="GHEA Grapalat"/>
          <w:b/>
          <w:szCs w:val="22"/>
          <w:lang w:val="af-ZA"/>
        </w:rPr>
      </w:pPr>
      <w:r w:rsidRPr="00BE3DCD">
        <w:rPr>
          <w:rFonts w:ascii="GHEA Grapalat" w:hAnsi="GHEA Grapalat" w:cs="Sylfaen"/>
          <w:b/>
          <w:szCs w:val="22"/>
          <w:lang w:val="es-ES"/>
        </w:rPr>
        <w:t>Գնանշման հարցման</w:t>
      </w:r>
      <w:r w:rsidR="00096865" w:rsidRPr="00BE3DCD">
        <w:rPr>
          <w:rFonts w:ascii="GHEA Grapalat" w:hAnsi="GHEA Grapalat"/>
          <w:b/>
          <w:szCs w:val="22"/>
          <w:lang w:val="af-ZA"/>
        </w:rPr>
        <w:t xml:space="preserve">   </w:t>
      </w:r>
      <w:r w:rsidR="00096865" w:rsidRPr="00BE3DCD">
        <w:rPr>
          <w:rFonts w:ascii="GHEA Grapalat" w:hAnsi="GHEA Grapalat" w:cs="Sylfaen"/>
          <w:b/>
          <w:szCs w:val="22"/>
          <w:lang w:val="es-ES"/>
        </w:rPr>
        <w:t>ՀԱՅ</w:t>
      </w:r>
      <w:r w:rsidR="00381178" w:rsidRPr="00BE3DCD">
        <w:rPr>
          <w:rFonts w:ascii="GHEA Grapalat" w:hAnsi="GHEA Grapalat"/>
          <w:b/>
          <w:szCs w:val="22"/>
          <w:lang w:val="hy-AM"/>
        </w:rPr>
        <w:t>Տ</w:t>
      </w:r>
      <w:r w:rsidR="00096865" w:rsidRPr="00BE3DCD">
        <w:rPr>
          <w:rFonts w:ascii="GHEA Grapalat" w:hAnsi="GHEA Grapalat" w:cs="Sylfaen"/>
          <w:b/>
          <w:szCs w:val="22"/>
          <w:lang w:val="es-ES"/>
        </w:rPr>
        <w:t>Ը</w:t>
      </w:r>
      <w:r w:rsidR="00096865" w:rsidRPr="00BE3DCD">
        <w:rPr>
          <w:rFonts w:ascii="GHEA Grapalat" w:hAnsi="GHEA Grapalat"/>
          <w:b/>
          <w:szCs w:val="22"/>
          <w:lang w:val="af-ZA"/>
        </w:rPr>
        <w:t xml:space="preserve">   </w:t>
      </w:r>
      <w:r w:rsidR="00096865" w:rsidRPr="00BE3DCD">
        <w:rPr>
          <w:rFonts w:ascii="GHEA Grapalat" w:hAnsi="GHEA Grapalat" w:cs="Sylfaen"/>
          <w:b/>
          <w:szCs w:val="22"/>
          <w:lang w:val="es-ES"/>
        </w:rPr>
        <w:t>ՊԱՏՐԱՍՏԵԼՈՒ</w:t>
      </w:r>
    </w:p>
    <w:p w:rsidR="00096865" w:rsidRPr="00BE3DCD" w:rsidRDefault="00096865" w:rsidP="00EF3662">
      <w:pPr>
        <w:ind w:firstLine="567"/>
        <w:jc w:val="center"/>
        <w:rPr>
          <w:rFonts w:ascii="GHEA Grapalat" w:hAnsi="GHEA Grapalat"/>
          <w:szCs w:val="22"/>
          <w:lang w:val="af-ZA"/>
        </w:rPr>
      </w:pPr>
    </w:p>
    <w:p w:rsidR="00096865" w:rsidRPr="00BE3DCD" w:rsidRDefault="008D5016" w:rsidP="00EF3662">
      <w:pPr>
        <w:jc w:val="center"/>
        <w:rPr>
          <w:rFonts w:ascii="GHEA Grapalat" w:hAnsi="GHEA Grapalat"/>
          <w:b/>
          <w:sz w:val="20"/>
          <w:lang w:val="af-ZA"/>
        </w:rPr>
      </w:pPr>
      <w:r w:rsidRPr="00BE3DCD">
        <w:rPr>
          <w:rFonts w:ascii="GHEA Grapalat" w:hAnsi="GHEA Grapalat"/>
          <w:b/>
          <w:sz w:val="20"/>
          <w:lang w:val="af-ZA"/>
        </w:rPr>
        <w:t xml:space="preserve">1. </w:t>
      </w:r>
      <w:r w:rsidRPr="00BE3DCD">
        <w:rPr>
          <w:rFonts w:ascii="GHEA Grapalat" w:hAnsi="GHEA Grapalat" w:cs="Sylfaen"/>
          <w:b/>
          <w:sz w:val="20"/>
          <w:lang w:val="es-ES"/>
        </w:rPr>
        <w:t>ԸՆԴՀԱՆՈՒՐ</w:t>
      </w:r>
      <w:r w:rsidRPr="00BE3DCD">
        <w:rPr>
          <w:rFonts w:ascii="GHEA Grapalat" w:hAnsi="GHEA Grapalat"/>
          <w:b/>
          <w:sz w:val="20"/>
          <w:lang w:val="af-ZA"/>
        </w:rPr>
        <w:t xml:space="preserve"> </w:t>
      </w:r>
      <w:r w:rsidRPr="00BE3DCD">
        <w:rPr>
          <w:rFonts w:ascii="GHEA Grapalat" w:hAnsi="GHEA Grapalat" w:cs="Sylfaen"/>
          <w:b/>
          <w:sz w:val="20"/>
          <w:lang w:val="es-ES"/>
        </w:rPr>
        <w:t>ԴՐՈՒՅԹՆԵՐ</w:t>
      </w:r>
    </w:p>
    <w:p w:rsidR="00096865" w:rsidRPr="00BE3DCD" w:rsidRDefault="00096865" w:rsidP="00EF3662">
      <w:pPr>
        <w:ind w:firstLine="567"/>
        <w:jc w:val="both"/>
        <w:rPr>
          <w:rFonts w:ascii="GHEA Grapalat" w:hAnsi="GHEA Grapalat"/>
          <w:szCs w:val="22"/>
          <w:lang w:val="af-ZA"/>
        </w:rPr>
      </w:pPr>
      <w:r w:rsidRPr="00BE3DCD">
        <w:rPr>
          <w:rFonts w:ascii="GHEA Grapalat" w:hAnsi="GHEA Grapalat"/>
          <w:szCs w:val="22"/>
          <w:lang w:val="af-ZA"/>
        </w:rPr>
        <w:t xml:space="preserve"> </w:t>
      </w:r>
    </w:p>
    <w:p w:rsidR="00096865" w:rsidRPr="00BE3DCD" w:rsidRDefault="00096865" w:rsidP="00EF3662">
      <w:pPr>
        <w:ind w:firstLine="567"/>
        <w:jc w:val="both"/>
        <w:rPr>
          <w:rFonts w:ascii="GHEA Grapalat" w:hAnsi="GHEA Grapalat" w:cs="Sylfaen"/>
          <w:sz w:val="20"/>
          <w:lang w:val="af-ZA"/>
        </w:rPr>
      </w:pPr>
      <w:r w:rsidRPr="00BE3DCD">
        <w:rPr>
          <w:rFonts w:ascii="GHEA Grapalat" w:hAnsi="GHEA Grapalat" w:cs="Sylfaen"/>
          <w:sz w:val="20"/>
          <w:lang w:val="af-ZA"/>
        </w:rPr>
        <w:t xml:space="preserve">1.1 </w:t>
      </w:r>
      <w:r w:rsidRPr="00BE3DCD">
        <w:rPr>
          <w:rFonts w:ascii="GHEA Grapalat" w:hAnsi="GHEA Grapalat" w:cs="Sylfaen"/>
          <w:sz w:val="20"/>
          <w:lang w:val="ru-RU"/>
        </w:rPr>
        <w:t>Սույն</w:t>
      </w:r>
      <w:r w:rsidRPr="00BE3DCD">
        <w:rPr>
          <w:rFonts w:ascii="GHEA Grapalat" w:hAnsi="GHEA Grapalat" w:cs="Sylfaen"/>
          <w:sz w:val="20"/>
          <w:lang w:val="af-ZA"/>
        </w:rPr>
        <w:t xml:space="preserve"> </w:t>
      </w:r>
      <w:r w:rsidRPr="00BE3DCD">
        <w:rPr>
          <w:rFonts w:ascii="GHEA Grapalat" w:hAnsi="GHEA Grapalat" w:cs="Sylfaen"/>
          <w:sz w:val="20"/>
          <w:lang w:val="ru-RU"/>
        </w:rPr>
        <w:t>հրահանգը</w:t>
      </w:r>
      <w:r w:rsidRPr="00BE3DCD">
        <w:rPr>
          <w:rFonts w:ascii="GHEA Grapalat" w:hAnsi="GHEA Grapalat" w:cs="Sylfaen"/>
          <w:sz w:val="20"/>
          <w:lang w:val="af-ZA"/>
        </w:rPr>
        <w:t xml:space="preserve"> </w:t>
      </w:r>
      <w:r w:rsidRPr="00BE3DCD">
        <w:rPr>
          <w:rFonts w:ascii="GHEA Grapalat" w:hAnsi="GHEA Grapalat" w:cs="Sylfaen"/>
          <w:sz w:val="20"/>
          <w:lang w:val="ru-RU"/>
        </w:rPr>
        <w:t>նպատակ</w:t>
      </w:r>
      <w:r w:rsidRPr="00BE3DCD">
        <w:rPr>
          <w:rFonts w:ascii="GHEA Grapalat" w:hAnsi="GHEA Grapalat" w:cs="Sylfaen"/>
          <w:sz w:val="20"/>
          <w:lang w:val="af-ZA"/>
        </w:rPr>
        <w:t xml:space="preserve"> </w:t>
      </w:r>
      <w:r w:rsidRPr="00BE3DCD">
        <w:rPr>
          <w:rFonts w:ascii="GHEA Grapalat" w:hAnsi="GHEA Grapalat" w:cs="Sylfaen"/>
          <w:sz w:val="20"/>
          <w:lang w:val="ru-RU"/>
        </w:rPr>
        <w:t>ունի</w:t>
      </w:r>
      <w:r w:rsidRPr="00BE3DCD">
        <w:rPr>
          <w:rFonts w:ascii="GHEA Grapalat" w:hAnsi="GHEA Grapalat" w:cs="Sylfaen"/>
          <w:sz w:val="20"/>
          <w:lang w:val="af-ZA"/>
        </w:rPr>
        <w:t xml:space="preserve"> </w:t>
      </w:r>
      <w:r w:rsidRPr="00BE3DCD">
        <w:rPr>
          <w:rFonts w:ascii="GHEA Grapalat" w:hAnsi="GHEA Grapalat" w:cs="Sylfaen"/>
          <w:sz w:val="20"/>
          <w:lang w:val="ru-RU"/>
        </w:rPr>
        <w:t>օժանդակել</w:t>
      </w:r>
      <w:r w:rsidRPr="00BE3DCD">
        <w:rPr>
          <w:rFonts w:ascii="GHEA Grapalat" w:hAnsi="GHEA Grapalat" w:cs="Sylfaen"/>
          <w:sz w:val="20"/>
          <w:lang w:val="af-ZA"/>
        </w:rPr>
        <w:t xml:space="preserve"> </w:t>
      </w:r>
      <w:r w:rsidR="000F4B86" w:rsidRPr="00BE3DCD">
        <w:rPr>
          <w:rFonts w:ascii="GHEA Grapalat" w:hAnsi="GHEA Grapalat" w:cs="Sylfaen"/>
          <w:sz w:val="20"/>
          <w:lang w:val="af-ZA"/>
        </w:rPr>
        <w:t>մ</w:t>
      </w:r>
      <w:r w:rsidRPr="00BE3DCD">
        <w:rPr>
          <w:rFonts w:ascii="GHEA Grapalat" w:hAnsi="GHEA Grapalat" w:cs="Sylfaen"/>
          <w:sz w:val="20"/>
          <w:lang w:val="ru-RU"/>
        </w:rPr>
        <w:t>ասնակիցներին</w:t>
      </w:r>
      <w:r w:rsidRPr="00BE3DCD">
        <w:rPr>
          <w:rFonts w:ascii="GHEA Grapalat" w:hAnsi="GHEA Grapalat" w:cs="Sylfaen"/>
          <w:sz w:val="20"/>
          <w:lang w:val="af-ZA"/>
        </w:rPr>
        <w:t xml:space="preserve"> </w:t>
      </w:r>
      <w:r w:rsidRPr="00BE3DCD">
        <w:rPr>
          <w:rFonts w:ascii="GHEA Grapalat" w:hAnsi="GHEA Grapalat" w:cs="Sylfaen"/>
          <w:sz w:val="20"/>
          <w:lang w:val="ru-RU"/>
        </w:rPr>
        <w:t>հայտը</w:t>
      </w:r>
      <w:r w:rsidRPr="00BE3DCD">
        <w:rPr>
          <w:rFonts w:ascii="GHEA Grapalat" w:hAnsi="GHEA Grapalat" w:cs="Sylfaen"/>
          <w:sz w:val="20"/>
          <w:lang w:val="af-ZA"/>
        </w:rPr>
        <w:t xml:space="preserve"> </w:t>
      </w:r>
      <w:r w:rsidRPr="00BE3DCD">
        <w:rPr>
          <w:rFonts w:ascii="GHEA Grapalat" w:hAnsi="GHEA Grapalat" w:cs="Sylfaen"/>
          <w:sz w:val="20"/>
          <w:lang w:val="ru-RU"/>
        </w:rPr>
        <w:t>պատրաստելիս</w:t>
      </w:r>
      <w:r w:rsidR="004D5671" w:rsidRPr="00BE3DCD">
        <w:rPr>
          <w:rFonts w:ascii="GHEA Grapalat" w:hAnsi="GHEA Grapalat" w:cs="Sylfaen"/>
          <w:sz w:val="20"/>
          <w:lang w:val="ru-RU"/>
        </w:rPr>
        <w:t>։</w:t>
      </w:r>
    </w:p>
    <w:p w:rsidR="00096865" w:rsidRPr="00BE3DCD" w:rsidRDefault="00096865" w:rsidP="00EF3662">
      <w:pPr>
        <w:ind w:firstLine="567"/>
        <w:jc w:val="both"/>
        <w:rPr>
          <w:rFonts w:ascii="GHEA Grapalat" w:hAnsi="GHEA Grapalat" w:cs="Sylfaen"/>
          <w:sz w:val="20"/>
          <w:lang w:val="af-ZA"/>
        </w:rPr>
      </w:pPr>
      <w:r w:rsidRPr="00BE3DCD">
        <w:rPr>
          <w:rFonts w:ascii="GHEA Grapalat" w:hAnsi="GHEA Grapalat" w:cs="Sylfaen"/>
          <w:sz w:val="20"/>
          <w:lang w:val="af-ZA"/>
        </w:rPr>
        <w:t xml:space="preserve">1.2 </w:t>
      </w:r>
      <w:r w:rsidRPr="00BE3DCD">
        <w:rPr>
          <w:rFonts w:ascii="GHEA Grapalat" w:hAnsi="GHEA Grapalat" w:cs="Sylfaen"/>
          <w:sz w:val="20"/>
          <w:lang w:val="ru-RU"/>
        </w:rPr>
        <w:t>Նպատակահարմարության</w:t>
      </w:r>
      <w:r w:rsidRPr="00BE3DCD">
        <w:rPr>
          <w:rFonts w:ascii="GHEA Grapalat" w:hAnsi="GHEA Grapalat" w:cs="Sylfaen"/>
          <w:sz w:val="20"/>
          <w:lang w:val="af-ZA"/>
        </w:rPr>
        <w:t xml:space="preserve"> </w:t>
      </w:r>
      <w:r w:rsidRPr="00BE3DCD">
        <w:rPr>
          <w:rFonts w:ascii="GHEA Grapalat" w:hAnsi="GHEA Grapalat" w:cs="Sylfaen"/>
          <w:sz w:val="20"/>
          <w:lang w:val="ru-RU"/>
        </w:rPr>
        <w:t>դեպքում</w:t>
      </w:r>
      <w:r w:rsidRPr="00BE3DCD">
        <w:rPr>
          <w:rFonts w:ascii="GHEA Grapalat" w:hAnsi="GHEA Grapalat" w:cs="Sylfaen"/>
          <w:sz w:val="20"/>
          <w:lang w:val="af-ZA"/>
        </w:rPr>
        <w:t xml:space="preserve"> </w:t>
      </w:r>
      <w:r w:rsidR="000F4B86" w:rsidRPr="00BE3DCD">
        <w:rPr>
          <w:rFonts w:ascii="GHEA Grapalat" w:hAnsi="GHEA Grapalat" w:cs="Sylfaen"/>
          <w:sz w:val="20"/>
          <w:lang w:val="af-ZA"/>
        </w:rPr>
        <w:t>մ</w:t>
      </w:r>
      <w:r w:rsidRPr="00BE3DCD">
        <w:rPr>
          <w:rFonts w:ascii="GHEA Grapalat" w:hAnsi="GHEA Grapalat" w:cs="Sylfaen"/>
          <w:sz w:val="20"/>
          <w:lang w:val="ru-RU"/>
        </w:rPr>
        <w:t>ասնակիցը</w:t>
      </w:r>
      <w:r w:rsidRPr="00BE3DCD">
        <w:rPr>
          <w:rFonts w:ascii="GHEA Grapalat" w:hAnsi="GHEA Grapalat" w:cs="Sylfaen"/>
          <w:sz w:val="20"/>
          <w:lang w:val="af-ZA"/>
        </w:rPr>
        <w:t xml:space="preserve"> </w:t>
      </w:r>
      <w:r w:rsidRPr="00BE3DCD">
        <w:rPr>
          <w:rFonts w:ascii="GHEA Grapalat" w:hAnsi="GHEA Grapalat" w:cs="Sylfaen"/>
          <w:sz w:val="20"/>
          <w:lang w:val="ru-RU"/>
        </w:rPr>
        <w:t>պահանջվող</w:t>
      </w:r>
      <w:r w:rsidRPr="00BE3DCD">
        <w:rPr>
          <w:rFonts w:ascii="GHEA Grapalat" w:hAnsi="GHEA Grapalat" w:cs="Sylfaen"/>
          <w:sz w:val="20"/>
          <w:lang w:val="af-ZA"/>
        </w:rPr>
        <w:t xml:space="preserve"> </w:t>
      </w:r>
      <w:r w:rsidRPr="00BE3DCD">
        <w:rPr>
          <w:rFonts w:ascii="GHEA Grapalat" w:hAnsi="GHEA Grapalat" w:cs="Sylfaen"/>
          <w:sz w:val="20"/>
          <w:lang w:val="ru-RU"/>
        </w:rPr>
        <w:t>տեղեկությունները</w:t>
      </w:r>
      <w:r w:rsidRPr="00BE3DCD">
        <w:rPr>
          <w:rFonts w:ascii="GHEA Grapalat" w:hAnsi="GHEA Grapalat" w:cs="Sylfaen"/>
          <w:sz w:val="20"/>
          <w:lang w:val="af-ZA"/>
        </w:rPr>
        <w:t xml:space="preserve"> </w:t>
      </w:r>
      <w:r w:rsidRPr="00BE3DCD">
        <w:rPr>
          <w:rFonts w:ascii="GHEA Grapalat" w:hAnsi="GHEA Grapalat" w:cs="Sylfaen"/>
          <w:sz w:val="20"/>
          <w:lang w:val="ru-RU"/>
        </w:rPr>
        <w:t>կարող</w:t>
      </w:r>
      <w:r w:rsidRPr="00BE3DCD">
        <w:rPr>
          <w:rFonts w:ascii="GHEA Grapalat" w:hAnsi="GHEA Grapalat" w:cs="Sylfaen"/>
          <w:sz w:val="20"/>
          <w:lang w:val="af-ZA"/>
        </w:rPr>
        <w:t xml:space="preserve"> </w:t>
      </w:r>
      <w:r w:rsidRPr="00BE3DCD">
        <w:rPr>
          <w:rFonts w:ascii="GHEA Grapalat" w:hAnsi="GHEA Grapalat" w:cs="Sylfaen"/>
          <w:sz w:val="20"/>
          <w:lang w:val="ru-RU"/>
        </w:rPr>
        <w:t>է</w:t>
      </w:r>
      <w:r w:rsidRPr="00BE3DCD">
        <w:rPr>
          <w:rFonts w:ascii="GHEA Grapalat" w:hAnsi="GHEA Grapalat" w:cs="Sylfaen"/>
          <w:sz w:val="20"/>
          <w:lang w:val="af-ZA"/>
        </w:rPr>
        <w:t xml:space="preserve"> </w:t>
      </w:r>
      <w:r w:rsidRPr="00BE3DCD">
        <w:rPr>
          <w:rFonts w:ascii="GHEA Grapalat" w:hAnsi="GHEA Grapalat" w:cs="Sylfaen"/>
          <w:sz w:val="20"/>
          <w:lang w:val="ru-RU"/>
        </w:rPr>
        <w:t>ներկայացնել</w:t>
      </w:r>
      <w:r w:rsidRPr="00BE3DCD">
        <w:rPr>
          <w:rFonts w:ascii="GHEA Grapalat" w:hAnsi="GHEA Grapalat" w:cs="Sylfaen"/>
          <w:sz w:val="20"/>
          <w:lang w:val="af-ZA"/>
        </w:rPr>
        <w:t xml:space="preserve"> </w:t>
      </w:r>
      <w:r w:rsidRPr="00BE3DCD">
        <w:rPr>
          <w:rFonts w:ascii="GHEA Grapalat" w:hAnsi="GHEA Grapalat" w:cs="Sylfaen"/>
          <w:sz w:val="20"/>
          <w:lang w:val="ru-RU"/>
        </w:rPr>
        <w:t>սույն</w:t>
      </w:r>
      <w:r w:rsidRPr="00BE3DCD">
        <w:rPr>
          <w:rFonts w:ascii="GHEA Grapalat" w:hAnsi="GHEA Grapalat" w:cs="Sylfaen"/>
          <w:sz w:val="20"/>
          <w:lang w:val="af-ZA"/>
        </w:rPr>
        <w:t xml:space="preserve"> </w:t>
      </w:r>
      <w:r w:rsidRPr="00BE3DCD">
        <w:rPr>
          <w:rFonts w:ascii="GHEA Grapalat" w:hAnsi="GHEA Grapalat" w:cs="Sylfaen"/>
          <w:sz w:val="20"/>
          <w:lang w:val="ru-RU"/>
        </w:rPr>
        <w:t>հրահանգով</w:t>
      </w:r>
      <w:r w:rsidRPr="00BE3DCD">
        <w:rPr>
          <w:rFonts w:ascii="GHEA Grapalat" w:hAnsi="GHEA Grapalat" w:cs="Sylfaen"/>
          <w:sz w:val="20"/>
          <w:lang w:val="af-ZA"/>
        </w:rPr>
        <w:t xml:space="preserve"> </w:t>
      </w:r>
      <w:r w:rsidRPr="00BE3DCD">
        <w:rPr>
          <w:rFonts w:ascii="GHEA Grapalat" w:hAnsi="GHEA Grapalat" w:cs="Sylfaen"/>
          <w:sz w:val="20"/>
          <w:lang w:val="ru-RU"/>
        </w:rPr>
        <w:t>առաջարկվող</w:t>
      </w:r>
      <w:r w:rsidRPr="00BE3DCD">
        <w:rPr>
          <w:rFonts w:ascii="GHEA Grapalat" w:hAnsi="GHEA Grapalat" w:cs="Sylfaen"/>
          <w:sz w:val="20"/>
          <w:lang w:val="af-ZA"/>
        </w:rPr>
        <w:t xml:space="preserve"> </w:t>
      </w:r>
      <w:r w:rsidRPr="00BE3DCD">
        <w:rPr>
          <w:rFonts w:ascii="GHEA Grapalat" w:hAnsi="GHEA Grapalat" w:cs="Sylfaen"/>
          <w:sz w:val="20"/>
          <w:lang w:val="ru-RU"/>
        </w:rPr>
        <w:t>ձևերից</w:t>
      </w:r>
      <w:r w:rsidRPr="00BE3DCD">
        <w:rPr>
          <w:rFonts w:ascii="GHEA Grapalat" w:hAnsi="GHEA Grapalat" w:cs="Sylfaen"/>
          <w:sz w:val="20"/>
          <w:lang w:val="af-ZA"/>
        </w:rPr>
        <w:t xml:space="preserve"> </w:t>
      </w:r>
      <w:r w:rsidRPr="00BE3DCD">
        <w:rPr>
          <w:rFonts w:ascii="GHEA Grapalat" w:hAnsi="GHEA Grapalat" w:cs="Sylfaen"/>
          <w:sz w:val="20"/>
          <w:lang w:val="ru-RU"/>
        </w:rPr>
        <w:t>տարբերվող</w:t>
      </w:r>
      <w:r w:rsidRPr="00BE3DCD">
        <w:rPr>
          <w:rFonts w:ascii="GHEA Grapalat" w:hAnsi="GHEA Grapalat" w:cs="Sylfaen"/>
          <w:sz w:val="20"/>
          <w:lang w:val="af-ZA"/>
        </w:rPr>
        <w:t xml:space="preserve">` </w:t>
      </w:r>
      <w:r w:rsidRPr="00BE3DCD">
        <w:rPr>
          <w:rFonts w:ascii="GHEA Grapalat" w:hAnsi="GHEA Grapalat" w:cs="Sylfaen"/>
          <w:sz w:val="20"/>
          <w:lang w:val="ru-RU"/>
        </w:rPr>
        <w:t>այլ</w:t>
      </w:r>
      <w:r w:rsidRPr="00BE3DCD">
        <w:rPr>
          <w:rFonts w:ascii="GHEA Grapalat" w:hAnsi="GHEA Grapalat" w:cs="Sylfaen"/>
          <w:sz w:val="20"/>
          <w:lang w:val="af-ZA"/>
        </w:rPr>
        <w:t xml:space="preserve"> </w:t>
      </w:r>
      <w:r w:rsidRPr="00BE3DCD">
        <w:rPr>
          <w:rFonts w:ascii="GHEA Grapalat" w:hAnsi="GHEA Grapalat" w:cs="Sylfaen"/>
          <w:sz w:val="20"/>
          <w:lang w:val="ru-RU"/>
        </w:rPr>
        <w:t>ձևերով</w:t>
      </w:r>
      <w:r w:rsidRPr="00BE3DCD">
        <w:rPr>
          <w:rFonts w:ascii="GHEA Grapalat" w:hAnsi="GHEA Grapalat" w:cs="Sylfaen"/>
          <w:sz w:val="20"/>
          <w:lang w:val="af-ZA"/>
        </w:rPr>
        <w:t xml:space="preserve">` </w:t>
      </w:r>
      <w:r w:rsidRPr="00BE3DCD">
        <w:rPr>
          <w:rFonts w:ascii="GHEA Grapalat" w:hAnsi="GHEA Grapalat" w:cs="Sylfaen"/>
          <w:sz w:val="20"/>
          <w:lang w:val="ru-RU"/>
        </w:rPr>
        <w:t>պահպանելով</w:t>
      </w:r>
      <w:r w:rsidRPr="00BE3DCD">
        <w:rPr>
          <w:rFonts w:ascii="GHEA Grapalat" w:hAnsi="GHEA Grapalat" w:cs="Sylfaen"/>
          <w:sz w:val="20"/>
          <w:lang w:val="af-ZA"/>
        </w:rPr>
        <w:t xml:space="preserve"> </w:t>
      </w:r>
      <w:r w:rsidRPr="00BE3DCD">
        <w:rPr>
          <w:rFonts w:ascii="GHEA Grapalat" w:hAnsi="GHEA Grapalat" w:cs="Sylfaen"/>
          <w:sz w:val="20"/>
          <w:lang w:val="ru-RU"/>
        </w:rPr>
        <w:t>պահանջվող</w:t>
      </w:r>
      <w:r w:rsidRPr="00BE3DCD">
        <w:rPr>
          <w:rFonts w:ascii="GHEA Grapalat" w:hAnsi="GHEA Grapalat" w:cs="Sylfaen"/>
          <w:sz w:val="20"/>
          <w:lang w:val="af-ZA"/>
        </w:rPr>
        <w:t xml:space="preserve"> </w:t>
      </w:r>
      <w:r w:rsidRPr="00BE3DCD">
        <w:rPr>
          <w:rFonts w:ascii="GHEA Grapalat" w:hAnsi="GHEA Grapalat" w:cs="Sylfaen"/>
          <w:sz w:val="20"/>
          <w:lang w:val="ru-RU"/>
        </w:rPr>
        <w:t>վավերապայմանները</w:t>
      </w:r>
      <w:r w:rsidR="004D5671" w:rsidRPr="00BE3DCD">
        <w:rPr>
          <w:rFonts w:ascii="GHEA Grapalat" w:hAnsi="GHEA Grapalat" w:cs="Sylfaen"/>
          <w:sz w:val="20"/>
          <w:lang w:val="ru-RU"/>
        </w:rPr>
        <w:t>։</w:t>
      </w:r>
    </w:p>
    <w:p w:rsidR="00096865" w:rsidRPr="00BE3DCD" w:rsidRDefault="00096865" w:rsidP="00EF3662">
      <w:pPr>
        <w:ind w:firstLine="567"/>
        <w:jc w:val="both"/>
        <w:rPr>
          <w:rFonts w:ascii="GHEA Grapalat" w:hAnsi="GHEA Grapalat" w:cs="Sylfaen"/>
          <w:sz w:val="20"/>
          <w:lang w:val="af-ZA"/>
        </w:rPr>
      </w:pPr>
      <w:r w:rsidRPr="00BE3DCD">
        <w:rPr>
          <w:rFonts w:ascii="GHEA Grapalat" w:hAnsi="GHEA Grapalat" w:cs="Sylfaen"/>
          <w:sz w:val="20"/>
          <w:lang w:val="af-ZA"/>
        </w:rPr>
        <w:t xml:space="preserve">1.3 </w:t>
      </w:r>
      <w:r w:rsidRPr="00BE3DCD">
        <w:rPr>
          <w:rFonts w:ascii="GHEA Grapalat" w:hAnsi="GHEA Grapalat" w:cs="Sylfaen"/>
          <w:sz w:val="20"/>
          <w:lang w:val="ru-RU"/>
        </w:rPr>
        <w:t>Հայտերը</w:t>
      </w:r>
      <w:r w:rsidR="00AE679C" w:rsidRPr="00BE3DCD">
        <w:rPr>
          <w:rFonts w:ascii="GHEA Grapalat" w:hAnsi="GHEA Grapalat" w:cs="Sylfaen"/>
          <w:sz w:val="20"/>
          <w:lang w:val="af-ZA"/>
        </w:rPr>
        <w:t>,</w:t>
      </w:r>
      <w:r w:rsidRPr="00BE3DCD">
        <w:rPr>
          <w:rFonts w:ascii="GHEA Grapalat" w:hAnsi="GHEA Grapalat" w:cs="Sylfaen"/>
          <w:sz w:val="20"/>
          <w:lang w:val="af-ZA"/>
        </w:rPr>
        <w:t xml:space="preserve"> </w:t>
      </w:r>
      <w:r w:rsidR="005D71EF" w:rsidRPr="00BE3DCD">
        <w:rPr>
          <w:rFonts w:ascii="GHEA Grapalat" w:hAnsi="GHEA Grapalat" w:cs="Sylfaen"/>
          <w:sz w:val="20"/>
          <w:lang w:val="ru-RU"/>
        </w:rPr>
        <w:t>հայերենից</w:t>
      </w:r>
      <w:r w:rsidR="005D71EF" w:rsidRPr="00BE3DCD">
        <w:rPr>
          <w:rFonts w:ascii="GHEA Grapalat" w:hAnsi="GHEA Grapalat" w:cs="Sylfaen"/>
          <w:sz w:val="20"/>
          <w:lang w:val="af-ZA"/>
        </w:rPr>
        <w:t xml:space="preserve"> </w:t>
      </w:r>
      <w:r w:rsidR="005D71EF" w:rsidRPr="00BE3DCD">
        <w:rPr>
          <w:rFonts w:ascii="GHEA Grapalat" w:hAnsi="GHEA Grapalat" w:cs="Sylfaen"/>
          <w:sz w:val="20"/>
          <w:lang w:val="ru-RU"/>
        </w:rPr>
        <w:t>բացի</w:t>
      </w:r>
      <w:r w:rsidR="005D71EF" w:rsidRPr="00BE3DCD">
        <w:rPr>
          <w:rFonts w:ascii="GHEA Grapalat" w:hAnsi="GHEA Grapalat" w:cs="Sylfaen"/>
          <w:sz w:val="20"/>
          <w:lang w:val="af-ZA"/>
        </w:rPr>
        <w:t xml:space="preserve">, </w:t>
      </w:r>
      <w:r w:rsidR="005D71EF" w:rsidRPr="00BE3DCD">
        <w:rPr>
          <w:rFonts w:ascii="GHEA Grapalat" w:hAnsi="GHEA Grapalat" w:cs="Sylfaen"/>
          <w:sz w:val="20"/>
          <w:lang w:val="ru-RU"/>
        </w:rPr>
        <w:t>կարող</w:t>
      </w:r>
      <w:r w:rsidR="005D71EF" w:rsidRPr="00BE3DCD">
        <w:rPr>
          <w:rFonts w:ascii="GHEA Grapalat" w:hAnsi="GHEA Grapalat" w:cs="Sylfaen"/>
          <w:sz w:val="20"/>
          <w:lang w:val="af-ZA"/>
        </w:rPr>
        <w:t xml:space="preserve"> </w:t>
      </w:r>
      <w:r w:rsidR="005D71EF" w:rsidRPr="00BE3DCD">
        <w:rPr>
          <w:rFonts w:ascii="GHEA Grapalat" w:hAnsi="GHEA Grapalat" w:cs="Sylfaen"/>
          <w:sz w:val="20"/>
          <w:lang w:val="ru-RU"/>
        </w:rPr>
        <w:t>են</w:t>
      </w:r>
      <w:r w:rsidR="005D71EF" w:rsidRPr="00BE3DCD">
        <w:rPr>
          <w:rFonts w:ascii="GHEA Grapalat" w:hAnsi="GHEA Grapalat" w:cs="Sylfaen"/>
          <w:sz w:val="20"/>
          <w:lang w:val="af-ZA"/>
        </w:rPr>
        <w:t xml:space="preserve"> </w:t>
      </w:r>
      <w:r w:rsidR="005D71EF" w:rsidRPr="00BE3DCD">
        <w:rPr>
          <w:rFonts w:ascii="GHEA Grapalat" w:hAnsi="GHEA Grapalat" w:cs="Sylfaen"/>
          <w:sz w:val="20"/>
          <w:lang w:val="ru-RU"/>
        </w:rPr>
        <w:t>ներկայացվել</w:t>
      </w:r>
      <w:r w:rsidR="005D71EF" w:rsidRPr="00BE3DCD">
        <w:rPr>
          <w:rFonts w:ascii="GHEA Grapalat" w:hAnsi="GHEA Grapalat" w:cs="Sylfaen"/>
          <w:sz w:val="20"/>
          <w:lang w:val="af-ZA"/>
        </w:rPr>
        <w:t xml:space="preserve"> </w:t>
      </w:r>
      <w:r w:rsidR="005D71EF" w:rsidRPr="00BE3DCD">
        <w:rPr>
          <w:rFonts w:ascii="GHEA Grapalat" w:hAnsi="GHEA Grapalat" w:cs="Sylfaen"/>
          <w:sz w:val="20"/>
          <w:lang w:val="ru-RU"/>
        </w:rPr>
        <w:t>նաև</w:t>
      </w:r>
      <w:r w:rsidR="005D71EF" w:rsidRPr="00BE3DCD">
        <w:rPr>
          <w:rFonts w:ascii="GHEA Grapalat" w:hAnsi="GHEA Grapalat" w:cs="Sylfaen"/>
          <w:sz w:val="20"/>
          <w:lang w:val="af-ZA"/>
        </w:rPr>
        <w:t xml:space="preserve"> </w:t>
      </w:r>
      <w:r w:rsidR="005D71EF" w:rsidRPr="00BE3DCD">
        <w:rPr>
          <w:rFonts w:ascii="GHEA Grapalat" w:hAnsi="GHEA Grapalat" w:cs="Sylfaen"/>
          <w:sz w:val="20"/>
          <w:lang w:val="ru-RU"/>
        </w:rPr>
        <w:t>անգլերեն</w:t>
      </w:r>
      <w:r w:rsidR="005D71EF" w:rsidRPr="00BE3DCD">
        <w:rPr>
          <w:rFonts w:ascii="GHEA Grapalat" w:hAnsi="GHEA Grapalat" w:cs="Sylfaen"/>
          <w:sz w:val="20"/>
          <w:lang w:val="af-ZA"/>
        </w:rPr>
        <w:t xml:space="preserve"> </w:t>
      </w:r>
      <w:r w:rsidR="005D71EF" w:rsidRPr="00BE3DCD">
        <w:rPr>
          <w:rFonts w:ascii="GHEA Grapalat" w:hAnsi="GHEA Grapalat" w:cs="Sylfaen"/>
          <w:sz w:val="20"/>
          <w:lang w:val="ru-RU"/>
        </w:rPr>
        <w:t>կամ</w:t>
      </w:r>
      <w:r w:rsidR="005D71EF" w:rsidRPr="00BE3DCD">
        <w:rPr>
          <w:rFonts w:ascii="GHEA Grapalat" w:hAnsi="GHEA Grapalat" w:cs="Sylfaen"/>
          <w:sz w:val="20"/>
          <w:lang w:val="af-ZA"/>
        </w:rPr>
        <w:t xml:space="preserve"> </w:t>
      </w:r>
      <w:r w:rsidR="005D71EF" w:rsidRPr="00BE3DCD">
        <w:rPr>
          <w:rFonts w:ascii="GHEA Grapalat" w:hAnsi="GHEA Grapalat" w:cs="Sylfaen"/>
          <w:sz w:val="20"/>
          <w:lang w:val="ru-RU"/>
        </w:rPr>
        <w:t>ռուսերեն</w:t>
      </w:r>
      <w:r w:rsidR="004D5671" w:rsidRPr="00BE3DCD">
        <w:rPr>
          <w:rFonts w:ascii="GHEA Grapalat" w:hAnsi="GHEA Grapalat" w:cs="Sylfaen"/>
          <w:sz w:val="20"/>
          <w:lang w:val="ru-RU"/>
        </w:rPr>
        <w:t>։</w:t>
      </w:r>
      <w:r w:rsidRPr="00BE3DCD">
        <w:rPr>
          <w:rFonts w:ascii="GHEA Grapalat" w:hAnsi="GHEA Grapalat" w:cs="Sylfaen"/>
          <w:sz w:val="20"/>
          <w:lang w:val="af-ZA"/>
        </w:rPr>
        <w:t xml:space="preserve"> </w:t>
      </w:r>
    </w:p>
    <w:p w:rsidR="00096865" w:rsidRPr="00BE3DCD" w:rsidRDefault="00096865" w:rsidP="00EF3662">
      <w:pPr>
        <w:jc w:val="center"/>
        <w:rPr>
          <w:rFonts w:ascii="GHEA Grapalat" w:hAnsi="GHEA Grapalat"/>
          <w:b/>
          <w:szCs w:val="22"/>
          <w:lang w:val="af-ZA"/>
        </w:rPr>
      </w:pPr>
    </w:p>
    <w:p w:rsidR="00096865" w:rsidRPr="00BE3DCD" w:rsidRDefault="008D5016" w:rsidP="00EF3662">
      <w:pPr>
        <w:jc w:val="center"/>
        <w:rPr>
          <w:rFonts w:ascii="GHEA Grapalat" w:hAnsi="GHEA Grapalat"/>
          <w:b/>
          <w:sz w:val="20"/>
          <w:lang w:val="af-ZA"/>
        </w:rPr>
      </w:pPr>
      <w:r w:rsidRPr="00BE3DCD">
        <w:rPr>
          <w:rFonts w:ascii="GHEA Grapalat" w:hAnsi="GHEA Grapalat"/>
          <w:b/>
          <w:sz w:val="20"/>
          <w:lang w:val="af-ZA"/>
        </w:rPr>
        <w:t xml:space="preserve">2. </w:t>
      </w:r>
      <w:r w:rsidRPr="00BE3DCD">
        <w:rPr>
          <w:rFonts w:ascii="GHEA Grapalat" w:hAnsi="GHEA Grapalat" w:cs="Sylfaen"/>
          <w:b/>
          <w:sz w:val="20"/>
          <w:lang w:val="es-ES"/>
        </w:rPr>
        <w:t>ԸՆԹԱՑԱԿԱՐԳԻ</w:t>
      </w:r>
      <w:r w:rsidRPr="00BE3DCD">
        <w:rPr>
          <w:rFonts w:ascii="GHEA Grapalat" w:hAnsi="GHEA Grapalat"/>
          <w:b/>
          <w:sz w:val="20"/>
          <w:lang w:val="af-ZA"/>
        </w:rPr>
        <w:t xml:space="preserve"> </w:t>
      </w:r>
      <w:r w:rsidRPr="00BE3DCD">
        <w:rPr>
          <w:rFonts w:ascii="GHEA Grapalat" w:hAnsi="GHEA Grapalat" w:cs="Sylfaen"/>
          <w:b/>
          <w:sz w:val="20"/>
          <w:lang w:val="es-ES"/>
        </w:rPr>
        <w:t>ՀԱՅՏԸ</w:t>
      </w:r>
    </w:p>
    <w:p w:rsidR="00096865" w:rsidRPr="00BE3DCD" w:rsidRDefault="00096865" w:rsidP="00EF3662">
      <w:pPr>
        <w:ind w:firstLine="720"/>
        <w:jc w:val="center"/>
        <w:rPr>
          <w:rFonts w:ascii="GHEA Grapalat" w:hAnsi="GHEA Grapalat"/>
          <w:szCs w:val="22"/>
          <w:lang w:val="af-ZA"/>
        </w:rPr>
      </w:pPr>
    </w:p>
    <w:p w:rsidR="009247B8" w:rsidRPr="00BE3DCD" w:rsidRDefault="009247B8" w:rsidP="009247B8">
      <w:pPr>
        <w:ind w:firstLine="567"/>
        <w:jc w:val="both"/>
        <w:rPr>
          <w:rFonts w:ascii="GHEA Grapalat" w:hAnsi="GHEA Grapalat"/>
          <w:sz w:val="20"/>
          <w:szCs w:val="20"/>
          <w:lang w:val="es-ES"/>
        </w:rPr>
      </w:pPr>
      <w:r w:rsidRPr="00BE3DCD">
        <w:rPr>
          <w:rFonts w:ascii="GHEA Grapalat" w:hAnsi="GHEA Grapalat"/>
          <w:sz w:val="20"/>
          <w:szCs w:val="20"/>
          <w:lang w:val="hy-AM"/>
        </w:rPr>
        <w:t xml:space="preserve">Ընթացակարգին մասնակցելու համար </w:t>
      </w:r>
      <w:r w:rsidRPr="00BE3DCD">
        <w:rPr>
          <w:rFonts w:ascii="GHEA Grapalat" w:hAnsi="GHEA Grapalat"/>
          <w:sz w:val="20"/>
          <w:szCs w:val="20"/>
        </w:rPr>
        <w:t>մ</w:t>
      </w:r>
      <w:r w:rsidRPr="00BE3DCD">
        <w:rPr>
          <w:rFonts w:ascii="GHEA Grapalat" w:hAnsi="GHEA Grapalat"/>
          <w:sz w:val="20"/>
          <w:szCs w:val="20"/>
          <w:lang w:val="hy-AM"/>
        </w:rPr>
        <w:t xml:space="preserve">ասնակիցը </w:t>
      </w:r>
      <w:r w:rsidRPr="00BE3DCD">
        <w:rPr>
          <w:rFonts w:ascii="GHEA Grapalat" w:hAnsi="GHEA Grapalat"/>
          <w:sz w:val="20"/>
          <w:szCs w:val="20"/>
        </w:rPr>
        <w:t>սույն</w:t>
      </w:r>
      <w:r w:rsidRPr="00BE3DCD">
        <w:rPr>
          <w:rFonts w:ascii="GHEA Grapalat" w:hAnsi="GHEA Grapalat"/>
          <w:sz w:val="20"/>
          <w:szCs w:val="20"/>
          <w:lang w:val="af-ZA"/>
        </w:rPr>
        <w:t xml:space="preserve"> </w:t>
      </w:r>
      <w:r w:rsidRPr="00BE3DCD">
        <w:rPr>
          <w:rFonts w:ascii="GHEA Grapalat" w:hAnsi="GHEA Grapalat"/>
          <w:sz w:val="20"/>
          <w:szCs w:val="20"/>
        </w:rPr>
        <w:t>հրավերի</w:t>
      </w:r>
      <w:r w:rsidRPr="00BE3DCD">
        <w:rPr>
          <w:rFonts w:ascii="GHEA Grapalat" w:hAnsi="GHEA Grapalat"/>
          <w:sz w:val="20"/>
          <w:szCs w:val="20"/>
          <w:lang w:val="af-ZA"/>
        </w:rPr>
        <w:t xml:space="preserve"> 2-</w:t>
      </w:r>
      <w:r w:rsidRPr="00BE3DCD">
        <w:rPr>
          <w:rFonts w:ascii="GHEA Grapalat" w:hAnsi="GHEA Grapalat"/>
          <w:sz w:val="20"/>
          <w:szCs w:val="20"/>
        </w:rPr>
        <w:t>րդ</w:t>
      </w:r>
      <w:r w:rsidRPr="00BE3DCD">
        <w:rPr>
          <w:rFonts w:ascii="GHEA Grapalat" w:hAnsi="GHEA Grapalat"/>
          <w:sz w:val="20"/>
          <w:szCs w:val="20"/>
          <w:lang w:val="af-ZA"/>
        </w:rPr>
        <w:t xml:space="preserve"> </w:t>
      </w:r>
      <w:r w:rsidRPr="00BE3DCD">
        <w:rPr>
          <w:rFonts w:ascii="GHEA Grapalat" w:hAnsi="GHEA Grapalat"/>
          <w:sz w:val="20"/>
          <w:szCs w:val="20"/>
        </w:rPr>
        <w:t>մասի</w:t>
      </w:r>
      <w:r w:rsidRPr="00BE3DCD">
        <w:rPr>
          <w:rFonts w:ascii="GHEA Grapalat" w:hAnsi="GHEA Grapalat"/>
          <w:sz w:val="20"/>
          <w:szCs w:val="20"/>
          <w:lang w:val="af-ZA"/>
        </w:rPr>
        <w:t xml:space="preserve"> 3-</w:t>
      </w:r>
      <w:r w:rsidRPr="00BE3DCD">
        <w:rPr>
          <w:rFonts w:ascii="GHEA Grapalat" w:hAnsi="GHEA Grapalat"/>
          <w:sz w:val="20"/>
          <w:szCs w:val="20"/>
        </w:rPr>
        <w:t>րդ</w:t>
      </w:r>
      <w:r w:rsidRPr="00BE3DCD">
        <w:rPr>
          <w:rFonts w:ascii="GHEA Grapalat" w:hAnsi="GHEA Grapalat"/>
          <w:sz w:val="20"/>
          <w:szCs w:val="20"/>
          <w:lang w:val="af-ZA"/>
        </w:rPr>
        <w:t xml:space="preserve"> </w:t>
      </w:r>
      <w:r w:rsidRPr="00BE3DCD">
        <w:rPr>
          <w:rFonts w:ascii="GHEA Grapalat" w:hAnsi="GHEA Grapalat"/>
          <w:sz w:val="20"/>
          <w:szCs w:val="20"/>
        </w:rPr>
        <w:t>բաժնով</w:t>
      </w:r>
      <w:r w:rsidRPr="00BE3DCD">
        <w:rPr>
          <w:rFonts w:ascii="GHEA Grapalat" w:hAnsi="GHEA Grapalat"/>
          <w:sz w:val="20"/>
          <w:szCs w:val="20"/>
          <w:lang w:val="af-ZA"/>
        </w:rPr>
        <w:t xml:space="preserve"> </w:t>
      </w:r>
      <w:r w:rsidRPr="00BE3DCD">
        <w:rPr>
          <w:rFonts w:ascii="GHEA Grapalat" w:hAnsi="GHEA Grapalat"/>
          <w:sz w:val="20"/>
          <w:szCs w:val="20"/>
        </w:rPr>
        <w:t>սահմանված</w:t>
      </w:r>
      <w:r w:rsidRPr="00BE3DCD">
        <w:rPr>
          <w:rFonts w:ascii="GHEA Grapalat" w:hAnsi="GHEA Grapalat"/>
          <w:sz w:val="20"/>
          <w:szCs w:val="20"/>
          <w:lang w:val="af-ZA"/>
        </w:rPr>
        <w:t xml:space="preserve"> </w:t>
      </w:r>
      <w:r w:rsidRPr="00BE3DCD">
        <w:rPr>
          <w:rFonts w:ascii="GHEA Grapalat" w:hAnsi="GHEA Grapalat"/>
          <w:sz w:val="20"/>
          <w:szCs w:val="20"/>
        </w:rPr>
        <w:t>կարգով</w:t>
      </w:r>
      <w:r w:rsidRPr="00BE3DC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BE3DCD">
        <w:rPr>
          <w:rFonts w:ascii="GHEA Grapalat" w:hAnsi="GHEA Grapalat"/>
          <w:sz w:val="20"/>
          <w:szCs w:val="20"/>
          <w:lang w:val="es-ES"/>
        </w:rPr>
        <w:t>ը:</w:t>
      </w:r>
    </w:p>
    <w:p w:rsidR="002D5CF0" w:rsidRPr="00BE3DCD" w:rsidRDefault="0078387F" w:rsidP="00EF3662">
      <w:pPr>
        <w:ind w:firstLine="567"/>
        <w:jc w:val="both"/>
        <w:rPr>
          <w:rFonts w:ascii="GHEA Grapalat" w:hAnsi="GHEA Grapalat" w:cs="Sylfaen"/>
          <w:sz w:val="20"/>
          <w:lang w:val="es-ES"/>
        </w:rPr>
      </w:pPr>
      <w:r w:rsidRPr="00BE3DCD">
        <w:rPr>
          <w:rFonts w:ascii="GHEA Grapalat" w:hAnsi="GHEA Grapalat" w:cs="Sylfaen"/>
          <w:sz w:val="20"/>
        </w:rPr>
        <w:t>Մասնակիցը</w:t>
      </w:r>
      <w:r w:rsidRPr="00BE3DCD">
        <w:rPr>
          <w:rFonts w:ascii="GHEA Grapalat" w:hAnsi="GHEA Grapalat" w:cs="Sylfaen"/>
          <w:sz w:val="20"/>
          <w:lang w:val="es-ES"/>
        </w:rPr>
        <w:t xml:space="preserve"> </w:t>
      </w:r>
      <w:r w:rsidR="002240AB" w:rsidRPr="00BE3DCD">
        <w:rPr>
          <w:rFonts w:ascii="GHEA Grapalat" w:hAnsi="GHEA Grapalat" w:cs="Sylfaen"/>
          <w:sz w:val="20"/>
        </w:rPr>
        <w:t>հայտով</w:t>
      </w:r>
      <w:r w:rsidR="002240AB" w:rsidRPr="00BE3DCD">
        <w:rPr>
          <w:rFonts w:ascii="GHEA Grapalat" w:hAnsi="GHEA Grapalat" w:cs="Sylfaen"/>
          <w:sz w:val="20"/>
          <w:lang w:val="es-ES"/>
        </w:rPr>
        <w:t xml:space="preserve"> </w:t>
      </w:r>
      <w:r w:rsidRPr="00BE3DCD">
        <w:rPr>
          <w:rFonts w:ascii="GHEA Grapalat" w:hAnsi="GHEA Grapalat" w:cs="Sylfaen"/>
          <w:sz w:val="20"/>
        </w:rPr>
        <w:t>ներկայացնում</w:t>
      </w:r>
      <w:r w:rsidRPr="00BE3DCD">
        <w:rPr>
          <w:rFonts w:ascii="GHEA Grapalat" w:hAnsi="GHEA Grapalat" w:cs="Sylfaen"/>
          <w:sz w:val="20"/>
          <w:lang w:val="es-ES"/>
        </w:rPr>
        <w:t xml:space="preserve"> </w:t>
      </w:r>
      <w:r w:rsidRPr="00BE3DCD">
        <w:rPr>
          <w:rFonts w:ascii="GHEA Grapalat" w:hAnsi="GHEA Grapalat" w:cs="Sylfaen"/>
          <w:sz w:val="20"/>
        </w:rPr>
        <w:t>է</w:t>
      </w:r>
      <w:r w:rsidRPr="00BE3DCD">
        <w:rPr>
          <w:rFonts w:ascii="GHEA Grapalat" w:hAnsi="GHEA Grapalat" w:cs="Sylfaen"/>
          <w:sz w:val="20"/>
          <w:lang w:val="es-ES"/>
        </w:rPr>
        <w:t xml:space="preserve"> </w:t>
      </w:r>
      <w:r w:rsidRPr="00BE3DCD">
        <w:rPr>
          <w:rFonts w:ascii="GHEA Grapalat" w:hAnsi="GHEA Grapalat" w:cs="Sylfaen"/>
          <w:sz w:val="20"/>
        </w:rPr>
        <w:t>իր</w:t>
      </w:r>
      <w:r w:rsidRPr="00BE3DCD">
        <w:rPr>
          <w:rFonts w:ascii="GHEA Grapalat" w:hAnsi="GHEA Grapalat" w:cs="Sylfaen"/>
          <w:sz w:val="20"/>
          <w:lang w:val="es-ES"/>
        </w:rPr>
        <w:t xml:space="preserve"> </w:t>
      </w:r>
      <w:r w:rsidRPr="00BE3DCD">
        <w:rPr>
          <w:rFonts w:ascii="GHEA Grapalat" w:hAnsi="GHEA Grapalat" w:cs="Sylfaen"/>
          <w:sz w:val="20"/>
        </w:rPr>
        <w:t>կողմից</w:t>
      </w:r>
      <w:r w:rsidRPr="00BE3DCD">
        <w:rPr>
          <w:rFonts w:ascii="GHEA Grapalat" w:hAnsi="GHEA Grapalat" w:cs="Sylfaen"/>
          <w:sz w:val="20"/>
          <w:lang w:val="es-ES"/>
        </w:rPr>
        <w:t xml:space="preserve"> </w:t>
      </w:r>
      <w:r w:rsidRPr="00BE3DCD">
        <w:rPr>
          <w:rFonts w:ascii="GHEA Grapalat" w:hAnsi="GHEA Grapalat" w:cs="Sylfaen"/>
          <w:sz w:val="20"/>
        </w:rPr>
        <w:t>հաստատված</w:t>
      </w:r>
      <w:r w:rsidRPr="00BE3DCD">
        <w:rPr>
          <w:rFonts w:ascii="GHEA Grapalat" w:hAnsi="GHEA Grapalat" w:cs="Sylfaen"/>
          <w:sz w:val="20"/>
          <w:lang w:val="es-ES"/>
        </w:rPr>
        <w:t>`</w:t>
      </w:r>
    </w:p>
    <w:p w:rsidR="00096865" w:rsidRPr="00BE3DCD" w:rsidRDefault="002D5CF0" w:rsidP="00EF3662">
      <w:pPr>
        <w:ind w:firstLine="567"/>
        <w:jc w:val="both"/>
        <w:rPr>
          <w:rFonts w:ascii="GHEA Grapalat" w:hAnsi="GHEA Grapalat" w:cs="Sylfaen"/>
          <w:sz w:val="20"/>
          <w:lang w:val="es-ES"/>
        </w:rPr>
      </w:pPr>
      <w:r w:rsidRPr="00BE3DCD">
        <w:rPr>
          <w:rFonts w:ascii="GHEA Grapalat" w:hAnsi="GHEA Grapalat" w:cs="Sylfaen"/>
          <w:sz w:val="20"/>
          <w:lang w:val="es-ES"/>
        </w:rPr>
        <w:t>2.</w:t>
      </w:r>
      <w:r w:rsidR="00D76BBA" w:rsidRPr="00BE3DCD">
        <w:rPr>
          <w:rFonts w:ascii="GHEA Grapalat" w:hAnsi="GHEA Grapalat" w:cs="Sylfaen"/>
          <w:sz w:val="20"/>
          <w:lang w:val="es-ES"/>
        </w:rPr>
        <w:t>1</w:t>
      </w:r>
      <w:r w:rsidRPr="00BE3DCD">
        <w:rPr>
          <w:rFonts w:ascii="GHEA Grapalat" w:hAnsi="GHEA Grapalat" w:cs="Sylfaen"/>
          <w:sz w:val="20"/>
          <w:lang w:val="es-ES"/>
        </w:rPr>
        <w:t xml:space="preserve"> </w:t>
      </w:r>
      <w:r w:rsidR="00096865" w:rsidRPr="00BE3DCD">
        <w:rPr>
          <w:rFonts w:ascii="GHEA Grapalat" w:hAnsi="GHEA Grapalat" w:cs="Sylfaen"/>
          <w:sz w:val="20"/>
          <w:lang w:val="ru-RU"/>
        </w:rPr>
        <w:t>ընթացակարգին</w:t>
      </w:r>
      <w:r w:rsidR="00096865" w:rsidRPr="00BE3DCD">
        <w:rPr>
          <w:rFonts w:ascii="GHEA Grapalat" w:hAnsi="GHEA Grapalat" w:cs="Sylfaen"/>
          <w:sz w:val="20"/>
          <w:lang w:val="af-ZA"/>
        </w:rPr>
        <w:t xml:space="preserve"> </w:t>
      </w:r>
      <w:r w:rsidR="00096865" w:rsidRPr="00BE3DCD">
        <w:rPr>
          <w:rFonts w:ascii="GHEA Grapalat" w:hAnsi="GHEA Grapalat" w:cs="Sylfaen"/>
          <w:sz w:val="20"/>
          <w:lang w:val="ru-RU"/>
        </w:rPr>
        <w:t>մասնակցելու</w:t>
      </w:r>
      <w:r w:rsidR="00096865" w:rsidRPr="00BE3DCD">
        <w:rPr>
          <w:rFonts w:ascii="GHEA Grapalat" w:hAnsi="GHEA Grapalat" w:cs="Sylfaen"/>
          <w:sz w:val="20"/>
          <w:lang w:val="af-ZA"/>
        </w:rPr>
        <w:t xml:space="preserve"> </w:t>
      </w:r>
      <w:r w:rsidR="00096865" w:rsidRPr="00BE3DCD">
        <w:rPr>
          <w:rFonts w:ascii="GHEA Grapalat" w:hAnsi="GHEA Grapalat" w:cs="Sylfaen"/>
          <w:sz w:val="20"/>
          <w:lang w:val="ru-RU"/>
        </w:rPr>
        <w:t>դիմում</w:t>
      </w:r>
      <w:r w:rsidR="00EF4630" w:rsidRPr="00BE3DCD">
        <w:rPr>
          <w:rFonts w:ascii="GHEA Grapalat" w:hAnsi="GHEA Grapalat" w:cs="Sylfaen"/>
          <w:sz w:val="20"/>
          <w:lang w:val="es-ES"/>
        </w:rPr>
        <w:t>-</w:t>
      </w:r>
      <w:r w:rsidR="00EF4630" w:rsidRPr="00BE3DCD">
        <w:rPr>
          <w:rFonts w:ascii="GHEA Grapalat" w:hAnsi="GHEA Grapalat" w:cs="Sylfaen"/>
          <w:sz w:val="20"/>
        </w:rPr>
        <w:t>հայտարարություն</w:t>
      </w:r>
      <w:r w:rsidR="00096865" w:rsidRPr="00BE3DCD">
        <w:rPr>
          <w:rFonts w:ascii="GHEA Grapalat" w:hAnsi="GHEA Grapalat" w:cs="Sylfaen"/>
          <w:sz w:val="20"/>
          <w:lang w:val="af-ZA"/>
        </w:rPr>
        <w:t xml:space="preserve">` </w:t>
      </w:r>
      <w:r w:rsidR="006F49AA" w:rsidRPr="00BE3DCD">
        <w:rPr>
          <w:rFonts w:ascii="GHEA Grapalat" w:hAnsi="GHEA Grapalat" w:cs="Sylfaen"/>
          <w:sz w:val="20"/>
          <w:lang w:val="af-ZA"/>
        </w:rPr>
        <w:t>համաձայն հ</w:t>
      </w:r>
      <w:r w:rsidR="00096865" w:rsidRPr="00BE3DCD">
        <w:rPr>
          <w:rFonts w:ascii="GHEA Grapalat" w:hAnsi="GHEA Grapalat" w:cs="Sylfaen"/>
          <w:sz w:val="20"/>
          <w:lang w:val="ru-RU"/>
        </w:rPr>
        <w:t>ավելված</w:t>
      </w:r>
      <w:r w:rsidR="00096865" w:rsidRPr="00BE3DCD">
        <w:rPr>
          <w:rFonts w:ascii="GHEA Grapalat" w:hAnsi="GHEA Grapalat" w:cs="Sylfaen"/>
          <w:sz w:val="20"/>
          <w:lang w:val="af-ZA"/>
        </w:rPr>
        <w:t xml:space="preserve"> N 1</w:t>
      </w:r>
      <w:r w:rsidR="006F49AA" w:rsidRPr="00BE3DCD">
        <w:rPr>
          <w:rFonts w:ascii="GHEA Grapalat" w:hAnsi="GHEA Grapalat" w:cs="Sylfaen"/>
          <w:sz w:val="20"/>
          <w:lang w:val="af-ZA"/>
        </w:rPr>
        <w:t>-ի</w:t>
      </w:r>
      <w:r w:rsidR="00BC6807" w:rsidRPr="00BE3DCD">
        <w:rPr>
          <w:rFonts w:ascii="GHEA Grapalat" w:hAnsi="GHEA Grapalat" w:cs="Sylfaen"/>
          <w:sz w:val="20"/>
          <w:lang w:val="es-ES"/>
        </w:rPr>
        <w:t>.</w:t>
      </w:r>
    </w:p>
    <w:p w:rsidR="00E968EF" w:rsidRPr="00BE3DCD" w:rsidRDefault="00E968EF" w:rsidP="00E968EF">
      <w:pPr>
        <w:ind w:firstLine="567"/>
        <w:jc w:val="both"/>
        <w:rPr>
          <w:rFonts w:ascii="GHEA Grapalat" w:hAnsi="GHEA Grapalat" w:cs="Sylfaen"/>
          <w:sz w:val="20"/>
          <w:lang w:val="es-ES"/>
        </w:rPr>
      </w:pPr>
      <w:r w:rsidRPr="00BE3DCD">
        <w:rPr>
          <w:rFonts w:ascii="GHEA Grapalat" w:hAnsi="GHEA Grapalat"/>
          <w:sz w:val="20"/>
          <w:lang w:val="es-ES"/>
        </w:rPr>
        <w:t xml:space="preserve">2.2 </w:t>
      </w:r>
      <w:r w:rsidRPr="00BE3DCD">
        <w:rPr>
          <w:rFonts w:ascii="GHEA Grapalat" w:hAnsi="GHEA Grapalat" w:cs="Sylfaen"/>
          <w:sz w:val="20"/>
          <w:lang w:val="es-ES"/>
        </w:rPr>
        <w:t xml:space="preserve">իր կողմից հաստատված` </w:t>
      </w:r>
      <w:r w:rsidRPr="00BE3DCD">
        <w:rPr>
          <w:rFonts w:ascii="GHEA Grapalat" w:hAnsi="GHEA Grapalat" w:cs="Sylfaen"/>
          <w:sz w:val="20"/>
        </w:rPr>
        <w:t>առաջարկվող</w:t>
      </w:r>
      <w:r w:rsidRPr="00BE3DCD">
        <w:rPr>
          <w:rFonts w:ascii="GHEA Grapalat" w:hAnsi="GHEA Grapalat" w:cs="Sylfaen"/>
          <w:sz w:val="20"/>
          <w:lang w:val="es-ES"/>
        </w:rPr>
        <w:t xml:space="preserve"> </w:t>
      </w:r>
      <w:r w:rsidRPr="00BE3DCD">
        <w:rPr>
          <w:rFonts w:ascii="GHEA Grapalat" w:hAnsi="GHEA Grapalat" w:cs="Sylfaen"/>
          <w:sz w:val="20"/>
        </w:rPr>
        <w:t>ապրանքի</w:t>
      </w:r>
      <w:r w:rsidRPr="00BE3DCD">
        <w:rPr>
          <w:rFonts w:ascii="GHEA Grapalat" w:hAnsi="GHEA Grapalat" w:cs="Sylfaen"/>
          <w:sz w:val="20"/>
          <w:lang w:val="es-ES"/>
        </w:rPr>
        <w:t xml:space="preserve"> </w:t>
      </w:r>
      <w:r w:rsidRPr="00BE3DCD">
        <w:rPr>
          <w:rFonts w:ascii="GHEA Grapalat" w:hAnsi="GHEA Grapalat"/>
          <w:sz w:val="20"/>
          <w:szCs w:val="20"/>
          <w:lang w:val="hy-AM" w:eastAsia="x-none"/>
        </w:rPr>
        <w:t>ամբողջական նկարագիրը</w:t>
      </w:r>
      <w:r w:rsidRPr="00BE3DCD">
        <w:rPr>
          <w:rFonts w:ascii="GHEA Grapalat" w:hAnsi="GHEA Grapalat"/>
          <w:sz w:val="20"/>
          <w:szCs w:val="20"/>
          <w:lang w:val="es-ES" w:eastAsia="x-none"/>
        </w:rPr>
        <w:t xml:space="preserve">` </w:t>
      </w:r>
      <w:r w:rsidRPr="00BE3DCD">
        <w:rPr>
          <w:rFonts w:ascii="GHEA Grapalat" w:hAnsi="GHEA Grapalat"/>
          <w:sz w:val="20"/>
          <w:szCs w:val="20"/>
          <w:lang w:eastAsia="x-none"/>
        </w:rPr>
        <w:t>համաձայն</w:t>
      </w:r>
      <w:r w:rsidRPr="00BE3DCD">
        <w:rPr>
          <w:rFonts w:ascii="GHEA Grapalat" w:hAnsi="GHEA Grapalat"/>
          <w:sz w:val="20"/>
          <w:szCs w:val="20"/>
          <w:lang w:val="es-ES" w:eastAsia="x-none"/>
        </w:rPr>
        <w:t xml:space="preserve"> </w:t>
      </w:r>
      <w:r w:rsidRPr="00BE3DCD">
        <w:rPr>
          <w:rFonts w:ascii="GHEA Grapalat" w:hAnsi="GHEA Grapalat"/>
          <w:sz w:val="20"/>
          <w:szCs w:val="20"/>
          <w:lang w:eastAsia="x-none"/>
        </w:rPr>
        <w:t>հավելված</w:t>
      </w:r>
      <w:r w:rsidRPr="00BE3DCD">
        <w:rPr>
          <w:rFonts w:ascii="GHEA Grapalat" w:hAnsi="GHEA Grapalat"/>
          <w:sz w:val="20"/>
          <w:szCs w:val="20"/>
          <w:lang w:val="es-ES" w:eastAsia="x-none"/>
        </w:rPr>
        <w:t xml:space="preserve"> N 1.1-</w:t>
      </w:r>
      <w:r w:rsidRPr="00BE3DCD">
        <w:rPr>
          <w:rFonts w:ascii="GHEA Grapalat" w:hAnsi="GHEA Grapalat"/>
          <w:sz w:val="20"/>
          <w:szCs w:val="20"/>
          <w:lang w:eastAsia="x-none"/>
        </w:rPr>
        <w:t>ի</w:t>
      </w:r>
      <w:r w:rsidRPr="00BE3DCD">
        <w:rPr>
          <w:rFonts w:ascii="GHEA Grapalat" w:hAnsi="GHEA Grapalat" w:cs="Sylfaen"/>
          <w:sz w:val="20"/>
          <w:lang w:val="es-ES"/>
        </w:rPr>
        <w:t>.</w:t>
      </w:r>
    </w:p>
    <w:p w:rsidR="00EF4630" w:rsidRPr="00BE3DCD" w:rsidRDefault="00096865" w:rsidP="00EF4630">
      <w:pPr>
        <w:pStyle w:val="norm"/>
        <w:spacing w:line="276" w:lineRule="auto"/>
        <w:ind w:firstLine="567"/>
        <w:rPr>
          <w:rFonts w:ascii="GHEA Grapalat" w:hAnsi="GHEA Grapalat" w:cs="Sylfaen"/>
          <w:sz w:val="20"/>
          <w:szCs w:val="24"/>
          <w:lang w:val="af-ZA" w:eastAsia="en-US"/>
        </w:rPr>
      </w:pPr>
      <w:r w:rsidRPr="00BE3DCD">
        <w:rPr>
          <w:rFonts w:ascii="GHEA Grapalat" w:hAnsi="GHEA Grapalat" w:cs="Sylfaen"/>
          <w:sz w:val="20"/>
          <w:lang w:val="af-ZA"/>
        </w:rPr>
        <w:t>2.</w:t>
      </w:r>
      <w:r w:rsidR="00E968EF" w:rsidRPr="00BE3DCD">
        <w:rPr>
          <w:rFonts w:ascii="GHEA Grapalat" w:hAnsi="GHEA Grapalat" w:cs="Sylfaen"/>
          <w:sz w:val="20"/>
          <w:lang w:val="af-ZA"/>
        </w:rPr>
        <w:t>3</w:t>
      </w:r>
      <w:r w:rsidRPr="00BE3DCD">
        <w:rPr>
          <w:rFonts w:ascii="GHEA Grapalat" w:hAnsi="GHEA Grapalat" w:cs="Sylfaen"/>
          <w:sz w:val="20"/>
          <w:lang w:val="af-ZA"/>
        </w:rPr>
        <w:t xml:space="preserve"> </w:t>
      </w:r>
      <w:r w:rsidR="00EF4630" w:rsidRPr="00BE3DCD">
        <w:rPr>
          <w:rFonts w:ascii="GHEA Grapalat" w:hAnsi="GHEA Grapalat" w:cs="Sylfaen"/>
          <w:sz w:val="20"/>
          <w:szCs w:val="24"/>
          <w:lang w:eastAsia="en-US"/>
        </w:rPr>
        <w:t>գործակալության</w:t>
      </w:r>
      <w:r w:rsidR="00EF4630" w:rsidRPr="00BE3DCD">
        <w:rPr>
          <w:rFonts w:ascii="GHEA Grapalat" w:hAnsi="GHEA Grapalat" w:cs="Sylfaen"/>
          <w:sz w:val="20"/>
          <w:szCs w:val="24"/>
          <w:lang w:val="af-ZA" w:eastAsia="en-US"/>
        </w:rPr>
        <w:t xml:space="preserve"> </w:t>
      </w:r>
      <w:r w:rsidR="00EF4630" w:rsidRPr="00BE3DCD">
        <w:rPr>
          <w:rFonts w:ascii="GHEA Grapalat" w:hAnsi="GHEA Grapalat" w:cs="Sylfaen"/>
          <w:sz w:val="20"/>
          <w:szCs w:val="24"/>
          <w:lang w:eastAsia="en-US"/>
        </w:rPr>
        <w:t>պայմանագրի</w:t>
      </w:r>
      <w:r w:rsidR="00EF4630" w:rsidRPr="00BE3DCD">
        <w:rPr>
          <w:rFonts w:ascii="GHEA Grapalat" w:hAnsi="GHEA Grapalat" w:cs="Sylfaen"/>
          <w:sz w:val="20"/>
          <w:szCs w:val="24"/>
          <w:lang w:val="af-ZA" w:eastAsia="en-US"/>
        </w:rPr>
        <w:t xml:space="preserve"> </w:t>
      </w:r>
      <w:r w:rsidR="00EF4630" w:rsidRPr="00BE3DCD">
        <w:rPr>
          <w:rFonts w:ascii="GHEA Grapalat" w:hAnsi="GHEA Grapalat" w:cs="Sylfaen"/>
          <w:sz w:val="20"/>
          <w:szCs w:val="24"/>
          <w:lang w:eastAsia="en-US"/>
        </w:rPr>
        <w:t>պատճենը</w:t>
      </w:r>
      <w:r w:rsidR="00EF4630" w:rsidRPr="00BE3DCD">
        <w:rPr>
          <w:rFonts w:ascii="GHEA Grapalat" w:hAnsi="GHEA Grapalat" w:cs="Sylfaen"/>
          <w:sz w:val="20"/>
          <w:szCs w:val="24"/>
          <w:lang w:val="af-ZA" w:eastAsia="en-US"/>
        </w:rPr>
        <w:t xml:space="preserve"> </w:t>
      </w:r>
      <w:r w:rsidR="00EF4630" w:rsidRPr="00BE3DCD">
        <w:rPr>
          <w:rFonts w:ascii="GHEA Grapalat" w:hAnsi="GHEA Grapalat" w:cs="Sylfaen"/>
          <w:sz w:val="20"/>
          <w:szCs w:val="24"/>
          <w:lang w:eastAsia="en-US"/>
        </w:rPr>
        <w:t>և</w:t>
      </w:r>
      <w:r w:rsidR="00EF4630" w:rsidRPr="00BE3DCD">
        <w:rPr>
          <w:rFonts w:ascii="GHEA Grapalat" w:hAnsi="GHEA Grapalat" w:cs="Sylfaen"/>
          <w:sz w:val="20"/>
          <w:szCs w:val="24"/>
          <w:lang w:val="af-ZA" w:eastAsia="en-US"/>
        </w:rPr>
        <w:t xml:space="preserve"> </w:t>
      </w:r>
      <w:r w:rsidR="00EF4630" w:rsidRPr="00BE3DCD">
        <w:rPr>
          <w:rFonts w:ascii="GHEA Grapalat" w:hAnsi="GHEA Grapalat" w:cs="Sylfaen"/>
          <w:sz w:val="20"/>
          <w:szCs w:val="24"/>
          <w:lang w:eastAsia="en-US"/>
        </w:rPr>
        <w:t>դրա</w:t>
      </w:r>
      <w:r w:rsidR="00EF4630" w:rsidRPr="00BE3DCD">
        <w:rPr>
          <w:rFonts w:ascii="GHEA Grapalat" w:hAnsi="GHEA Grapalat" w:cs="Sylfaen"/>
          <w:sz w:val="20"/>
          <w:szCs w:val="24"/>
          <w:lang w:val="af-ZA" w:eastAsia="en-US"/>
        </w:rPr>
        <w:t xml:space="preserve"> </w:t>
      </w:r>
      <w:r w:rsidR="00EF4630" w:rsidRPr="00BE3DCD">
        <w:rPr>
          <w:rFonts w:ascii="GHEA Grapalat" w:hAnsi="GHEA Grapalat" w:cs="Sylfaen"/>
          <w:sz w:val="20"/>
          <w:szCs w:val="24"/>
          <w:lang w:eastAsia="en-US"/>
        </w:rPr>
        <w:t>կողմ</w:t>
      </w:r>
      <w:r w:rsidR="00EF4630" w:rsidRPr="00BE3DCD">
        <w:rPr>
          <w:rFonts w:ascii="GHEA Grapalat" w:hAnsi="GHEA Grapalat" w:cs="Sylfaen"/>
          <w:sz w:val="20"/>
          <w:szCs w:val="24"/>
          <w:lang w:val="af-ZA" w:eastAsia="en-US"/>
        </w:rPr>
        <w:t xml:space="preserve"> </w:t>
      </w:r>
      <w:r w:rsidR="00EF4630" w:rsidRPr="00BE3DCD">
        <w:rPr>
          <w:rFonts w:ascii="GHEA Grapalat" w:hAnsi="GHEA Grapalat" w:cs="Sylfaen"/>
          <w:sz w:val="20"/>
          <w:szCs w:val="24"/>
          <w:lang w:eastAsia="en-US"/>
        </w:rPr>
        <w:t>հանդիսացող</w:t>
      </w:r>
      <w:r w:rsidR="00EF4630" w:rsidRPr="00BE3DCD">
        <w:rPr>
          <w:rFonts w:ascii="GHEA Grapalat" w:hAnsi="GHEA Grapalat" w:cs="Sylfaen"/>
          <w:sz w:val="20"/>
          <w:szCs w:val="24"/>
          <w:lang w:val="af-ZA" w:eastAsia="en-US"/>
        </w:rPr>
        <w:t xml:space="preserve"> </w:t>
      </w:r>
      <w:r w:rsidR="00EF4630" w:rsidRPr="00BE3DCD">
        <w:rPr>
          <w:rFonts w:ascii="GHEA Grapalat" w:hAnsi="GHEA Grapalat" w:cs="Sylfaen"/>
          <w:sz w:val="20"/>
          <w:szCs w:val="24"/>
          <w:lang w:eastAsia="en-US"/>
        </w:rPr>
        <w:t>անձի</w:t>
      </w:r>
      <w:r w:rsidR="00EF4630" w:rsidRPr="00BE3DCD">
        <w:rPr>
          <w:rFonts w:ascii="GHEA Grapalat" w:hAnsi="GHEA Grapalat" w:cs="Sylfaen"/>
          <w:sz w:val="20"/>
          <w:szCs w:val="24"/>
          <w:lang w:val="af-ZA" w:eastAsia="en-US"/>
        </w:rPr>
        <w:t xml:space="preserve"> </w:t>
      </w:r>
      <w:r w:rsidR="00EF4630" w:rsidRPr="00BE3DCD">
        <w:rPr>
          <w:rFonts w:ascii="GHEA Grapalat" w:hAnsi="GHEA Grapalat" w:cs="Sylfaen"/>
          <w:sz w:val="20"/>
          <w:szCs w:val="24"/>
          <w:lang w:eastAsia="en-US"/>
        </w:rPr>
        <w:t>տվյալները</w:t>
      </w:r>
      <w:r w:rsidR="00EF4630" w:rsidRPr="00BE3DCD">
        <w:rPr>
          <w:rFonts w:ascii="GHEA Grapalat" w:hAnsi="GHEA Grapalat" w:cs="Sylfaen"/>
          <w:sz w:val="20"/>
          <w:szCs w:val="24"/>
          <w:lang w:val="af-ZA" w:eastAsia="en-US"/>
        </w:rPr>
        <w:t xml:space="preserve">, </w:t>
      </w:r>
      <w:r w:rsidR="00EF4630" w:rsidRPr="00BE3DCD">
        <w:rPr>
          <w:rFonts w:ascii="GHEA Grapalat" w:hAnsi="GHEA Grapalat" w:cs="Sylfaen"/>
          <w:sz w:val="20"/>
          <w:szCs w:val="24"/>
          <w:lang w:eastAsia="en-US"/>
        </w:rPr>
        <w:t>եթե</w:t>
      </w:r>
      <w:r w:rsidR="00EF4630" w:rsidRPr="00BE3DCD">
        <w:rPr>
          <w:rFonts w:ascii="GHEA Grapalat" w:hAnsi="GHEA Grapalat" w:cs="Sylfaen"/>
          <w:sz w:val="20"/>
          <w:szCs w:val="24"/>
          <w:lang w:val="af-ZA" w:eastAsia="en-US"/>
        </w:rPr>
        <w:t xml:space="preserve"> </w:t>
      </w:r>
      <w:r w:rsidR="00EF4630" w:rsidRPr="00BE3DCD">
        <w:rPr>
          <w:rFonts w:ascii="GHEA Grapalat" w:hAnsi="GHEA Grapalat" w:cs="Sylfaen"/>
          <w:sz w:val="20"/>
          <w:szCs w:val="24"/>
          <w:lang w:eastAsia="en-US"/>
        </w:rPr>
        <w:t>պայմանագիրն</w:t>
      </w:r>
      <w:r w:rsidR="00EF4630" w:rsidRPr="00BE3DCD">
        <w:rPr>
          <w:rFonts w:ascii="GHEA Grapalat" w:hAnsi="GHEA Grapalat" w:cs="Sylfaen"/>
          <w:sz w:val="20"/>
          <w:szCs w:val="24"/>
          <w:lang w:val="af-ZA" w:eastAsia="en-US"/>
        </w:rPr>
        <w:t xml:space="preserve"> </w:t>
      </w:r>
      <w:r w:rsidR="00EF4630" w:rsidRPr="00BE3DCD">
        <w:rPr>
          <w:rFonts w:ascii="GHEA Grapalat" w:hAnsi="GHEA Grapalat" w:cs="Sylfaen"/>
          <w:sz w:val="20"/>
          <w:szCs w:val="24"/>
          <w:lang w:eastAsia="en-US"/>
        </w:rPr>
        <w:t>իրականացվելու</w:t>
      </w:r>
      <w:r w:rsidR="00EF4630" w:rsidRPr="00BE3DCD">
        <w:rPr>
          <w:rFonts w:ascii="GHEA Grapalat" w:hAnsi="GHEA Grapalat" w:cs="Sylfaen"/>
          <w:sz w:val="20"/>
          <w:szCs w:val="24"/>
          <w:lang w:val="af-ZA" w:eastAsia="en-US"/>
        </w:rPr>
        <w:t xml:space="preserve"> </w:t>
      </w:r>
      <w:r w:rsidR="00EF4630" w:rsidRPr="00BE3DCD">
        <w:rPr>
          <w:rFonts w:ascii="GHEA Grapalat" w:hAnsi="GHEA Grapalat" w:cs="Sylfaen"/>
          <w:sz w:val="20"/>
          <w:szCs w:val="24"/>
          <w:lang w:eastAsia="en-US"/>
        </w:rPr>
        <w:t>է</w:t>
      </w:r>
      <w:r w:rsidR="00EF4630" w:rsidRPr="00BE3DCD">
        <w:rPr>
          <w:rFonts w:ascii="GHEA Grapalat" w:hAnsi="GHEA Grapalat" w:cs="Sylfaen"/>
          <w:sz w:val="20"/>
          <w:szCs w:val="24"/>
          <w:lang w:val="af-ZA" w:eastAsia="en-US"/>
        </w:rPr>
        <w:t xml:space="preserve"> </w:t>
      </w:r>
      <w:r w:rsidR="00EF4630" w:rsidRPr="00BE3DCD">
        <w:rPr>
          <w:rFonts w:ascii="GHEA Grapalat" w:hAnsi="GHEA Grapalat" w:cs="Sylfaen"/>
          <w:sz w:val="20"/>
          <w:szCs w:val="24"/>
          <w:lang w:eastAsia="en-US"/>
        </w:rPr>
        <w:t>գործակալության</w:t>
      </w:r>
      <w:r w:rsidR="00EF4630" w:rsidRPr="00BE3DCD">
        <w:rPr>
          <w:rFonts w:ascii="GHEA Grapalat" w:hAnsi="GHEA Grapalat" w:cs="Sylfaen"/>
          <w:sz w:val="20"/>
          <w:szCs w:val="24"/>
          <w:lang w:val="af-ZA" w:eastAsia="en-US"/>
        </w:rPr>
        <w:t xml:space="preserve"> </w:t>
      </w:r>
      <w:r w:rsidR="00EF4630" w:rsidRPr="00BE3DCD">
        <w:rPr>
          <w:rFonts w:ascii="GHEA Grapalat" w:hAnsi="GHEA Grapalat" w:cs="Sylfaen"/>
          <w:sz w:val="20"/>
          <w:szCs w:val="24"/>
          <w:lang w:eastAsia="en-US"/>
        </w:rPr>
        <w:t>միջոցով</w:t>
      </w:r>
      <w:r w:rsidR="00EF4630" w:rsidRPr="00BE3DCD">
        <w:rPr>
          <w:rFonts w:ascii="GHEA Grapalat" w:hAnsi="GHEA Grapalat" w:cs="Sylfaen"/>
          <w:sz w:val="20"/>
          <w:szCs w:val="24"/>
          <w:lang w:val="af-ZA" w:eastAsia="en-US"/>
        </w:rPr>
        <w:t>.</w:t>
      </w:r>
    </w:p>
    <w:p w:rsidR="00EF4630" w:rsidRPr="00BE3DCD" w:rsidRDefault="00EF4630" w:rsidP="00505AD4">
      <w:pPr>
        <w:pStyle w:val="norm"/>
        <w:spacing w:line="240" w:lineRule="auto"/>
        <w:ind w:firstLine="567"/>
        <w:rPr>
          <w:rFonts w:ascii="GHEA Grapalat" w:hAnsi="GHEA Grapalat" w:cs="Sylfaen"/>
          <w:color w:val="FFFFFF"/>
          <w:sz w:val="20"/>
          <w:szCs w:val="24"/>
          <w:lang w:val="af-ZA" w:eastAsia="en-US"/>
        </w:rPr>
      </w:pPr>
      <w:r w:rsidRPr="00BE3DCD">
        <w:rPr>
          <w:rFonts w:ascii="GHEA Grapalat" w:hAnsi="GHEA Grapalat" w:cs="Sylfaen"/>
          <w:sz w:val="20"/>
          <w:szCs w:val="24"/>
          <w:lang w:val="af-ZA" w:eastAsia="en-US"/>
        </w:rPr>
        <w:t>2.</w:t>
      </w:r>
      <w:r w:rsidR="00E968EF" w:rsidRPr="00BE3DCD">
        <w:rPr>
          <w:rFonts w:ascii="GHEA Grapalat" w:hAnsi="GHEA Grapalat" w:cs="Sylfaen"/>
          <w:sz w:val="20"/>
          <w:szCs w:val="24"/>
          <w:lang w:val="af-ZA" w:eastAsia="en-US"/>
        </w:rPr>
        <w:t>4</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eastAsia="en-US"/>
        </w:rPr>
        <w:t>համատեղ</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eastAsia="en-US"/>
        </w:rPr>
        <w:t>գործունեության</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eastAsia="en-US"/>
        </w:rPr>
        <w:t>պայմանագիրը</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eastAsia="en-US"/>
        </w:rPr>
        <w:t>եթե</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eastAsia="en-US"/>
        </w:rPr>
        <w:t>մասնակիցները</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eastAsia="en-US"/>
        </w:rPr>
        <w:t>գնման</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eastAsia="en-US"/>
        </w:rPr>
        <w:t>ընթացակարգին</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eastAsia="en-US"/>
        </w:rPr>
        <w:t>մասնակցում</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eastAsia="en-US"/>
        </w:rPr>
        <w:t>են</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eastAsia="en-US"/>
        </w:rPr>
        <w:t>համատեղ</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eastAsia="en-US"/>
        </w:rPr>
        <w:t>գործունեության</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eastAsia="en-US"/>
        </w:rPr>
        <w:t>կարգով</w:t>
      </w:r>
      <w:r w:rsidRPr="00BE3DCD">
        <w:rPr>
          <w:rFonts w:ascii="GHEA Grapalat" w:hAnsi="GHEA Grapalat" w:cs="Sylfaen"/>
          <w:sz w:val="20"/>
          <w:szCs w:val="24"/>
          <w:lang w:val="af-ZA" w:eastAsia="en-US"/>
        </w:rPr>
        <w:t xml:space="preserve"> (</w:t>
      </w:r>
      <w:r w:rsidRPr="00BE3DCD">
        <w:rPr>
          <w:rFonts w:ascii="GHEA Grapalat" w:hAnsi="GHEA Grapalat" w:cs="Sylfaen"/>
          <w:sz w:val="20"/>
          <w:szCs w:val="24"/>
          <w:lang w:eastAsia="en-US"/>
        </w:rPr>
        <w:t>կոնսորցիումով</w:t>
      </w:r>
      <w:r w:rsidRPr="00BE3DCD">
        <w:rPr>
          <w:rFonts w:ascii="GHEA Grapalat" w:hAnsi="GHEA Grapalat" w:cs="Sylfaen"/>
          <w:sz w:val="20"/>
          <w:szCs w:val="24"/>
          <w:lang w:val="af-ZA" w:eastAsia="en-US"/>
        </w:rPr>
        <w:t>).</w:t>
      </w:r>
      <w:r w:rsidR="004B7C30" w:rsidRPr="00BE3DCD">
        <w:rPr>
          <w:rFonts w:ascii="GHEA Grapalat" w:hAnsi="GHEA Grapalat" w:cs="Sylfaen"/>
          <w:sz w:val="20"/>
          <w:szCs w:val="24"/>
          <w:vertAlign w:val="superscript"/>
          <w:lang w:val="af-ZA" w:eastAsia="en-US"/>
        </w:rPr>
        <w:t xml:space="preserve">15 </w:t>
      </w:r>
      <w:r w:rsidRPr="00BE3DCD">
        <w:rPr>
          <w:rStyle w:val="af6"/>
          <w:rFonts w:ascii="GHEA Grapalat" w:hAnsi="GHEA Grapalat" w:cs="Sylfaen"/>
          <w:color w:val="FFFFFF"/>
          <w:sz w:val="20"/>
          <w:szCs w:val="24"/>
          <w:lang w:val="af-ZA" w:eastAsia="en-US"/>
        </w:rPr>
        <w:footnoteReference w:id="5"/>
      </w:r>
    </w:p>
    <w:p w:rsidR="006505D2" w:rsidRPr="00BE3DCD" w:rsidRDefault="002C4DBF" w:rsidP="006A26BE">
      <w:pPr>
        <w:ind w:firstLine="567"/>
        <w:jc w:val="both"/>
        <w:rPr>
          <w:rFonts w:ascii="GHEA Grapalat" w:hAnsi="GHEA Grapalat"/>
          <w:sz w:val="20"/>
          <w:vertAlign w:val="superscript"/>
          <w:lang w:val="af-ZA"/>
        </w:rPr>
      </w:pPr>
      <w:r w:rsidRPr="00BE3DCD">
        <w:rPr>
          <w:rFonts w:ascii="GHEA Grapalat" w:hAnsi="GHEA Grapalat" w:cs="Sylfaen"/>
          <w:sz w:val="20"/>
          <w:lang w:val="af-ZA"/>
        </w:rPr>
        <w:t>2</w:t>
      </w:r>
      <w:r w:rsidR="00E968EF" w:rsidRPr="00BE3DCD">
        <w:rPr>
          <w:rFonts w:ascii="GHEA Grapalat" w:hAnsi="GHEA Grapalat" w:cs="Sylfaen"/>
          <w:sz w:val="20"/>
          <w:lang w:val="af-ZA"/>
        </w:rPr>
        <w:t>.5</w:t>
      </w:r>
      <w:r w:rsidR="002240AB" w:rsidRPr="00BE3DCD">
        <w:rPr>
          <w:rFonts w:ascii="GHEA Grapalat" w:hAnsi="GHEA Grapalat" w:cs="Sylfaen"/>
          <w:sz w:val="20"/>
          <w:lang w:val="af-ZA"/>
        </w:rPr>
        <w:t xml:space="preserve"> </w:t>
      </w:r>
      <w:r w:rsidRPr="00BE3DCD">
        <w:rPr>
          <w:rFonts w:ascii="GHEA Grapalat" w:hAnsi="GHEA Grapalat" w:cs="Sylfaen"/>
          <w:sz w:val="20"/>
          <w:lang w:val="hy-AM"/>
        </w:rPr>
        <w:t>հայտի</w:t>
      </w:r>
      <w:r w:rsidRPr="00BE3DCD">
        <w:rPr>
          <w:rFonts w:ascii="GHEA Grapalat" w:hAnsi="GHEA Grapalat" w:cs="Sylfaen"/>
          <w:sz w:val="20"/>
          <w:lang w:val="af-ZA"/>
        </w:rPr>
        <w:t xml:space="preserve"> </w:t>
      </w:r>
      <w:r w:rsidRPr="00BE3DCD">
        <w:rPr>
          <w:rFonts w:ascii="GHEA Grapalat" w:hAnsi="GHEA Grapalat" w:cs="Sylfaen"/>
          <w:sz w:val="20"/>
          <w:lang w:val="hy-AM"/>
        </w:rPr>
        <w:t>ապահովում</w:t>
      </w:r>
      <w:r w:rsidR="006A26BE" w:rsidRPr="00BE3DCD">
        <w:rPr>
          <w:rFonts w:ascii="GHEA Grapalat" w:hAnsi="GHEA Grapalat" w:cs="Sylfaen"/>
          <w:sz w:val="20"/>
          <w:lang w:val="hy-AM"/>
        </w:rPr>
        <w:t>, որը ներկայացվում է</w:t>
      </w:r>
      <w:r w:rsidR="000F3B31" w:rsidRPr="00BE3DCD">
        <w:rPr>
          <w:rFonts w:ascii="GHEA Grapalat" w:hAnsi="GHEA Grapalat" w:cs="Sylfaen"/>
          <w:sz w:val="20"/>
          <w:lang w:val="hy-AM"/>
        </w:rPr>
        <w:t xml:space="preserve"> </w:t>
      </w:r>
      <w:r w:rsidR="000C062F" w:rsidRPr="00BE3DCD">
        <w:rPr>
          <w:rFonts w:ascii="GHEA Grapalat" w:hAnsi="GHEA Grapalat" w:cs="Sylfaen"/>
          <w:sz w:val="20"/>
          <w:lang w:val="hy-AM"/>
        </w:rPr>
        <w:t xml:space="preserve">կանխիկ փողի </w:t>
      </w:r>
      <w:r w:rsidR="006505D2" w:rsidRPr="00BE3DCD">
        <w:rPr>
          <w:rFonts w:ascii="GHEA Grapalat" w:hAnsi="GHEA Grapalat" w:cs="Sylfaen"/>
          <w:sz w:val="20"/>
          <w:lang w:val="hy-AM"/>
        </w:rPr>
        <w:t xml:space="preserve">կամ բանկային երաշխիքի </w:t>
      </w:r>
      <w:r w:rsidR="000C062F" w:rsidRPr="00BE3DCD">
        <w:rPr>
          <w:rFonts w:ascii="GHEA Grapalat" w:hAnsi="GHEA Grapalat" w:cs="Sylfaen"/>
          <w:sz w:val="20"/>
          <w:lang w:val="hy-AM"/>
        </w:rPr>
        <w:t>ձևով</w:t>
      </w:r>
      <w:r w:rsidR="00F02DBC" w:rsidRPr="00BE3DCD">
        <w:rPr>
          <w:rFonts w:ascii="GHEA Grapalat" w:hAnsi="GHEA Grapalat" w:cs="Sylfaen"/>
          <w:sz w:val="20"/>
          <w:lang w:val="af-ZA"/>
        </w:rPr>
        <w:t xml:space="preserve"> (</w:t>
      </w:r>
      <w:r w:rsidR="00F02DBC" w:rsidRPr="00BE3DCD">
        <w:rPr>
          <w:rFonts w:ascii="GHEA Grapalat" w:hAnsi="GHEA Grapalat" w:cs="Sylfaen"/>
          <w:sz w:val="20"/>
        </w:rPr>
        <w:t>հավելված</w:t>
      </w:r>
      <w:r w:rsidR="00F02DBC" w:rsidRPr="00BE3DCD">
        <w:rPr>
          <w:rFonts w:ascii="GHEA Grapalat" w:hAnsi="GHEA Grapalat" w:cs="Sylfaen"/>
          <w:sz w:val="20"/>
          <w:lang w:val="af-ZA"/>
        </w:rPr>
        <w:t xml:space="preserve"> N 3)</w:t>
      </w:r>
      <w:r w:rsidR="006A26BE" w:rsidRPr="00BE3DCD">
        <w:rPr>
          <w:rFonts w:ascii="GHEA Grapalat" w:hAnsi="GHEA Grapalat" w:cs="Sylfaen"/>
          <w:sz w:val="20"/>
          <w:lang w:val="hy-AM"/>
        </w:rPr>
        <w:t>:</w:t>
      </w:r>
      <w:r w:rsidR="0077364F" w:rsidRPr="00BE3DCD">
        <w:rPr>
          <w:rFonts w:ascii="GHEA Grapalat" w:hAnsi="GHEA Grapalat" w:cs="Sylfaen"/>
          <w:sz w:val="20"/>
          <w:lang w:val="hy-AM"/>
        </w:rPr>
        <w:t xml:space="preserve"> </w:t>
      </w:r>
      <w:r w:rsidR="009247B8" w:rsidRPr="00BE3DCD">
        <w:rPr>
          <w:rFonts w:ascii="GHEA Grapalat" w:hAnsi="GHEA Grapalat" w:cs="Sylfaen"/>
          <w:sz w:val="20"/>
          <w:lang w:val="hy-AM"/>
        </w:rPr>
        <w:t>Ընդ որում հայտով ներկայացվում է կանխիկ փողի վճարումը հավաստող բնօրինակ փաստաթղթի կամ բանկային երաշխիքի բնօրինակ</w:t>
      </w:r>
      <w:r w:rsidR="009247B8" w:rsidRPr="00BE3DCD">
        <w:rPr>
          <w:rFonts w:ascii="GHEA Grapalat" w:hAnsi="GHEA Grapalat" w:cs="Sylfaen"/>
          <w:sz w:val="20"/>
        </w:rPr>
        <w:t>ը</w:t>
      </w:r>
      <w:r w:rsidR="009247B8" w:rsidRPr="00BE3DCD">
        <w:rPr>
          <w:rFonts w:ascii="GHEA Grapalat" w:hAnsi="GHEA Grapalat" w:cs="Sylfaen"/>
          <w:sz w:val="20"/>
          <w:lang w:val="af-ZA"/>
        </w:rPr>
        <w:t>:</w:t>
      </w:r>
      <w:r w:rsidR="004B7C30" w:rsidRPr="00BE3DCD">
        <w:rPr>
          <w:rFonts w:ascii="GHEA Grapalat" w:hAnsi="GHEA Grapalat"/>
          <w:sz w:val="20"/>
          <w:vertAlign w:val="superscript"/>
          <w:lang w:val="af-ZA"/>
        </w:rPr>
        <w:t>16</w:t>
      </w:r>
      <w:r w:rsidR="00AE3B58" w:rsidRPr="00BE3DCD">
        <w:rPr>
          <w:rStyle w:val="af6"/>
          <w:rFonts w:ascii="GHEA Grapalat" w:hAnsi="GHEA Grapalat"/>
          <w:color w:val="FFFFFF"/>
          <w:sz w:val="20"/>
          <w:lang w:val="hy-AM"/>
        </w:rPr>
        <w:footnoteReference w:id="6"/>
      </w:r>
    </w:p>
    <w:p w:rsidR="00E67BA7" w:rsidRPr="00BE3DCD" w:rsidRDefault="00096865" w:rsidP="00EF3662">
      <w:pPr>
        <w:ind w:firstLine="567"/>
        <w:jc w:val="both"/>
        <w:rPr>
          <w:rFonts w:ascii="GHEA Grapalat" w:hAnsi="GHEA Grapalat" w:cs="Sylfaen"/>
          <w:sz w:val="20"/>
          <w:lang w:val="af-ZA"/>
        </w:rPr>
      </w:pPr>
      <w:r w:rsidRPr="00BE3DCD">
        <w:rPr>
          <w:rFonts w:ascii="GHEA Grapalat" w:hAnsi="GHEA Grapalat" w:cs="Sylfaen"/>
          <w:sz w:val="20"/>
          <w:lang w:val="af-ZA"/>
        </w:rPr>
        <w:t>2.</w:t>
      </w:r>
      <w:r w:rsidR="004B7C30" w:rsidRPr="00BE3DCD">
        <w:rPr>
          <w:rFonts w:ascii="GHEA Grapalat" w:hAnsi="GHEA Grapalat" w:cs="Sylfaen"/>
          <w:sz w:val="20"/>
          <w:lang w:val="af-ZA"/>
        </w:rPr>
        <w:t xml:space="preserve">6 </w:t>
      </w:r>
      <w:r w:rsidR="00E67BA7" w:rsidRPr="00BE3DCD">
        <w:rPr>
          <w:rFonts w:ascii="GHEA Grapalat" w:hAnsi="GHEA Grapalat" w:cs="Sylfaen"/>
          <w:sz w:val="20"/>
          <w:lang w:val="hy-AM"/>
        </w:rPr>
        <w:t>գնային</w:t>
      </w:r>
      <w:r w:rsidR="00E67BA7" w:rsidRPr="00BE3DCD">
        <w:rPr>
          <w:rFonts w:ascii="GHEA Grapalat" w:hAnsi="GHEA Grapalat" w:cs="Sylfaen"/>
          <w:sz w:val="20"/>
          <w:lang w:val="af-ZA"/>
        </w:rPr>
        <w:t xml:space="preserve"> </w:t>
      </w:r>
      <w:r w:rsidR="00E67BA7" w:rsidRPr="00BE3DCD">
        <w:rPr>
          <w:rFonts w:ascii="GHEA Grapalat" w:hAnsi="GHEA Grapalat" w:cs="Sylfaen"/>
          <w:sz w:val="20"/>
          <w:lang w:val="hy-AM"/>
        </w:rPr>
        <w:t>առաջարկ</w:t>
      </w:r>
      <w:r w:rsidR="00294FFF" w:rsidRPr="00BE3DCD">
        <w:rPr>
          <w:rFonts w:ascii="GHEA Grapalat" w:hAnsi="GHEA Grapalat" w:cs="Sylfaen"/>
          <w:sz w:val="20"/>
          <w:lang w:val="af-ZA"/>
        </w:rPr>
        <w:t xml:space="preserve">` </w:t>
      </w:r>
      <w:r w:rsidR="00294FFF" w:rsidRPr="00BE3DCD">
        <w:rPr>
          <w:rFonts w:ascii="GHEA Grapalat" w:hAnsi="GHEA Grapalat" w:cs="Sylfaen"/>
          <w:sz w:val="20"/>
          <w:lang w:val="hy-AM"/>
        </w:rPr>
        <w:t>համաձայն</w:t>
      </w:r>
      <w:r w:rsidR="00294FFF" w:rsidRPr="00BE3DCD">
        <w:rPr>
          <w:rFonts w:ascii="GHEA Grapalat" w:hAnsi="GHEA Grapalat" w:cs="Sylfaen"/>
          <w:sz w:val="20"/>
          <w:lang w:val="af-ZA"/>
        </w:rPr>
        <w:t xml:space="preserve"> </w:t>
      </w:r>
      <w:r w:rsidR="00294FFF" w:rsidRPr="00BE3DCD">
        <w:rPr>
          <w:rFonts w:ascii="GHEA Grapalat" w:hAnsi="GHEA Grapalat" w:cs="Sylfaen"/>
          <w:sz w:val="20"/>
          <w:lang w:val="hy-AM"/>
        </w:rPr>
        <w:t>հավելված</w:t>
      </w:r>
      <w:r w:rsidR="00294FFF" w:rsidRPr="00BE3DCD">
        <w:rPr>
          <w:rFonts w:ascii="GHEA Grapalat" w:hAnsi="GHEA Grapalat" w:cs="Sylfaen"/>
          <w:sz w:val="20"/>
          <w:lang w:val="af-ZA"/>
        </w:rPr>
        <w:t xml:space="preserve"> N </w:t>
      </w:r>
      <w:r w:rsidR="004D557A" w:rsidRPr="00BE3DCD">
        <w:rPr>
          <w:rFonts w:ascii="GHEA Grapalat" w:hAnsi="GHEA Grapalat" w:cs="Sylfaen"/>
          <w:sz w:val="20"/>
          <w:lang w:val="af-ZA"/>
        </w:rPr>
        <w:t>2</w:t>
      </w:r>
      <w:r w:rsidR="00294FFF" w:rsidRPr="00BE3DCD">
        <w:rPr>
          <w:rFonts w:ascii="GHEA Grapalat" w:hAnsi="GHEA Grapalat" w:cs="Sylfaen"/>
          <w:sz w:val="20"/>
          <w:lang w:val="af-ZA"/>
        </w:rPr>
        <w:t>-</w:t>
      </w:r>
      <w:r w:rsidR="00294FFF" w:rsidRPr="00BE3DCD">
        <w:rPr>
          <w:rFonts w:ascii="GHEA Grapalat" w:hAnsi="GHEA Grapalat" w:cs="Sylfaen"/>
          <w:sz w:val="20"/>
          <w:lang w:val="hy-AM"/>
        </w:rPr>
        <w:t>ի</w:t>
      </w:r>
      <w:r w:rsidR="00294FFF" w:rsidRPr="00BE3DCD">
        <w:rPr>
          <w:rFonts w:ascii="GHEA Grapalat" w:hAnsi="GHEA Grapalat" w:cs="Sylfaen"/>
          <w:sz w:val="20"/>
          <w:lang w:val="af-ZA"/>
        </w:rPr>
        <w:t>: Գնային առաջարկը</w:t>
      </w:r>
      <w:r w:rsidR="00E67BA7" w:rsidRPr="00BE3DCD">
        <w:rPr>
          <w:rFonts w:ascii="GHEA Grapalat" w:hAnsi="GHEA Grapalat" w:cs="Sylfaen"/>
          <w:sz w:val="20"/>
          <w:lang w:val="af-ZA"/>
        </w:rPr>
        <w:t xml:space="preserve"> </w:t>
      </w:r>
      <w:r w:rsidR="00E67BA7" w:rsidRPr="00BE3DCD">
        <w:rPr>
          <w:rFonts w:ascii="GHEA Grapalat" w:hAnsi="GHEA Grapalat" w:cs="Sylfaen"/>
          <w:sz w:val="20"/>
          <w:lang w:val="hy-AM"/>
        </w:rPr>
        <w:t>ներկայացվում</w:t>
      </w:r>
      <w:r w:rsidR="00E67BA7" w:rsidRPr="00BE3DCD">
        <w:rPr>
          <w:rFonts w:ascii="GHEA Grapalat" w:hAnsi="GHEA Grapalat" w:cs="Sylfaen"/>
          <w:sz w:val="20"/>
          <w:lang w:val="af-ZA"/>
        </w:rPr>
        <w:t xml:space="preserve"> </w:t>
      </w:r>
      <w:r w:rsidR="00E67BA7" w:rsidRPr="00BE3DCD">
        <w:rPr>
          <w:rFonts w:ascii="GHEA Grapalat" w:hAnsi="GHEA Grapalat" w:cs="Sylfaen"/>
          <w:sz w:val="20"/>
          <w:lang w:val="hy-AM"/>
        </w:rPr>
        <w:t>է</w:t>
      </w:r>
      <w:r w:rsidR="00E67BA7" w:rsidRPr="00BE3DCD">
        <w:rPr>
          <w:rFonts w:ascii="GHEA Grapalat" w:hAnsi="GHEA Grapalat" w:cs="Sylfaen"/>
          <w:sz w:val="20"/>
          <w:lang w:val="af-ZA"/>
        </w:rPr>
        <w:t xml:space="preserve"> </w:t>
      </w:r>
      <w:r w:rsidR="005A1D54" w:rsidRPr="00BE3DCD">
        <w:rPr>
          <w:rFonts w:ascii="GHEA Grapalat" w:hAnsi="GHEA Grapalat" w:cs="Sylfaen"/>
          <w:sz w:val="20"/>
          <w:szCs w:val="20"/>
          <w:lang w:val="hy-AM"/>
        </w:rPr>
        <w:t>ինքնարժեք, շահույթ</w:t>
      </w:r>
      <w:r w:rsidR="00712DB8" w:rsidRPr="00BE3DCD">
        <w:rPr>
          <w:rFonts w:ascii="GHEA Grapalat" w:hAnsi="GHEA Grapalat" w:cs="Sylfaen"/>
          <w:sz w:val="22"/>
          <w:szCs w:val="22"/>
          <w:lang w:val="af-ZA"/>
        </w:rPr>
        <w:t xml:space="preserve"> </w:t>
      </w:r>
      <w:r w:rsidR="00E67BA7" w:rsidRPr="00BE3DCD">
        <w:rPr>
          <w:rFonts w:ascii="GHEA Grapalat" w:hAnsi="GHEA Grapalat" w:cs="Sylfaen"/>
          <w:sz w:val="20"/>
          <w:lang w:val="hy-AM"/>
        </w:rPr>
        <w:t>և</w:t>
      </w:r>
      <w:r w:rsidR="00E67BA7" w:rsidRPr="00BE3DCD">
        <w:rPr>
          <w:rFonts w:ascii="GHEA Grapalat" w:hAnsi="GHEA Grapalat" w:cs="Sylfaen"/>
          <w:sz w:val="20"/>
          <w:lang w:val="af-ZA"/>
        </w:rPr>
        <w:t xml:space="preserve"> </w:t>
      </w:r>
      <w:r w:rsidR="00E67BA7" w:rsidRPr="00BE3DCD">
        <w:rPr>
          <w:rFonts w:ascii="GHEA Grapalat" w:hAnsi="GHEA Grapalat" w:cs="Sylfaen"/>
          <w:sz w:val="20"/>
          <w:lang w:val="hy-AM"/>
        </w:rPr>
        <w:t>ավելացված</w:t>
      </w:r>
      <w:r w:rsidR="00E67BA7" w:rsidRPr="00BE3DCD">
        <w:rPr>
          <w:rFonts w:ascii="GHEA Grapalat" w:hAnsi="GHEA Grapalat" w:cs="Sylfaen"/>
          <w:sz w:val="20"/>
          <w:lang w:val="af-ZA"/>
        </w:rPr>
        <w:t xml:space="preserve"> </w:t>
      </w:r>
      <w:r w:rsidR="00E67BA7" w:rsidRPr="00BE3DCD">
        <w:rPr>
          <w:rFonts w:ascii="GHEA Grapalat" w:hAnsi="GHEA Grapalat" w:cs="Sylfaen"/>
          <w:sz w:val="20"/>
          <w:lang w:val="hy-AM"/>
        </w:rPr>
        <w:t>արժեքի</w:t>
      </w:r>
      <w:r w:rsidR="00E67BA7" w:rsidRPr="00BE3DCD">
        <w:rPr>
          <w:rFonts w:ascii="GHEA Grapalat" w:hAnsi="GHEA Grapalat" w:cs="Sylfaen"/>
          <w:sz w:val="20"/>
          <w:lang w:val="af-ZA"/>
        </w:rPr>
        <w:t xml:space="preserve"> </w:t>
      </w:r>
      <w:r w:rsidR="00E67BA7" w:rsidRPr="00BE3DCD">
        <w:rPr>
          <w:rFonts w:ascii="GHEA Grapalat" w:hAnsi="GHEA Grapalat" w:cs="Sylfaen"/>
          <w:sz w:val="20"/>
          <w:lang w:val="hy-AM"/>
        </w:rPr>
        <w:t>հարկ</w:t>
      </w:r>
      <w:r w:rsidR="00E67BA7" w:rsidRPr="00BE3DCD" w:rsidDel="001A1F55">
        <w:rPr>
          <w:rFonts w:ascii="GHEA Grapalat" w:hAnsi="GHEA Grapalat" w:cs="Sylfaen"/>
          <w:sz w:val="20"/>
          <w:lang w:val="af-ZA"/>
        </w:rPr>
        <w:t xml:space="preserve"> </w:t>
      </w:r>
      <w:r w:rsidR="00E67BA7" w:rsidRPr="00BE3DCD">
        <w:rPr>
          <w:rFonts w:ascii="GHEA Grapalat" w:hAnsi="GHEA Grapalat" w:cs="Sylfaen"/>
          <w:sz w:val="20"/>
          <w:lang w:val="hy-AM"/>
        </w:rPr>
        <w:t>ընդհանրական</w:t>
      </w:r>
      <w:r w:rsidR="00E67BA7" w:rsidRPr="00BE3DCD">
        <w:rPr>
          <w:rFonts w:ascii="GHEA Grapalat" w:hAnsi="GHEA Grapalat" w:cs="Sylfaen"/>
          <w:sz w:val="20"/>
          <w:lang w:val="af-ZA"/>
        </w:rPr>
        <w:t xml:space="preserve"> </w:t>
      </w:r>
      <w:r w:rsidR="00E67BA7" w:rsidRPr="00BE3DCD">
        <w:rPr>
          <w:rFonts w:ascii="GHEA Grapalat" w:hAnsi="GHEA Grapalat" w:cs="Sylfaen"/>
          <w:sz w:val="20"/>
          <w:lang w:val="hy-AM"/>
        </w:rPr>
        <w:t>բաղադրիչներից</w:t>
      </w:r>
      <w:r w:rsidR="00E67BA7" w:rsidRPr="00BE3DCD">
        <w:rPr>
          <w:rFonts w:ascii="GHEA Grapalat" w:hAnsi="GHEA Grapalat" w:cs="Sylfaen"/>
          <w:sz w:val="20"/>
          <w:lang w:val="af-ZA"/>
        </w:rPr>
        <w:t xml:space="preserve"> </w:t>
      </w:r>
      <w:r w:rsidR="00E67BA7" w:rsidRPr="00BE3DCD">
        <w:rPr>
          <w:rFonts w:ascii="GHEA Grapalat" w:hAnsi="GHEA Grapalat" w:cs="Sylfaen"/>
          <w:sz w:val="20"/>
          <w:lang w:val="hy-AM"/>
        </w:rPr>
        <w:t>բաղկացած</w:t>
      </w:r>
      <w:r w:rsidR="00E67BA7" w:rsidRPr="00BE3DCD">
        <w:rPr>
          <w:rFonts w:ascii="GHEA Grapalat" w:hAnsi="GHEA Grapalat" w:cs="Sylfaen"/>
          <w:sz w:val="20"/>
          <w:lang w:val="af-ZA"/>
        </w:rPr>
        <w:t xml:space="preserve"> </w:t>
      </w:r>
      <w:r w:rsidR="00E67BA7" w:rsidRPr="00BE3DCD">
        <w:rPr>
          <w:rFonts w:ascii="GHEA Grapalat" w:hAnsi="GHEA Grapalat" w:cs="Sylfaen"/>
          <w:sz w:val="20"/>
          <w:lang w:val="hy-AM"/>
        </w:rPr>
        <w:t>հաշվարկի</w:t>
      </w:r>
      <w:r w:rsidR="00E67BA7" w:rsidRPr="00BE3DCD">
        <w:rPr>
          <w:rFonts w:ascii="GHEA Grapalat" w:hAnsi="GHEA Grapalat" w:cs="Sylfaen"/>
          <w:sz w:val="20"/>
          <w:lang w:val="af-ZA"/>
        </w:rPr>
        <w:t xml:space="preserve"> </w:t>
      </w:r>
      <w:r w:rsidR="00E67BA7" w:rsidRPr="00BE3DCD">
        <w:rPr>
          <w:rFonts w:ascii="GHEA Grapalat" w:hAnsi="GHEA Grapalat" w:cs="Sylfaen"/>
          <w:sz w:val="20"/>
          <w:lang w:val="hy-AM"/>
        </w:rPr>
        <w:t>ձևով։</w:t>
      </w:r>
      <w:r w:rsidR="00E67BA7" w:rsidRPr="00BE3DCD">
        <w:rPr>
          <w:rFonts w:ascii="GHEA Grapalat" w:hAnsi="GHEA Grapalat" w:cs="Sylfaen"/>
          <w:sz w:val="20"/>
          <w:lang w:val="af-ZA"/>
        </w:rPr>
        <w:t xml:space="preserve"> </w:t>
      </w:r>
      <w:r w:rsidR="005A1D54" w:rsidRPr="00BE3DCD">
        <w:rPr>
          <w:rFonts w:ascii="GHEA Grapalat" w:hAnsi="GHEA Grapalat" w:cs="Sylfaen"/>
          <w:sz w:val="20"/>
          <w:lang w:val="hy-AM"/>
        </w:rPr>
        <w:t>Ինքնարժեքի</w:t>
      </w:r>
      <w:r w:rsidR="005A1D54" w:rsidRPr="00BE3DCD">
        <w:rPr>
          <w:rFonts w:ascii="GHEA Grapalat" w:hAnsi="GHEA Grapalat" w:cs="Sylfaen"/>
          <w:sz w:val="20"/>
          <w:lang w:val="af-ZA"/>
        </w:rPr>
        <w:t xml:space="preserve"> </w:t>
      </w:r>
      <w:r w:rsidR="00E67BA7" w:rsidRPr="00BE3DCD">
        <w:rPr>
          <w:rFonts w:ascii="GHEA Grapalat" w:hAnsi="GHEA Grapalat" w:cs="Sylfaen"/>
          <w:sz w:val="20"/>
          <w:lang w:val="ru-RU"/>
        </w:rPr>
        <w:t>բաղադրիչների</w:t>
      </w:r>
      <w:r w:rsidR="00E67BA7" w:rsidRPr="00BE3DCD">
        <w:rPr>
          <w:rFonts w:ascii="GHEA Grapalat" w:hAnsi="GHEA Grapalat" w:cs="Sylfaen"/>
          <w:sz w:val="20"/>
          <w:lang w:val="af-ZA"/>
        </w:rPr>
        <w:t xml:space="preserve"> </w:t>
      </w:r>
      <w:r w:rsidR="00E67BA7" w:rsidRPr="00BE3DCD">
        <w:rPr>
          <w:rFonts w:ascii="GHEA Grapalat" w:hAnsi="GHEA Grapalat" w:cs="Sylfaen"/>
          <w:sz w:val="20"/>
          <w:lang w:val="ru-RU"/>
        </w:rPr>
        <w:t>հաշվարկ</w:t>
      </w:r>
      <w:r w:rsidR="00E67BA7" w:rsidRPr="00BE3DCD">
        <w:rPr>
          <w:rFonts w:ascii="GHEA Grapalat" w:hAnsi="GHEA Grapalat" w:cs="Sylfaen"/>
          <w:sz w:val="20"/>
          <w:lang w:val="af-ZA"/>
        </w:rPr>
        <w:t xml:space="preserve">` </w:t>
      </w:r>
      <w:r w:rsidR="00E67BA7" w:rsidRPr="00BE3DCD">
        <w:rPr>
          <w:rFonts w:ascii="GHEA Grapalat" w:hAnsi="GHEA Grapalat" w:cs="Sylfaen"/>
          <w:sz w:val="20"/>
          <w:lang w:val="ru-RU"/>
        </w:rPr>
        <w:t>բացվածք</w:t>
      </w:r>
      <w:r w:rsidR="00E67BA7" w:rsidRPr="00BE3DCD">
        <w:rPr>
          <w:rFonts w:ascii="GHEA Grapalat" w:hAnsi="GHEA Grapalat" w:cs="Sylfaen"/>
          <w:sz w:val="20"/>
          <w:lang w:val="af-ZA"/>
        </w:rPr>
        <w:t xml:space="preserve"> </w:t>
      </w:r>
      <w:r w:rsidR="00E67BA7" w:rsidRPr="00BE3DCD">
        <w:rPr>
          <w:rFonts w:ascii="GHEA Grapalat" w:hAnsi="GHEA Grapalat" w:cs="Sylfaen"/>
          <w:sz w:val="20"/>
          <w:lang w:val="ru-RU"/>
        </w:rPr>
        <w:t>կամ</w:t>
      </w:r>
      <w:r w:rsidR="00E67BA7" w:rsidRPr="00BE3DCD">
        <w:rPr>
          <w:rFonts w:ascii="GHEA Grapalat" w:hAnsi="GHEA Grapalat" w:cs="Sylfaen"/>
          <w:sz w:val="20"/>
          <w:lang w:val="af-ZA"/>
        </w:rPr>
        <w:t xml:space="preserve"> </w:t>
      </w:r>
      <w:r w:rsidR="00E67BA7" w:rsidRPr="00BE3DCD">
        <w:rPr>
          <w:rFonts w:ascii="GHEA Grapalat" w:hAnsi="GHEA Grapalat" w:cs="Sylfaen"/>
          <w:sz w:val="20"/>
          <w:lang w:val="ru-RU"/>
        </w:rPr>
        <w:t>այլ</w:t>
      </w:r>
      <w:r w:rsidR="00E67BA7" w:rsidRPr="00BE3DCD">
        <w:rPr>
          <w:rFonts w:ascii="GHEA Grapalat" w:hAnsi="GHEA Grapalat" w:cs="Sylfaen"/>
          <w:sz w:val="20"/>
          <w:lang w:val="af-ZA"/>
        </w:rPr>
        <w:t xml:space="preserve"> </w:t>
      </w:r>
      <w:r w:rsidR="00E67BA7" w:rsidRPr="00BE3DCD">
        <w:rPr>
          <w:rFonts w:ascii="GHEA Grapalat" w:hAnsi="GHEA Grapalat" w:cs="Sylfaen"/>
          <w:sz w:val="20"/>
          <w:lang w:val="ru-RU"/>
        </w:rPr>
        <w:t>մանրամասներ</w:t>
      </w:r>
      <w:r w:rsidR="00E67BA7" w:rsidRPr="00BE3DCD">
        <w:rPr>
          <w:rFonts w:ascii="GHEA Grapalat" w:hAnsi="GHEA Grapalat" w:cs="Sylfaen"/>
          <w:sz w:val="20"/>
          <w:lang w:val="af-ZA"/>
        </w:rPr>
        <w:t xml:space="preserve"> </w:t>
      </w:r>
      <w:r w:rsidR="00E67BA7" w:rsidRPr="00BE3DCD">
        <w:rPr>
          <w:rFonts w:ascii="GHEA Grapalat" w:hAnsi="GHEA Grapalat" w:cs="Sylfaen"/>
          <w:sz w:val="20"/>
          <w:lang w:val="ru-RU"/>
        </w:rPr>
        <w:t>չեն</w:t>
      </w:r>
      <w:r w:rsidR="00E67BA7" w:rsidRPr="00BE3DCD">
        <w:rPr>
          <w:rFonts w:ascii="GHEA Grapalat" w:hAnsi="GHEA Grapalat" w:cs="Sylfaen"/>
          <w:sz w:val="20"/>
          <w:lang w:val="af-ZA"/>
        </w:rPr>
        <w:t xml:space="preserve"> </w:t>
      </w:r>
      <w:r w:rsidR="00E67BA7" w:rsidRPr="00BE3DCD">
        <w:rPr>
          <w:rFonts w:ascii="GHEA Grapalat" w:hAnsi="GHEA Grapalat" w:cs="Sylfaen"/>
          <w:sz w:val="20"/>
          <w:lang w:val="ru-RU"/>
        </w:rPr>
        <w:t>պահանջվում</w:t>
      </w:r>
      <w:r w:rsidR="00E67BA7" w:rsidRPr="00BE3DCD">
        <w:rPr>
          <w:rFonts w:ascii="GHEA Grapalat" w:hAnsi="GHEA Grapalat" w:cs="Sylfaen"/>
          <w:sz w:val="20"/>
          <w:lang w:val="af-ZA"/>
        </w:rPr>
        <w:t xml:space="preserve"> </w:t>
      </w:r>
      <w:r w:rsidR="00E67BA7" w:rsidRPr="00BE3DCD">
        <w:rPr>
          <w:rFonts w:ascii="GHEA Grapalat" w:hAnsi="GHEA Grapalat" w:cs="Sylfaen"/>
          <w:sz w:val="20"/>
          <w:lang w:val="ru-RU"/>
        </w:rPr>
        <w:t>և</w:t>
      </w:r>
      <w:r w:rsidR="00E67BA7" w:rsidRPr="00BE3DCD">
        <w:rPr>
          <w:rFonts w:ascii="GHEA Grapalat" w:hAnsi="GHEA Grapalat" w:cs="Sylfaen"/>
          <w:sz w:val="20"/>
          <w:lang w:val="af-ZA"/>
        </w:rPr>
        <w:t xml:space="preserve"> </w:t>
      </w:r>
      <w:r w:rsidR="00E67BA7" w:rsidRPr="00BE3DCD">
        <w:rPr>
          <w:rFonts w:ascii="GHEA Grapalat" w:hAnsi="GHEA Grapalat" w:cs="Sylfaen"/>
          <w:sz w:val="20"/>
          <w:lang w:val="ru-RU"/>
        </w:rPr>
        <w:t>ներկայացվում</w:t>
      </w:r>
      <w:r w:rsidR="00DD2498" w:rsidRPr="00BE3DCD">
        <w:rPr>
          <w:rFonts w:ascii="GHEA Grapalat" w:hAnsi="GHEA Grapalat" w:cs="Sylfaen"/>
          <w:sz w:val="20"/>
          <w:lang w:val="af-ZA"/>
        </w:rPr>
        <w:t>:</w:t>
      </w:r>
      <w:r w:rsidR="00401BA5" w:rsidRPr="00BE3DCD">
        <w:rPr>
          <w:rFonts w:ascii="GHEA Grapalat" w:hAnsi="GHEA Grapalat" w:cs="Sylfaen"/>
          <w:sz w:val="20"/>
          <w:lang w:val="af-ZA"/>
        </w:rPr>
        <w:t xml:space="preserve"> </w:t>
      </w:r>
    </w:p>
    <w:p w:rsidR="00597D96" w:rsidRPr="00BE3DCD" w:rsidRDefault="00597D96" w:rsidP="00EF3662">
      <w:pPr>
        <w:ind w:firstLine="567"/>
        <w:jc w:val="both"/>
        <w:rPr>
          <w:rFonts w:ascii="GHEA Grapalat" w:hAnsi="GHEA Grapalat"/>
          <w:b/>
          <w:sz w:val="20"/>
          <w:lang w:val="af-ZA"/>
        </w:rPr>
      </w:pPr>
    </w:p>
    <w:p w:rsidR="009247B8" w:rsidRPr="00BE3DCD" w:rsidRDefault="009247B8" w:rsidP="00EF3662">
      <w:pPr>
        <w:ind w:firstLine="567"/>
        <w:jc w:val="both"/>
        <w:rPr>
          <w:rFonts w:ascii="GHEA Grapalat" w:hAnsi="GHEA Grapalat" w:cs="Sylfaen"/>
          <w:sz w:val="20"/>
          <w:lang w:val="af-ZA"/>
        </w:rPr>
      </w:pPr>
    </w:p>
    <w:p w:rsidR="009247B8" w:rsidRPr="00BE3DCD" w:rsidRDefault="009247B8" w:rsidP="009247B8">
      <w:pPr>
        <w:jc w:val="center"/>
        <w:rPr>
          <w:rFonts w:ascii="GHEA Grapalat" w:hAnsi="GHEA Grapalat" w:cs="Sylfaen"/>
          <w:b/>
          <w:sz w:val="20"/>
          <w:lang w:val="es-ES"/>
        </w:rPr>
      </w:pPr>
      <w:r w:rsidRPr="00BE3DCD">
        <w:rPr>
          <w:rFonts w:ascii="GHEA Grapalat" w:hAnsi="GHEA Grapalat"/>
          <w:b/>
          <w:sz w:val="20"/>
          <w:lang w:val="es-ES"/>
        </w:rPr>
        <w:t xml:space="preserve">3. </w:t>
      </w:r>
      <w:r w:rsidRPr="00BE3DCD">
        <w:rPr>
          <w:rFonts w:ascii="GHEA Grapalat" w:hAnsi="GHEA Grapalat" w:cs="Sylfaen"/>
          <w:b/>
          <w:sz w:val="20"/>
          <w:lang w:val="es-ES"/>
        </w:rPr>
        <w:t>ՀԱՅՏԸ</w:t>
      </w:r>
      <w:r w:rsidRPr="00BE3DCD">
        <w:rPr>
          <w:rFonts w:ascii="GHEA Grapalat" w:hAnsi="GHEA Grapalat" w:cs="Arial"/>
          <w:b/>
          <w:sz w:val="20"/>
          <w:lang w:val="es-ES"/>
        </w:rPr>
        <w:t xml:space="preserve">  </w:t>
      </w:r>
      <w:r w:rsidRPr="00BE3DCD">
        <w:rPr>
          <w:rFonts w:ascii="GHEA Grapalat" w:hAnsi="GHEA Grapalat" w:cs="Sylfaen"/>
          <w:b/>
          <w:sz w:val="20"/>
          <w:lang w:val="es-ES"/>
        </w:rPr>
        <w:t>ՊԱՏՐԱՍՏԵԼՈՒ</w:t>
      </w:r>
      <w:r w:rsidRPr="00BE3DCD">
        <w:rPr>
          <w:rFonts w:ascii="GHEA Grapalat" w:hAnsi="GHEA Grapalat" w:cs="Arial"/>
          <w:b/>
          <w:sz w:val="20"/>
          <w:lang w:val="es-ES"/>
        </w:rPr>
        <w:t xml:space="preserve">  </w:t>
      </w:r>
      <w:r w:rsidRPr="00BE3DCD">
        <w:rPr>
          <w:rFonts w:ascii="GHEA Grapalat" w:hAnsi="GHEA Grapalat" w:cs="Sylfaen"/>
          <w:b/>
          <w:sz w:val="20"/>
          <w:lang w:val="es-ES"/>
        </w:rPr>
        <w:t>ԿԱՐԳԸ</w:t>
      </w:r>
    </w:p>
    <w:p w:rsidR="009247B8" w:rsidRPr="00BE3DCD" w:rsidRDefault="009247B8" w:rsidP="009247B8">
      <w:pPr>
        <w:jc w:val="center"/>
        <w:rPr>
          <w:rFonts w:ascii="GHEA Grapalat" w:hAnsi="GHEA Grapalat" w:cs="Sylfaen"/>
          <w:b/>
          <w:sz w:val="20"/>
          <w:lang w:val="es-ES"/>
        </w:rPr>
      </w:pPr>
    </w:p>
    <w:p w:rsidR="009247B8" w:rsidRPr="00BE3DCD" w:rsidRDefault="009247B8" w:rsidP="009247B8">
      <w:pPr>
        <w:ind w:firstLine="567"/>
        <w:jc w:val="both"/>
        <w:rPr>
          <w:rFonts w:ascii="GHEA Grapalat" w:hAnsi="GHEA Grapalat" w:cs="Sylfaen"/>
          <w:sz w:val="20"/>
          <w:szCs w:val="20"/>
          <w:lang w:val="es-ES"/>
        </w:rPr>
      </w:pPr>
      <w:r w:rsidRPr="00BE3DCD">
        <w:rPr>
          <w:rFonts w:ascii="GHEA Grapalat" w:hAnsi="GHEA Grapalat"/>
          <w:sz w:val="20"/>
          <w:szCs w:val="20"/>
          <w:lang w:val="es-ES"/>
        </w:rPr>
        <w:t xml:space="preserve">3.1 </w:t>
      </w:r>
      <w:r w:rsidRPr="00BE3DCD">
        <w:rPr>
          <w:rFonts w:ascii="GHEA Grapalat" w:hAnsi="GHEA Grapalat" w:cs="Sylfaen"/>
          <w:sz w:val="20"/>
          <w:szCs w:val="20"/>
          <w:lang w:val="ru-RU"/>
        </w:rPr>
        <w:t>Մասնակիցը</w:t>
      </w:r>
      <w:r w:rsidRPr="00BE3DCD">
        <w:rPr>
          <w:rFonts w:ascii="GHEA Grapalat" w:hAnsi="GHEA Grapalat" w:cs="Sylfaen"/>
          <w:sz w:val="20"/>
          <w:szCs w:val="20"/>
          <w:lang w:val="es-ES"/>
        </w:rPr>
        <w:t xml:space="preserve"> </w:t>
      </w:r>
      <w:r w:rsidRPr="00BE3DCD">
        <w:rPr>
          <w:rFonts w:ascii="GHEA Grapalat" w:hAnsi="GHEA Grapalat" w:cs="Sylfaen"/>
          <w:sz w:val="20"/>
          <w:szCs w:val="20"/>
          <w:lang w:val="ru-RU"/>
        </w:rPr>
        <w:t>հայտը</w:t>
      </w:r>
      <w:r w:rsidRPr="00BE3DCD">
        <w:rPr>
          <w:rFonts w:ascii="GHEA Grapalat" w:hAnsi="GHEA Grapalat" w:cs="Sylfaen"/>
          <w:sz w:val="20"/>
          <w:szCs w:val="20"/>
          <w:lang w:val="es-ES"/>
        </w:rPr>
        <w:t xml:space="preserve"> </w:t>
      </w:r>
      <w:r w:rsidRPr="00BE3DCD">
        <w:rPr>
          <w:rFonts w:ascii="GHEA Grapalat" w:hAnsi="GHEA Grapalat" w:cs="Sylfaen"/>
          <w:sz w:val="20"/>
          <w:szCs w:val="20"/>
          <w:lang w:val="ru-RU"/>
        </w:rPr>
        <w:t>ներկայացնում</w:t>
      </w:r>
      <w:r w:rsidRPr="00BE3DCD">
        <w:rPr>
          <w:rFonts w:ascii="GHEA Grapalat" w:hAnsi="GHEA Grapalat" w:cs="Sylfaen"/>
          <w:sz w:val="20"/>
          <w:szCs w:val="20"/>
          <w:lang w:val="es-ES"/>
        </w:rPr>
        <w:t xml:space="preserve"> </w:t>
      </w:r>
      <w:r w:rsidRPr="00BE3DCD">
        <w:rPr>
          <w:rFonts w:ascii="GHEA Grapalat" w:hAnsi="GHEA Grapalat" w:cs="Sylfaen"/>
          <w:sz w:val="20"/>
          <w:szCs w:val="20"/>
          <w:lang w:val="ru-RU"/>
        </w:rPr>
        <w:t>է</w:t>
      </w:r>
      <w:r w:rsidRPr="00BE3DCD">
        <w:rPr>
          <w:rFonts w:ascii="GHEA Grapalat" w:hAnsi="GHEA Grapalat" w:cs="Sylfaen"/>
          <w:sz w:val="20"/>
          <w:szCs w:val="20"/>
          <w:lang w:val="es-ES"/>
        </w:rPr>
        <w:t xml:space="preserve"> </w:t>
      </w:r>
      <w:r w:rsidRPr="00BE3DCD">
        <w:rPr>
          <w:rFonts w:ascii="GHEA Grapalat" w:hAnsi="GHEA Grapalat" w:cs="Sylfaen"/>
          <w:sz w:val="20"/>
          <w:szCs w:val="20"/>
          <w:lang w:val="ru-RU"/>
        </w:rPr>
        <w:t>սույն</w:t>
      </w:r>
      <w:r w:rsidRPr="00BE3DCD">
        <w:rPr>
          <w:rFonts w:ascii="GHEA Grapalat" w:hAnsi="GHEA Grapalat" w:cs="Sylfaen"/>
          <w:sz w:val="20"/>
          <w:szCs w:val="20"/>
          <w:lang w:val="es-ES"/>
        </w:rPr>
        <w:t xml:space="preserve"> </w:t>
      </w:r>
      <w:r w:rsidRPr="00BE3DCD">
        <w:rPr>
          <w:rFonts w:ascii="GHEA Grapalat" w:hAnsi="GHEA Grapalat" w:cs="Sylfaen"/>
          <w:sz w:val="20"/>
          <w:szCs w:val="20"/>
          <w:lang w:val="ru-RU"/>
        </w:rPr>
        <w:t>հրավերով</w:t>
      </w:r>
      <w:r w:rsidRPr="00BE3DCD">
        <w:rPr>
          <w:rFonts w:ascii="GHEA Grapalat" w:hAnsi="GHEA Grapalat" w:cs="Sylfaen"/>
          <w:sz w:val="20"/>
          <w:szCs w:val="20"/>
          <w:lang w:val="es-ES"/>
        </w:rPr>
        <w:t xml:space="preserve"> </w:t>
      </w:r>
      <w:r w:rsidRPr="00BE3DCD">
        <w:rPr>
          <w:rFonts w:ascii="GHEA Grapalat" w:hAnsi="GHEA Grapalat" w:cs="Sylfaen"/>
          <w:sz w:val="20"/>
          <w:szCs w:val="20"/>
          <w:lang w:val="ru-RU"/>
        </w:rPr>
        <w:t>սահմանված</w:t>
      </w:r>
      <w:r w:rsidRPr="00BE3DCD">
        <w:rPr>
          <w:rFonts w:ascii="GHEA Grapalat" w:hAnsi="GHEA Grapalat" w:cs="Sylfaen"/>
          <w:sz w:val="20"/>
          <w:szCs w:val="20"/>
          <w:lang w:val="es-ES"/>
        </w:rPr>
        <w:t xml:space="preserve"> </w:t>
      </w:r>
      <w:r w:rsidRPr="00BE3DCD">
        <w:rPr>
          <w:rFonts w:ascii="GHEA Grapalat" w:hAnsi="GHEA Grapalat" w:cs="Sylfaen"/>
          <w:sz w:val="20"/>
          <w:szCs w:val="20"/>
          <w:lang w:val="ru-RU"/>
        </w:rPr>
        <w:t>կարգով։</w:t>
      </w:r>
      <w:r w:rsidRPr="00BE3DCD">
        <w:rPr>
          <w:rFonts w:ascii="GHEA Grapalat" w:hAnsi="GHEA Grapalat" w:cs="Sylfaen"/>
          <w:sz w:val="20"/>
          <w:szCs w:val="20"/>
          <w:lang w:val="es-ES"/>
        </w:rPr>
        <w:t xml:space="preserve"> </w:t>
      </w:r>
    </w:p>
    <w:p w:rsidR="009247B8" w:rsidRPr="00BE3DCD" w:rsidRDefault="009247B8" w:rsidP="009247B8">
      <w:pPr>
        <w:ind w:firstLine="567"/>
        <w:jc w:val="both"/>
        <w:rPr>
          <w:rFonts w:ascii="GHEA Grapalat" w:hAnsi="GHEA Grapalat" w:cs="Sylfaen"/>
          <w:sz w:val="20"/>
          <w:lang w:val="af-ZA"/>
        </w:rPr>
      </w:pPr>
      <w:r w:rsidRPr="00BE3DCD">
        <w:rPr>
          <w:rFonts w:ascii="GHEA Grapalat" w:hAnsi="GHEA Grapalat"/>
          <w:sz w:val="20"/>
          <w:szCs w:val="20"/>
        </w:rPr>
        <w:t>Մ</w:t>
      </w:r>
      <w:r w:rsidRPr="00BE3DCD">
        <w:rPr>
          <w:rFonts w:ascii="GHEA Grapalat" w:hAnsi="GHEA Grapalat" w:cs="Sylfaen"/>
          <w:sz w:val="20"/>
          <w:szCs w:val="20"/>
        </w:rPr>
        <w:t>ասնակցի</w:t>
      </w:r>
      <w:r w:rsidRPr="00BE3DCD">
        <w:rPr>
          <w:rFonts w:ascii="GHEA Grapalat" w:hAnsi="GHEA Grapalat"/>
          <w:sz w:val="20"/>
          <w:szCs w:val="20"/>
          <w:lang w:val="es-ES"/>
        </w:rPr>
        <w:t xml:space="preserve"> </w:t>
      </w:r>
      <w:r w:rsidRPr="00BE3DCD">
        <w:rPr>
          <w:rFonts w:ascii="GHEA Grapalat" w:hAnsi="GHEA Grapalat" w:cs="Sylfaen"/>
          <w:sz w:val="20"/>
          <w:szCs w:val="20"/>
        </w:rPr>
        <w:t>առաջարկները</w:t>
      </w:r>
      <w:r w:rsidRPr="00BE3DCD">
        <w:rPr>
          <w:rFonts w:ascii="GHEA Grapalat" w:hAnsi="GHEA Grapalat"/>
          <w:sz w:val="20"/>
          <w:szCs w:val="20"/>
          <w:lang w:val="es-ES"/>
        </w:rPr>
        <w:t xml:space="preserve">, </w:t>
      </w:r>
      <w:r w:rsidRPr="00BE3DCD">
        <w:rPr>
          <w:rFonts w:ascii="GHEA Grapalat" w:hAnsi="GHEA Grapalat" w:cs="Sylfaen"/>
          <w:sz w:val="20"/>
          <w:szCs w:val="20"/>
        </w:rPr>
        <w:t>դրանց</w:t>
      </w:r>
      <w:r w:rsidRPr="00BE3DCD">
        <w:rPr>
          <w:rFonts w:ascii="GHEA Grapalat" w:hAnsi="GHEA Grapalat"/>
          <w:sz w:val="20"/>
          <w:szCs w:val="20"/>
          <w:lang w:val="es-ES"/>
        </w:rPr>
        <w:t xml:space="preserve"> </w:t>
      </w:r>
      <w:r w:rsidRPr="00BE3DCD">
        <w:rPr>
          <w:rFonts w:ascii="GHEA Grapalat" w:hAnsi="GHEA Grapalat" w:cs="Sylfaen"/>
          <w:sz w:val="20"/>
          <w:szCs w:val="20"/>
        </w:rPr>
        <w:t>վերաբերող</w:t>
      </w:r>
      <w:r w:rsidRPr="00BE3DCD">
        <w:rPr>
          <w:rFonts w:ascii="GHEA Grapalat" w:hAnsi="GHEA Grapalat"/>
          <w:sz w:val="20"/>
          <w:szCs w:val="20"/>
          <w:lang w:val="es-ES"/>
        </w:rPr>
        <w:t xml:space="preserve"> </w:t>
      </w:r>
      <w:r w:rsidRPr="00BE3DCD">
        <w:rPr>
          <w:rFonts w:ascii="GHEA Grapalat" w:hAnsi="GHEA Grapalat" w:cs="Sylfaen"/>
          <w:sz w:val="20"/>
          <w:szCs w:val="20"/>
        </w:rPr>
        <w:t>փաստաթղթերը</w:t>
      </w:r>
      <w:r w:rsidRPr="00BE3DCD">
        <w:rPr>
          <w:rFonts w:ascii="GHEA Grapalat" w:hAnsi="GHEA Grapalat"/>
          <w:sz w:val="20"/>
          <w:szCs w:val="20"/>
          <w:lang w:val="es-ES"/>
        </w:rPr>
        <w:t xml:space="preserve"> </w:t>
      </w:r>
      <w:r w:rsidRPr="00BE3DCD">
        <w:rPr>
          <w:rFonts w:ascii="GHEA Grapalat" w:hAnsi="GHEA Grapalat" w:cs="Sylfaen"/>
          <w:sz w:val="20"/>
          <w:szCs w:val="20"/>
        </w:rPr>
        <w:t>դրվում</w:t>
      </w:r>
      <w:r w:rsidRPr="00BE3DCD">
        <w:rPr>
          <w:rFonts w:ascii="GHEA Grapalat" w:hAnsi="GHEA Grapalat"/>
          <w:sz w:val="20"/>
          <w:szCs w:val="20"/>
          <w:lang w:val="es-ES"/>
        </w:rPr>
        <w:t xml:space="preserve"> </w:t>
      </w:r>
      <w:r w:rsidRPr="00BE3DCD">
        <w:rPr>
          <w:rFonts w:ascii="GHEA Grapalat" w:hAnsi="GHEA Grapalat" w:cs="Sylfaen"/>
          <w:sz w:val="20"/>
          <w:szCs w:val="20"/>
        </w:rPr>
        <w:t>են</w:t>
      </w:r>
      <w:r w:rsidRPr="00BE3DCD">
        <w:rPr>
          <w:rFonts w:ascii="GHEA Grapalat" w:hAnsi="GHEA Grapalat"/>
          <w:sz w:val="20"/>
          <w:szCs w:val="20"/>
          <w:lang w:val="es-ES"/>
        </w:rPr>
        <w:t xml:space="preserve"> </w:t>
      </w:r>
      <w:r w:rsidRPr="00BE3DCD">
        <w:rPr>
          <w:rFonts w:ascii="GHEA Grapalat" w:hAnsi="GHEA Grapalat" w:cs="Sylfaen"/>
          <w:sz w:val="20"/>
          <w:szCs w:val="20"/>
        </w:rPr>
        <w:t>ծրարի</w:t>
      </w:r>
      <w:r w:rsidRPr="00BE3DCD">
        <w:rPr>
          <w:rFonts w:ascii="GHEA Grapalat" w:hAnsi="GHEA Grapalat"/>
          <w:sz w:val="20"/>
          <w:szCs w:val="20"/>
          <w:lang w:val="es-ES"/>
        </w:rPr>
        <w:t xml:space="preserve"> </w:t>
      </w:r>
      <w:r w:rsidRPr="00BE3DCD">
        <w:rPr>
          <w:rFonts w:ascii="GHEA Grapalat" w:hAnsi="GHEA Grapalat" w:cs="Sylfaen"/>
          <w:sz w:val="20"/>
          <w:szCs w:val="20"/>
        </w:rPr>
        <w:t>մեջ</w:t>
      </w:r>
      <w:r w:rsidRPr="00BE3DCD">
        <w:rPr>
          <w:rFonts w:ascii="GHEA Grapalat" w:hAnsi="GHEA Grapalat"/>
          <w:sz w:val="20"/>
          <w:szCs w:val="20"/>
          <w:lang w:val="es-ES"/>
        </w:rPr>
        <w:t xml:space="preserve">, </w:t>
      </w:r>
      <w:r w:rsidRPr="00BE3DCD">
        <w:rPr>
          <w:rFonts w:ascii="GHEA Grapalat" w:hAnsi="GHEA Grapalat" w:cs="Sylfaen"/>
          <w:sz w:val="20"/>
          <w:szCs w:val="20"/>
        </w:rPr>
        <w:t>որը</w:t>
      </w:r>
      <w:r w:rsidRPr="00BE3DCD">
        <w:rPr>
          <w:rFonts w:ascii="GHEA Grapalat" w:hAnsi="GHEA Grapalat"/>
          <w:sz w:val="20"/>
          <w:szCs w:val="20"/>
          <w:lang w:val="es-ES"/>
        </w:rPr>
        <w:t xml:space="preserve"> </w:t>
      </w:r>
      <w:r w:rsidRPr="00BE3DCD">
        <w:rPr>
          <w:rFonts w:ascii="GHEA Grapalat" w:hAnsi="GHEA Grapalat" w:cs="Sylfaen"/>
          <w:sz w:val="20"/>
          <w:szCs w:val="20"/>
        </w:rPr>
        <w:t>սոսնձում</w:t>
      </w:r>
      <w:r w:rsidRPr="00BE3DCD">
        <w:rPr>
          <w:rFonts w:ascii="GHEA Grapalat" w:hAnsi="GHEA Grapalat"/>
          <w:sz w:val="20"/>
          <w:szCs w:val="20"/>
          <w:lang w:val="es-ES"/>
        </w:rPr>
        <w:t xml:space="preserve"> </w:t>
      </w:r>
      <w:r w:rsidRPr="00BE3DCD">
        <w:rPr>
          <w:rFonts w:ascii="GHEA Grapalat" w:hAnsi="GHEA Grapalat" w:cs="Sylfaen"/>
          <w:sz w:val="20"/>
          <w:szCs w:val="20"/>
        </w:rPr>
        <w:t>է</w:t>
      </w:r>
      <w:r w:rsidRPr="00BE3DCD">
        <w:rPr>
          <w:rFonts w:ascii="GHEA Grapalat" w:hAnsi="GHEA Grapalat"/>
          <w:sz w:val="20"/>
          <w:szCs w:val="20"/>
          <w:lang w:val="es-ES"/>
        </w:rPr>
        <w:t xml:space="preserve"> </w:t>
      </w:r>
      <w:r w:rsidRPr="00BE3DCD">
        <w:rPr>
          <w:rFonts w:ascii="GHEA Grapalat" w:hAnsi="GHEA Grapalat" w:cs="Sylfaen"/>
          <w:sz w:val="20"/>
          <w:szCs w:val="20"/>
        </w:rPr>
        <w:t>այն</w:t>
      </w:r>
      <w:r w:rsidRPr="00BE3DCD">
        <w:rPr>
          <w:rFonts w:ascii="GHEA Grapalat" w:hAnsi="GHEA Grapalat"/>
          <w:sz w:val="20"/>
          <w:szCs w:val="20"/>
          <w:lang w:val="es-ES"/>
        </w:rPr>
        <w:t xml:space="preserve"> </w:t>
      </w:r>
      <w:r w:rsidRPr="00BE3DCD">
        <w:rPr>
          <w:rFonts w:ascii="GHEA Grapalat" w:hAnsi="GHEA Grapalat" w:cs="Sylfaen"/>
          <w:sz w:val="20"/>
          <w:szCs w:val="20"/>
        </w:rPr>
        <w:t>ներկայացնողը</w:t>
      </w:r>
      <w:r w:rsidRPr="00BE3DCD">
        <w:rPr>
          <w:rFonts w:ascii="GHEA Grapalat" w:hAnsi="GHEA Grapalat"/>
          <w:sz w:val="20"/>
          <w:szCs w:val="20"/>
          <w:lang w:val="es-ES"/>
        </w:rPr>
        <w:t xml:space="preserve">: </w:t>
      </w:r>
      <w:r w:rsidRPr="00BE3DCD">
        <w:rPr>
          <w:rFonts w:ascii="GHEA Grapalat" w:hAnsi="GHEA Grapalat" w:cs="Sylfaen"/>
          <w:sz w:val="20"/>
          <w:szCs w:val="20"/>
        </w:rPr>
        <w:t>Ծրարում</w:t>
      </w:r>
      <w:r w:rsidRPr="00BE3DCD">
        <w:rPr>
          <w:rFonts w:ascii="GHEA Grapalat" w:hAnsi="GHEA Grapalat"/>
          <w:sz w:val="20"/>
          <w:szCs w:val="20"/>
          <w:lang w:val="es-ES"/>
        </w:rPr>
        <w:t xml:space="preserve"> </w:t>
      </w:r>
      <w:r w:rsidRPr="00BE3DCD">
        <w:rPr>
          <w:rFonts w:ascii="GHEA Grapalat" w:hAnsi="GHEA Grapalat" w:cs="Sylfaen"/>
          <w:sz w:val="20"/>
          <w:szCs w:val="20"/>
        </w:rPr>
        <w:t>ներառված</w:t>
      </w:r>
      <w:r w:rsidRPr="00BE3DCD">
        <w:rPr>
          <w:rFonts w:ascii="GHEA Grapalat" w:hAnsi="GHEA Grapalat"/>
          <w:sz w:val="20"/>
          <w:szCs w:val="20"/>
          <w:lang w:val="es-ES"/>
        </w:rPr>
        <w:t xml:space="preserve"> </w:t>
      </w:r>
      <w:r w:rsidRPr="00BE3DCD">
        <w:rPr>
          <w:rFonts w:ascii="GHEA Grapalat" w:hAnsi="GHEA Grapalat" w:cs="Sylfaen"/>
          <w:sz w:val="20"/>
          <w:szCs w:val="20"/>
        </w:rPr>
        <w:t>փաստաթղթերը</w:t>
      </w:r>
      <w:r w:rsidRPr="00BE3DCD">
        <w:rPr>
          <w:rFonts w:ascii="GHEA Grapalat" w:hAnsi="GHEA Grapalat" w:cs="Sylfaen"/>
          <w:sz w:val="20"/>
          <w:szCs w:val="20"/>
          <w:lang w:val="es-ES"/>
        </w:rPr>
        <w:t xml:space="preserve">, </w:t>
      </w:r>
      <w:r w:rsidRPr="00BE3DCD">
        <w:rPr>
          <w:rFonts w:ascii="GHEA Grapalat" w:hAnsi="GHEA Grapalat" w:cs="Sylfaen"/>
          <w:sz w:val="20"/>
          <w:szCs w:val="20"/>
        </w:rPr>
        <w:t>կազմվում</w:t>
      </w:r>
      <w:r w:rsidRPr="00BE3DCD">
        <w:rPr>
          <w:rFonts w:ascii="GHEA Grapalat" w:hAnsi="GHEA Grapalat"/>
          <w:sz w:val="20"/>
          <w:szCs w:val="20"/>
          <w:lang w:val="es-ES"/>
        </w:rPr>
        <w:t xml:space="preserve"> </w:t>
      </w:r>
      <w:r w:rsidRPr="00BE3DCD">
        <w:rPr>
          <w:rFonts w:ascii="GHEA Grapalat" w:hAnsi="GHEA Grapalat" w:cs="Sylfaen"/>
          <w:sz w:val="20"/>
          <w:szCs w:val="20"/>
        </w:rPr>
        <w:t>են</w:t>
      </w:r>
      <w:r w:rsidRPr="00BE3DCD">
        <w:rPr>
          <w:rFonts w:ascii="GHEA Grapalat" w:hAnsi="GHEA Grapalat"/>
          <w:sz w:val="20"/>
          <w:szCs w:val="20"/>
          <w:lang w:val="es-ES"/>
        </w:rPr>
        <w:t xml:space="preserve"> </w:t>
      </w:r>
      <w:r w:rsidRPr="00BE3DCD">
        <w:rPr>
          <w:rFonts w:ascii="GHEA Grapalat" w:hAnsi="GHEA Grapalat" w:cs="Sylfaen"/>
          <w:sz w:val="20"/>
          <w:szCs w:val="20"/>
        </w:rPr>
        <w:t>բնօրինակից</w:t>
      </w:r>
      <w:r w:rsidRPr="00BE3DCD">
        <w:rPr>
          <w:rFonts w:ascii="GHEA Grapalat" w:hAnsi="GHEA Grapalat"/>
          <w:sz w:val="20"/>
          <w:szCs w:val="20"/>
          <w:lang w:val="es-ES"/>
        </w:rPr>
        <w:t xml:space="preserve"> </w:t>
      </w:r>
      <w:r w:rsidRPr="00BE3DCD">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BE3DCD">
        <w:rPr>
          <w:rFonts w:ascii="GHEA Grapalat" w:hAnsi="GHEA Grapalat" w:cs="Sylfaen"/>
          <w:sz w:val="20"/>
          <w:szCs w:val="20"/>
        </w:rPr>
        <w:t>և</w:t>
      </w:r>
      <w:r w:rsidRPr="00BE3DCD">
        <w:rPr>
          <w:rFonts w:ascii="GHEA Grapalat" w:hAnsi="GHEA Grapalat"/>
          <w:sz w:val="20"/>
          <w:szCs w:val="20"/>
          <w:lang w:val="es-ES"/>
        </w:rPr>
        <w:t xml:space="preserve"> </w:t>
      </w:r>
      <w:r w:rsidR="00AA7B72" w:rsidRPr="00BE3DCD">
        <w:rPr>
          <w:rFonts w:ascii="GHEA Grapalat" w:hAnsi="GHEA Grapalat"/>
          <w:sz w:val="20"/>
          <w:szCs w:val="20"/>
          <w:lang w:val="hy-AM"/>
        </w:rPr>
        <w:t xml:space="preserve">2 </w:t>
      </w:r>
      <w:r w:rsidRPr="00BE3DCD">
        <w:rPr>
          <w:rFonts w:ascii="GHEA Grapalat" w:hAnsi="GHEA Grapalat"/>
          <w:sz w:val="20"/>
          <w:szCs w:val="20"/>
        </w:rPr>
        <w:t>օրինակ</w:t>
      </w:r>
      <w:r w:rsidRPr="00BE3DCD">
        <w:rPr>
          <w:rFonts w:ascii="GHEA Grapalat" w:hAnsi="GHEA Grapalat"/>
          <w:sz w:val="20"/>
          <w:szCs w:val="20"/>
          <w:lang w:val="es-ES"/>
        </w:rPr>
        <w:t xml:space="preserve"> </w:t>
      </w:r>
      <w:r w:rsidRPr="00BE3DCD">
        <w:rPr>
          <w:rFonts w:ascii="GHEA Grapalat" w:hAnsi="GHEA Grapalat" w:cs="Sylfaen"/>
          <w:sz w:val="20"/>
          <w:szCs w:val="20"/>
        </w:rPr>
        <w:t>պատճեններից</w:t>
      </w:r>
      <w:r w:rsidRPr="00BE3DCD">
        <w:rPr>
          <w:rFonts w:ascii="GHEA Grapalat" w:hAnsi="GHEA Grapalat"/>
          <w:sz w:val="20"/>
          <w:szCs w:val="20"/>
          <w:lang w:val="es-ES"/>
        </w:rPr>
        <w:t xml:space="preserve">: </w:t>
      </w:r>
      <w:r w:rsidRPr="00BE3DCD">
        <w:rPr>
          <w:rFonts w:ascii="GHEA Grapalat" w:hAnsi="GHEA Grapalat" w:cs="Sylfaen"/>
          <w:sz w:val="20"/>
          <w:szCs w:val="20"/>
        </w:rPr>
        <w:t>Փաստաթղթերի</w:t>
      </w:r>
      <w:r w:rsidRPr="00BE3DCD">
        <w:rPr>
          <w:rFonts w:ascii="GHEA Grapalat" w:hAnsi="GHEA Grapalat"/>
          <w:sz w:val="20"/>
          <w:szCs w:val="20"/>
          <w:lang w:val="es-ES"/>
        </w:rPr>
        <w:t xml:space="preserve"> </w:t>
      </w:r>
      <w:r w:rsidRPr="00BE3DCD">
        <w:rPr>
          <w:rFonts w:ascii="GHEA Grapalat" w:hAnsi="GHEA Grapalat" w:cs="Sylfaen"/>
          <w:sz w:val="20"/>
          <w:szCs w:val="20"/>
        </w:rPr>
        <w:t>փաթեթների</w:t>
      </w:r>
      <w:r w:rsidRPr="00BE3DCD">
        <w:rPr>
          <w:rFonts w:ascii="GHEA Grapalat" w:hAnsi="GHEA Grapalat"/>
          <w:sz w:val="20"/>
          <w:szCs w:val="20"/>
          <w:lang w:val="es-ES"/>
        </w:rPr>
        <w:t xml:space="preserve"> </w:t>
      </w:r>
      <w:r w:rsidRPr="00BE3DCD">
        <w:rPr>
          <w:rFonts w:ascii="GHEA Grapalat" w:hAnsi="GHEA Grapalat" w:cs="Sylfaen"/>
          <w:sz w:val="20"/>
          <w:szCs w:val="20"/>
        </w:rPr>
        <w:t>վրա</w:t>
      </w:r>
      <w:r w:rsidRPr="00BE3DCD">
        <w:rPr>
          <w:rFonts w:ascii="GHEA Grapalat" w:hAnsi="GHEA Grapalat"/>
          <w:sz w:val="20"/>
          <w:szCs w:val="20"/>
          <w:lang w:val="es-ES"/>
        </w:rPr>
        <w:t xml:space="preserve"> </w:t>
      </w:r>
      <w:r w:rsidRPr="00BE3DCD">
        <w:rPr>
          <w:rFonts w:ascii="GHEA Grapalat" w:hAnsi="GHEA Grapalat" w:cs="Sylfaen"/>
          <w:sz w:val="20"/>
          <w:szCs w:val="20"/>
        </w:rPr>
        <w:t>համապատասխանաբար</w:t>
      </w:r>
      <w:r w:rsidRPr="00BE3DCD">
        <w:rPr>
          <w:rFonts w:ascii="GHEA Grapalat" w:hAnsi="GHEA Grapalat"/>
          <w:sz w:val="20"/>
          <w:szCs w:val="20"/>
          <w:lang w:val="es-ES"/>
        </w:rPr>
        <w:t xml:space="preserve"> </w:t>
      </w:r>
      <w:r w:rsidRPr="00BE3DCD">
        <w:rPr>
          <w:rFonts w:ascii="GHEA Grapalat" w:hAnsi="GHEA Grapalat" w:cs="Sylfaen"/>
          <w:sz w:val="20"/>
          <w:szCs w:val="20"/>
        </w:rPr>
        <w:t>գրվում</w:t>
      </w:r>
      <w:r w:rsidRPr="00BE3DCD">
        <w:rPr>
          <w:rFonts w:ascii="GHEA Grapalat" w:hAnsi="GHEA Grapalat"/>
          <w:sz w:val="20"/>
          <w:szCs w:val="20"/>
          <w:lang w:val="es-ES"/>
        </w:rPr>
        <w:t xml:space="preserve"> </w:t>
      </w:r>
      <w:r w:rsidRPr="00BE3DCD">
        <w:rPr>
          <w:rFonts w:ascii="GHEA Grapalat" w:hAnsi="GHEA Grapalat" w:cs="Sylfaen"/>
          <w:sz w:val="20"/>
          <w:szCs w:val="20"/>
        </w:rPr>
        <w:t>են</w:t>
      </w:r>
      <w:r w:rsidRPr="00BE3DCD">
        <w:rPr>
          <w:rFonts w:ascii="GHEA Grapalat" w:hAnsi="GHEA Grapalat"/>
          <w:sz w:val="20"/>
          <w:szCs w:val="20"/>
          <w:lang w:val="es-ES"/>
        </w:rPr>
        <w:t xml:space="preserve"> «</w:t>
      </w:r>
      <w:r w:rsidRPr="00BE3DCD">
        <w:rPr>
          <w:rFonts w:ascii="GHEA Grapalat" w:hAnsi="GHEA Grapalat" w:cs="Sylfaen"/>
          <w:sz w:val="20"/>
          <w:szCs w:val="20"/>
        </w:rPr>
        <w:t>բնօրինակ</w:t>
      </w:r>
      <w:r w:rsidRPr="00BE3DCD">
        <w:rPr>
          <w:rFonts w:ascii="GHEA Grapalat" w:hAnsi="GHEA Grapalat"/>
          <w:sz w:val="20"/>
          <w:szCs w:val="20"/>
          <w:lang w:val="es-ES"/>
        </w:rPr>
        <w:t xml:space="preserve">» </w:t>
      </w:r>
      <w:r w:rsidRPr="00BE3DCD">
        <w:rPr>
          <w:rFonts w:ascii="GHEA Grapalat" w:hAnsi="GHEA Grapalat" w:cs="Sylfaen"/>
          <w:sz w:val="20"/>
          <w:szCs w:val="20"/>
        </w:rPr>
        <w:t>և</w:t>
      </w:r>
      <w:r w:rsidRPr="00BE3DCD">
        <w:rPr>
          <w:rFonts w:ascii="GHEA Grapalat" w:hAnsi="GHEA Grapalat"/>
          <w:sz w:val="20"/>
          <w:szCs w:val="20"/>
          <w:lang w:val="es-ES"/>
        </w:rPr>
        <w:t xml:space="preserve"> «</w:t>
      </w:r>
      <w:r w:rsidRPr="00BE3DCD">
        <w:rPr>
          <w:rFonts w:ascii="GHEA Grapalat" w:hAnsi="GHEA Grapalat" w:cs="Sylfaen"/>
          <w:sz w:val="20"/>
          <w:szCs w:val="20"/>
        </w:rPr>
        <w:t>պատճեն</w:t>
      </w:r>
      <w:r w:rsidRPr="00BE3DCD">
        <w:rPr>
          <w:rFonts w:ascii="GHEA Grapalat" w:hAnsi="GHEA Grapalat"/>
          <w:sz w:val="20"/>
          <w:szCs w:val="20"/>
          <w:lang w:val="es-ES"/>
        </w:rPr>
        <w:t xml:space="preserve">» </w:t>
      </w:r>
      <w:r w:rsidRPr="00BE3DCD">
        <w:rPr>
          <w:rFonts w:ascii="GHEA Grapalat" w:hAnsi="GHEA Grapalat" w:cs="Sylfaen"/>
          <w:sz w:val="20"/>
          <w:szCs w:val="20"/>
        </w:rPr>
        <w:t>բառերը</w:t>
      </w:r>
      <w:r w:rsidRPr="00BE3DCD">
        <w:rPr>
          <w:rFonts w:ascii="GHEA Grapalat" w:hAnsi="GHEA Grapalat"/>
          <w:sz w:val="20"/>
          <w:szCs w:val="20"/>
          <w:lang w:val="es-ES"/>
        </w:rPr>
        <w:t xml:space="preserve">: </w:t>
      </w:r>
      <w:r w:rsidRPr="00BE3DCD">
        <w:rPr>
          <w:rFonts w:ascii="GHEA Grapalat" w:hAnsi="GHEA Grapalat" w:cs="Sylfaen"/>
          <w:sz w:val="20"/>
          <w:lang w:val="ru-RU"/>
        </w:rPr>
        <w:t>Հայտում</w:t>
      </w:r>
      <w:r w:rsidRPr="00BE3DCD">
        <w:rPr>
          <w:rFonts w:ascii="GHEA Grapalat" w:hAnsi="GHEA Grapalat" w:cs="Sylfaen"/>
          <w:sz w:val="20"/>
          <w:lang w:val="af-ZA"/>
        </w:rPr>
        <w:t xml:space="preserve"> </w:t>
      </w:r>
      <w:r w:rsidRPr="00BE3DCD">
        <w:rPr>
          <w:rFonts w:ascii="GHEA Grapalat" w:hAnsi="GHEA Grapalat" w:cs="Sylfaen"/>
          <w:sz w:val="20"/>
          <w:lang w:val="ru-RU"/>
        </w:rPr>
        <w:t>ներառվող</w:t>
      </w:r>
      <w:r w:rsidRPr="00BE3DCD">
        <w:rPr>
          <w:rFonts w:ascii="GHEA Grapalat" w:hAnsi="GHEA Grapalat" w:cs="Sylfaen"/>
          <w:sz w:val="20"/>
          <w:lang w:val="af-ZA"/>
        </w:rPr>
        <w:t xml:space="preserve"> </w:t>
      </w:r>
      <w:r w:rsidRPr="00BE3DCD">
        <w:rPr>
          <w:rFonts w:ascii="GHEA Grapalat" w:hAnsi="GHEA Grapalat" w:cs="Sylfaen"/>
          <w:sz w:val="20"/>
          <w:lang w:val="ru-RU"/>
        </w:rPr>
        <w:t>բնօրինակ</w:t>
      </w:r>
      <w:r w:rsidRPr="00BE3DCD">
        <w:rPr>
          <w:rFonts w:ascii="GHEA Grapalat" w:hAnsi="GHEA Grapalat" w:cs="Sylfaen"/>
          <w:sz w:val="20"/>
          <w:lang w:val="af-ZA"/>
        </w:rPr>
        <w:t xml:space="preserve"> </w:t>
      </w:r>
      <w:r w:rsidRPr="00BE3DCD">
        <w:rPr>
          <w:rFonts w:ascii="GHEA Grapalat" w:hAnsi="GHEA Grapalat" w:cs="Sylfaen"/>
          <w:sz w:val="20"/>
          <w:lang w:val="ru-RU"/>
        </w:rPr>
        <w:t>փաստաթղթերի</w:t>
      </w:r>
      <w:r w:rsidRPr="00BE3DCD">
        <w:rPr>
          <w:rFonts w:ascii="GHEA Grapalat" w:hAnsi="GHEA Grapalat" w:cs="Sylfaen"/>
          <w:sz w:val="20"/>
          <w:lang w:val="af-ZA"/>
        </w:rPr>
        <w:t xml:space="preserve"> </w:t>
      </w:r>
      <w:r w:rsidRPr="00BE3DCD">
        <w:rPr>
          <w:rFonts w:ascii="GHEA Grapalat" w:hAnsi="GHEA Grapalat" w:cs="Sylfaen"/>
          <w:sz w:val="20"/>
          <w:lang w:val="ru-RU"/>
        </w:rPr>
        <w:t>փոխարեն</w:t>
      </w:r>
      <w:r w:rsidRPr="00BE3DCD">
        <w:rPr>
          <w:rFonts w:ascii="GHEA Grapalat" w:hAnsi="GHEA Grapalat" w:cs="Sylfaen"/>
          <w:sz w:val="20"/>
          <w:lang w:val="af-ZA"/>
        </w:rPr>
        <w:t xml:space="preserve"> </w:t>
      </w:r>
      <w:r w:rsidRPr="00BE3DCD">
        <w:rPr>
          <w:rFonts w:ascii="GHEA Grapalat" w:hAnsi="GHEA Grapalat" w:cs="Sylfaen"/>
          <w:sz w:val="20"/>
          <w:lang w:val="ru-RU"/>
        </w:rPr>
        <w:t>կարող</w:t>
      </w:r>
      <w:r w:rsidRPr="00BE3DCD">
        <w:rPr>
          <w:rFonts w:ascii="GHEA Grapalat" w:hAnsi="GHEA Grapalat" w:cs="Sylfaen"/>
          <w:sz w:val="20"/>
          <w:lang w:val="af-ZA"/>
        </w:rPr>
        <w:t xml:space="preserve"> </w:t>
      </w:r>
      <w:r w:rsidRPr="00BE3DCD">
        <w:rPr>
          <w:rFonts w:ascii="GHEA Grapalat" w:hAnsi="GHEA Grapalat" w:cs="Sylfaen"/>
          <w:sz w:val="20"/>
          <w:lang w:val="ru-RU"/>
        </w:rPr>
        <w:t>են</w:t>
      </w:r>
      <w:r w:rsidRPr="00BE3DCD">
        <w:rPr>
          <w:rFonts w:ascii="GHEA Grapalat" w:hAnsi="GHEA Grapalat" w:cs="Sylfaen"/>
          <w:sz w:val="20"/>
          <w:lang w:val="af-ZA"/>
        </w:rPr>
        <w:t xml:space="preserve"> </w:t>
      </w:r>
      <w:r w:rsidRPr="00BE3DCD">
        <w:rPr>
          <w:rFonts w:ascii="GHEA Grapalat" w:hAnsi="GHEA Grapalat" w:cs="Sylfaen"/>
          <w:sz w:val="20"/>
          <w:lang w:val="ru-RU"/>
        </w:rPr>
        <w:t>ներկայացվել</w:t>
      </w:r>
      <w:r w:rsidRPr="00BE3DCD">
        <w:rPr>
          <w:rFonts w:ascii="GHEA Grapalat" w:hAnsi="GHEA Grapalat" w:cs="Sylfaen"/>
          <w:sz w:val="20"/>
          <w:lang w:val="af-ZA"/>
        </w:rPr>
        <w:t xml:space="preserve"> </w:t>
      </w:r>
      <w:r w:rsidRPr="00BE3DCD">
        <w:rPr>
          <w:rFonts w:ascii="GHEA Grapalat" w:hAnsi="GHEA Grapalat" w:cs="Sylfaen"/>
          <w:sz w:val="20"/>
          <w:lang w:val="ru-RU"/>
        </w:rPr>
        <w:t>դրանց</w:t>
      </w:r>
      <w:r w:rsidRPr="00BE3DCD">
        <w:rPr>
          <w:rFonts w:ascii="GHEA Grapalat" w:hAnsi="GHEA Grapalat" w:cs="Sylfaen"/>
          <w:sz w:val="20"/>
          <w:lang w:val="af-ZA"/>
        </w:rPr>
        <w:t xml:space="preserve"> </w:t>
      </w:r>
      <w:r w:rsidRPr="00BE3DCD">
        <w:rPr>
          <w:rFonts w:ascii="GHEA Grapalat" w:hAnsi="GHEA Grapalat" w:cs="Sylfaen"/>
          <w:sz w:val="20"/>
          <w:lang w:val="ru-RU"/>
        </w:rPr>
        <w:t>նոտարական</w:t>
      </w:r>
      <w:r w:rsidRPr="00BE3DCD">
        <w:rPr>
          <w:rFonts w:ascii="GHEA Grapalat" w:hAnsi="GHEA Grapalat" w:cs="Sylfaen"/>
          <w:sz w:val="20"/>
          <w:lang w:val="af-ZA"/>
        </w:rPr>
        <w:t xml:space="preserve"> </w:t>
      </w:r>
      <w:r w:rsidRPr="00BE3DCD">
        <w:rPr>
          <w:rFonts w:ascii="GHEA Grapalat" w:hAnsi="GHEA Grapalat" w:cs="Sylfaen"/>
          <w:sz w:val="20"/>
          <w:lang w:val="ru-RU"/>
        </w:rPr>
        <w:t>կարգով</w:t>
      </w:r>
      <w:r w:rsidRPr="00BE3DCD">
        <w:rPr>
          <w:rFonts w:ascii="GHEA Grapalat" w:hAnsi="GHEA Grapalat" w:cs="Sylfaen"/>
          <w:sz w:val="20"/>
          <w:lang w:val="af-ZA"/>
        </w:rPr>
        <w:t xml:space="preserve"> </w:t>
      </w:r>
      <w:r w:rsidRPr="00BE3DCD">
        <w:rPr>
          <w:rFonts w:ascii="GHEA Grapalat" w:hAnsi="GHEA Grapalat" w:cs="Sylfaen"/>
          <w:sz w:val="20"/>
          <w:lang w:val="ru-RU"/>
        </w:rPr>
        <w:t>վավերացված</w:t>
      </w:r>
      <w:r w:rsidRPr="00BE3DCD">
        <w:rPr>
          <w:rFonts w:ascii="GHEA Grapalat" w:hAnsi="GHEA Grapalat" w:cs="Sylfaen"/>
          <w:sz w:val="20"/>
          <w:lang w:val="af-ZA"/>
        </w:rPr>
        <w:t xml:space="preserve"> </w:t>
      </w:r>
      <w:r w:rsidRPr="00BE3DCD">
        <w:rPr>
          <w:rFonts w:ascii="GHEA Grapalat" w:hAnsi="GHEA Grapalat" w:cs="Sylfaen"/>
          <w:sz w:val="20"/>
          <w:lang w:val="ru-RU"/>
        </w:rPr>
        <w:t>օրինակները։</w:t>
      </w:r>
    </w:p>
    <w:p w:rsidR="009247B8" w:rsidRPr="00BE3DCD" w:rsidRDefault="009247B8" w:rsidP="009247B8">
      <w:pPr>
        <w:ind w:firstLine="720"/>
        <w:jc w:val="both"/>
        <w:rPr>
          <w:rFonts w:ascii="GHEA Grapalat" w:hAnsi="GHEA Grapalat"/>
          <w:sz w:val="20"/>
          <w:szCs w:val="20"/>
          <w:lang w:val="af-ZA"/>
        </w:rPr>
      </w:pPr>
      <w:r w:rsidRPr="00BE3DCD">
        <w:rPr>
          <w:rFonts w:ascii="GHEA Grapalat" w:hAnsi="GHEA Grapalat" w:cs="Sylfaen"/>
          <w:sz w:val="20"/>
          <w:szCs w:val="20"/>
        </w:rPr>
        <w:t>Ծրարը</w:t>
      </w:r>
      <w:r w:rsidRPr="00BE3DCD">
        <w:rPr>
          <w:rFonts w:ascii="GHEA Grapalat" w:hAnsi="GHEA Grapalat"/>
          <w:sz w:val="20"/>
          <w:szCs w:val="20"/>
          <w:lang w:val="af-ZA"/>
        </w:rPr>
        <w:t xml:space="preserve"> </w:t>
      </w:r>
      <w:r w:rsidRPr="00BE3DCD">
        <w:rPr>
          <w:rFonts w:ascii="GHEA Grapalat" w:hAnsi="GHEA Grapalat" w:cs="Sylfaen"/>
          <w:sz w:val="20"/>
          <w:szCs w:val="20"/>
        </w:rPr>
        <w:t>և</w:t>
      </w:r>
      <w:r w:rsidRPr="00BE3DCD">
        <w:rPr>
          <w:rFonts w:ascii="GHEA Grapalat" w:hAnsi="GHEA Grapalat"/>
          <w:sz w:val="20"/>
          <w:szCs w:val="20"/>
          <w:lang w:val="af-ZA"/>
        </w:rPr>
        <w:t xml:space="preserve"> </w:t>
      </w:r>
      <w:r w:rsidRPr="00BE3DCD">
        <w:rPr>
          <w:rFonts w:ascii="GHEA Grapalat" w:hAnsi="GHEA Grapalat"/>
          <w:sz w:val="20"/>
          <w:szCs w:val="20"/>
        </w:rPr>
        <w:t>սույն</w:t>
      </w:r>
      <w:r w:rsidRPr="00BE3DCD">
        <w:rPr>
          <w:rFonts w:ascii="GHEA Grapalat" w:hAnsi="GHEA Grapalat"/>
          <w:sz w:val="20"/>
          <w:szCs w:val="20"/>
          <w:lang w:val="af-ZA"/>
        </w:rPr>
        <w:t xml:space="preserve"> </w:t>
      </w:r>
      <w:r w:rsidRPr="00BE3DCD">
        <w:rPr>
          <w:rFonts w:ascii="GHEA Grapalat" w:hAnsi="GHEA Grapalat" w:cs="Sylfaen"/>
          <w:sz w:val="20"/>
          <w:szCs w:val="20"/>
        </w:rPr>
        <w:t>հրավերով</w:t>
      </w:r>
      <w:r w:rsidRPr="00BE3DCD">
        <w:rPr>
          <w:rFonts w:ascii="GHEA Grapalat" w:hAnsi="GHEA Grapalat"/>
          <w:sz w:val="20"/>
          <w:szCs w:val="20"/>
          <w:lang w:val="af-ZA"/>
        </w:rPr>
        <w:t xml:space="preserve"> </w:t>
      </w:r>
      <w:r w:rsidRPr="00BE3DCD">
        <w:rPr>
          <w:rFonts w:ascii="GHEA Grapalat" w:hAnsi="GHEA Grapalat" w:cs="Sylfaen"/>
          <w:sz w:val="20"/>
          <w:szCs w:val="20"/>
        </w:rPr>
        <w:t>նախատեսված</w:t>
      </w:r>
      <w:r w:rsidRPr="00BE3DCD">
        <w:rPr>
          <w:rFonts w:ascii="GHEA Grapalat" w:hAnsi="GHEA Grapalat"/>
          <w:sz w:val="20"/>
          <w:szCs w:val="20"/>
          <w:lang w:val="af-ZA"/>
        </w:rPr>
        <w:t xml:space="preserve">` </w:t>
      </w:r>
      <w:r w:rsidRPr="00BE3DCD">
        <w:rPr>
          <w:rFonts w:ascii="GHEA Grapalat" w:hAnsi="GHEA Grapalat"/>
          <w:sz w:val="20"/>
          <w:szCs w:val="20"/>
        </w:rPr>
        <w:t>մ</w:t>
      </w:r>
      <w:r w:rsidRPr="00BE3DCD">
        <w:rPr>
          <w:rFonts w:ascii="GHEA Grapalat" w:hAnsi="GHEA Grapalat" w:cs="Sylfaen"/>
          <w:sz w:val="20"/>
          <w:szCs w:val="20"/>
        </w:rPr>
        <w:t>ասնակցի</w:t>
      </w:r>
      <w:r w:rsidRPr="00BE3DCD">
        <w:rPr>
          <w:rFonts w:ascii="GHEA Grapalat" w:hAnsi="GHEA Grapalat"/>
          <w:sz w:val="20"/>
          <w:szCs w:val="20"/>
          <w:lang w:val="af-ZA"/>
        </w:rPr>
        <w:t xml:space="preserve"> </w:t>
      </w:r>
      <w:r w:rsidRPr="00BE3DCD">
        <w:rPr>
          <w:rFonts w:ascii="GHEA Grapalat" w:hAnsi="GHEA Grapalat" w:cs="Sylfaen"/>
          <w:sz w:val="20"/>
          <w:szCs w:val="20"/>
        </w:rPr>
        <w:t>կազմած</w:t>
      </w:r>
      <w:r w:rsidRPr="00BE3DCD">
        <w:rPr>
          <w:rFonts w:ascii="GHEA Grapalat" w:hAnsi="GHEA Grapalat"/>
          <w:sz w:val="20"/>
          <w:szCs w:val="20"/>
          <w:lang w:val="af-ZA"/>
        </w:rPr>
        <w:t xml:space="preserve"> </w:t>
      </w:r>
      <w:r w:rsidRPr="00BE3DCD">
        <w:rPr>
          <w:rFonts w:ascii="GHEA Grapalat" w:hAnsi="GHEA Grapalat" w:cs="Sylfaen"/>
          <w:sz w:val="20"/>
          <w:szCs w:val="20"/>
        </w:rPr>
        <w:t>փաստաթղթերն</w:t>
      </w:r>
      <w:r w:rsidRPr="00BE3DCD">
        <w:rPr>
          <w:rFonts w:ascii="GHEA Grapalat" w:hAnsi="GHEA Grapalat"/>
          <w:sz w:val="20"/>
          <w:szCs w:val="20"/>
          <w:lang w:val="af-ZA"/>
        </w:rPr>
        <w:t xml:space="preserve"> </w:t>
      </w:r>
      <w:r w:rsidRPr="00BE3DCD">
        <w:rPr>
          <w:rFonts w:ascii="GHEA Grapalat" w:hAnsi="GHEA Grapalat" w:cs="Sylfaen"/>
          <w:sz w:val="20"/>
          <w:szCs w:val="20"/>
        </w:rPr>
        <w:t>ստորագրում</w:t>
      </w:r>
      <w:r w:rsidRPr="00BE3DCD">
        <w:rPr>
          <w:rFonts w:ascii="GHEA Grapalat" w:hAnsi="GHEA Grapalat"/>
          <w:sz w:val="20"/>
          <w:szCs w:val="20"/>
          <w:lang w:val="af-ZA"/>
        </w:rPr>
        <w:t xml:space="preserve"> </w:t>
      </w:r>
      <w:r w:rsidRPr="00BE3DCD">
        <w:rPr>
          <w:rFonts w:ascii="GHEA Grapalat" w:hAnsi="GHEA Grapalat" w:cs="Sylfaen"/>
          <w:sz w:val="20"/>
          <w:szCs w:val="20"/>
        </w:rPr>
        <w:t>է</w:t>
      </w:r>
      <w:r w:rsidRPr="00BE3DCD">
        <w:rPr>
          <w:rFonts w:ascii="GHEA Grapalat" w:hAnsi="GHEA Grapalat"/>
          <w:sz w:val="20"/>
          <w:szCs w:val="20"/>
          <w:lang w:val="af-ZA"/>
        </w:rPr>
        <w:t xml:space="preserve"> </w:t>
      </w:r>
      <w:r w:rsidRPr="00BE3DCD">
        <w:rPr>
          <w:rFonts w:ascii="GHEA Grapalat" w:hAnsi="GHEA Grapalat" w:cs="Sylfaen"/>
          <w:sz w:val="20"/>
          <w:szCs w:val="20"/>
        </w:rPr>
        <w:t>դրանք</w:t>
      </w:r>
      <w:r w:rsidRPr="00BE3DCD">
        <w:rPr>
          <w:rFonts w:ascii="GHEA Grapalat" w:hAnsi="GHEA Grapalat"/>
          <w:sz w:val="20"/>
          <w:szCs w:val="20"/>
          <w:lang w:val="af-ZA"/>
        </w:rPr>
        <w:t xml:space="preserve"> </w:t>
      </w:r>
      <w:r w:rsidRPr="00BE3DCD">
        <w:rPr>
          <w:rFonts w:ascii="GHEA Grapalat" w:hAnsi="GHEA Grapalat" w:cs="Sylfaen"/>
          <w:sz w:val="20"/>
          <w:szCs w:val="20"/>
        </w:rPr>
        <w:t>ներկայացնող</w:t>
      </w:r>
      <w:r w:rsidRPr="00BE3DCD">
        <w:rPr>
          <w:rFonts w:ascii="GHEA Grapalat" w:hAnsi="GHEA Grapalat"/>
          <w:sz w:val="20"/>
          <w:szCs w:val="20"/>
          <w:lang w:val="af-ZA"/>
        </w:rPr>
        <w:t xml:space="preserve"> </w:t>
      </w:r>
      <w:r w:rsidRPr="00BE3DCD">
        <w:rPr>
          <w:rFonts w:ascii="GHEA Grapalat" w:hAnsi="GHEA Grapalat" w:cs="Sylfaen"/>
          <w:sz w:val="20"/>
          <w:szCs w:val="20"/>
        </w:rPr>
        <w:t>անձը</w:t>
      </w:r>
      <w:r w:rsidRPr="00BE3DCD">
        <w:rPr>
          <w:rFonts w:ascii="GHEA Grapalat" w:hAnsi="GHEA Grapalat"/>
          <w:sz w:val="20"/>
          <w:szCs w:val="20"/>
          <w:lang w:val="af-ZA"/>
        </w:rPr>
        <w:t xml:space="preserve"> </w:t>
      </w:r>
      <w:r w:rsidRPr="00BE3DCD">
        <w:rPr>
          <w:rFonts w:ascii="GHEA Grapalat" w:hAnsi="GHEA Grapalat" w:cs="Sylfaen"/>
          <w:sz w:val="20"/>
          <w:szCs w:val="20"/>
        </w:rPr>
        <w:t>կամ</w:t>
      </w:r>
      <w:r w:rsidRPr="00BE3DCD">
        <w:rPr>
          <w:rFonts w:ascii="GHEA Grapalat" w:hAnsi="GHEA Grapalat"/>
          <w:sz w:val="20"/>
          <w:szCs w:val="20"/>
          <w:lang w:val="af-ZA"/>
        </w:rPr>
        <w:t xml:space="preserve"> </w:t>
      </w:r>
      <w:r w:rsidRPr="00BE3DCD">
        <w:rPr>
          <w:rFonts w:ascii="GHEA Grapalat" w:hAnsi="GHEA Grapalat" w:cs="Sylfaen"/>
          <w:sz w:val="20"/>
          <w:szCs w:val="20"/>
        </w:rPr>
        <w:t>վերջինիս</w:t>
      </w:r>
      <w:r w:rsidRPr="00BE3DCD">
        <w:rPr>
          <w:rFonts w:ascii="GHEA Grapalat" w:hAnsi="GHEA Grapalat"/>
          <w:sz w:val="20"/>
          <w:szCs w:val="20"/>
          <w:lang w:val="af-ZA"/>
        </w:rPr>
        <w:t xml:space="preserve"> </w:t>
      </w:r>
      <w:r w:rsidRPr="00BE3DCD">
        <w:rPr>
          <w:rFonts w:ascii="GHEA Grapalat" w:hAnsi="GHEA Grapalat" w:cs="Sylfaen"/>
          <w:sz w:val="20"/>
          <w:szCs w:val="20"/>
        </w:rPr>
        <w:t>լիազորված</w:t>
      </w:r>
      <w:r w:rsidRPr="00BE3DCD">
        <w:rPr>
          <w:rFonts w:ascii="GHEA Grapalat" w:hAnsi="GHEA Grapalat"/>
          <w:sz w:val="20"/>
          <w:szCs w:val="20"/>
          <w:lang w:val="af-ZA"/>
        </w:rPr>
        <w:t xml:space="preserve"> </w:t>
      </w:r>
      <w:r w:rsidRPr="00BE3DCD">
        <w:rPr>
          <w:rFonts w:ascii="GHEA Grapalat" w:hAnsi="GHEA Grapalat" w:cs="Sylfaen"/>
          <w:sz w:val="20"/>
          <w:szCs w:val="20"/>
        </w:rPr>
        <w:t>անձը</w:t>
      </w:r>
      <w:r w:rsidRPr="00BE3DCD">
        <w:rPr>
          <w:rFonts w:ascii="GHEA Grapalat" w:hAnsi="GHEA Grapalat"/>
          <w:sz w:val="20"/>
          <w:szCs w:val="20"/>
          <w:lang w:val="af-ZA"/>
        </w:rPr>
        <w:t xml:space="preserve"> (</w:t>
      </w:r>
      <w:r w:rsidRPr="00BE3DCD">
        <w:rPr>
          <w:rFonts w:ascii="GHEA Grapalat" w:hAnsi="GHEA Grapalat" w:cs="Sylfaen"/>
          <w:sz w:val="20"/>
          <w:szCs w:val="20"/>
        </w:rPr>
        <w:t>այսուհետ</w:t>
      </w:r>
      <w:r w:rsidRPr="00BE3DCD">
        <w:rPr>
          <w:rFonts w:ascii="GHEA Grapalat" w:hAnsi="GHEA Grapalat"/>
          <w:sz w:val="20"/>
          <w:szCs w:val="20"/>
          <w:lang w:val="af-ZA"/>
        </w:rPr>
        <w:t xml:space="preserve">` </w:t>
      </w:r>
      <w:r w:rsidRPr="00BE3DCD">
        <w:rPr>
          <w:rFonts w:ascii="GHEA Grapalat" w:hAnsi="GHEA Grapalat" w:cs="Sylfaen"/>
          <w:sz w:val="20"/>
          <w:szCs w:val="20"/>
        </w:rPr>
        <w:t>գործակալ</w:t>
      </w:r>
      <w:r w:rsidRPr="00BE3DCD">
        <w:rPr>
          <w:rFonts w:ascii="GHEA Grapalat" w:hAnsi="GHEA Grapalat"/>
          <w:sz w:val="20"/>
          <w:szCs w:val="20"/>
          <w:lang w:val="af-ZA"/>
        </w:rPr>
        <w:t xml:space="preserve">): </w:t>
      </w:r>
      <w:r w:rsidRPr="00BE3DCD">
        <w:rPr>
          <w:rFonts w:ascii="GHEA Grapalat" w:hAnsi="GHEA Grapalat" w:cs="Sylfaen"/>
          <w:sz w:val="20"/>
          <w:szCs w:val="20"/>
        </w:rPr>
        <w:t>Եթե</w:t>
      </w:r>
      <w:r w:rsidRPr="00BE3DCD">
        <w:rPr>
          <w:rFonts w:ascii="GHEA Grapalat" w:hAnsi="GHEA Grapalat"/>
          <w:sz w:val="20"/>
          <w:szCs w:val="20"/>
          <w:lang w:val="af-ZA"/>
        </w:rPr>
        <w:t xml:space="preserve"> </w:t>
      </w:r>
      <w:r w:rsidRPr="00BE3DCD">
        <w:rPr>
          <w:rFonts w:ascii="GHEA Grapalat" w:hAnsi="GHEA Grapalat" w:cs="Sylfaen"/>
          <w:sz w:val="20"/>
          <w:szCs w:val="20"/>
        </w:rPr>
        <w:t>հայտը</w:t>
      </w:r>
      <w:r w:rsidRPr="00BE3DCD">
        <w:rPr>
          <w:rFonts w:ascii="GHEA Grapalat" w:hAnsi="GHEA Grapalat"/>
          <w:sz w:val="20"/>
          <w:szCs w:val="20"/>
          <w:lang w:val="af-ZA"/>
        </w:rPr>
        <w:t xml:space="preserve"> </w:t>
      </w:r>
      <w:r w:rsidRPr="00BE3DCD">
        <w:rPr>
          <w:rFonts w:ascii="GHEA Grapalat" w:hAnsi="GHEA Grapalat" w:cs="Sylfaen"/>
          <w:sz w:val="20"/>
          <w:szCs w:val="20"/>
        </w:rPr>
        <w:t>ներկայացնում</w:t>
      </w:r>
      <w:r w:rsidRPr="00BE3DCD">
        <w:rPr>
          <w:rFonts w:ascii="GHEA Grapalat" w:hAnsi="GHEA Grapalat"/>
          <w:sz w:val="20"/>
          <w:szCs w:val="20"/>
          <w:lang w:val="af-ZA"/>
        </w:rPr>
        <w:t xml:space="preserve"> </w:t>
      </w:r>
      <w:r w:rsidRPr="00BE3DCD">
        <w:rPr>
          <w:rFonts w:ascii="GHEA Grapalat" w:hAnsi="GHEA Grapalat" w:cs="Sylfaen"/>
          <w:sz w:val="20"/>
          <w:szCs w:val="20"/>
        </w:rPr>
        <w:t>է</w:t>
      </w:r>
      <w:r w:rsidRPr="00BE3DCD">
        <w:rPr>
          <w:rFonts w:ascii="GHEA Grapalat" w:hAnsi="GHEA Grapalat"/>
          <w:sz w:val="20"/>
          <w:szCs w:val="20"/>
          <w:lang w:val="af-ZA"/>
        </w:rPr>
        <w:t xml:space="preserve"> </w:t>
      </w:r>
      <w:r w:rsidRPr="00BE3DCD">
        <w:rPr>
          <w:rFonts w:ascii="GHEA Grapalat" w:hAnsi="GHEA Grapalat" w:cs="Sylfaen"/>
          <w:sz w:val="20"/>
          <w:szCs w:val="20"/>
        </w:rPr>
        <w:t>գործակալը</w:t>
      </w:r>
      <w:r w:rsidRPr="00BE3DCD">
        <w:rPr>
          <w:rFonts w:ascii="GHEA Grapalat" w:hAnsi="GHEA Grapalat"/>
          <w:sz w:val="20"/>
          <w:szCs w:val="20"/>
          <w:lang w:val="af-ZA"/>
        </w:rPr>
        <w:t xml:space="preserve">, </w:t>
      </w:r>
      <w:r w:rsidRPr="00BE3DCD">
        <w:rPr>
          <w:rFonts w:ascii="GHEA Grapalat" w:hAnsi="GHEA Grapalat" w:cs="Sylfaen"/>
          <w:sz w:val="20"/>
          <w:szCs w:val="20"/>
        </w:rPr>
        <w:t>ապա</w:t>
      </w:r>
      <w:r w:rsidRPr="00BE3DCD">
        <w:rPr>
          <w:rFonts w:ascii="GHEA Grapalat" w:hAnsi="GHEA Grapalat"/>
          <w:sz w:val="20"/>
          <w:szCs w:val="20"/>
          <w:lang w:val="af-ZA"/>
        </w:rPr>
        <w:t xml:space="preserve"> </w:t>
      </w:r>
      <w:r w:rsidRPr="00BE3DCD">
        <w:rPr>
          <w:rFonts w:ascii="GHEA Grapalat" w:hAnsi="GHEA Grapalat" w:cs="Sylfaen"/>
          <w:sz w:val="20"/>
          <w:szCs w:val="20"/>
        </w:rPr>
        <w:t>հայտով</w:t>
      </w:r>
      <w:r w:rsidRPr="00BE3DCD">
        <w:rPr>
          <w:rFonts w:ascii="GHEA Grapalat" w:hAnsi="GHEA Grapalat"/>
          <w:sz w:val="20"/>
          <w:szCs w:val="20"/>
          <w:lang w:val="af-ZA"/>
        </w:rPr>
        <w:t xml:space="preserve"> </w:t>
      </w:r>
      <w:r w:rsidRPr="00BE3DCD">
        <w:rPr>
          <w:rFonts w:ascii="GHEA Grapalat" w:hAnsi="GHEA Grapalat" w:cs="Sylfaen"/>
          <w:sz w:val="20"/>
          <w:szCs w:val="20"/>
        </w:rPr>
        <w:t>ներկայացվում</w:t>
      </w:r>
      <w:r w:rsidRPr="00BE3DCD">
        <w:rPr>
          <w:rFonts w:ascii="GHEA Grapalat" w:hAnsi="GHEA Grapalat"/>
          <w:sz w:val="20"/>
          <w:szCs w:val="20"/>
          <w:lang w:val="af-ZA"/>
        </w:rPr>
        <w:t xml:space="preserve"> </w:t>
      </w:r>
      <w:r w:rsidRPr="00BE3DCD">
        <w:rPr>
          <w:rFonts w:ascii="GHEA Grapalat" w:hAnsi="GHEA Grapalat" w:cs="Sylfaen"/>
          <w:sz w:val="20"/>
          <w:szCs w:val="20"/>
        </w:rPr>
        <w:t>է</w:t>
      </w:r>
      <w:r w:rsidRPr="00BE3DCD">
        <w:rPr>
          <w:rFonts w:ascii="GHEA Grapalat" w:hAnsi="GHEA Grapalat"/>
          <w:sz w:val="20"/>
          <w:szCs w:val="20"/>
          <w:lang w:val="af-ZA"/>
        </w:rPr>
        <w:t xml:space="preserve"> </w:t>
      </w:r>
      <w:r w:rsidRPr="00BE3DCD">
        <w:rPr>
          <w:rFonts w:ascii="GHEA Grapalat" w:hAnsi="GHEA Grapalat" w:cs="Sylfaen"/>
          <w:sz w:val="20"/>
          <w:szCs w:val="20"/>
        </w:rPr>
        <w:t>վերջինիս</w:t>
      </w:r>
      <w:r w:rsidRPr="00BE3DCD">
        <w:rPr>
          <w:rFonts w:ascii="GHEA Grapalat" w:hAnsi="GHEA Grapalat"/>
          <w:sz w:val="20"/>
          <w:szCs w:val="20"/>
          <w:lang w:val="af-ZA"/>
        </w:rPr>
        <w:t xml:space="preserve"> </w:t>
      </w:r>
      <w:r w:rsidRPr="00BE3DCD">
        <w:rPr>
          <w:rFonts w:ascii="GHEA Grapalat" w:hAnsi="GHEA Grapalat" w:cs="Sylfaen"/>
          <w:sz w:val="20"/>
          <w:szCs w:val="20"/>
        </w:rPr>
        <w:t>այդ</w:t>
      </w:r>
      <w:r w:rsidRPr="00BE3DCD">
        <w:rPr>
          <w:rFonts w:ascii="GHEA Grapalat" w:hAnsi="GHEA Grapalat"/>
          <w:sz w:val="20"/>
          <w:szCs w:val="20"/>
          <w:lang w:val="af-ZA"/>
        </w:rPr>
        <w:t xml:space="preserve"> </w:t>
      </w:r>
      <w:r w:rsidRPr="00BE3DCD">
        <w:rPr>
          <w:rFonts w:ascii="GHEA Grapalat" w:hAnsi="GHEA Grapalat" w:cs="Sylfaen"/>
          <w:sz w:val="20"/>
          <w:szCs w:val="20"/>
        </w:rPr>
        <w:t>լիազորությունը</w:t>
      </w:r>
      <w:r w:rsidRPr="00BE3DCD">
        <w:rPr>
          <w:rFonts w:ascii="GHEA Grapalat" w:hAnsi="GHEA Grapalat"/>
          <w:sz w:val="20"/>
          <w:szCs w:val="20"/>
          <w:lang w:val="af-ZA"/>
        </w:rPr>
        <w:t xml:space="preserve"> </w:t>
      </w:r>
      <w:r w:rsidRPr="00BE3DCD">
        <w:rPr>
          <w:rFonts w:ascii="GHEA Grapalat" w:hAnsi="GHEA Grapalat" w:cs="Sylfaen"/>
          <w:sz w:val="20"/>
          <w:szCs w:val="20"/>
        </w:rPr>
        <w:t>վերապահված</w:t>
      </w:r>
      <w:r w:rsidRPr="00BE3DCD">
        <w:rPr>
          <w:rFonts w:ascii="GHEA Grapalat" w:hAnsi="GHEA Grapalat"/>
          <w:sz w:val="20"/>
          <w:szCs w:val="20"/>
          <w:lang w:val="af-ZA"/>
        </w:rPr>
        <w:t xml:space="preserve"> </w:t>
      </w:r>
      <w:r w:rsidRPr="00BE3DCD">
        <w:rPr>
          <w:rFonts w:ascii="GHEA Grapalat" w:hAnsi="GHEA Grapalat" w:cs="Sylfaen"/>
          <w:sz w:val="20"/>
          <w:szCs w:val="20"/>
        </w:rPr>
        <w:t>լինելու</w:t>
      </w:r>
      <w:r w:rsidRPr="00BE3DCD">
        <w:rPr>
          <w:rFonts w:ascii="GHEA Grapalat" w:hAnsi="GHEA Grapalat"/>
          <w:sz w:val="20"/>
          <w:szCs w:val="20"/>
          <w:lang w:val="af-ZA"/>
        </w:rPr>
        <w:t xml:space="preserve"> </w:t>
      </w:r>
      <w:r w:rsidRPr="00BE3DCD">
        <w:rPr>
          <w:rFonts w:ascii="GHEA Grapalat" w:hAnsi="GHEA Grapalat" w:cs="Sylfaen"/>
          <w:sz w:val="20"/>
          <w:szCs w:val="20"/>
        </w:rPr>
        <w:t>մասին</w:t>
      </w:r>
      <w:r w:rsidRPr="00BE3DCD">
        <w:rPr>
          <w:rFonts w:ascii="GHEA Grapalat" w:hAnsi="GHEA Grapalat" w:cs="Sylfaen"/>
          <w:sz w:val="20"/>
          <w:szCs w:val="20"/>
          <w:lang w:val="af-ZA"/>
        </w:rPr>
        <w:t xml:space="preserve"> </w:t>
      </w:r>
      <w:r w:rsidRPr="00BE3DCD">
        <w:rPr>
          <w:rFonts w:ascii="GHEA Grapalat" w:hAnsi="GHEA Grapalat" w:cs="Sylfaen"/>
          <w:sz w:val="20"/>
          <w:szCs w:val="20"/>
        </w:rPr>
        <w:t>փաստաթուղթ</w:t>
      </w:r>
      <w:r w:rsidRPr="00BE3DCD">
        <w:rPr>
          <w:rFonts w:ascii="GHEA Grapalat" w:hAnsi="GHEA Grapalat" w:cs="Sylfaen"/>
          <w:sz w:val="20"/>
          <w:szCs w:val="20"/>
          <w:lang w:val="af-ZA"/>
        </w:rPr>
        <w:t>:</w:t>
      </w:r>
    </w:p>
    <w:p w:rsidR="009247B8" w:rsidRPr="00BE3DCD" w:rsidRDefault="009247B8" w:rsidP="009247B8">
      <w:pPr>
        <w:ind w:firstLine="720"/>
        <w:jc w:val="both"/>
        <w:rPr>
          <w:rFonts w:ascii="GHEA Grapalat" w:hAnsi="GHEA Grapalat"/>
          <w:sz w:val="20"/>
          <w:szCs w:val="20"/>
          <w:lang w:val="af-ZA"/>
        </w:rPr>
      </w:pPr>
      <w:r w:rsidRPr="00BE3DCD">
        <w:rPr>
          <w:rFonts w:ascii="GHEA Grapalat" w:hAnsi="GHEA Grapalat"/>
          <w:sz w:val="20"/>
          <w:szCs w:val="20"/>
          <w:lang w:val="af-ZA"/>
        </w:rPr>
        <w:t xml:space="preserve">3.2 </w:t>
      </w:r>
      <w:r w:rsidRPr="00BE3DCD">
        <w:rPr>
          <w:rFonts w:ascii="GHEA Grapalat" w:hAnsi="GHEA Grapalat" w:cs="Sylfaen"/>
          <w:sz w:val="20"/>
          <w:szCs w:val="20"/>
        </w:rPr>
        <w:t>Սույն</w:t>
      </w:r>
      <w:r w:rsidRPr="00BE3DCD">
        <w:rPr>
          <w:rFonts w:ascii="GHEA Grapalat" w:hAnsi="GHEA Grapalat"/>
          <w:sz w:val="20"/>
          <w:szCs w:val="20"/>
          <w:lang w:val="af-ZA"/>
        </w:rPr>
        <w:t xml:space="preserve"> </w:t>
      </w:r>
      <w:r w:rsidRPr="00BE3DCD">
        <w:rPr>
          <w:rFonts w:ascii="GHEA Grapalat" w:hAnsi="GHEA Grapalat"/>
          <w:sz w:val="20"/>
          <w:szCs w:val="20"/>
        </w:rPr>
        <w:t>հրահանգի</w:t>
      </w:r>
      <w:r w:rsidRPr="00BE3DCD">
        <w:rPr>
          <w:rFonts w:ascii="GHEA Grapalat" w:hAnsi="GHEA Grapalat"/>
          <w:sz w:val="20"/>
          <w:szCs w:val="20"/>
          <w:lang w:val="af-ZA"/>
        </w:rPr>
        <w:t xml:space="preserve"> 3.1 </w:t>
      </w:r>
      <w:r w:rsidRPr="00BE3DCD">
        <w:rPr>
          <w:rFonts w:ascii="GHEA Grapalat" w:hAnsi="GHEA Grapalat"/>
          <w:sz w:val="20"/>
          <w:szCs w:val="20"/>
        </w:rPr>
        <w:t>կետում</w:t>
      </w:r>
      <w:r w:rsidRPr="00BE3DCD">
        <w:rPr>
          <w:rFonts w:ascii="GHEA Grapalat" w:hAnsi="GHEA Grapalat"/>
          <w:sz w:val="20"/>
          <w:szCs w:val="20"/>
          <w:lang w:val="af-ZA"/>
        </w:rPr>
        <w:t xml:space="preserve"> </w:t>
      </w:r>
      <w:r w:rsidRPr="00BE3DCD">
        <w:rPr>
          <w:rFonts w:ascii="GHEA Grapalat" w:hAnsi="GHEA Grapalat" w:cs="Sylfaen"/>
          <w:sz w:val="20"/>
          <w:szCs w:val="20"/>
        </w:rPr>
        <w:t>նշված</w:t>
      </w:r>
      <w:r w:rsidRPr="00BE3DCD">
        <w:rPr>
          <w:rFonts w:ascii="GHEA Grapalat" w:hAnsi="GHEA Grapalat"/>
          <w:sz w:val="20"/>
          <w:szCs w:val="20"/>
          <w:lang w:val="af-ZA"/>
        </w:rPr>
        <w:t xml:space="preserve"> </w:t>
      </w:r>
      <w:r w:rsidRPr="00BE3DCD">
        <w:rPr>
          <w:rFonts w:ascii="GHEA Grapalat" w:hAnsi="GHEA Grapalat" w:cs="Sylfaen"/>
          <w:sz w:val="20"/>
          <w:szCs w:val="20"/>
        </w:rPr>
        <w:t>ծրարի</w:t>
      </w:r>
      <w:r w:rsidRPr="00BE3DCD">
        <w:rPr>
          <w:rFonts w:ascii="GHEA Grapalat" w:hAnsi="GHEA Grapalat"/>
          <w:sz w:val="20"/>
          <w:szCs w:val="20"/>
          <w:lang w:val="af-ZA"/>
        </w:rPr>
        <w:t xml:space="preserve"> </w:t>
      </w:r>
      <w:r w:rsidRPr="00BE3DCD">
        <w:rPr>
          <w:rFonts w:ascii="GHEA Grapalat" w:hAnsi="GHEA Grapalat" w:cs="Sylfaen"/>
          <w:sz w:val="20"/>
          <w:szCs w:val="20"/>
        </w:rPr>
        <w:t>վրա</w:t>
      </w:r>
      <w:r w:rsidRPr="00BE3DCD">
        <w:rPr>
          <w:rFonts w:ascii="GHEA Grapalat" w:hAnsi="GHEA Grapalat"/>
          <w:sz w:val="20"/>
          <w:szCs w:val="20"/>
          <w:lang w:val="af-ZA"/>
        </w:rPr>
        <w:t xml:space="preserve"> </w:t>
      </w:r>
      <w:r w:rsidRPr="00BE3DCD">
        <w:rPr>
          <w:rFonts w:ascii="GHEA Grapalat" w:hAnsi="GHEA Grapalat" w:cs="Sylfaen"/>
          <w:sz w:val="20"/>
          <w:szCs w:val="20"/>
        </w:rPr>
        <w:t>հայտը</w:t>
      </w:r>
      <w:r w:rsidRPr="00BE3DCD">
        <w:rPr>
          <w:rFonts w:ascii="GHEA Grapalat" w:hAnsi="GHEA Grapalat"/>
          <w:sz w:val="20"/>
          <w:szCs w:val="20"/>
          <w:lang w:val="af-ZA"/>
        </w:rPr>
        <w:t xml:space="preserve"> </w:t>
      </w:r>
      <w:r w:rsidRPr="00BE3DCD">
        <w:rPr>
          <w:rFonts w:ascii="GHEA Grapalat" w:hAnsi="GHEA Grapalat" w:cs="Sylfaen"/>
          <w:sz w:val="20"/>
          <w:szCs w:val="20"/>
        </w:rPr>
        <w:t>կազմելու</w:t>
      </w:r>
      <w:r w:rsidRPr="00BE3DCD">
        <w:rPr>
          <w:rFonts w:ascii="GHEA Grapalat" w:hAnsi="GHEA Grapalat"/>
          <w:sz w:val="20"/>
          <w:szCs w:val="20"/>
          <w:lang w:val="af-ZA"/>
        </w:rPr>
        <w:t xml:space="preserve"> </w:t>
      </w:r>
      <w:r w:rsidRPr="00BE3DCD">
        <w:rPr>
          <w:rFonts w:ascii="GHEA Grapalat" w:hAnsi="GHEA Grapalat" w:cs="Sylfaen"/>
          <w:sz w:val="20"/>
          <w:szCs w:val="20"/>
        </w:rPr>
        <w:t>լեզվով</w:t>
      </w:r>
      <w:r w:rsidRPr="00BE3DCD">
        <w:rPr>
          <w:rFonts w:ascii="GHEA Grapalat" w:hAnsi="GHEA Grapalat"/>
          <w:sz w:val="20"/>
          <w:szCs w:val="20"/>
          <w:lang w:val="af-ZA"/>
        </w:rPr>
        <w:t xml:space="preserve"> </w:t>
      </w:r>
      <w:r w:rsidRPr="00BE3DCD">
        <w:rPr>
          <w:rFonts w:ascii="GHEA Grapalat" w:hAnsi="GHEA Grapalat" w:cs="Sylfaen"/>
          <w:sz w:val="20"/>
          <w:szCs w:val="20"/>
        </w:rPr>
        <w:t>նշվում</w:t>
      </w:r>
      <w:r w:rsidRPr="00BE3DCD">
        <w:rPr>
          <w:rFonts w:ascii="GHEA Grapalat" w:hAnsi="GHEA Grapalat"/>
          <w:sz w:val="20"/>
          <w:szCs w:val="20"/>
          <w:lang w:val="af-ZA"/>
        </w:rPr>
        <w:t xml:space="preserve"> </w:t>
      </w:r>
      <w:r w:rsidRPr="00BE3DCD">
        <w:rPr>
          <w:rFonts w:ascii="GHEA Grapalat" w:hAnsi="GHEA Grapalat" w:cs="Sylfaen"/>
          <w:sz w:val="20"/>
          <w:szCs w:val="20"/>
        </w:rPr>
        <w:t>են</w:t>
      </w:r>
      <w:r w:rsidRPr="00BE3DCD">
        <w:rPr>
          <w:rFonts w:ascii="GHEA Grapalat" w:hAnsi="GHEA Grapalat"/>
          <w:sz w:val="20"/>
          <w:szCs w:val="20"/>
          <w:lang w:val="af-ZA"/>
        </w:rPr>
        <w:t xml:space="preserve">` </w:t>
      </w:r>
    </w:p>
    <w:p w:rsidR="009247B8" w:rsidRPr="00BE3DCD" w:rsidRDefault="009247B8" w:rsidP="009247B8">
      <w:pPr>
        <w:ind w:firstLine="720"/>
        <w:rPr>
          <w:rFonts w:ascii="GHEA Grapalat" w:hAnsi="GHEA Grapalat"/>
          <w:sz w:val="20"/>
          <w:szCs w:val="20"/>
          <w:lang w:val="af-ZA"/>
        </w:rPr>
      </w:pPr>
      <w:r w:rsidRPr="00BE3DCD">
        <w:rPr>
          <w:rFonts w:ascii="GHEA Grapalat" w:hAnsi="GHEA Grapalat"/>
          <w:sz w:val="20"/>
          <w:szCs w:val="20"/>
          <w:lang w:val="af-ZA"/>
        </w:rPr>
        <w:t xml:space="preserve">1) </w:t>
      </w:r>
      <w:r w:rsidRPr="00BE3DCD">
        <w:rPr>
          <w:rFonts w:ascii="GHEA Grapalat" w:hAnsi="GHEA Grapalat"/>
          <w:sz w:val="20"/>
          <w:szCs w:val="20"/>
        </w:rPr>
        <w:t>պ</w:t>
      </w:r>
      <w:r w:rsidRPr="00BE3DCD">
        <w:rPr>
          <w:rFonts w:ascii="GHEA Grapalat" w:hAnsi="GHEA Grapalat" w:cs="Sylfaen"/>
          <w:sz w:val="20"/>
          <w:szCs w:val="20"/>
        </w:rPr>
        <w:t>ատվիրատուի</w:t>
      </w:r>
      <w:r w:rsidRPr="00BE3DCD">
        <w:rPr>
          <w:rFonts w:ascii="GHEA Grapalat" w:hAnsi="GHEA Grapalat"/>
          <w:sz w:val="20"/>
          <w:szCs w:val="20"/>
          <w:lang w:val="af-ZA"/>
        </w:rPr>
        <w:t xml:space="preserve"> </w:t>
      </w:r>
      <w:r w:rsidRPr="00BE3DCD">
        <w:rPr>
          <w:rFonts w:ascii="GHEA Grapalat" w:hAnsi="GHEA Grapalat" w:cs="Sylfaen"/>
          <w:sz w:val="20"/>
          <w:szCs w:val="20"/>
        </w:rPr>
        <w:t>անվանումը</w:t>
      </w:r>
      <w:r w:rsidRPr="00BE3DCD">
        <w:rPr>
          <w:rFonts w:ascii="GHEA Grapalat" w:hAnsi="GHEA Grapalat"/>
          <w:sz w:val="20"/>
          <w:szCs w:val="20"/>
          <w:lang w:val="af-ZA"/>
        </w:rPr>
        <w:t xml:space="preserve"> </w:t>
      </w:r>
      <w:r w:rsidRPr="00BE3DCD">
        <w:rPr>
          <w:rFonts w:ascii="GHEA Grapalat" w:hAnsi="GHEA Grapalat" w:cs="Sylfaen"/>
          <w:sz w:val="20"/>
          <w:szCs w:val="20"/>
        </w:rPr>
        <w:t>և</w:t>
      </w:r>
      <w:r w:rsidRPr="00BE3DCD">
        <w:rPr>
          <w:rFonts w:ascii="GHEA Grapalat" w:hAnsi="GHEA Grapalat"/>
          <w:sz w:val="20"/>
          <w:szCs w:val="20"/>
          <w:lang w:val="af-ZA"/>
        </w:rPr>
        <w:t xml:space="preserve"> </w:t>
      </w:r>
      <w:r w:rsidRPr="00BE3DCD">
        <w:rPr>
          <w:rFonts w:ascii="GHEA Grapalat" w:hAnsi="GHEA Grapalat" w:cs="Sylfaen"/>
          <w:sz w:val="20"/>
          <w:szCs w:val="20"/>
        </w:rPr>
        <w:t>հայտի</w:t>
      </w:r>
      <w:r w:rsidRPr="00BE3DCD">
        <w:rPr>
          <w:rFonts w:ascii="GHEA Grapalat" w:hAnsi="GHEA Grapalat"/>
          <w:sz w:val="20"/>
          <w:szCs w:val="20"/>
          <w:lang w:val="af-ZA"/>
        </w:rPr>
        <w:t xml:space="preserve"> </w:t>
      </w:r>
      <w:r w:rsidRPr="00BE3DCD">
        <w:rPr>
          <w:rFonts w:ascii="GHEA Grapalat" w:hAnsi="GHEA Grapalat" w:cs="Sylfaen"/>
          <w:sz w:val="20"/>
          <w:szCs w:val="20"/>
        </w:rPr>
        <w:t>ներկայացման</w:t>
      </w:r>
      <w:r w:rsidRPr="00BE3DCD">
        <w:rPr>
          <w:rFonts w:ascii="GHEA Grapalat" w:hAnsi="GHEA Grapalat"/>
          <w:sz w:val="20"/>
          <w:szCs w:val="20"/>
          <w:lang w:val="af-ZA"/>
        </w:rPr>
        <w:t xml:space="preserve"> </w:t>
      </w:r>
      <w:r w:rsidRPr="00BE3DCD">
        <w:rPr>
          <w:rFonts w:ascii="GHEA Grapalat" w:hAnsi="GHEA Grapalat" w:cs="Sylfaen"/>
          <w:sz w:val="20"/>
          <w:szCs w:val="20"/>
        </w:rPr>
        <w:t>վայրը</w:t>
      </w:r>
      <w:r w:rsidRPr="00BE3DCD">
        <w:rPr>
          <w:rFonts w:ascii="GHEA Grapalat" w:hAnsi="GHEA Grapalat"/>
          <w:sz w:val="20"/>
          <w:szCs w:val="20"/>
          <w:lang w:val="af-ZA"/>
        </w:rPr>
        <w:t xml:space="preserve"> (</w:t>
      </w:r>
      <w:r w:rsidRPr="00BE3DCD">
        <w:rPr>
          <w:rFonts w:ascii="GHEA Grapalat" w:hAnsi="GHEA Grapalat" w:cs="Sylfaen"/>
          <w:sz w:val="20"/>
          <w:szCs w:val="20"/>
        </w:rPr>
        <w:t>հասցեն</w:t>
      </w:r>
      <w:r w:rsidRPr="00BE3DCD">
        <w:rPr>
          <w:rFonts w:ascii="GHEA Grapalat" w:hAnsi="GHEA Grapalat"/>
          <w:sz w:val="20"/>
          <w:szCs w:val="20"/>
          <w:lang w:val="af-ZA"/>
        </w:rPr>
        <w:t>).</w:t>
      </w:r>
    </w:p>
    <w:p w:rsidR="009247B8" w:rsidRPr="00BE3DCD" w:rsidRDefault="009247B8" w:rsidP="009247B8">
      <w:pPr>
        <w:ind w:firstLine="720"/>
        <w:rPr>
          <w:rFonts w:ascii="GHEA Grapalat" w:hAnsi="GHEA Grapalat"/>
          <w:sz w:val="20"/>
          <w:szCs w:val="20"/>
          <w:lang w:val="af-ZA"/>
        </w:rPr>
      </w:pPr>
      <w:r w:rsidRPr="00BE3DCD">
        <w:rPr>
          <w:rFonts w:ascii="GHEA Grapalat" w:hAnsi="GHEA Grapalat"/>
          <w:sz w:val="20"/>
          <w:szCs w:val="20"/>
          <w:lang w:val="af-ZA"/>
        </w:rPr>
        <w:t xml:space="preserve">2) </w:t>
      </w:r>
      <w:r w:rsidRPr="00BE3DCD">
        <w:rPr>
          <w:rFonts w:ascii="GHEA Grapalat" w:hAnsi="GHEA Grapalat"/>
          <w:sz w:val="20"/>
          <w:szCs w:val="20"/>
        </w:rPr>
        <w:t>գնանշման</w:t>
      </w:r>
      <w:r w:rsidRPr="00BE3DCD">
        <w:rPr>
          <w:rFonts w:ascii="GHEA Grapalat" w:hAnsi="GHEA Grapalat"/>
          <w:sz w:val="20"/>
          <w:szCs w:val="20"/>
          <w:lang w:val="af-ZA"/>
        </w:rPr>
        <w:t xml:space="preserve"> </w:t>
      </w:r>
      <w:r w:rsidRPr="00BE3DCD">
        <w:rPr>
          <w:rFonts w:ascii="GHEA Grapalat" w:hAnsi="GHEA Grapalat"/>
          <w:sz w:val="20"/>
          <w:szCs w:val="20"/>
        </w:rPr>
        <w:t>հարցման</w:t>
      </w:r>
      <w:r w:rsidRPr="00BE3DCD">
        <w:rPr>
          <w:rFonts w:ascii="GHEA Grapalat" w:hAnsi="GHEA Grapalat" w:cs="Sylfaen"/>
          <w:sz w:val="20"/>
          <w:szCs w:val="20"/>
          <w:lang w:val="af-ZA"/>
        </w:rPr>
        <w:t xml:space="preserve"> </w:t>
      </w:r>
      <w:r w:rsidRPr="00BE3DCD">
        <w:rPr>
          <w:rFonts w:ascii="GHEA Grapalat" w:hAnsi="GHEA Grapalat" w:cs="Sylfaen"/>
          <w:sz w:val="20"/>
          <w:szCs w:val="20"/>
        </w:rPr>
        <w:t>ծածկագիրը</w:t>
      </w:r>
      <w:r w:rsidRPr="00BE3DCD">
        <w:rPr>
          <w:rFonts w:ascii="GHEA Grapalat" w:hAnsi="GHEA Grapalat"/>
          <w:sz w:val="20"/>
          <w:szCs w:val="20"/>
          <w:lang w:val="af-ZA"/>
        </w:rPr>
        <w:t>.</w:t>
      </w:r>
    </w:p>
    <w:p w:rsidR="009247B8" w:rsidRPr="00BE3DCD" w:rsidRDefault="009247B8" w:rsidP="009247B8">
      <w:pPr>
        <w:ind w:firstLine="720"/>
        <w:rPr>
          <w:rFonts w:ascii="GHEA Grapalat" w:hAnsi="GHEA Grapalat"/>
          <w:sz w:val="20"/>
          <w:szCs w:val="20"/>
          <w:lang w:val="af-ZA"/>
        </w:rPr>
      </w:pPr>
      <w:r w:rsidRPr="00BE3DCD">
        <w:rPr>
          <w:rFonts w:ascii="GHEA Grapalat" w:hAnsi="GHEA Grapalat"/>
          <w:sz w:val="20"/>
          <w:szCs w:val="20"/>
          <w:lang w:val="af-ZA"/>
        </w:rPr>
        <w:t>3) «</w:t>
      </w:r>
      <w:r w:rsidRPr="00BE3DCD">
        <w:rPr>
          <w:rFonts w:ascii="GHEA Grapalat" w:hAnsi="GHEA Grapalat" w:cs="Sylfaen"/>
          <w:sz w:val="20"/>
          <w:szCs w:val="20"/>
        </w:rPr>
        <w:t>չբացել</w:t>
      </w:r>
      <w:r w:rsidRPr="00BE3DCD">
        <w:rPr>
          <w:rFonts w:ascii="GHEA Grapalat" w:hAnsi="GHEA Grapalat"/>
          <w:sz w:val="20"/>
          <w:szCs w:val="20"/>
          <w:lang w:val="af-ZA"/>
        </w:rPr>
        <w:t xml:space="preserve"> </w:t>
      </w:r>
      <w:r w:rsidRPr="00BE3DCD">
        <w:rPr>
          <w:rFonts w:ascii="GHEA Grapalat" w:hAnsi="GHEA Grapalat" w:cs="Sylfaen"/>
          <w:sz w:val="20"/>
          <w:szCs w:val="20"/>
        </w:rPr>
        <w:t>մինչև</w:t>
      </w:r>
      <w:r w:rsidRPr="00BE3DCD">
        <w:rPr>
          <w:rFonts w:ascii="GHEA Grapalat" w:hAnsi="GHEA Grapalat"/>
          <w:sz w:val="20"/>
          <w:szCs w:val="20"/>
          <w:lang w:val="af-ZA"/>
        </w:rPr>
        <w:t xml:space="preserve"> </w:t>
      </w:r>
      <w:r w:rsidRPr="00BE3DCD">
        <w:rPr>
          <w:rFonts w:ascii="GHEA Grapalat" w:hAnsi="GHEA Grapalat" w:cs="Sylfaen"/>
          <w:sz w:val="20"/>
          <w:szCs w:val="20"/>
        </w:rPr>
        <w:t>հայտերի</w:t>
      </w:r>
      <w:r w:rsidRPr="00BE3DCD">
        <w:rPr>
          <w:rFonts w:ascii="GHEA Grapalat" w:hAnsi="GHEA Grapalat"/>
          <w:sz w:val="20"/>
          <w:szCs w:val="20"/>
          <w:lang w:val="af-ZA"/>
        </w:rPr>
        <w:t xml:space="preserve"> </w:t>
      </w:r>
      <w:r w:rsidRPr="00BE3DCD">
        <w:rPr>
          <w:rFonts w:ascii="GHEA Grapalat" w:hAnsi="GHEA Grapalat" w:cs="Sylfaen"/>
          <w:sz w:val="20"/>
          <w:szCs w:val="20"/>
        </w:rPr>
        <w:t>բացման</w:t>
      </w:r>
      <w:r w:rsidRPr="00BE3DCD">
        <w:rPr>
          <w:rFonts w:ascii="GHEA Grapalat" w:hAnsi="GHEA Grapalat"/>
          <w:sz w:val="20"/>
          <w:szCs w:val="20"/>
          <w:lang w:val="af-ZA"/>
        </w:rPr>
        <w:t xml:space="preserve"> </w:t>
      </w:r>
      <w:r w:rsidRPr="00BE3DCD">
        <w:rPr>
          <w:rFonts w:ascii="GHEA Grapalat" w:hAnsi="GHEA Grapalat" w:cs="Sylfaen"/>
          <w:sz w:val="20"/>
          <w:szCs w:val="20"/>
        </w:rPr>
        <w:t>նիստը</w:t>
      </w:r>
      <w:r w:rsidRPr="00BE3DCD">
        <w:rPr>
          <w:rFonts w:ascii="GHEA Grapalat" w:hAnsi="GHEA Grapalat"/>
          <w:sz w:val="20"/>
          <w:szCs w:val="20"/>
          <w:lang w:val="af-ZA"/>
        </w:rPr>
        <w:t xml:space="preserve">» </w:t>
      </w:r>
      <w:r w:rsidRPr="00BE3DCD">
        <w:rPr>
          <w:rFonts w:ascii="GHEA Grapalat" w:hAnsi="GHEA Grapalat" w:cs="Sylfaen"/>
          <w:sz w:val="20"/>
          <w:szCs w:val="20"/>
        </w:rPr>
        <w:t>բառերը</w:t>
      </w:r>
      <w:r w:rsidRPr="00BE3DCD">
        <w:rPr>
          <w:rFonts w:ascii="GHEA Grapalat" w:hAnsi="GHEA Grapalat"/>
          <w:sz w:val="20"/>
          <w:szCs w:val="20"/>
          <w:lang w:val="af-ZA"/>
        </w:rPr>
        <w:t>.</w:t>
      </w:r>
    </w:p>
    <w:p w:rsidR="009247B8" w:rsidRPr="00BE3DCD" w:rsidRDefault="009247B8" w:rsidP="009247B8">
      <w:pPr>
        <w:ind w:firstLine="720"/>
        <w:rPr>
          <w:rFonts w:ascii="GHEA Grapalat" w:hAnsi="GHEA Grapalat"/>
          <w:sz w:val="20"/>
          <w:szCs w:val="20"/>
          <w:lang w:val="af-ZA"/>
        </w:rPr>
      </w:pPr>
      <w:r w:rsidRPr="00BE3DCD">
        <w:rPr>
          <w:rFonts w:ascii="GHEA Grapalat" w:hAnsi="GHEA Grapalat"/>
          <w:sz w:val="20"/>
          <w:szCs w:val="20"/>
          <w:lang w:val="af-ZA"/>
        </w:rPr>
        <w:lastRenderedPageBreak/>
        <w:t xml:space="preserve">4) </w:t>
      </w:r>
      <w:r w:rsidRPr="00BE3DCD">
        <w:rPr>
          <w:rFonts w:ascii="GHEA Grapalat" w:hAnsi="GHEA Grapalat"/>
          <w:sz w:val="20"/>
          <w:szCs w:val="20"/>
        </w:rPr>
        <w:t>մ</w:t>
      </w:r>
      <w:r w:rsidRPr="00BE3DCD">
        <w:rPr>
          <w:rFonts w:ascii="GHEA Grapalat" w:hAnsi="GHEA Grapalat" w:cs="Sylfaen"/>
          <w:sz w:val="20"/>
          <w:szCs w:val="20"/>
        </w:rPr>
        <w:t>ասնակցի</w:t>
      </w:r>
      <w:r w:rsidRPr="00BE3DCD">
        <w:rPr>
          <w:rFonts w:ascii="GHEA Grapalat" w:hAnsi="GHEA Grapalat"/>
          <w:sz w:val="20"/>
          <w:szCs w:val="20"/>
          <w:lang w:val="af-ZA"/>
        </w:rPr>
        <w:t xml:space="preserve"> </w:t>
      </w:r>
      <w:r w:rsidRPr="00BE3DCD">
        <w:rPr>
          <w:rFonts w:ascii="GHEA Grapalat" w:hAnsi="GHEA Grapalat" w:cs="Sylfaen"/>
          <w:sz w:val="20"/>
          <w:szCs w:val="20"/>
        </w:rPr>
        <w:t>անվանումը</w:t>
      </w:r>
      <w:r w:rsidRPr="00BE3DCD">
        <w:rPr>
          <w:rFonts w:ascii="GHEA Grapalat" w:hAnsi="GHEA Grapalat"/>
          <w:sz w:val="20"/>
          <w:szCs w:val="20"/>
          <w:lang w:val="af-ZA"/>
        </w:rPr>
        <w:t xml:space="preserve"> (</w:t>
      </w:r>
      <w:r w:rsidRPr="00BE3DCD">
        <w:rPr>
          <w:rFonts w:ascii="GHEA Grapalat" w:hAnsi="GHEA Grapalat" w:cs="Sylfaen"/>
          <w:sz w:val="20"/>
          <w:szCs w:val="20"/>
        </w:rPr>
        <w:t>անունը</w:t>
      </w:r>
      <w:r w:rsidRPr="00BE3DCD">
        <w:rPr>
          <w:rFonts w:ascii="GHEA Grapalat" w:hAnsi="GHEA Grapalat"/>
          <w:sz w:val="20"/>
          <w:szCs w:val="20"/>
          <w:lang w:val="af-ZA"/>
        </w:rPr>
        <w:t xml:space="preserve">), </w:t>
      </w:r>
      <w:r w:rsidRPr="00BE3DCD">
        <w:rPr>
          <w:rFonts w:ascii="GHEA Grapalat" w:hAnsi="GHEA Grapalat" w:cs="Sylfaen"/>
          <w:sz w:val="20"/>
          <w:szCs w:val="20"/>
        </w:rPr>
        <w:t>գտնվելու</w:t>
      </w:r>
      <w:r w:rsidRPr="00BE3DCD">
        <w:rPr>
          <w:rFonts w:ascii="GHEA Grapalat" w:hAnsi="GHEA Grapalat"/>
          <w:sz w:val="20"/>
          <w:szCs w:val="20"/>
          <w:lang w:val="af-ZA"/>
        </w:rPr>
        <w:t xml:space="preserve"> </w:t>
      </w:r>
      <w:r w:rsidRPr="00BE3DCD">
        <w:rPr>
          <w:rFonts w:ascii="GHEA Grapalat" w:hAnsi="GHEA Grapalat" w:cs="Sylfaen"/>
          <w:sz w:val="20"/>
          <w:szCs w:val="20"/>
        </w:rPr>
        <w:t>վայրը</w:t>
      </w:r>
      <w:r w:rsidRPr="00BE3DCD">
        <w:rPr>
          <w:rFonts w:ascii="GHEA Grapalat" w:hAnsi="GHEA Grapalat"/>
          <w:sz w:val="20"/>
          <w:szCs w:val="20"/>
          <w:lang w:val="af-ZA"/>
        </w:rPr>
        <w:t xml:space="preserve"> </w:t>
      </w:r>
      <w:r w:rsidRPr="00BE3DCD">
        <w:rPr>
          <w:rFonts w:ascii="GHEA Grapalat" w:hAnsi="GHEA Grapalat" w:cs="Sylfaen"/>
          <w:sz w:val="20"/>
          <w:szCs w:val="20"/>
        </w:rPr>
        <w:t>և</w:t>
      </w:r>
      <w:r w:rsidRPr="00BE3DCD">
        <w:rPr>
          <w:rFonts w:ascii="GHEA Grapalat" w:hAnsi="GHEA Grapalat"/>
          <w:sz w:val="20"/>
          <w:szCs w:val="20"/>
          <w:lang w:val="af-ZA"/>
        </w:rPr>
        <w:t xml:space="preserve"> </w:t>
      </w:r>
      <w:r w:rsidRPr="00BE3DCD">
        <w:rPr>
          <w:rFonts w:ascii="GHEA Grapalat" w:hAnsi="GHEA Grapalat" w:cs="Sylfaen"/>
          <w:sz w:val="20"/>
          <w:szCs w:val="20"/>
        </w:rPr>
        <w:t>հեռախոսահամարը</w:t>
      </w:r>
      <w:r w:rsidRPr="00BE3DCD">
        <w:rPr>
          <w:rFonts w:ascii="GHEA Grapalat" w:hAnsi="GHEA Grapalat"/>
          <w:sz w:val="20"/>
          <w:szCs w:val="20"/>
          <w:lang w:val="af-ZA"/>
        </w:rPr>
        <w:t>:</w:t>
      </w:r>
    </w:p>
    <w:p w:rsidR="009247B8" w:rsidRPr="00BE3DCD" w:rsidRDefault="009247B8" w:rsidP="009247B8">
      <w:pPr>
        <w:ind w:firstLine="720"/>
        <w:jc w:val="both"/>
        <w:rPr>
          <w:rFonts w:ascii="GHEA Grapalat" w:hAnsi="GHEA Grapalat" w:cs="Sylfaen"/>
          <w:sz w:val="20"/>
          <w:szCs w:val="20"/>
          <w:lang w:val="af-ZA"/>
        </w:rPr>
      </w:pPr>
      <w:r w:rsidRPr="00BE3DCD">
        <w:rPr>
          <w:rFonts w:ascii="GHEA Grapalat" w:hAnsi="GHEA Grapalat" w:cs="Sylfaen"/>
          <w:sz w:val="20"/>
          <w:szCs w:val="20"/>
          <w:lang w:val="af-ZA"/>
        </w:rPr>
        <w:t xml:space="preserve">3.3 </w:t>
      </w:r>
      <w:r w:rsidRPr="00BE3DCD">
        <w:rPr>
          <w:rFonts w:ascii="GHEA Grapalat" w:hAnsi="GHEA Grapalat" w:cs="Sylfaen"/>
          <w:sz w:val="20"/>
          <w:szCs w:val="20"/>
        </w:rPr>
        <w:t>Սույն</w:t>
      </w:r>
      <w:r w:rsidRPr="00BE3DCD">
        <w:rPr>
          <w:rFonts w:ascii="GHEA Grapalat" w:hAnsi="GHEA Grapalat" w:cs="Sylfaen"/>
          <w:sz w:val="20"/>
          <w:szCs w:val="20"/>
          <w:lang w:val="af-ZA"/>
        </w:rPr>
        <w:t xml:space="preserve"> </w:t>
      </w:r>
      <w:r w:rsidRPr="00BE3DCD">
        <w:rPr>
          <w:rFonts w:ascii="GHEA Grapalat" w:hAnsi="GHEA Grapalat" w:cs="Sylfaen"/>
          <w:sz w:val="20"/>
          <w:szCs w:val="20"/>
        </w:rPr>
        <w:t>հրահանգի</w:t>
      </w:r>
      <w:r w:rsidRPr="00BE3DCD">
        <w:rPr>
          <w:rFonts w:ascii="GHEA Grapalat" w:hAnsi="GHEA Grapalat" w:cs="Sylfaen"/>
          <w:sz w:val="20"/>
          <w:szCs w:val="20"/>
          <w:lang w:val="af-ZA"/>
        </w:rPr>
        <w:t xml:space="preserve"> 3.1 </w:t>
      </w:r>
      <w:r w:rsidRPr="00BE3DCD">
        <w:rPr>
          <w:rFonts w:ascii="GHEA Grapalat" w:hAnsi="GHEA Grapalat" w:cs="Sylfaen"/>
          <w:sz w:val="20"/>
          <w:szCs w:val="20"/>
        </w:rPr>
        <w:t>և</w:t>
      </w:r>
      <w:r w:rsidRPr="00BE3DCD">
        <w:rPr>
          <w:rFonts w:ascii="GHEA Grapalat" w:hAnsi="GHEA Grapalat" w:cs="Sylfaen"/>
          <w:sz w:val="20"/>
          <w:szCs w:val="20"/>
          <w:lang w:val="af-ZA"/>
        </w:rPr>
        <w:t xml:space="preserve"> 3.2 </w:t>
      </w:r>
      <w:r w:rsidRPr="00BE3DCD">
        <w:rPr>
          <w:rFonts w:ascii="GHEA Grapalat" w:hAnsi="GHEA Grapalat" w:cs="Sylfaen"/>
          <w:sz w:val="20"/>
          <w:szCs w:val="20"/>
        </w:rPr>
        <w:t>կետերի</w:t>
      </w:r>
      <w:r w:rsidRPr="00BE3DCD">
        <w:rPr>
          <w:rFonts w:ascii="GHEA Grapalat" w:hAnsi="GHEA Grapalat" w:cs="Sylfaen"/>
          <w:sz w:val="20"/>
          <w:szCs w:val="20"/>
          <w:lang w:val="af-ZA"/>
        </w:rPr>
        <w:t xml:space="preserve"> </w:t>
      </w:r>
      <w:r w:rsidRPr="00BE3DCD">
        <w:rPr>
          <w:rFonts w:ascii="GHEA Grapalat" w:hAnsi="GHEA Grapalat" w:cs="Sylfaen"/>
          <w:sz w:val="20"/>
          <w:szCs w:val="20"/>
        </w:rPr>
        <w:t>պահանջներին</w:t>
      </w:r>
      <w:r w:rsidRPr="00BE3DCD">
        <w:rPr>
          <w:rFonts w:ascii="GHEA Grapalat" w:hAnsi="GHEA Grapalat" w:cs="Sylfaen"/>
          <w:sz w:val="20"/>
          <w:szCs w:val="20"/>
          <w:lang w:val="af-ZA"/>
        </w:rPr>
        <w:t xml:space="preserve"> </w:t>
      </w:r>
      <w:r w:rsidRPr="00BE3DCD">
        <w:rPr>
          <w:rFonts w:ascii="GHEA Grapalat" w:hAnsi="GHEA Grapalat" w:cs="Sylfaen"/>
          <w:sz w:val="20"/>
          <w:szCs w:val="20"/>
        </w:rPr>
        <w:t>չհամապատասխանող</w:t>
      </w:r>
      <w:r w:rsidRPr="00BE3DCD">
        <w:rPr>
          <w:rFonts w:ascii="GHEA Grapalat" w:hAnsi="GHEA Grapalat" w:cs="Sylfaen"/>
          <w:sz w:val="20"/>
          <w:szCs w:val="20"/>
          <w:lang w:val="af-ZA"/>
        </w:rPr>
        <w:t xml:space="preserve"> </w:t>
      </w:r>
      <w:r w:rsidRPr="00BE3DCD">
        <w:rPr>
          <w:rFonts w:ascii="GHEA Grapalat" w:hAnsi="GHEA Grapalat" w:cs="Sylfaen"/>
          <w:sz w:val="20"/>
          <w:szCs w:val="20"/>
        </w:rPr>
        <w:t>հայտերը</w:t>
      </w:r>
      <w:r w:rsidRPr="00BE3DCD">
        <w:rPr>
          <w:rFonts w:ascii="GHEA Grapalat" w:hAnsi="GHEA Grapalat" w:cs="Sylfaen"/>
          <w:sz w:val="20"/>
          <w:szCs w:val="20"/>
          <w:lang w:val="af-ZA"/>
        </w:rPr>
        <w:t xml:space="preserve">  </w:t>
      </w:r>
      <w:r w:rsidRPr="00BE3DCD">
        <w:rPr>
          <w:rFonts w:ascii="GHEA Grapalat" w:hAnsi="GHEA Grapalat" w:cs="Sylfaen"/>
          <w:sz w:val="20"/>
          <w:szCs w:val="20"/>
        </w:rPr>
        <w:t>հանձնաժողովը</w:t>
      </w:r>
      <w:r w:rsidRPr="00BE3DCD">
        <w:rPr>
          <w:rFonts w:ascii="GHEA Grapalat" w:hAnsi="GHEA Grapalat" w:cs="Sylfaen"/>
          <w:sz w:val="20"/>
          <w:szCs w:val="20"/>
          <w:lang w:val="af-ZA"/>
        </w:rPr>
        <w:t xml:space="preserve"> </w:t>
      </w:r>
      <w:r w:rsidRPr="00BE3DCD">
        <w:rPr>
          <w:rFonts w:ascii="GHEA Grapalat" w:hAnsi="GHEA Grapalat" w:cs="Sylfaen"/>
          <w:sz w:val="20"/>
          <w:szCs w:val="20"/>
        </w:rPr>
        <w:t>հայտերի</w:t>
      </w:r>
      <w:r w:rsidRPr="00BE3DCD">
        <w:rPr>
          <w:rFonts w:ascii="GHEA Grapalat" w:hAnsi="GHEA Grapalat" w:cs="Sylfaen"/>
          <w:sz w:val="20"/>
          <w:szCs w:val="20"/>
          <w:lang w:val="af-ZA"/>
        </w:rPr>
        <w:t xml:space="preserve"> </w:t>
      </w:r>
      <w:r w:rsidRPr="00BE3DCD">
        <w:rPr>
          <w:rFonts w:ascii="GHEA Grapalat" w:hAnsi="GHEA Grapalat" w:cs="Sylfaen"/>
          <w:sz w:val="20"/>
          <w:szCs w:val="20"/>
        </w:rPr>
        <w:t>բացման</w:t>
      </w:r>
      <w:r w:rsidRPr="00BE3DCD">
        <w:rPr>
          <w:rFonts w:ascii="GHEA Grapalat" w:hAnsi="GHEA Grapalat" w:cs="Sylfaen"/>
          <w:sz w:val="20"/>
          <w:szCs w:val="20"/>
          <w:lang w:val="af-ZA"/>
        </w:rPr>
        <w:t xml:space="preserve"> </w:t>
      </w:r>
      <w:r w:rsidRPr="00BE3DCD">
        <w:rPr>
          <w:rFonts w:ascii="GHEA Grapalat" w:hAnsi="GHEA Grapalat" w:cs="Sylfaen"/>
          <w:sz w:val="20"/>
          <w:szCs w:val="20"/>
        </w:rPr>
        <w:t>նիստում</w:t>
      </w:r>
      <w:r w:rsidRPr="00BE3DCD">
        <w:rPr>
          <w:rFonts w:ascii="GHEA Grapalat" w:hAnsi="GHEA Grapalat" w:cs="Sylfaen"/>
          <w:sz w:val="20"/>
          <w:szCs w:val="20"/>
          <w:lang w:val="af-ZA"/>
        </w:rPr>
        <w:t xml:space="preserve"> </w:t>
      </w:r>
      <w:r w:rsidRPr="00BE3DCD">
        <w:rPr>
          <w:rFonts w:ascii="GHEA Grapalat" w:hAnsi="GHEA Grapalat" w:cs="Sylfaen"/>
          <w:sz w:val="20"/>
          <w:szCs w:val="20"/>
        </w:rPr>
        <w:t>մերժում</w:t>
      </w:r>
      <w:r w:rsidRPr="00BE3DCD">
        <w:rPr>
          <w:rFonts w:ascii="GHEA Grapalat" w:hAnsi="GHEA Grapalat" w:cs="Sylfaen"/>
          <w:sz w:val="20"/>
          <w:szCs w:val="20"/>
          <w:lang w:val="af-ZA"/>
        </w:rPr>
        <w:t xml:space="preserve"> </w:t>
      </w:r>
      <w:r w:rsidRPr="00BE3DCD">
        <w:rPr>
          <w:rFonts w:ascii="GHEA Grapalat" w:hAnsi="GHEA Grapalat" w:cs="Sylfaen"/>
          <w:sz w:val="20"/>
          <w:szCs w:val="20"/>
        </w:rPr>
        <w:t>է</w:t>
      </w:r>
      <w:r w:rsidRPr="00BE3DCD">
        <w:rPr>
          <w:rFonts w:ascii="GHEA Grapalat" w:hAnsi="GHEA Grapalat" w:cs="Sylfaen"/>
          <w:sz w:val="20"/>
          <w:szCs w:val="20"/>
          <w:lang w:val="af-ZA"/>
        </w:rPr>
        <w:t xml:space="preserve"> </w:t>
      </w:r>
      <w:r w:rsidRPr="00BE3DCD">
        <w:rPr>
          <w:rFonts w:ascii="GHEA Grapalat" w:hAnsi="GHEA Grapalat" w:cs="Sylfaen"/>
          <w:sz w:val="20"/>
          <w:szCs w:val="20"/>
        </w:rPr>
        <w:t>և</w:t>
      </w:r>
      <w:r w:rsidRPr="00BE3DCD">
        <w:rPr>
          <w:rFonts w:ascii="GHEA Grapalat" w:hAnsi="GHEA Grapalat" w:cs="Sylfaen"/>
          <w:sz w:val="20"/>
          <w:szCs w:val="20"/>
          <w:lang w:val="af-ZA"/>
        </w:rPr>
        <w:t xml:space="preserve"> </w:t>
      </w:r>
      <w:r w:rsidRPr="00BE3DCD">
        <w:rPr>
          <w:rFonts w:ascii="GHEA Grapalat" w:hAnsi="GHEA Grapalat" w:cs="Sylfaen"/>
          <w:sz w:val="20"/>
          <w:szCs w:val="20"/>
        </w:rPr>
        <w:t>նույնությամբ</w:t>
      </w:r>
      <w:r w:rsidRPr="00BE3DCD">
        <w:rPr>
          <w:rFonts w:ascii="GHEA Grapalat" w:hAnsi="GHEA Grapalat" w:cs="Sylfaen"/>
          <w:sz w:val="20"/>
          <w:szCs w:val="20"/>
          <w:lang w:val="af-ZA"/>
        </w:rPr>
        <w:t xml:space="preserve"> </w:t>
      </w:r>
      <w:r w:rsidRPr="00BE3DCD">
        <w:rPr>
          <w:rFonts w:ascii="GHEA Grapalat" w:hAnsi="GHEA Grapalat" w:cs="Sylfaen"/>
          <w:sz w:val="20"/>
          <w:szCs w:val="20"/>
        </w:rPr>
        <w:t>վերադարձնում</w:t>
      </w:r>
      <w:r w:rsidRPr="00BE3DCD">
        <w:rPr>
          <w:rFonts w:ascii="GHEA Grapalat" w:hAnsi="GHEA Grapalat" w:cs="Sylfaen"/>
          <w:sz w:val="20"/>
          <w:szCs w:val="20"/>
          <w:lang w:val="af-ZA"/>
        </w:rPr>
        <w:t xml:space="preserve"> </w:t>
      </w:r>
      <w:r w:rsidRPr="00BE3DCD">
        <w:rPr>
          <w:rFonts w:ascii="GHEA Grapalat" w:hAnsi="GHEA Grapalat" w:cs="Sylfaen"/>
          <w:sz w:val="20"/>
          <w:szCs w:val="20"/>
        </w:rPr>
        <w:t>ներկայացնողին</w:t>
      </w:r>
      <w:r w:rsidRPr="00BE3DCD">
        <w:rPr>
          <w:rFonts w:ascii="GHEA Grapalat" w:hAnsi="GHEA Grapalat" w:cs="Sylfaen"/>
          <w:sz w:val="20"/>
          <w:szCs w:val="20"/>
          <w:lang w:val="af-ZA"/>
        </w:rPr>
        <w:t>:</w:t>
      </w:r>
    </w:p>
    <w:p w:rsidR="00E74BF6" w:rsidRPr="00BE3DCD" w:rsidRDefault="00E74BF6" w:rsidP="00EF3662">
      <w:pPr>
        <w:pStyle w:val="norm"/>
        <w:spacing w:line="240" w:lineRule="auto"/>
        <w:ind w:firstLine="284"/>
        <w:jc w:val="right"/>
        <w:rPr>
          <w:rFonts w:ascii="GHEA Grapalat" w:hAnsi="GHEA Grapalat" w:cs="Sylfaen"/>
          <w:b/>
          <w:sz w:val="20"/>
          <w:lang w:val="es-ES"/>
        </w:rPr>
      </w:pPr>
    </w:p>
    <w:p w:rsidR="00E74BF6" w:rsidRPr="00BE3DCD" w:rsidRDefault="00E74BF6" w:rsidP="00EF3662">
      <w:pPr>
        <w:pStyle w:val="norm"/>
        <w:spacing w:line="240" w:lineRule="auto"/>
        <w:ind w:firstLine="284"/>
        <w:jc w:val="right"/>
        <w:rPr>
          <w:rFonts w:ascii="GHEA Grapalat" w:hAnsi="GHEA Grapalat" w:cs="Sylfaen"/>
          <w:b/>
          <w:sz w:val="20"/>
          <w:lang w:val="es-ES"/>
        </w:rPr>
      </w:pPr>
    </w:p>
    <w:p w:rsidR="00E74BF6" w:rsidRPr="00BE3DCD" w:rsidRDefault="00E74BF6" w:rsidP="00EF3662">
      <w:pPr>
        <w:pStyle w:val="norm"/>
        <w:spacing w:line="240" w:lineRule="auto"/>
        <w:ind w:firstLine="284"/>
        <w:jc w:val="right"/>
        <w:rPr>
          <w:rFonts w:ascii="GHEA Grapalat" w:hAnsi="GHEA Grapalat" w:cs="Sylfaen"/>
          <w:b/>
          <w:sz w:val="20"/>
          <w:lang w:val="es-ES"/>
        </w:rPr>
      </w:pPr>
    </w:p>
    <w:p w:rsidR="00E74BF6" w:rsidRPr="00BE3DCD" w:rsidRDefault="006C3873" w:rsidP="00EF3662">
      <w:pPr>
        <w:pStyle w:val="norm"/>
        <w:spacing w:line="240" w:lineRule="auto"/>
        <w:ind w:firstLine="284"/>
        <w:jc w:val="right"/>
        <w:rPr>
          <w:rFonts w:ascii="GHEA Grapalat" w:hAnsi="GHEA Grapalat" w:cs="Sylfaen"/>
          <w:b/>
          <w:sz w:val="20"/>
          <w:lang w:val="es-ES"/>
        </w:rPr>
      </w:pPr>
      <w:r w:rsidRPr="00BE3DCD">
        <w:rPr>
          <w:rFonts w:ascii="GHEA Grapalat" w:hAnsi="GHEA Grapalat" w:cs="Sylfaen"/>
          <w:b/>
          <w:sz w:val="20"/>
          <w:lang w:val="es-ES"/>
        </w:rPr>
        <w:br w:type="page"/>
      </w:r>
      <w:r w:rsidR="00DA0240" w:rsidRPr="00BE3DCD">
        <w:rPr>
          <w:rFonts w:ascii="GHEA Grapalat" w:hAnsi="GHEA Grapalat" w:cs="Sylfaen"/>
          <w:b/>
          <w:sz w:val="20"/>
          <w:lang w:val="es-ES"/>
        </w:rPr>
        <w:lastRenderedPageBreak/>
        <w:tab/>
      </w:r>
    </w:p>
    <w:p w:rsidR="00E74BF6" w:rsidRPr="00BE3DCD" w:rsidRDefault="00E74BF6" w:rsidP="00EF3662">
      <w:pPr>
        <w:pStyle w:val="norm"/>
        <w:spacing w:line="240" w:lineRule="auto"/>
        <w:ind w:firstLine="284"/>
        <w:jc w:val="right"/>
        <w:rPr>
          <w:rFonts w:ascii="GHEA Grapalat" w:hAnsi="GHEA Grapalat" w:cs="Sylfaen"/>
          <w:b/>
          <w:sz w:val="20"/>
          <w:lang w:val="es-ES"/>
        </w:rPr>
      </w:pPr>
    </w:p>
    <w:p w:rsidR="00B2572B" w:rsidRPr="00BE3DCD" w:rsidRDefault="00B2572B" w:rsidP="00EF3662">
      <w:pPr>
        <w:pStyle w:val="norm"/>
        <w:spacing w:line="240" w:lineRule="auto"/>
        <w:ind w:firstLine="284"/>
        <w:jc w:val="right"/>
        <w:rPr>
          <w:rFonts w:ascii="GHEA Grapalat" w:hAnsi="GHEA Grapalat" w:cs="Arial"/>
          <w:b/>
          <w:sz w:val="20"/>
          <w:lang w:val="es-ES"/>
        </w:rPr>
      </w:pPr>
      <w:r w:rsidRPr="00BE3DCD">
        <w:rPr>
          <w:rFonts w:ascii="GHEA Grapalat" w:hAnsi="GHEA Grapalat" w:cs="Sylfaen"/>
          <w:b/>
          <w:sz w:val="20"/>
          <w:lang w:val="es-ES"/>
        </w:rPr>
        <w:t>Հավելված</w:t>
      </w:r>
      <w:r w:rsidRPr="00BE3DCD">
        <w:rPr>
          <w:rFonts w:ascii="GHEA Grapalat" w:hAnsi="GHEA Grapalat" w:cs="Arial"/>
          <w:b/>
          <w:sz w:val="20"/>
          <w:lang w:val="es-ES"/>
        </w:rPr>
        <w:t xml:space="preserve">  N 1</w:t>
      </w:r>
    </w:p>
    <w:p w:rsidR="00597D96" w:rsidRPr="00BE3DCD" w:rsidRDefault="00AA7B72">
      <w:pPr>
        <w:pStyle w:val="31"/>
        <w:spacing w:line="240" w:lineRule="auto"/>
        <w:jc w:val="right"/>
        <w:rPr>
          <w:rFonts w:ascii="GHEA Grapalat" w:hAnsi="GHEA Grapalat" w:cs="Arial"/>
          <w:b/>
          <w:lang w:val="es-ES"/>
        </w:rPr>
      </w:pPr>
      <w:r w:rsidRPr="00BE3DCD">
        <w:rPr>
          <w:rFonts w:ascii="GHEA Grapalat" w:hAnsi="GHEA Grapalat"/>
          <w:sz w:val="24"/>
          <w:szCs w:val="24"/>
          <w:lang w:val="af-ZA"/>
        </w:rPr>
        <w:t>«</w:t>
      </w:r>
      <w:r w:rsidR="00802B76">
        <w:rPr>
          <w:rFonts w:ascii="GHEA Grapalat" w:hAnsi="GHEA Grapalat"/>
          <w:b/>
          <w:lang w:val="es-ES"/>
        </w:rPr>
        <w:t>Թ16ՊՈԼ-ԳՀԱՊՁԲ-20/05</w:t>
      </w:r>
      <w:r w:rsidRPr="00BE3DCD">
        <w:rPr>
          <w:rFonts w:ascii="GHEA Grapalat" w:hAnsi="GHEA Grapalat"/>
          <w:sz w:val="24"/>
          <w:szCs w:val="24"/>
          <w:lang w:val="af-ZA"/>
        </w:rPr>
        <w:t>»</w:t>
      </w:r>
      <w:r w:rsidRPr="00BE3DCD">
        <w:rPr>
          <w:rFonts w:ascii="GHEA Grapalat" w:hAnsi="GHEA Grapalat"/>
          <w:b/>
          <w:lang w:val="es-ES"/>
        </w:rPr>
        <w:t xml:space="preserve">  </w:t>
      </w:r>
      <w:r w:rsidRPr="00BE3DCD">
        <w:rPr>
          <w:rFonts w:ascii="GHEA Grapalat" w:hAnsi="GHEA Grapalat" w:cs="Sylfaen"/>
          <w:b/>
          <w:lang w:val="es-ES"/>
        </w:rPr>
        <w:t>ծածկագրով</w:t>
      </w:r>
    </w:p>
    <w:p w:rsidR="00597D96" w:rsidRPr="00BE3DCD" w:rsidRDefault="00AA7B72">
      <w:pPr>
        <w:pStyle w:val="31"/>
        <w:spacing w:line="240" w:lineRule="auto"/>
        <w:jc w:val="right"/>
        <w:rPr>
          <w:rFonts w:ascii="GHEA Grapalat" w:hAnsi="GHEA Grapalat" w:cs="Arial"/>
          <w:b/>
          <w:lang w:val="es-ES"/>
        </w:rPr>
      </w:pPr>
      <w:r w:rsidRPr="00BE3DCD">
        <w:rPr>
          <w:rFonts w:ascii="GHEA Grapalat" w:hAnsi="GHEA Grapalat" w:cs="Sylfaen"/>
          <w:b/>
          <w:lang w:val="es-ES"/>
        </w:rPr>
        <w:t>Գնանշման հարցման</w:t>
      </w:r>
      <w:r w:rsidRPr="00BE3DCD">
        <w:rPr>
          <w:rFonts w:ascii="GHEA Grapalat" w:hAnsi="GHEA Grapalat" w:cs="Arial"/>
          <w:b/>
          <w:lang w:val="es-ES"/>
        </w:rPr>
        <w:t xml:space="preserve"> </w:t>
      </w:r>
      <w:r w:rsidRPr="00BE3DCD">
        <w:rPr>
          <w:rFonts w:ascii="GHEA Grapalat" w:hAnsi="GHEA Grapalat" w:cs="Sylfaen"/>
          <w:b/>
          <w:lang w:val="es-ES"/>
        </w:rPr>
        <w:t>հրավերի</w:t>
      </w:r>
    </w:p>
    <w:p w:rsidR="00597D96" w:rsidRPr="00BE3DCD" w:rsidRDefault="00597D96">
      <w:pPr>
        <w:jc w:val="center"/>
        <w:rPr>
          <w:rFonts w:ascii="GHEA Grapalat" w:hAnsi="GHEA Grapalat" w:cs="Sylfaen"/>
          <w:b/>
          <w:lang w:val="es-ES"/>
        </w:rPr>
      </w:pPr>
    </w:p>
    <w:p w:rsidR="00B2572B" w:rsidRPr="00BE3DCD" w:rsidRDefault="00B2572B" w:rsidP="00EF3662">
      <w:pPr>
        <w:jc w:val="center"/>
        <w:rPr>
          <w:rFonts w:ascii="GHEA Grapalat" w:hAnsi="GHEA Grapalat" w:cs="Sylfaen"/>
          <w:b/>
          <w:lang w:val="es-ES"/>
        </w:rPr>
      </w:pPr>
    </w:p>
    <w:p w:rsidR="00B2572B" w:rsidRPr="00BE3DCD" w:rsidRDefault="00B2572B" w:rsidP="00EF3662">
      <w:pPr>
        <w:jc w:val="center"/>
        <w:rPr>
          <w:rFonts w:ascii="GHEA Grapalat" w:hAnsi="GHEA Grapalat" w:cs="Arial"/>
          <w:b/>
          <w:lang w:val="es-ES"/>
        </w:rPr>
      </w:pPr>
      <w:r w:rsidRPr="00BE3DCD">
        <w:rPr>
          <w:rFonts w:ascii="GHEA Grapalat" w:hAnsi="GHEA Grapalat" w:cs="Sylfaen"/>
          <w:b/>
          <w:lang w:val="es-ES"/>
        </w:rPr>
        <w:t>ԴԻՄՈՒՄ</w:t>
      </w:r>
      <w:r w:rsidR="006C3873" w:rsidRPr="00BE3DCD">
        <w:rPr>
          <w:rFonts w:ascii="GHEA Grapalat" w:hAnsi="GHEA Grapalat" w:cs="Sylfaen"/>
          <w:b/>
          <w:lang w:val="es-ES"/>
        </w:rPr>
        <w:t>ՀԱՅՏԱՐԱՐՈՒԹՅՈՒՆ</w:t>
      </w:r>
    </w:p>
    <w:p w:rsidR="00B2572B" w:rsidRPr="00BE3DCD" w:rsidRDefault="00480C3C" w:rsidP="00EF3662">
      <w:pPr>
        <w:pStyle w:val="6"/>
        <w:jc w:val="center"/>
        <w:rPr>
          <w:rFonts w:ascii="GHEA Grapalat" w:hAnsi="GHEA Grapalat" w:cs="Arial"/>
          <w:color w:val="auto"/>
          <w:sz w:val="24"/>
          <w:szCs w:val="24"/>
          <w:lang w:val="es-ES"/>
        </w:rPr>
      </w:pPr>
      <w:r w:rsidRPr="00BE3DCD">
        <w:rPr>
          <w:rFonts w:ascii="GHEA Grapalat" w:hAnsi="GHEA Grapalat" w:cs="Sylfaen"/>
          <w:color w:val="auto"/>
          <w:sz w:val="24"/>
          <w:szCs w:val="24"/>
          <w:lang w:val="es-ES"/>
        </w:rPr>
        <w:t>Գնանշման հարցման</w:t>
      </w:r>
      <w:r w:rsidR="00B2572B" w:rsidRPr="00BE3DCD">
        <w:rPr>
          <w:rFonts w:ascii="GHEA Grapalat" w:hAnsi="GHEA Grapalat" w:cs="Sylfaen"/>
          <w:color w:val="auto"/>
          <w:sz w:val="24"/>
          <w:szCs w:val="24"/>
          <w:lang w:val="es-ES"/>
        </w:rPr>
        <w:t>ն մասնակցելու</w:t>
      </w:r>
      <w:r w:rsidR="00B2572B" w:rsidRPr="00BE3DCD">
        <w:rPr>
          <w:rFonts w:ascii="GHEA Grapalat" w:hAnsi="GHEA Grapalat" w:cs="Arial"/>
          <w:color w:val="auto"/>
          <w:sz w:val="24"/>
          <w:szCs w:val="24"/>
          <w:lang w:val="es-ES"/>
        </w:rPr>
        <w:t xml:space="preserve">  </w:t>
      </w:r>
    </w:p>
    <w:p w:rsidR="00B2572B" w:rsidRPr="00BE3DCD" w:rsidRDefault="00B2572B" w:rsidP="00EF3662">
      <w:pPr>
        <w:rPr>
          <w:lang w:val="es-ES" w:eastAsia="ru-RU"/>
        </w:rPr>
      </w:pPr>
    </w:p>
    <w:p w:rsidR="00B2572B" w:rsidRPr="00BE3DCD" w:rsidRDefault="00B2572B" w:rsidP="00EF3662">
      <w:pPr>
        <w:jc w:val="both"/>
        <w:rPr>
          <w:rFonts w:ascii="GHEA Grapalat" w:hAnsi="GHEA Grapalat" w:cs="Arial"/>
          <w:sz w:val="20"/>
          <w:szCs w:val="20"/>
          <w:lang w:val="es-ES"/>
        </w:rPr>
      </w:pPr>
      <w:r w:rsidRPr="00BE3DCD">
        <w:rPr>
          <w:rFonts w:ascii="GHEA Grapalat" w:hAnsi="GHEA Grapalat"/>
          <w:sz w:val="22"/>
          <w:szCs w:val="22"/>
          <w:u w:val="single"/>
          <w:lang w:val="es-ES"/>
        </w:rPr>
        <w:t xml:space="preserve">                                                             </w:t>
      </w:r>
      <w:r w:rsidRPr="00BE3DCD">
        <w:rPr>
          <w:rFonts w:ascii="GHEA Grapalat" w:hAnsi="GHEA Grapalat"/>
          <w:sz w:val="22"/>
          <w:szCs w:val="22"/>
          <w:u w:val="single"/>
          <w:lang w:val="es-ES"/>
        </w:rPr>
        <w:tab/>
      </w:r>
      <w:r w:rsidRPr="00BE3DCD">
        <w:rPr>
          <w:rFonts w:ascii="GHEA Grapalat" w:hAnsi="GHEA Grapalat"/>
          <w:sz w:val="22"/>
          <w:szCs w:val="22"/>
          <w:u w:val="single"/>
          <w:lang w:val="es-ES"/>
        </w:rPr>
        <w:tab/>
        <w:t xml:space="preserve">       </w:t>
      </w:r>
      <w:r w:rsidRPr="00BE3DCD">
        <w:rPr>
          <w:rFonts w:ascii="GHEA Grapalat" w:hAnsi="GHEA Grapalat"/>
          <w:sz w:val="22"/>
          <w:szCs w:val="22"/>
          <w:lang w:val="es-ES"/>
        </w:rPr>
        <w:t xml:space="preserve"> </w:t>
      </w:r>
      <w:r w:rsidRPr="00BE3DCD">
        <w:rPr>
          <w:rFonts w:ascii="GHEA Grapalat" w:hAnsi="GHEA Grapalat" w:cs="Sylfaen"/>
          <w:sz w:val="20"/>
          <w:szCs w:val="20"/>
          <w:lang w:val="es-ES"/>
        </w:rPr>
        <w:t>հայտնում</w:t>
      </w:r>
      <w:r w:rsidRPr="00BE3DCD">
        <w:rPr>
          <w:rFonts w:ascii="GHEA Grapalat" w:hAnsi="GHEA Grapalat" w:cs="Arial"/>
          <w:sz w:val="20"/>
          <w:szCs w:val="20"/>
          <w:lang w:val="es-ES"/>
        </w:rPr>
        <w:t xml:space="preserve"> </w:t>
      </w:r>
      <w:r w:rsidRPr="00BE3DCD">
        <w:rPr>
          <w:rFonts w:ascii="GHEA Grapalat" w:hAnsi="GHEA Grapalat" w:cs="Sylfaen"/>
          <w:sz w:val="20"/>
          <w:szCs w:val="20"/>
          <w:lang w:val="es-ES"/>
        </w:rPr>
        <w:t>է</w:t>
      </w:r>
      <w:r w:rsidRPr="00BE3DCD">
        <w:rPr>
          <w:rFonts w:ascii="GHEA Grapalat" w:hAnsi="GHEA Grapalat" w:cs="Arial"/>
          <w:sz w:val="20"/>
          <w:szCs w:val="20"/>
          <w:lang w:val="es-ES"/>
        </w:rPr>
        <w:t xml:space="preserve">, </w:t>
      </w:r>
      <w:r w:rsidRPr="00BE3DCD">
        <w:rPr>
          <w:rFonts w:ascii="GHEA Grapalat" w:hAnsi="GHEA Grapalat" w:cs="Sylfaen"/>
          <w:sz w:val="20"/>
          <w:szCs w:val="20"/>
          <w:lang w:val="es-ES"/>
        </w:rPr>
        <w:t>որ</w:t>
      </w:r>
      <w:r w:rsidRPr="00BE3DCD">
        <w:rPr>
          <w:rFonts w:ascii="GHEA Grapalat" w:hAnsi="GHEA Grapalat" w:cs="Arial"/>
          <w:sz w:val="20"/>
          <w:szCs w:val="20"/>
          <w:lang w:val="es-ES"/>
        </w:rPr>
        <w:t xml:space="preserve"> </w:t>
      </w:r>
      <w:r w:rsidRPr="00BE3DCD">
        <w:rPr>
          <w:rFonts w:ascii="GHEA Grapalat" w:hAnsi="GHEA Grapalat" w:cs="Sylfaen"/>
          <w:sz w:val="20"/>
          <w:szCs w:val="20"/>
          <w:lang w:val="es-ES"/>
        </w:rPr>
        <w:t>ցանկություն</w:t>
      </w:r>
      <w:r w:rsidRPr="00BE3DCD">
        <w:rPr>
          <w:rFonts w:ascii="GHEA Grapalat" w:hAnsi="GHEA Grapalat" w:cs="Arial"/>
          <w:sz w:val="20"/>
          <w:szCs w:val="20"/>
          <w:lang w:val="es-ES"/>
        </w:rPr>
        <w:t xml:space="preserve"> </w:t>
      </w:r>
      <w:r w:rsidRPr="00BE3DCD">
        <w:rPr>
          <w:rFonts w:ascii="GHEA Grapalat" w:hAnsi="GHEA Grapalat" w:cs="Sylfaen"/>
          <w:sz w:val="20"/>
          <w:szCs w:val="20"/>
          <w:lang w:val="es-ES"/>
        </w:rPr>
        <w:t>ունի</w:t>
      </w:r>
      <w:r w:rsidRPr="00BE3DCD">
        <w:rPr>
          <w:rFonts w:ascii="GHEA Grapalat" w:hAnsi="GHEA Grapalat" w:cs="Arial"/>
          <w:sz w:val="20"/>
          <w:szCs w:val="20"/>
          <w:lang w:val="es-ES"/>
        </w:rPr>
        <w:t xml:space="preserve"> </w:t>
      </w:r>
      <w:r w:rsidRPr="00BE3DCD">
        <w:rPr>
          <w:rFonts w:ascii="GHEA Grapalat" w:hAnsi="GHEA Grapalat" w:cs="Sylfaen"/>
          <w:sz w:val="20"/>
          <w:szCs w:val="20"/>
          <w:lang w:val="es-ES"/>
        </w:rPr>
        <w:t>մասնակցել</w:t>
      </w:r>
    </w:p>
    <w:p w:rsidR="00B2572B" w:rsidRPr="00BE3DCD" w:rsidRDefault="00B2572B" w:rsidP="00EF3662">
      <w:pPr>
        <w:jc w:val="both"/>
        <w:rPr>
          <w:rFonts w:ascii="GHEA Grapalat" w:hAnsi="GHEA Grapalat"/>
          <w:sz w:val="22"/>
          <w:szCs w:val="22"/>
          <w:vertAlign w:val="superscript"/>
          <w:lang w:val="es-ES"/>
        </w:rPr>
      </w:pPr>
      <w:r w:rsidRPr="00BE3DCD">
        <w:rPr>
          <w:rFonts w:ascii="GHEA Grapalat" w:hAnsi="GHEA Grapalat"/>
          <w:vertAlign w:val="superscript"/>
          <w:lang w:val="es-ES"/>
        </w:rPr>
        <w:t xml:space="preserve">               </w:t>
      </w:r>
      <w:r w:rsidRPr="00BE3DCD">
        <w:rPr>
          <w:rFonts w:ascii="GHEA Grapalat" w:hAnsi="GHEA Grapalat"/>
          <w:lang w:val="es-ES"/>
        </w:rPr>
        <w:t xml:space="preserve">            </w:t>
      </w:r>
      <w:r w:rsidRPr="00BE3DCD">
        <w:rPr>
          <w:rFonts w:ascii="GHEA Grapalat" w:hAnsi="GHEA Grapalat" w:cs="Sylfaen"/>
          <w:vertAlign w:val="superscript"/>
          <w:lang w:val="es-ES"/>
        </w:rPr>
        <w:t>մասնակցի</w:t>
      </w:r>
      <w:r w:rsidRPr="00BE3DCD">
        <w:rPr>
          <w:rFonts w:ascii="GHEA Grapalat" w:hAnsi="GHEA Grapalat" w:cs="Arial"/>
          <w:vertAlign w:val="superscript"/>
          <w:lang w:val="es-ES"/>
        </w:rPr>
        <w:t xml:space="preserve"> </w:t>
      </w:r>
      <w:r w:rsidRPr="00BE3DCD">
        <w:rPr>
          <w:rFonts w:ascii="GHEA Grapalat" w:hAnsi="GHEA Grapalat" w:cs="Sylfaen"/>
          <w:vertAlign w:val="superscript"/>
          <w:lang w:val="es-ES"/>
        </w:rPr>
        <w:t>անվանումը</w:t>
      </w:r>
      <w:r w:rsidRPr="00BE3DCD">
        <w:rPr>
          <w:rFonts w:ascii="GHEA Grapalat" w:hAnsi="GHEA Grapalat" w:cs="Arial"/>
          <w:vertAlign w:val="superscript"/>
          <w:lang w:val="es-ES"/>
        </w:rPr>
        <w:t xml:space="preserve"> </w:t>
      </w:r>
    </w:p>
    <w:p w:rsidR="00B2572B" w:rsidRPr="00BE3DCD" w:rsidRDefault="00B2572B" w:rsidP="00EF3662">
      <w:pPr>
        <w:jc w:val="both"/>
        <w:rPr>
          <w:rFonts w:ascii="GHEA Grapalat" w:hAnsi="GHEA Grapalat"/>
          <w:sz w:val="22"/>
          <w:szCs w:val="22"/>
          <w:u w:val="single"/>
          <w:lang w:val="es-ES"/>
        </w:rPr>
      </w:pPr>
      <w:r w:rsidRPr="00BE3DCD">
        <w:rPr>
          <w:rFonts w:ascii="GHEA Grapalat" w:hAnsi="GHEA Grapalat"/>
          <w:sz w:val="22"/>
          <w:szCs w:val="22"/>
          <w:u w:val="single"/>
          <w:lang w:val="es-ES"/>
        </w:rPr>
        <w:tab/>
      </w:r>
      <w:r w:rsidRPr="00BE3DCD">
        <w:rPr>
          <w:rFonts w:ascii="GHEA Grapalat" w:hAnsi="GHEA Grapalat"/>
          <w:sz w:val="22"/>
          <w:szCs w:val="22"/>
          <w:u w:val="single"/>
          <w:lang w:val="es-ES"/>
        </w:rPr>
        <w:tab/>
      </w:r>
      <w:r w:rsidRPr="00BE3DCD">
        <w:rPr>
          <w:rFonts w:ascii="GHEA Grapalat" w:hAnsi="GHEA Grapalat"/>
          <w:sz w:val="22"/>
          <w:szCs w:val="22"/>
          <w:u w:val="single"/>
          <w:lang w:val="es-ES"/>
        </w:rPr>
        <w:tab/>
      </w:r>
      <w:r w:rsidRPr="00BE3DCD">
        <w:rPr>
          <w:rFonts w:ascii="GHEA Grapalat" w:hAnsi="GHEA Grapalat"/>
          <w:sz w:val="22"/>
          <w:szCs w:val="22"/>
          <w:u w:val="single"/>
          <w:lang w:val="es-ES"/>
        </w:rPr>
        <w:tab/>
      </w:r>
      <w:r w:rsidRPr="00BE3DCD">
        <w:rPr>
          <w:rFonts w:ascii="GHEA Grapalat" w:hAnsi="GHEA Grapalat"/>
          <w:sz w:val="22"/>
          <w:szCs w:val="22"/>
          <w:u w:val="single"/>
          <w:lang w:val="es-ES"/>
        </w:rPr>
        <w:tab/>
      </w:r>
      <w:r w:rsidRPr="00BE3DCD">
        <w:rPr>
          <w:rFonts w:ascii="GHEA Grapalat" w:hAnsi="GHEA Grapalat"/>
          <w:sz w:val="22"/>
          <w:szCs w:val="22"/>
          <w:u w:val="single"/>
          <w:lang w:val="es-ES"/>
        </w:rPr>
        <w:tab/>
      </w:r>
      <w:r w:rsidRPr="00BE3DCD">
        <w:rPr>
          <w:rFonts w:ascii="GHEA Grapalat" w:hAnsi="GHEA Grapalat"/>
          <w:sz w:val="22"/>
          <w:szCs w:val="22"/>
          <w:lang w:val="es-ES"/>
        </w:rPr>
        <w:t>-</w:t>
      </w:r>
      <w:r w:rsidRPr="00BE3DCD">
        <w:rPr>
          <w:rFonts w:ascii="GHEA Grapalat" w:hAnsi="GHEA Grapalat" w:cs="Sylfaen"/>
          <w:sz w:val="20"/>
          <w:szCs w:val="20"/>
          <w:lang w:val="es-ES"/>
        </w:rPr>
        <w:t>ի կողմից</w:t>
      </w:r>
      <w:r w:rsidRPr="00BE3DCD">
        <w:rPr>
          <w:rFonts w:ascii="GHEA Grapalat" w:hAnsi="GHEA Grapalat"/>
          <w:sz w:val="22"/>
          <w:szCs w:val="22"/>
          <w:u w:val="single"/>
          <w:lang w:val="es-ES"/>
        </w:rPr>
        <w:t xml:space="preserve"> </w:t>
      </w:r>
      <w:r w:rsidRPr="00BE3DCD">
        <w:rPr>
          <w:rFonts w:ascii="GHEA Grapalat" w:hAnsi="GHEA Grapalat"/>
          <w:lang w:val="es-ES"/>
        </w:rPr>
        <w:t>«</w:t>
      </w:r>
      <w:r w:rsidR="00802B76">
        <w:rPr>
          <w:rFonts w:ascii="GHEA Grapalat" w:hAnsi="GHEA Grapalat"/>
          <w:sz w:val="20"/>
          <w:szCs w:val="20"/>
          <w:lang w:val="es-ES"/>
        </w:rPr>
        <w:t>Թ16ՊՈԼ-ԳՀԱՊՁԲ-20/05</w:t>
      </w:r>
      <w:r w:rsidRPr="00BE3DCD">
        <w:rPr>
          <w:rFonts w:ascii="GHEA Grapalat" w:hAnsi="GHEA Grapalat"/>
          <w:lang w:val="es-ES"/>
        </w:rPr>
        <w:t>»</w:t>
      </w:r>
      <w:r w:rsidRPr="00BE3DCD">
        <w:rPr>
          <w:rFonts w:ascii="GHEA Grapalat" w:hAnsi="GHEA Grapalat"/>
          <w:sz w:val="20"/>
          <w:szCs w:val="20"/>
          <w:lang w:val="es-ES"/>
        </w:rPr>
        <w:t xml:space="preserve"> </w:t>
      </w:r>
      <w:r w:rsidRPr="00BE3DCD">
        <w:rPr>
          <w:rFonts w:ascii="GHEA Grapalat" w:hAnsi="GHEA Grapalat" w:cs="Sylfaen"/>
          <w:sz w:val="20"/>
          <w:szCs w:val="20"/>
          <w:lang w:val="es-ES"/>
        </w:rPr>
        <w:t>ծածկագրով հայտարարված</w:t>
      </w:r>
    </w:p>
    <w:p w:rsidR="00B2572B" w:rsidRPr="00BE3DCD" w:rsidRDefault="00B2572B" w:rsidP="00EF3662">
      <w:pPr>
        <w:jc w:val="both"/>
        <w:rPr>
          <w:rFonts w:ascii="GHEA Grapalat" w:hAnsi="GHEA Grapalat" w:cs="Sylfaen"/>
          <w:vertAlign w:val="superscript"/>
          <w:lang w:val="es-ES"/>
        </w:rPr>
      </w:pPr>
      <w:r w:rsidRPr="00BE3DCD">
        <w:rPr>
          <w:rFonts w:ascii="GHEA Grapalat" w:hAnsi="GHEA Grapalat" w:cs="Sylfaen"/>
          <w:vertAlign w:val="superscript"/>
          <w:lang w:val="es-ES"/>
        </w:rPr>
        <w:t xml:space="preserve">                       </w:t>
      </w:r>
      <w:r w:rsidR="00476A47" w:rsidRPr="00BE3DCD">
        <w:rPr>
          <w:rFonts w:ascii="GHEA Grapalat" w:hAnsi="GHEA Grapalat" w:cs="Sylfaen"/>
          <w:vertAlign w:val="superscript"/>
          <w:lang w:val="es-ES"/>
        </w:rPr>
        <w:t>պ</w:t>
      </w:r>
      <w:r w:rsidRPr="00BE3DCD">
        <w:rPr>
          <w:rFonts w:ascii="GHEA Grapalat" w:hAnsi="GHEA Grapalat" w:cs="Sylfaen"/>
          <w:vertAlign w:val="superscript"/>
          <w:lang w:val="es-ES"/>
        </w:rPr>
        <w:t>ատվիրատուի անվանումը</w:t>
      </w:r>
    </w:p>
    <w:p w:rsidR="00B2572B" w:rsidRPr="00BE3DCD" w:rsidRDefault="00480C3C" w:rsidP="00EF3662">
      <w:pPr>
        <w:jc w:val="both"/>
        <w:rPr>
          <w:rFonts w:ascii="GHEA Grapalat" w:hAnsi="GHEA Grapalat" w:cs="Sylfaen"/>
          <w:sz w:val="20"/>
          <w:szCs w:val="20"/>
          <w:lang w:val="es-ES"/>
        </w:rPr>
      </w:pPr>
      <w:r w:rsidRPr="00BE3DCD">
        <w:rPr>
          <w:rFonts w:ascii="GHEA Grapalat" w:hAnsi="GHEA Grapalat" w:cs="Sylfaen"/>
          <w:sz w:val="20"/>
          <w:szCs w:val="20"/>
          <w:lang w:val="es-ES"/>
        </w:rPr>
        <w:t>Գնանշման հարցման</w:t>
      </w:r>
      <w:r w:rsidR="00B2572B" w:rsidRPr="00BE3DCD">
        <w:rPr>
          <w:rFonts w:ascii="GHEA Grapalat" w:hAnsi="GHEA Grapalat" w:cs="Arial"/>
          <w:sz w:val="16"/>
          <w:szCs w:val="16"/>
          <w:lang w:val="es-ES"/>
        </w:rPr>
        <w:t xml:space="preserve"> </w:t>
      </w:r>
      <w:r w:rsidR="00B2572B" w:rsidRPr="00BE3DCD">
        <w:rPr>
          <w:rFonts w:ascii="GHEA Grapalat" w:hAnsi="GHEA Grapalat"/>
          <w:u w:val="single"/>
          <w:lang w:val="es-ES"/>
        </w:rPr>
        <w:tab/>
        <w:t xml:space="preserve">    </w:t>
      </w:r>
      <w:r w:rsidR="00B2572B" w:rsidRPr="00BE3DCD">
        <w:rPr>
          <w:rFonts w:ascii="GHEA Grapalat" w:hAnsi="GHEA Grapalat"/>
          <w:u w:val="single"/>
          <w:lang w:val="es-ES"/>
        </w:rPr>
        <w:tab/>
      </w:r>
      <w:r w:rsidR="00B2572B" w:rsidRPr="00BE3DCD">
        <w:rPr>
          <w:rFonts w:ascii="GHEA Grapalat" w:hAnsi="GHEA Grapalat"/>
          <w:u w:val="single"/>
          <w:lang w:val="es-ES"/>
        </w:rPr>
        <w:tab/>
      </w:r>
      <w:r w:rsidR="00B2572B" w:rsidRPr="00BE3DCD">
        <w:rPr>
          <w:rFonts w:ascii="GHEA Grapalat" w:hAnsi="GHEA Grapalat"/>
          <w:u w:val="single"/>
          <w:lang w:val="es-ES"/>
        </w:rPr>
        <w:tab/>
      </w:r>
      <w:r w:rsidR="00B2572B" w:rsidRPr="00BE3DCD">
        <w:rPr>
          <w:rFonts w:ascii="GHEA Grapalat" w:hAnsi="GHEA Grapalat"/>
          <w:u w:val="single"/>
          <w:lang w:val="es-ES"/>
        </w:rPr>
        <w:tab/>
      </w:r>
      <w:r w:rsidR="00B2572B" w:rsidRPr="00BE3DCD">
        <w:rPr>
          <w:rFonts w:ascii="GHEA Grapalat" w:hAnsi="GHEA Grapalat"/>
          <w:u w:val="single"/>
          <w:lang w:val="es-ES"/>
        </w:rPr>
        <w:tab/>
        <w:t xml:space="preserve">     </w:t>
      </w:r>
      <w:r w:rsidR="00B2572B" w:rsidRPr="00BE3DCD">
        <w:rPr>
          <w:rFonts w:ascii="GHEA Grapalat" w:hAnsi="GHEA Grapalat" w:cs="Sylfaen"/>
          <w:sz w:val="20"/>
          <w:szCs w:val="20"/>
          <w:lang w:val="es-ES"/>
        </w:rPr>
        <w:t xml:space="preserve"> չափաբաժնին</w:t>
      </w:r>
      <w:r w:rsidR="00B2572B" w:rsidRPr="00BE3DCD">
        <w:rPr>
          <w:rFonts w:ascii="GHEA Grapalat" w:hAnsi="GHEA Grapalat" w:cs="Arial"/>
          <w:sz w:val="20"/>
          <w:szCs w:val="20"/>
          <w:lang w:val="es-ES"/>
        </w:rPr>
        <w:t xml:space="preserve">  (</w:t>
      </w:r>
      <w:r w:rsidR="00B2572B" w:rsidRPr="00BE3DCD">
        <w:rPr>
          <w:rFonts w:ascii="GHEA Grapalat" w:hAnsi="GHEA Grapalat" w:cs="Sylfaen"/>
          <w:sz w:val="20"/>
          <w:szCs w:val="20"/>
          <w:lang w:val="es-ES"/>
        </w:rPr>
        <w:t>չափաբաժիններին</w:t>
      </w:r>
      <w:r w:rsidR="00B2572B" w:rsidRPr="00BE3DCD">
        <w:rPr>
          <w:rFonts w:ascii="GHEA Grapalat" w:hAnsi="GHEA Grapalat" w:cs="Arial"/>
          <w:sz w:val="20"/>
          <w:szCs w:val="20"/>
          <w:lang w:val="es-ES"/>
        </w:rPr>
        <w:t xml:space="preserve">) </w:t>
      </w:r>
      <w:r w:rsidR="00B2572B" w:rsidRPr="00BE3DCD">
        <w:rPr>
          <w:rFonts w:ascii="GHEA Grapalat" w:hAnsi="GHEA Grapalat" w:cs="Sylfaen"/>
          <w:sz w:val="20"/>
          <w:szCs w:val="20"/>
          <w:lang w:val="es-ES"/>
        </w:rPr>
        <w:t>և</w:t>
      </w:r>
      <w:r w:rsidR="00B2572B" w:rsidRPr="00BE3DCD">
        <w:rPr>
          <w:rFonts w:ascii="GHEA Grapalat" w:hAnsi="GHEA Grapalat" w:cs="Arial"/>
          <w:sz w:val="20"/>
          <w:szCs w:val="20"/>
          <w:lang w:val="es-ES"/>
        </w:rPr>
        <w:t xml:space="preserve"> </w:t>
      </w:r>
      <w:r w:rsidR="00B2572B" w:rsidRPr="00BE3DCD">
        <w:rPr>
          <w:rFonts w:ascii="GHEA Grapalat" w:hAnsi="GHEA Grapalat" w:cs="Sylfaen"/>
          <w:sz w:val="20"/>
          <w:szCs w:val="20"/>
          <w:lang w:val="es-ES"/>
        </w:rPr>
        <w:t xml:space="preserve">հրավերի </w:t>
      </w:r>
    </w:p>
    <w:p w:rsidR="00B2572B" w:rsidRPr="00BE3DCD" w:rsidRDefault="00B2572B" w:rsidP="00EF3662">
      <w:pPr>
        <w:jc w:val="both"/>
        <w:rPr>
          <w:rFonts w:ascii="GHEA Grapalat" w:hAnsi="GHEA Grapalat"/>
          <w:vertAlign w:val="superscript"/>
          <w:lang w:val="es-ES"/>
        </w:rPr>
      </w:pPr>
      <w:r w:rsidRPr="00BE3DCD">
        <w:rPr>
          <w:rFonts w:ascii="GHEA Grapalat" w:hAnsi="GHEA Grapalat" w:cs="Sylfaen"/>
          <w:vertAlign w:val="superscript"/>
          <w:lang w:val="es-ES"/>
        </w:rPr>
        <w:t xml:space="preserve">                                            չափաբաժնի</w:t>
      </w:r>
      <w:r w:rsidRPr="00BE3DCD">
        <w:rPr>
          <w:rFonts w:ascii="GHEA Grapalat" w:hAnsi="GHEA Grapalat" w:cs="Arial"/>
          <w:vertAlign w:val="superscript"/>
          <w:lang w:val="es-ES"/>
        </w:rPr>
        <w:t xml:space="preserve">  (</w:t>
      </w:r>
      <w:r w:rsidRPr="00BE3DCD">
        <w:rPr>
          <w:rFonts w:ascii="GHEA Grapalat" w:hAnsi="GHEA Grapalat" w:cs="Sylfaen"/>
          <w:vertAlign w:val="superscript"/>
          <w:lang w:val="es-ES"/>
        </w:rPr>
        <w:t>չափաբաժինների</w:t>
      </w:r>
      <w:r w:rsidRPr="00BE3DCD">
        <w:rPr>
          <w:rFonts w:ascii="GHEA Grapalat" w:hAnsi="GHEA Grapalat" w:cs="Arial"/>
          <w:vertAlign w:val="superscript"/>
          <w:lang w:val="es-ES"/>
        </w:rPr>
        <w:t xml:space="preserve">) </w:t>
      </w:r>
      <w:r w:rsidRPr="00BE3DCD">
        <w:rPr>
          <w:rFonts w:ascii="GHEA Grapalat" w:hAnsi="GHEA Grapalat" w:cs="Sylfaen"/>
          <w:vertAlign w:val="superscript"/>
          <w:lang w:val="es-ES"/>
        </w:rPr>
        <w:t>համարը</w:t>
      </w:r>
    </w:p>
    <w:p w:rsidR="00B2572B" w:rsidRPr="00BE3DCD" w:rsidRDefault="00B2572B" w:rsidP="00EF3662">
      <w:pPr>
        <w:jc w:val="both"/>
        <w:rPr>
          <w:rFonts w:ascii="GHEA Grapalat" w:hAnsi="GHEA Grapalat"/>
          <w:sz w:val="20"/>
          <w:szCs w:val="20"/>
          <w:lang w:val="es-ES"/>
        </w:rPr>
      </w:pPr>
      <w:r w:rsidRPr="00BE3DCD">
        <w:rPr>
          <w:rFonts w:ascii="GHEA Grapalat" w:hAnsi="GHEA Grapalat"/>
          <w:vertAlign w:val="superscript"/>
          <w:lang w:val="es-ES"/>
        </w:rPr>
        <w:t xml:space="preserve"> </w:t>
      </w:r>
      <w:r w:rsidRPr="00BE3DCD">
        <w:rPr>
          <w:rFonts w:ascii="GHEA Grapalat" w:hAnsi="GHEA Grapalat" w:cs="Sylfaen"/>
          <w:sz w:val="20"/>
          <w:szCs w:val="20"/>
          <w:lang w:val="es-ES"/>
        </w:rPr>
        <w:t>պահանջներին համապատասխան</w:t>
      </w:r>
      <w:r w:rsidRPr="00BE3DCD">
        <w:rPr>
          <w:rFonts w:ascii="GHEA Grapalat" w:hAnsi="GHEA Grapalat" w:cs="Arial"/>
          <w:sz w:val="20"/>
          <w:szCs w:val="20"/>
          <w:lang w:val="es-ES"/>
        </w:rPr>
        <w:t xml:space="preserve">  </w:t>
      </w:r>
      <w:r w:rsidRPr="00BE3DCD">
        <w:rPr>
          <w:rFonts w:ascii="GHEA Grapalat" w:hAnsi="GHEA Grapalat" w:cs="Sylfaen"/>
          <w:sz w:val="20"/>
          <w:szCs w:val="20"/>
          <w:lang w:val="es-ES"/>
        </w:rPr>
        <w:t>ներկայացնում</w:t>
      </w:r>
      <w:r w:rsidRPr="00BE3DCD">
        <w:rPr>
          <w:rFonts w:ascii="GHEA Grapalat" w:hAnsi="GHEA Grapalat" w:cs="Arial"/>
          <w:sz w:val="20"/>
          <w:szCs w:val="20"/>
          <w:lang w:val="es-ES"/>
        </w:rPr>
        <w:t xml:space="preserve">  </w:t>
      </w:r>
      <w:r w:rsidRPr="00BE3DCD">
        <w:rPr>
          <w:rFonts w:ascii="GHEA Grapalat" w:hAnsi="GHEA Grapalat" w:cs="Sylfaen"/>
          <w:sz w:val="20"/>
          <w:szCs w:val="20"/>
          <w:lang w:val="es-ES"/>
        </w:rPr>
        <w:t>է</w:t>
      </w:r>
      <w:r w:rsidRPr="00BE3DCD">
        <w:rPr>
          <w:rFonts w:ascii="GHEA Grapalat" w:hAnsi="GHEA Grapalat" w:cs="Arial"/>
          <w:sz w:val="20"/>
          <w:szCs w:val="20"/>
          <w:lang w:val="es-ES"/>
        </w:rPr>
        <w:t xml:space="preserve"> </w:t>
      </w:r>
      <w:r w:rsidRPr="00BE3DCD">
        <w:rPr>
          <w:rFonts w:ascii="GHEA Grapalat" w:hAnsi="GHEA Grapalat" w:cs="Sylfaen"/>
          <w:sz w:val="20"/>
          <w:szCs w:val="20"/>
          <w:lang w:val="es-ES"/>
        </w:rPr>
        <w:t>հայտ:</w:t>
      </w:r>
    </w:p>
    <w:p w:rsidR="00B2572B" w:rsidRPr="00BE3DCD" w:rsidRDefault="00B2572B" w:rsidP="00EF3662">
      <w:pPr>
        <w:jc w:val="both"/>
        <w:rPr>
          <w:rFonts w:ascii="GHEA Grapalat" w:hAnsi="GHEA Grapalat"/>
          <w:sz w:val="12"/>
          <w:szCs w:val="12"/>
          <w:u w:val="single"/>
          <w:lang w:val="es-ES"/>
        </w:rPr>
      </w:pPr>
    </w:p>
    <w:p w:rsidR="00B2572B" w:rsidRPr="00BE3DCD" w:rsidRDefault="00B2572B" w:rsidP="00EF3662">
      <w:pPr>
        <w:jc w:val="both"/>
        <w:rPr>
          <w:rFonts w:ascii="GHEA Grapalat" w:hAnsi="GHEA Grapalat" w:cs="Sylfaen"/>
          <w:sz w:val="20"/>
          <w:szCs w:val="20"/>
          <w:lang w:val="es-ES"/>
        </w:rPr>
      </w:pPr>
      <w:r w:rsidRPr="00BE3DCD">
        <w:rPr>
          <w:rFonts w:ascii="GHEA Grapalat" w:hAnsi="GHEA Grapalat"/>
          <w:sz w:val="22"/>
          <w:szCs w:val="22"/>
          <w:u w:val="single"/>
          <w:lang w:val="es-ES"/>
        </w:rPr>
        <w:t xml:space="preserve">                                                      </w:t>
      </w:r>
      <w:r w:rsidRPr="00BE3DCD">
        <w:rPr>
          <w:rFonts w:ascii="GHEA Grapalat" w:hAnsi="GHEA Grapalat"/>
          <w:sz w:val="22"/>
          <w:szCs w:val="22"/>
          <w:u w:val="single"/>
          <w:lang w:val="es-ES"/>
        </w:rPr>
        <w:tab/>
      </w:r>
      <w:r w:rsidRPr="00BE3DCD">
        <w:rPr>
          <w:rFonts w:ascii="GHEA Grapalat" w:hAnsi="GHEA Grapalat"/>
          <w:sz w:val="22"/>
          <w:szCs w:val="22"/>
          <w:u w:val="single"/>
          <w:lang w:val="es-ES"/>
        </w:rPr>
        <w:tab/>
        <w:t xml:space="preserve">   </w:t>
      </w:r>
      <w:r w:rsidRPr="00BE3DCD">
        <w:rPr>
          <w:rFonts w:ascii="GHEA Grapalat" w:hAnsi="GHEA Grapalat"/>
          <w:lang w:val="es-ES"/>
        </w:rPr>
        <w:t>-</w:t>
      </w:r>
      <w:r w:rsidRPr="00BE3DCD">
        <w:rPr>
          <w:rFonts w:ascii="GHEA Grapalat" w:hAnsi="GHEA Grapalat" w:cs="Sylfaen"/>
          <w:sz w:val="20"/>
          <w:szCs w:val="20"/>
          <w:lang w:val="es-ES"/>
        </w:rPr>
        <w:t>ն</w:t>
      </w:r>
      <w:r w:rsidRPr="00BE3DCD">
        <w:rPr>
          <w:rFonts w:ascii="GHEA Grapalat" w:hAnsi="GHEA Grapalat" w:cs="Arial"/>
          <w:sz w:val="20"/>
          <w:szCs w:val="20"/>
          <w:lang w:val="es-ES"/>
        </w:rPr>
        <w:t xml:space="preserve"> </w:t>
      </w:r>
      <w:r w:rsidRPr="00BE3DCD">
        <w:rPr>
          <w:rFonts w:ascii="GHEA Grapalat" w:hAnsi="GHEA Grapalat" w:cs="Sylfaen"/>
          <w:sz w:val="20"/>
          <w:szCs w:val="20"/>
          <w:lang w:val="es-ES"/>
        </w:rPr>
        <w:t>հայտնում</w:t>
      </w:r>
      <w:r w:rsidRPr="00BE3DCD">
        <w:rPr>
          <w:rFonts w:ascii="GHEA Grapalat" w:hAnsi="GHEA Grapalat" w:cs="Arial"/>
          <w:sz w:val="20"/>
          <w:szCs w:val="20"/>
          <w:lang w:val="es-ES"/>
        </w:rPr>
        <w:t xml:space="preserve"> </w:t>
      </w:r>
      <w:r w:rsidRPr="00BE3DCD">
        <w:rPr>
          <w:rFonts w:ascii="GHEA Grapalat" w:hAnsi="GHEA Grapalat" w:cs="Sylfaen"/>
          <w:sz w:val="20"/>
          <w:szCs w:val="20"/>
          <w:lang w:val="es-ES"/>
        </w:rPr>
        <w:t>և</w:t>
      </w:r>
      <w:r w:rsidRPr="00BE3DCD">
        <w:rPr>
          <w:rFonts w:ascii="GHEA Grapalat" w:hAnsi="GHEA Grapalat" w:cs="Arial"/>
          <w:sz w:val="20"/>
          <w:szCs w:val="20"/>
          <w:lang w:val="es-ES"/>
        </w:rPr>
        <w:t xml:space="preserve"> </w:t>
      </w:r>
      <w:r w:rsidRPr="00BE3DCD">
        <w:rPr>
          <w:rFonts w:ascii="GHEA Grapalat" w:hAnsi="GHEA Grapalat" w:cs="Sylfaen"/>
          <w:sz w:val="20"/>
          <w:szCs w:val="20"/>
          <w:lang w:val="es-ES"/>
        </w:rPr>
        <w:t>հավաստում</w:t>
      </w:r>
      <w:r w:rsidRPr="00BE3DCD">
        <w:rPr>
          <w:rFonts w:ascii="GHEA Grapalat" w:hAnsi="GHEA Grapalat" w:cs="Arial"/>
          <w:sz w:val="20"/>
          <w:szCs w:val="20"/>
          <w:lang w:val="es-ES"/>
        </w:rPr>
        <w:t xml:space="preserve"> </w:t>
      </w:r>
      <w:r w:rsidRPr="00BE3DCD">
        <w:rPr>
          <w:rFonts w:ascii="GHEA Grapalat" w:hAnsi="GHEA Grapalat" w:cs="Sylfaen"/>
          <w:sz w:val="20"/>
          <w:szCs w:val="20"/>
          <w:lang w:val="es-ES"/>
        </w:rPr>
        <w:t>է</w:t>
      </w:r>
      <w:r w:rsidRPr="00BE3DCD">
        <w:rPr>
          <w:rFonts w:ascii="GHEA Grapalat" w:hAnsi="GHEA Grapalat" w:cs="Arial"/>
          <w:sz w:val="20"/>
          <w:szCs w:val="20"/>
          <w:lang w:val="es-ES"/>
        </w:rPr>
        <w:t xml:space="preserve">, </w:t>
      </w:r>
      <w:r w:rsidRPr="00BE3DCD">
        <w:rPr>
          <w:rFonts w:ascii="GHEA Grapalat" w:hAnsi="GHEA Grapalat" w:cs="Sylfaen"/>
          <w:sz w:val="20"/>
          <w:szCs w:val="20"/>
          <w:lang w:val="es-ES"/>
        </w:rPr>
        <w:t xml:space="preserve">որ հանդիսանում է </w:t>
      </w:r>
    </w:p>
    <w:p w:rsidR="00B2572B" w:rsidRPr="00BE3DCD" w:rsidRDefault="00B2572B" w:rsidP="00EF3662">
      <w:pPr>
        <w:jc w:val="both"/>
        <w:rPr>
          <w:rFonts w:ascii="GHEA Grapalat" w:hAnsi="GHEA Grapalat" w:cs="Sylfaen"/>
          <w:sz w:val="20"/>
          <w:szCs w:val="20"/>
          <w:lang w:val="es-ES"/>
        </w:rPr>
      </w:pPr>
      <w:r w:rsidRPr="00BE3DCD">
        <w:rPr>
          <w:rFonts w:ascii="GHEA Grapalat" w:hAnsi="GHEA Grapalat" w:cs="Sylfaen"/>
          <w:vertAlign w:val="superscript"/>
          <w:lang w:val="es-ES"/>
        </w:rPr>
        <w:t xml:space="preserve">                                             մասնակցի</w:t>
      </w:r>
      <w:r w:rsidRPr="00BE3DCD">
        <w:rPr>
          <w:rFonts w:ascii="GHEA Grapalat" w:hAnsi="GHEA Grapalat" w:cs="Arial"/>
          <w:vertAlign w:val="superscript"/>
          <w:lang w:val="es-ES"/>
        </w:rPr>
        <w:t xml:space="preserve"> </w:t>
      </w:r>
      <w:r w:rsidRPr="00BE3DCD">
        <w:rPr>
          <w:rFonts w:ascii="GHEA Grapalat" w:hAnsi="GHEA Grapalat" w:cs="Sylfaen"/>
          <w:vertAlign w:val="superscript"/>
          <w:lang w:val="es-ES"/>
        </w:rPr>
        <w:t>անվանումը</w:t>
      </w:r>
    </w:p>
    <w:p w:rsidR="00B2572B" w:rsidRPr="00BE3DCD" w:rsidRDefault="00B2572B" w:rsidP="00EF3662">
      <w:pPr>
        <w:jc w:val="both"/>
        <w:rPr>
          <w:rFonts w:ascii="GHEA Grapalat" w:hAnsi="GHEA Grapalat" w:cs="Sylfaen"/>
          <w:sz w:val="20"/>
          <w:szCs w:val="20"/>
          <w:lang w:val="es-ES"/>
        </w:rPr>
      </w:pPr>
      <w:r w:rsidRPr="00BE3DCD">
        <w:rPr>
          <w:rFonts w:ascii="GHEA Grapalat" w:hAnsi="GHEA Grapalat" w:cs="Sylfaen"/>
          <w:sz w:val="20"/>
          <w:szCs w:val="20"/>
          <w:u w:val="single"/>
          <w:lang w:val="es-ES"/>
        </w:rPr>
        <w:tab/>
      </w:r>
      <w:r w:rsidRPr="00BE3DCD">
        <w:rPr>
          <w:rFonts w:ascii="GHEA Grapalat" w:hAnsi="GHEA Grapalat" w:cs="Sylfaen"/>
          <w:sz w:val="20"/>
          <w:szCs w:val="20"/>
          <w:u w:val="single"/>
          <w:lang w:val="es-ES"/>
        </w:rPr>
        <w:tab/>
      </w:r>
      <w:r w:rsidRPr="00BE3DCD">
        <w:rPr>
          <w:rFonts w:ascii="GHEA Grapalat" w:hAnsi="GHEA Grapalat" w:cs="Sylfaen"/>
          <w:sz w:val="20"/>
          <w:szCs w:val="20"/>
          <w:u w:val="single"/>
          <w:lang w:val="es-ES"/>
        </w:rPr>
        <w:tab/>
      </w:r>
      <w:r w:rsidRPr="00BE3DCD">
        <w:rPr>
          <w:rFonts w:ascii="GHEA Grapalat" w:hAnsi="GHEA Grapalat" w:cs="Sylfaen"/>
          <w:sz w:val="20"/>
          <w:szCs w:val="20"/>
          <w:u w:val="single"/>
          <w:lang w:val="es-ES"/>
        </w:rPr>
        <w:tab/>
      </w:r>
      <w:r w:rsidRPr="00BE3DCD">
        <w:rPr>
          <w:rFonts w:ascii="GHEA Grapalat" w:hAnsi="GHEA Grapalat" w:cs="Sylfaen"/>
          <w:sz w:val="20"/>
          <w:szCs w:val="20"/>
          <w:u w:val="single"/>
          <w:lang w:val="es-ES"/>
        </w:rPr>
        <w:tab/>
      </w:r>
      <w:r w:rsidRPr="00BE3DCD">
        <w:rPr>
          <w:rFonts w:ascii="GHEA Grapalat" w:hAnsi="GHEA Grapalat" w:cs="Sylfaen"/>
          <w:sz w:val="20"/>
          <w:szCs w:val="20"/>
          <w:u w:val="single"/>
          <w:lang w:val="es-ES"/>
        </w:rPr>
        <w:tab/>
      </w:r>
      <w:r w:rsidRPr="00BE3DCD">
        <w:rPr>
          <w:rFonts w:ascii="GHEA Grapalat" w:hAnsi="GHEA Grapalat" w:cs="Sylfaen"/>
          <w:sz w:val="20"/>
          <w:szCs w:val="20"/>
          <w:u w:val="single"/>
          <w:lang w:val="es-ES"/>
        </w:rPr>
        <w:tab/>
      </w:r>
      <w:r w:rsidRPr="00BE3DCD">
        <w:rPr>
          <w:rFonts w:ascii="GHEA Grapalat" w:hAnsi="GHEA Grapalat" w:cs="Sylfaen"/>
          <w:sz w:val="20"/>
          <w:szCs w:val="20"/>
          <w:lang w:val="es-ES"/>
        </w:rPr>
        <w:t xml:space="preserve">ռեզիդենտ:  </w:t>
      </w:r>
    </w:p>
    <w:p w:rsidR="00B2572B" w:rsidRPr="00BE3DCD" w:rsidRDefault="00B2572B" w:rsidP="00EF3662">
      <w:pPr>
        <w:jc w:val="both"/>
        <w:rPr>
          <w:rFonts w:ascii="GHEA Grapalat" w:hAnsi="GHEA Grapalat" w:cs="Arial"/>
          <w:vertAlign w:val="superscript"/>
          <w:lang w:val="es-ES"/>
        </w:rPr>
      </w:pPr>
      <w:r w:rsidRPr="00BE3DCD">
        <w:rPr>
          <w:rFonts w:ascii="GHEA Grapalat" w:hAnsi="GHEA Grapalat" w:cs="Arial"/>
          <w:vertAlign w:val="superscript"/>
          <w:lang w:val="es-ES"/>
        </w:rPr>
        <w:t xml:space="preserve">                                               երկրի անվանումը</w:t>
      </w:r>
    </w:p>
    <w:p w:rsidR="00B2572B" w:rsidRPr="00BE3DCD" w:rsidDel="00437CDB" w:rsidRDefault="00B2572B" w:rsidP="00EF3662">
      <w:pPr>
        <w:jc w:val="both"/>
        <w:rPr>
          <w:rFonts w:ascii="GHEA Grapalat" w:hAnsi="GHEA Grapalat" w:cs="Sylfaen"/>
          <w:sz w:val="20"/>
          <w:szCs w:val="20"/>
          <w:lang w:val="es-ES"/>
        </w:rPr>
      </w:pPr>
    </w:p>
    <w:p w:rsidR="00B2572B" w:rsidRPr="00BE3DCD" w:rsidRDefault="00B2572B" w:rsidP="00EF3662">
      <w:pPr>
        <w:jc w:val="both"/>
        <w:rPr>
          <w:rFonts w:ascii="GHEA Grapalat" w:hAnsi="GHEA Grapalat" w:cs="Sylfaen"/>
          <w:sz w:val="20"/>
          <w:szCs w:val="20"/>
          <w:lang w:val="es-ES"/>
        </w:rPr>
      </w:pPr>
      <w:r w:rsidRPr="00BE3DCD">
        <w:rPr>
          <w:rFonts w:ascii="GHEA Grapalat" w:hAnsi="GHEA Grapalat" w:cs="Sylfaen"/>
          <w:sz w:val="20"/>
          <w:szCs w:val="20"/>
          <w:lang w:val="es-ES"/>
        </w:rPr>
        <w:t xml:space="preserve">                </w:t>
      </w:r>
    </w:p>
    <w:p w:rsidR="004D5333" w:rsidRPr="00BE3DCD" w:rsidRDefault="00B2572B" w:rsidP="00EF3662">
      <w:pPr>
        <w:jc w:val="both"/>
        <w:rPr>
          <w:rFonts w:ascii="GHEA Grapalat" w:hAnsi="GHEA Grapalat" w:cs="Sylfaen"/>
          <w:sz w:val="20"/>
          <w:szCs w:val="20"/>
          <w:lang w:val="es-ES"/>
        </w:rPr>
      </w:pPr>
      <w:r w:rsidRPr="00BE3DCD">
        <w:rPr>
          <w:rFonts w:ascii="GHEA Grapalat" w:hAnsi="GHEA Grapalat"/>
          <w:sz w:val="20"/>
          <w:szCs w:val="20"/>
          <w:u w:val="single"/>
          <w:lang w:val="es-ES"/>
        </w:rPr>
        <w:t xml:space="preserve">                                         </w:t>
      </w:r>
      <w:r w:rsidRPr="00BE3DCD">
        <w:rPr>
          <w:rFonts w:ascii="GHEA Grapalat" w:hAnsi="GHEA Grapalat"/>
          <w:sz w:val="20"/>
          <w:szCs w:val="20"/>
          <w:lang w:val="es-ES"/>
        </w:rPr>
        <w:t>-</w:t>
      </w:r>
      <w:r w:rsidRPr="00BE3DCD">
        <w:rPr>
          <w:rFonts w:ascii="GHEA Grapalat" w:hAnsi="GHEA Grapalat" w:cs="Sylfaen"/>
          <w:sz w:val="20"/>
          <w:szCs w:val="20"/>
          <w:lang w:val="es-ES"/>
        </w:rPr>
        <w:t>ի</w:t>
      </w:r>
      <w:r w:rsidR="004D5333" w:rsidRPr="00BE3DCD">
        <w:rPr>
          <w:rFonts w:ascii="GHEA Grapalat" w:hAnsi="GHEA Grapalat" w:cs="Sylfaen"/>
          <w:sz w:val="20"/>
          <w:szCs w:val="20"/>
          <w:lang w:val="es-ES"/>
        </w:rPr>
        <w:t>՝</w:t>
      </w:r>
    </w:p>
    <w:p w:rsidR="004D5333" w:rsidRPr="00BE3DCD" w:rsidRDefault="004D5333" w:rsidP="00EF3662">
      <w:pPr>
        <w:jc w:val="both"/>
        <w:rPr>
          <w:rFonts w:ascii="GHEA Grapalat" w:hAnsi="GHEA Grapalat" w:cs="Sylfaen"/>
          <w:sz w:val="20"/>
          <w:szCs w:val="20"/>
          <w:lang w:val="es-ES"/>
        </w:rPr>
      </w:pPr>
      <w:r w:rsidRPr="00BE3DCD">
        <w:rPr>
          <w:rFonts w:ascii="GHEA Grapalat" w:hAnsi="GHEA Grapalat" w:cs="Sylfaen"/>
          <w:vertAlign w:val="superscript"/>
          <w:lang w:val="es-ES"/>
        </w:rPr>
        <w:t xml:space="preserve">          մասնակցի</w:t>
      </w:r>
      <w:r w:rsidRPr="00BE3DCD">
        <w:rPr>
          <w:rFonts w:ascii="GHEA Grapalat" w:hAnsi="GHEA Grapalat" w:cs="Arial"/>
          <w:vertAlign w:val="superscript"/>
          <w:lang w:val="es-ES"/>
        </w:rPr>
        <w:t xml:space="preserve"> </w:t>
      </w:r>
      <w:r w:rsidRPr="00BE3DCD">
        <w:rPr>
          <w:rFonts w:ascii="GHEA Grapalat" w:hAnsi="GHEA Grapalat" w:cs="Sylfaen"/>
          <w:vertAlign w:val="superscript"/>
          <w:lang w:val="es-ES"/>
        </w:rPr>
        <w:t>անվանումը</w:t>
      </w:r>
      <w:r w:rsidRPr="00BE3DCD">
        <w:rPr>
          <w:rFonts w:ascii="GHEA Grapalat" w:hAnsi="GHEA Grapalat" w:cs="Arial"/>
          <w:vertAlign w:val="superscript"/>
          <w:lang w:val="es-ES"/>
        </w:rPr>
        <w:t xml:space="preserve">   </w:t>
      </w:r>
    </w:p>
    <w:p w:rsidR="00B2572B" w:rsidRPr="00BE3DCD" w:rsidRDefault="00B2572B" w:rsidP="004D5333">
      <w:pPr>
        <w:numPr>
          <w:ilvl w:val="0"/>
          <w:numId w:val="27"/>
        </w:numPr>
        <w:jc w:val="both"/>
        <w:rPr>
          <w:rFonts w:ascii="GHEA Grapalat" w:hAnsi="GHEA Grapalat" w:cs="Arial"/>
          <w:szCs w:val="22"/>
          <w:u w:val="single"/>
          <w:lang w:val="es-ES"/>
        </w:rPr>
      </w:pPr>
      <w:r w:rsidRPr="00BE3DCD">
        <w:rPr>
          <w:rFonts w:ascii="GHEA Grapalat" w:hAnsi="GHEA Grapalat" w:cs="Arial"/>
          <w:sz w:val="20"/>
          <w:szCs w:val="20"/>
          <w:lang w:val="es-ES"/>
        </w:rPr>
        <w:t xml:space="preserve">հարկ վճարողի հաշվառման համարն </w:t>
      </w:r>
      <w:r w:rsidRPr="00BE3DCD">
        <w:rPr>
          <w:rFonts w:ascii="GHEA Grapalat" w:hAnsi="GHEA Grapalat" w:cs="Sylfaen"/>
          <w:sz w:val="20"/>
          <w:szCs w:val="20"/>
          <w:lang w:val="es-ES"/>
        </w:rPr>
        <w:t>է</w:t>
      </w:r>
      <w:r w:rsidRPr="00BE3DCD">
        <w:rPr>
          <w:rFonts w:ascii="GHEA Grapalat" w:hAnsi="GHEA Grapalat" w:cs="Arial"/>
          <w:sz w:val="20"/>
          <w:szCs w:val="20"/>
          <w:lang w:val="es-ES"/>
        </w:rPr>
        <w:t>`</w:t>
      </w:r>
      <w:r w:rsidRPr="00BE3DCD">
        <w:rPr>
          <w:rFonts w:ascii="GHEA Grapalat" w:hAnsi="GHEA Grapalat" w:cs="Arial"/>
          <w:szCs w:val="22"/>
          <w:lang w:val="es-ES"/>
        </w:rPr>
        <w:t xml:space="preserve"> </w:t>
      </w:r>
      <w:r w:rsidRPr="00BE3DCD">
        <w:rPr>
          <w:rFonts w:ascii="GHEA Grapalat" w:hAnsi="GHEA Grapalat" w:cs="Arial"/>
          <w:szCs w:val="22"/>
          <w:u w:val="single"/>
          <w:lang w:val="es-ES"/>
        </w:rPr>
        <w:tab/>
      </w:r>
      <w:r w:rsidRPr="00BE3DCD">
        <w:rPr>
          <w:rFonts w:ascii="GHEA Grapalat" w:hAnsi="GHEA Grapalat" w:cs="Arial"/>
          <w:szCs w:val="22"/>
          <w:u w:val="single"/>
          <w:lang w:val="es-ES"/>
        </w:rPr>
        <w:tab/>
      </w:r>
      <w:r w:rsidRPr="00BE3DCD">
        <w:rPr>
          <w:rFonts w:ascii="GHEA Grapalat" w:hAnsi="GHEA Grapalat" w:cs="Arial"/>
          <w:szCs w:val="22"/>
          <w:u w:val="single"/>
          <w:lang w:val="es-ES"/>
        </w:rPr>
        <w:tab/>
      </w:r>
      <w:r w:rsidRPr="00BE3DCD">
        <w:rPr>
          <w:rFonts w:ascii="GHEA Grapalat" w:hAnsi="GHEA Grapalat" w:cs="Arial"/>
          <w:szCs w:val="22"/>
          <w:u w:val="single"/>
          <w:lang w:val="es-ES"/>
        </w:rPr>
        <w:tab/>
      </w:r>
      <w:r w:rsidRPr="00BE3DCD">
        <w:rPr>
          <w:rFonts w:ascii="GHEA Grapalat" w:hAnsi="GHEA Grapalat" w:cs="Arial"/>
          <w:szCs w:val="22"/>
          <w:u w:val="single"/>
          <w:lang w:val="es-ES"/>
        </w:rPr>
        <w:tab/>
        <w:t>:</w:t>
      </w:r>
    </w:p>
    <w:p w:rsidR="00B2572B" w:rsidRPr="00BE3DCD" w:rsidRDefault="00B2572B" w:rsidP="00DA0240">
      <w:pPr>
        <w:ind w:left="1416" w:firstLine="708"/>
        <w:jc w:val="both"/>
        <w:rPr>
          <w:rFonts w:ascii="GHEA Grapalat" w:hAnsi="GHEA Grapalat" w:cs="Arial"/>
          <w:vertAlign w:val="superscript"/>
          <w:lang w:val="es-ES"/>
        </w:rPr>
      </w:pPr>
      <w:r w:rsidRPr="00BE3DCD">
        <w:rPr>
          <w:rFonts w:ascii="GHEA Grapalat" w:hAnsi="GHEA Grapalat" w:cs="Sylfaen"/>
          <w:vertAlign w:val="superscript"/>
          <w:lang w:val="es-ES"/>
        </w:rPr>
        <w:t xml:space="preserve">               </w:t>
      </w:r>
      <w:r w:rsidRPr="00BE3DCD">
        <w:rPr>
          <w:rFonts w:ascii="GHEA Grapalat" w:hAnsi="GHEA Grapalat" w:cs="Arial"/>
          <w:vertAlign w:val="superscript"/>
          <w:lang w:val="es-ES"/>
        </w:rPr>
        <w:t xml:space="preserve">                                                      հարկի վճարողի հաշվառման համարը</w:t>
      </w:r>
    </w:p>
    <w:p w:rsidR="00B2572B" w:rsidRPr="00BE3DCD" w:rsidRDefault="00B2572B" w:rsidP="00EF3662">
      <w:pPr>
        <w:jc w:val="both"/>
        <w:rPr>
          <w:rFonts w:ascii="GHEA Grapalat" w:hAnsi="GHEA Grapalat" w:cs="Arial"/>
          <w:vertAlign w:val="superscript"/>
          <w:lang w:val="es-ES"/>
        </w:rPr>
      </w:pPr>
    </w:p>
    <w:p w:rsidR="00B2572B" w:rsidRPr="00BE3DCD" w:rsidRDefault="00B2572B" w:rsidP="00EF3662">
      <w:pPr>
        <w:jc w:val="both"/>
        <w:rPr>
          <w:rFonts w:ascii="GHEA Grapalat" w:hAnsi="GHEA Grapalat"/>
          <w:sz w:val="22"/>
          <w:szCs w:val="22"/>
          <w:lang w:val="es-ES"/>
        </w:rPr>
      </w:pPr>
    </w:p>
    <w:p w:rsidR="00B2572B" w:rsidRPr="00BE3DCD" w:rsidRDefault="00B2572B" w:rsidP="004D5333">
      <w:pPr>
        <w:numPr>
          <w:ilvl w:val="0"/>
          <w:numId w:val="27"/>
        </w:numPr>
        <w:jc w:val="both"/>
        <w:rPr>
          <w:rFonts w:ascii="GHEA Grapalat" w:hAnsi="GHEA Grapalat"/>
          <w:sz w:val="22"/>
          <w:szCs w:val="22"/>
          <w:u w:val="single"/>
          <w:lang w:val="es-ES"/>
        </w:rPr>
      </w:pPr>
      <w:r w:rsidRPr="00BE3DCD">
        <w:rPr>
          <w:rFonts w:ascii="GHEA Grapalat" w:hAnsi="GHEA Grapalat" w:cs="Sylfaen"/>
          <w:sz w:val="20"/>
          <w:szCs w:val="20"/>
          <w:lang w:val="es-ES"/>
        </w:rPr>
        <w:t>էլեկտրոնային</w:t>
      </w:r>
      <w:r w:rsidRPr="00BE3DCD">
        <w:rPr>
          <w:rFonts w:ascii="GHEA Grapalat" w:hAnsi="GHEA Grapalat" w:cs="Arial"/>
          <w:sz w:val="20"/>
          <w:szCs w:val="20"/>
          <w:lang w:val="es-ES"/>
        </w:rPr>
        <w:t xml:space="preserve"> </w:t>
      </w:r>
      <w:r w:rsidRPr="00BE3DCD">
        <w:rPr>
          <w:rFonts w:ascii="GHEA Grapalat" w:hAnsi="GHEA Grapalat" w:cs="Sylfaen"/>
          <w:sz w:val="20"/>
          <w:szCs w:val="20"/>
          <w:lang w:val="es-ES"/>
        </w:rPr>
        <w:t>փոստի</w:t>
      </w:r>
      <w:r w:rsidRPr="00BE3DCD">
        <w:rPr>
          <w:rFonts w:ascii="GHEA Grapalat" w:hAnsi="GHEA Grapalat" w:cs="Arial"/>
          <w:sz w:val="20"/>
          <w:szCs w:val="20"/>
          <w:lang w:val="es-ES"/>
        </w:rPr>
        <w:t xml:space="preserve"> </w:t>
      </w:r>
      <w:r w:rsidRPr="00BE3DCD">
        <w:rPr>
          <w:rFonts w:ascii="GHEA Grapalat" w:hAnsi="GHEA Grapalat" w:cs="Sylfaen"/>
          <w:sz w:val="20"/>
          <w:szCs w:val="20"/>
          <w:lang w:val="es-ES"/>
        </w:rPr>
        <w:t>հասցեն</w:t>
      </w:r>
      <w:r w:rsidRPr="00BE3DCD">
        <w:rPr>
          <w:rFonts w:ascii="GHEA Grapalat" w:hAnsi="GHEA Grapalat" w:cs="Arial"/>
          <w:sz w:val="20"/>
          <w:szCs w:val="20"/>
          <w:lang w:val="es-ES"/>
        </w:rPr>
        <w:t xml:space="preserve"> </w:t>
      </w:r>
      <w:r w:rsidRPr="00BE3DCD">
        <w:rPr>
          <w:rFonts w:ascii="GHEA Grapalat" w:hAnsi="GHEA Grapalat" w:cs="Sylfaen"/>
          <w:sz w:val="20"/>
          <w:szCs w:val="20"/>
          <w:lang w:val="es-ES"/>
        </w:rPr>
        <w:t>է</w:t>
      </w:r>
      <w:r w:rsidRPr="00BE3DCD">
        <w:rPr>
          <w:rFonts w:ascii="GHEA Grapalat" w:hAnsi="GHEA Grapalat" w:cs="Arial"/>
          <w:sz w:val="20"/>
          <w:szCs w:val="20"/>
          <w:lang w:val="es-ES"/>
        </w:rPr>
        <w:t>`</w:t>
      </w:r>
      <w:r w:rsidRPr="00BE3DCD">
        <w:rPr>
          <w:rFonts w:ascii="GHEA Grapalat" w:hAnsi="GHEA Grapalat" w:cs="Arial"/>
          <w:szCs w:val="22"/>
          <w:lang w:val="es-ES"/>
        </w:rPr>
        <w:t xml:space="preserve"> </w:t>
      </w:r>
      <w:r w:rsidRPr="00BE3DCD">
        <w:rPr>
          <w:rFonts w:ascii="GHEA Grapalat" w:hAnsi="GHEA Grapalat"/>
          <w:u w:val="single"/>
          <w:lang w:val="es-ES"/>
        </w:rPr>
        <w:tab/>
      </w:r>
      <w:r w:rsidRPr="00BE3DCD">
        <w:rPr>
          <w:rFonts w:ascii="GHEA Grapalat" w:hAnsi="GHEA Grapalat"/>
          <w:u w:val="single"/>
          <w:lang w:val="es-ES"/>
        </w:rPr>
        <w:tab/>
      </w:r>
      <w:r w:rsidRPr="00BE3DCD">
        <w:rPr>
          <w:rFonts w:ascii="GHEA Grapalat" w:hAnsi="GHEA Grapalat"/>
          <w:u w:val="single"/>
          <w:lang w:val="es-ES"/>
        </w:rPr>
        <w:tab/>
      </w:r>
      <w:r w:rsidRPr="00BE3DCD">
        <w:rPr>
          <w:rFonts w:ascii="GHEA Grapalat" w:hAnsi="GHEA Grapalat"/>
          <w:u w:val="single"/>
          <w:lang w:val="es-ES"/>
        </w:rPr>
        <w:tab/>
      </w:r>
      <w:r w:rsidRPr="00BE3DCD">
        <w:rPr>
          <w:rFonts w:ascii="GHEA Grapalat" w:hAnsi="GHEA Grapalat"/>
          <w:u w:val="single"/>
          <w:lang w:val="es-ES"/>
        </w:rPr>
        <w:tab/>
        <w:t>:</w:t>
      </w:r>
    </w:p>
    <w:p w:rsidR="00B2572B" w:rsidRPr="00BE3DCD" w:rsidRDefault="00B2572B" w:rsidP="00EF3662">
      <w:pPr>
        <w:jc w:val="both"/>
        <w:rPr>
          <w:rFonts w:ascii="GHEA Grapalat" w:hAnsi="GHEA Grapalat"/>
          <w:sz w:val="10"/>
          <w:szCs w:val="10"/>
          <w:lang w:val="es-ES"/>
        </w:rPr>
      </w:pPr>
      <w:r w:rsidRPr="00BE3DCD">
        <w:rPr>
          <w:rFonts w:ascii="GHEA Grapalat" w:hAnsi="GHEA Grapalat" w:cs="Sylfaen"/>
          <w:vertAlign w:val="superscript"/>
          <w:lang w:val="es-ES"/>
        </w:rPr>
        <w:t xml:space="preserve">              </w:t>
      </w:r>
      <w:r w:rsidRPr="00BE3DCD">
        <w:rPr>
          <w:rFonts w:ascii="GHEA Grapalat" w:hAnsi="GHEA Grapalat" w:cs="Arial"/>
          <w:vertAlign w:val="superscript"/>
          <w:lang w:val="es-ES"/>
        </w:rPr>
        <w:t xml:space="preserve">                                                                                                                         էլեկտրոնային փոստի հասցեն</w:t>
      </w:r>
    </w:p>
    <w:p w:rsidR="00B2572B" w:rsidRPr="00BE3DCD" w:rsidRDefault="00B2572B" w:rsidP="00EF3662">
      <w:pPr>
        <w:jc w:val="right"/>
        <w:rPr>
          <w:rFonts w:ascii="GHEA Grapalat" w:hAnsi="GHEA Grapalat"/>
          <w:sz w:val="10"/>
          <w:szCs w:val="10"/>
          <w:lang w:val="es-ES"/>
        </w:rPr>
      </w:pPr>
    </w:p>
    <w:p w:rsidR="00B2572B" w:rsidRPr="00BE3DCD" w:rsidRDefault="00B2572B" w:rsidP="00EF3662">
      <w:pPr>
        <w:jc w:val="right"/>
        <w:rPr>
          <w:rFonts w:ascii="GHEA Grapalat" w:hAnsi="GHEA Grapalat"/>
          <w:sz w:val="10"/>
          <w:szCs w:val="10"/>
          <w:lang w:val="es-ES"/>
        </w:rPr>
      </w:pPr>
    </w:p>
    <w:p w:rsidR="00B2572B" w:rsidRPr="00BE3DCD" w:rsidRDefault="00B2572B" w:rsidP="00EF3662">
      <w:pPr>
        <w:jc w:val="right"/>
        <w:rPr>
          <w:rFonts w:ascii="GHEA Grapalat" w:hAnsi="GHEA Grapalat"/>
          <w:sz w:val="10"/>
          <w:szCs w:val="10"/>
          <w:lang w:val="es-ES"/>
        </w:rPr>
      </w:pPr>
    </w:p>
    <w:p w:rsidR="00B2572B" w:rsidRPr="00BE3DCD" w:rsidRDefault="00B2572B" w:rsidP="00EF3662">
      <w:pPr>
        <w:jc w:val="right"/>
        <w:rPr>
          <w:rFonts w:ascii="GHEA Grapalat" w:hAnsi="GHEA Grapalat"/>
          <w:sz w:val="10"/>
          <w:szCs w:val="10"/>
          <w:lang w:val="hy-AM"/>
        </w:rPr>
      </w:pPr>
    </w:p>
    <w:p w:rsidR="003257F0" w:rsidRPr="00BE3DCD" w:rsidRDefault="003257F0" w:rsidP="004D5333">
      <w:pPr>
        <w:numPr>
          <w:ilvl w:val="0"/>
          <w:numId w:val="27"/>
        </w:numPr>
        <w:jc w:val="both"/>
        <w:rPr>
          <w:rFonts w:ascii="GHEA Grapalat" w:hAnsi="GHEA Grapalat" w:cs="Arial"/>
          <w:vertAlign w:val="superscript"/>
          <w:lang w:val="es-ES"/>
        </w:rPr>
      </w:pPr>
      <w:r w:rsidRPr="00BE3DCD">
        <w:rPr>
          <w:rFonts w:ascii="GHEA Grapalat" w:hAnsi="GHEA Grapalat"/>
          <w:sz w:val="20"/>
          <w:szCs w:val="20"/>
          <w:lang w:val="hy-AM"/>
        </w:rPr>
        <w:t>գործունեության հասցեն է՝ -------------------------------------------------:</w:t>
      </w:r>
      <w:r w:rsidRPr="00BE3DCD">
        <w:rPr>
          <w:rFonts w:ascii="GHEA Grapalat" w:hAnsi="GHEA Grapalat"/>
          <w:sz w:val="20"/>
          <w:szCs w:val="20"/>
          <w:lang w:val="es-ES"/>
        </w:rPr>
        <w:t xml:space="preserve">                                     </w:t>
      </w:r>
    </w:p>
    <w:p w:rsidR="003257F0" w:rsidRPr="00BE3DCD" w:rsidRDefault="003257F0" w:rsidP="003257F0">
      <w:pPr>
        <w:jc w:val="both"/>
        <w:rPr>
          <w:rFonts w:ascii="GHEA Grapalat" w:hAnsi="GHEA Grapalat"/>
          <w:sz w:val="16"/>
          <w:szCs w:val="16"/>
          <w:lang w:val="hy-AM"/>
        </w:rPr>
      </w:pPr>
      <w:r w:rsidRPr="00BE3DCD">
        <w:rPr>
          <w:rFonts w:ascii="GHEA Grapalat" w:hAnsi="GHEA Grapalat"/>
          <w:sz w:val="16"/>
          <w:szCs w:val="16"/>
          <w:lang w:val="hy-AM"/>
        </w:rPr>
        <w:t xml:space="preserve">                                                                                                      գործունեության հասցեն</w:t>
      </w:r>
    </w:p>
    <w:p w:rsidR="003257F0" w:rsidRPr="00BE3DCD" w:rsidRDefault="003257F0" w:rsidP="003257F0">
      <w:pPr>
        <w:jc w:val="right"/>
        <w:rPr>
          <w:rFonts w:ascii="GHEA Grapalat" w:hAnsi="GHEA Grapalat"/>
          <w:sz w:val="10"/>
          <w:szCs w:val="10"/>
          <w:lang w:val="hy-AM"/>
        </w:rPr>
      </w:pPr>
    </w:p>
    <w:p w:rsidR="003257F0" w:rsidRPr="00BE3DCD" w:rsidRDefault="003257F0" w:rsidP="003257F0">
      <w:pPr>
        <w:ind w:firstLine="708"/>
        <w:jc w:val="both"/>
        <w:rPr>
          <w:rFonts w:ascii="GHEA Grapalat" w:hAnsi="GHEA Grapalat" w:cs="Arial"/>
          <w:sz w:val="20"/>
          <w:szCs w:val="20"/>
          <w:lang w:val="hy-AM"/>
        </w:rPr>
      </w:pPr>
    </w:p>
    <w:p w:rsidR="003257F0" w:rsidRPr="00BE3DCD" w:rsidRDefault="003257F0" w:rsidP="004D5333">
      <w:pPr>
        <w:numPr>
          <w:ilvl w:val="0"/>
          <w:numId w:val="27"/>
        </w:numPr>
        <w:jc w:val="both"/>
        <w:rPr>
          <w:rFonts w:ascii="GHEA Grapalat" w:hAnsi="GHEA Grapalat" w:cs="Arial"/>
          <w:vertAlign w:val="superscript"/>
          <w:lang w:val="es-ES"/>
        </w:rPr>
      </w:pPr>
      <w:r w:rsidRPr="00BE3DCD">
        <w:rPr>
          <w:rFonts w:ascii="GHEA Grapalat" w:hAnsi="GHEA Grapalat"/>
          <w:sz w:val="20"/>
          <w:szCs w:val="20"/>
          <w:lang w:val="hy-AM"/>
        </w:rPr>
        <w:t>հեռախոսահամարն է՝ -------------------------------------------------:</w:t>
      </w:r>
      <w:r w:rsidRPr="00BE3DCD">
        <w:rPr>
          <w:rFonts w:ascii="GHEA Grapalat" w:hAnsi="GHEA Grapalat"/>
          <w:sz w:val="20"/>
          <w:szCs w:val="20"/>
          <w:lang w:val="es-ES"/>
        </w:rPr>
        <w:t xml:space="preserve">                                     </w:t>
      </w:r>
    </w:p>
    <w:p w:rsidR="003257F0" w:rsidRPr="00BE3DCD" w:rsidRDefault="003257F0" w:rsidP="00DA0240">
      <w:pPr>
        <w:ind w:left="3540"/>
        <w:jc w:val="both"/>
        <w:rPr>
          <w:rFonts w:ascii="GHEA Grapalat" w:hAnsi="GHEA Grapalat"/>
          <w:sz w:val="16"/>
          <w:szCs w:val="16"/>
          <w:lang w:val="hy-AM"/>
        </w:rPr>
      </w:pPr>
      <w:r w:rsidRPr="00BE3DCD">
        <w:rPr>
          <w:rFonts w:ascii="GHEA Grapalat" w:hAnsi="GHEA Grapalat"/>
          <w:sz w:val="16"/>
          <w:szCs w:val="16"/>
          <w:lang w:val="hy-AM"/>
        </w:rPr>
        <w:t>հեռախոսի համարը</w:t>
      </w:r>
    </w:p>
    <w:p w:rsidR="00A5473D" w:rsidRPr="00BE3DCD" w:rsidRDefault="00A5473D" w:rsidP="004D5333">
      <w:pPr>
        <w:ind w:firstLine="709"/>
        <w:rPr>
          <w:rFonts w:ascii="GHEA Grapalat" w:hAnsi="GHEA Grapalat" w:cs="Arial"/>
          <w:sz w:val="20"/>
          <w:szCs w:val="20"/>
          <w:lang w:val="hy-AM"/>
        </w:rPr>
      </w:pPr>
    </w:p>
    <w:p w:rsidR="00A5473D" w:rsidRPr="00BE3DCD" w:rsidRDefault="00A5473D" w:rsidP="00975F7E">
      <w:pPr>
        <w:ind w:firstLine="709"/>
        <w:jc w:val="both"/>
        <w:rPr>
          <w:rFonts w:ascii="GHEA Grapalat" w:hAnsi="GHEA Grapalat" w:cs="Arial"/>
          <w:sz w:val="20"/>
          <w:szCs w:val="20"/>
          <w:lang w:val="hy-AM"/>
        </w:rPr>
      </w:pPr>
    </w:p>
    <w:p w:rsidR="006C3873" w:rsidRPr="00BE3DCD" w:rsidRDefault="006C3873" w:rsidP="00975F7E">
      <w:pPr>
        <w:ind w:firstLine="709"/>
        <w:jc w:val="both"/>
        <w:rPr>
          <w:rFonts w:ascii="GHEA Grapalat" w:hAnsi="GHEA Grapalat"/>
          <w:sz w:val="20"/>
          <w:lang w:val="es-ES"/>
        </w:rPr>
      </w:pPr>
      <w:r w:rsidRPr="00BE3DCD">
        <w:rPr>
          <w:rFonts w:ascii="GHEA Grapalat" w:hAnsi="GHEA Grapalat" w:cs="Arial"/>
          <w:sz w:val="20"/>
          <w:szCs w:val="20"/>
          <w:lang w:val="es-ES"/>
        </w:rPr>
        <w:t>Սույնով</w:t>
      </w:r>
      <w:r w:rsidRPr="00BE3DCD">
        <w:rPr>
          <w:rFonts w:ascii="GHEA Grapalat" w:hAnsi="GHEA Grapalat"/>
          <w:sz w:val="20"/>
          <w:lang w:val="hy-AM"/>
        </w:rPr>
        <w:t xml:space="preserve">  </w:t>
      </w:r>
      <w:r w:rsidRPr="00BE3DCD">
        <w:rPr>
          <w:rFonts w:ascii="GHEA Grapalat" w:hAnsi="GHEA Grapalat"/>
          <w:sz w:val="20"/>
          <w:u w:val="single"/>
          <w:lang w:val="hy-AM"/>
        </w:rPr>
        <w:t xml:space="preserve">                                                </w:t>
      </w:r>
      <w:r w:rsidRPr="00BE3DCD">
        <w:rPr>
          <w:rFonts w:ascii="GHEA Grapalat" w:hAnsi="GHEA Grapalat"/>
          <w:sz w:val="20"/>
          <w:u w:val="single"/>
          <w:lang w:val="es-ES"/>
        </w:rPr>
        <w:t xml:space="preserve">                         </w:t>
      </w:r>
      <w:r w:rsidRPr="00BE3DCD">
        <w:rPr>
          <w:rFonts w:ascii="GHEA Grapalat" w:hAnsi="GHEA Grapalat"/>
          <w:sz w:val="20"/>
          <w:u w:val="single"/>
          <w:lang w:val="hy-AM"/>
        </w:rPr>
        <w:t xml:space="preserve">          </w:t>
      </w:r>
      <w:r w:rsidRPr="00BE3DCD">
        <w:rPr>
          <w:rFonts w:ascii="GHEA Grapalat" w:hAnsi="GHEA Grapalat"/>
          <w:lang w:val="hy-AM"/>
        </w:rPr>
        <w:t>-</w:t>
      </w:r>
      <w:r w:rsidRPr="00BE3DCD">
        <w:rPr>
          <w:rFonts w:ascii="GHEA Grapalat" w:hAnsi="GHEA Grapalat" w:cs="Arial"/>
          <w:sz w:val="20"/>
          <w:szCs w:val="20"/>
          <w:lang w:val="es-ES"/>
        </w:rPr>
        <w:t>ն հայտարարում և հավաստում է, որ՝</w:t>
      </w:r>
      <w:r w:rsidRPr="00BE3DCD">
        <w:rPr>
          <w:rFonts w:ascii="GHEA Grapalat" w:hAnsi="GHEA Grapalat" w:cs="Arial"/>
          <w:lang w:val="hy-AM"/>
        </w:rPr>
        <w:t xml:space="preserve"> </w:t>
      </w:r>
    </w:p>
    <w:p w:rsidR="006C3873" w:rsidRPr="00BE3DCD" w:rsidRDefault="006C3873" w:rsidP="00975F7E">
      <w:pPr>
        <w:jc w:val="both"/>
        <w:rPr>
          <w:rFonts w:ascii="GHEA Grapalat" w:hAnsi="GHEA Grapalat"/>
          <w:i/>
          <w:sz w:val="16"/>
          <w:vertAlign w:val="superscript"/>
          <w:lang w:val="es-ES"/>
        </w:rPr>
      </w:pPr>
      <w:r w:rsidRPr="00BE3DCD">
        <w:rPr>
          <w:rFonts w:ascii="GHEA Grapalat" w:hAnsi="GHEA Grapalat"/>
          <w:sz w:val="20"/>
          <w:lang w:val="hy-AM"/>
        </w:rPr>
        <w:tab/>
      </w:r>
      <w:r w:rsidRPr="00BE3DCD">
        <w:rPr>
          <w:rFonts w:ascii="GHEA Grapalat" w:hAnsi="GHEA Grapalat"/>
          <w:sz w:val="20"/>
          <w:lang w:val="hy-AM"/>
        </w:rPr>
        <w:tab/>
      </w:r>
      <w:r w:rsidRPr="00BE3DCD">
        <w:rPr>
          <w:rFonts w:ascii="GHEA Grapalat" w:hAnsi="GHEA Grapalat"/>
          <w:sz w:val="20"/>
          <w:lang w:val="es-ES"/>
        </w:rPr>
        <w:t xml:space="preserve">                                    </w:t>
      </w:r>
      <w:r w:rsidRPr="00BE3DCD">
        <w:rPr>
          <w:rFonts w:ascii="GHEA Grapalat" w:hAnsi="GHEA Grapalat" w:cs="Sylfaen"/>
          <w:vertAlign w:val="superscript"/>
          <w:lang w:val="hy-AM"/>
        </w:rPr>
        <w:t>մասնակցի անվանում</w:t>
      </w:r>
    </w:p>
    <w:p w:rsidR="004B7C30" w:rsidRPr="00BE3DCD" w:rsidRDefault="006C3873" w:rsidP="00975F7E">
      <w:pPr>
        <w:ind w:firstLine="708"/>
        <w:jc w:val="both"/>
        <w:rPr>
          <w:rFonts w:ascii="GHEA Grapalat" w:hAnsi="GHEA Grapalat" w:cs="Sylfaen"/>
          <w:sz w:val="20"/>
          <w:lang w:val="hy-AM"/>
        </w:rPr>
      </w:pPr>
      <w:r w:rsidRPr="00BE3DCD">
        <w:rPr>
          <w:rFonts w:ascii="GHEA Grapalat" w:hAnsi="GHEA Grapalat" w:cs="Arial"/>
          <w:sz w:val="20"/>
          <w:szCs w:val="20"/>
          <w:lang w:val="es-ES"/>
        </w:rPr>
        <w:t>1) բավարարում է «</w:t>
      </w:r>
      <w:r w:rsidR="00802B76">
        <w:rPr>
          <w:rFonts w:ascii="GHEA Grapalat" w:hAnsi="GHEA Grapalat" w:cs="Arial"/>
          <w:sz w:val="20"/>
          <w:szCs w:val="20"/>
          <w:lang w:val="es-ES"/>
        </w:rPr>
        <w:t>Թ16ՊՈԼ-ԳՀԱՊՁԲ-20/05</w:t>
      </w:r>
      <w:r w:rsidR="00480C3C" w:rsidRPr="00BE3DCD">
        <w:rPr>
          <w:rFonts w:ascii="GHEA Grapalat" w:hAnsi="GHEA Grapalat" w:cs="Arial"/>
          <w:sz w:val="20"/>
          <w:szCs w:val="20"/>
          <w:lang w:val="es-ES"/>
        </w:rPr>
        <w:t>»</w:t>
      </w:r>
      <w:r w:rsidRPr="00BE3DCD">
        <w:rPr>
          <w:rFonts w:ascii="GHEA Grapalat" w:hAnsi="GHEA Grapalat" w:cs="Arial"/>
          <w:sz w:val="20"/>
          <w:szCs w:val="20"/>
          <w:lang w:val="es-ES"/>
        </w:rPr>
        <w:t xml:space="preserve">  ծածկագրով  </w:t>
      </w:r>
      <w:r w:rsidR="00480C3C" w:rsidRPr="00BE3DCD">
        <w:rPr>
          <w:rFonts w:ascii="GHEA Grapalat" w:hAnsi="GHEA Grapalat" w:cs="Arial"/>
          <w:sz w:val="20"/>
          <w:szCs w:val="20"/>
          <w:lang w:val="es-ES"/>
        </w:rPr>
        <w:t>Գնանշման հարցման</w:t>
      </w:r>
      <w:r w:rsidRPr="00BE3DCD">
        <w:rPr>
          <w:rFonts w:ascii="GHEA Grapalat" w:hAnsi="GHEA Grapalat" w:cs="Arial"/>
          <w:sz w:val="20"/>
          <w:szCs w:val="20"/>
          <w:lang w:val="es-ES"/>
        </w:rPr>
        <w:t xml:space="preserve"> հրավերով սահմանված մասնակցության իրավունքի պահանջներին </w:t>
      </w:r>
      <w:r w:rsidR="00EB07BB" w:rsidRPr="00BE3DCD">
        <w:rPr>
          <w:rFonts w:ascii="GHEA Grapalat" w:hAnsi="GHEA Grapalat" w:cs="Arial"/>
          <w:sz w:val="20"/>
          <w:szCs w:val="20"/>
          <w:lang w:val="hy-AM"/>
        </w:rPr>
        <w:t xml:space="preserve"> և </w:t>
      </w:r>
      <w:r w:rsidR="00361308" w:rsidRPr="00BE3DCD">
        <w:rPr>
          <w:rFonts w:ascii="GHEA Grapalat" w:hAnsi="GHEA Grapalat" w:cs="Sylfaen"/>
          <w:sz w:val="20"/>
          <w:lang w:val="hy-AM"/>
        </w:rPr>
        <w:t>պարտավորվում</w:t>
      </w:r>
      <w:r w:rsidR="00EB07BB" w:rsidRPr="00BE3DCD">
        <w:rPr>
          <w:rFonts w:ascii="GHEA Grapalat" w:hAnsi="GHEA Grapalat" w:cs="Sylfaen"/>
          <w:sz w:val="20"/>
          <w:lang w:val="hy-AM"/>
        </w:rPr>
        <w:t xml:space="preserve"> ընտրված մասնակից ճանաչվելու դեպքում, հրավերով սահմանված կարգով և ժամկետում, ներկայաց</w:t>
      </w:r>
      <w:r w:rsidR="00361308" w:rsidRPr="00BE3DCD">
        <w:rPr>
          <w:rFonts w:ascii="GHEA Grapalat" w:hAnsi="GHEA Grapalat" w:cs="Sylfaen"/>
          <w:sz w:val="20"/>
          <w:lang w:val="hy-AM"/>
        </w:rPr>
        <w:t>նել</w:t>
      </w:r>
      <w:r w:rsidR="00EB07BB" w:rsidRPr="00BE3DCD">
        <w:rPr>
          <w:rFonts w:ascii="GHEA Grapalat" w:hAnsi="GHEA Grapalat" w:cs="Sylfaen"/>
          <w:sz w:val="20"/>
          <w:lang w:val="hy-AM"/>
        </w:rPr>
        <w:t xml:space="preserve"> գնային առաջարկի չափով որակավորման ապահովում</w:t>
      </w:r>
      <w:r w:rsidR="00E97AB0" w:rsidRPr="00BE3DCD">
        <w:rPr>
          <w:rFonts w:ascii="GHEA Grapalat" w:hAnsi="GHEA Grapalat" w:cs="Sylfaen"/>
          <w:sz w:val="20"/>
          <w:lang w:val="es-ES"/>
        </w:rPr>
        <w:t>.</w:t>
      </w:r>
      <w:r w:rsidR="00EB07BB" w:rsidRPr="00BE3DCD">
        <w:rPr>
          <w:rFonts w:ascii="GHEA Grapalat" w:hAnsi="GHEA Grapalat" w:cs="Sylfaen"/>
          <w:sz w:val="20"/>
          <w:lang w:val="hy-AM"/>
        </w:rPr>
        <w:t xml:space="preserve"> </w:t>
      </w:r>
    </w:p>
    <w:p w:rsidR="006C3873" w:rsidRPr="00BE3DCD" w:rsidRDefault="00887807" w:rsidP="00975F7E">
      <w:pPr>
        <w:ind w:firstLine="708"/>
        <w:jc w:val="both"/>
        <w:rPr>
          <w:rFonts w:ascii="GHEA Grapalat" w:hAnsi="GHEA Grapalat" w:cs="Arial"/>
          <w:sz w:val="22"/>
          <w:szCs w:val="22"/>
          <w:lang w:val="es-ES"/>
        </w:rPr>
      </w:pPr>
      <w:r w:rsidRPr="00BE3DCD">
        <w:rPr>
          <w:rFonts w:ascii="GHEA Grapalat" w:hAnsi="GHEA Grapalat" w:cs="Arial"/>
          <w:sz w:val="20"/>
          <w:szCs w:val="20"/>
          <w:lang w:val="hy-AM"/>
        </w:rPr>
        <w:t>2</w:t>
      </w:r>
      <w:r w:rsidR="006C3873" w:rsidRPr="00BE3DCD">
        <w:rPr>
          <w:rFonts w:ascii="GHEA Grapalat" w:hAnsi="GHEA Grapalat" w:cs="Arial"/>
          <w:sz w:val="20"/>
          <w:szCs w:val="20"/>
          <w:lang w:val="es-ES"/>
        </w:rPr>
        <w:t xml:space="preserve">) </w:t>
      </w:r>
      <w:r w:rsidR="006C3873" w:rsidRPr="00BE3DCD">
        <w:rPr>
          <w:rFonts w:ascii="GHEA Grapalat" w:hAnsi="GHEA Grapalat"/>
          <w:lang w:val="es-ES"/>
        </w:rPr>
        <w:t>«</w:t>
      </w:r>
      <w:r w:rsidR="00802B76">
        <w:rPr>
          <w:rFonts w:ascii="GHEA Grapalat" w:hAnsi="GHEA Grapalat" w:cs="Sylfaen"/>
          <w:sz w:val="22"/>
          <w:szCs w:val="22"/>
          <w:lang w:val="hy-AM"/>
        </w:rPr>
        <w:t>Թ16ՊՈԼ-ԳՀԱՊՁԲ-20/05</w:t>
      </w:r>
      <w:r w:rsidR="006C3873" w:rsidRPr="00BE3DCD">
        <w:rPr>
          <w:rFonts w:ascii="GHEA Grapalat" w:hAnsi="GHEA Grapalat"/>
          <w:lang w:val="es-ES"/>
        </w:rPr>
        <w:t>»</w:t>
      </w:r>
      <w:r w:rsidR="006C3873" w:rsidRPr="00BE3DCD">
        <w:rPr>
          <w:rFonts w:ascii="GHEA Grapalat" w:hAnsi="GHEA Grapalat" w:cs="Sylfaen"/>
          <w:sz w:val="22"/>
          <w:szCs w:val="22"/>
          <w:lang w:val="hy-AM"/>
        </w:rPr>
        <w:t xml:space="preserve">  </w:t>
      </w:r>
      <w:r w:rsidR="006C3873" w:rsidRPr="00BE3DCD">
        <w:rPr>
          <w:rFonts w:ascii="GHEA Grapalat" w:hAnsi="GHEA Grapalat" w:cs="Arial"/>
          <w:sz w:val="20"/>
          <w:szCs w:val="20"/>
          <w:lang w:val="es-ES"/>
        </w:rPr>
        <w:t xml:space="preserve">ծածկագրով </w:t>
      </w:r>
      <w:r w:rsidR="00480C3C" w:rsidRPr="00BE3DCD">
        <w:rPr>
          <w:rFonts w:ascii="GHEA Grapalat" w:hAnsi="GHEA Grapalat" w:cs="Arial"/>
          <w:sz w:val="20"/>
          <w:szCs w:val="20"/>
          <w:lang w:val="es-ES"/>
        </w:rPr>
        <w:t>Գնանշման հարցման</w:t>
      </w:r>
      <w:r w:rsidR="006C3873" w:rsidRPr="00BE3DCD">
        <w:rPr>
          <w:rFonts w:ascii="GHEA Grapalat" w:hAnsi="GHEA Grapalat" w:cs="Arial"/>
          <w:sz w:val="20"/>
          <w:szCs w:val="20"/>
          <w:lang w:val="es-ES"/>
        </w:rPr>
        <w:t xml:space="preserve"> մասնակցելու շրջանակում`</w:t>
      </w:r>
      <w:r w:rsidR="006C3873" w:rsidRPr="00BE3DCD">
        <w:rPr>
          <w:rFonts w:ascii="GHEA Grapalat" w:hAnsi="GHEA Grapalat" w:cs="Sylfaen"/>
          <w:sz w:val="22"/>
          <w:szCs w:val="22"/>
          <w:lang w:val="es-ES"/>
        </w:rPr>
        <w:t xml:space="preserve">  </w:t>
      </w:r>
    </w:p>
    <w:p w:rsidR="006C3873" w:rsidRPr="00BE3DCD" w:rsidRDefault="006C3873" w:rsidP="00975F7E">
      <w:pPr>
        <w:numPr>
          <w:ilvl w:val="0"/>
          <w:numId w:val="18"/>
        </w:numPr>
        <w:ind w:left="0" w:firstLine="720"/>
        <w:jc w:val="both"/>
        <w:rPr>
          <w:rFonts w:ascii="GHEA Grapalat" w:hAnsi="GHEA Grapalat" w:cs="Arial"/>
          <w:sz w:val="20"/>
          <w:szCs w:val="20"/>
          <w:lang w:val="es-ES"/>
        </w:rPr>
      </w:pPr>
      <w:r w:rsidRPr="00BE3DCD">
        <w:rPr>
          <w:rFonts w:ascii="GHEA Grapalat" w:hAnsi="GHEA Grapalat" w:cs="Arial"/>
          <w:sz w:val="20"/>
          <w:szCs w:val="20"/>
          <w:lang w:val="es-ES"/>
        </w:rPr>
        <w:t>թույլ չի տվել և (կամ) թույլ չի տալու գերիշխող դիրքի չարաշահում և հակամրցակցային համաձայնություն,</w:t>
      </w:r>
    </w:p>
    <w:p w:rsidR="006C3873" w:rsidRPr="00BE3DCD" w:rsidRDefault="006C3873" w:rsidP="00975F7E">
      <w:pPr>
        <w:numPr>
          <w:ilvl w:val="0"/>
          <w:numId w:val="18"/>
        </w:numPr>
        <w:ind w:left="0" w:firstLine="720"/>
        <w:jc w:val="both"/>
        <w:rPr>
          <w:rFonts w:ascii="GHEA Grapalat" w:hAnsi="GHEA Grapalat"/>
          <w:sz w:val="22"/>
          <w:szCs w:val="22"/>
          <w:lang w:val="es-ES"/>
        </w:rPr>
      </w:pPr>
      <w:r w:rsidRPr="00BE3DCD">
        <w:rPr>
          <w:rFonts w:ascii="GHEA Grapalat" w:hAnsi="GHEA Grapalat" w:cs="Arial"/>
          <w:sz w:val="20"/>
          <w:szCs w:val="20"/>
          <w:lang w:val="es-ES"/>
        </w:rPr>
        <w:lastRenderedPageBreak/>
        <w:t>բացակայում է հրավերով սահմանված`</w:t>
      </w:r>
      <w:r w:rsidRPr="00BE3DCD">
        <w:rPr>
          <w:rFonts w:ascii="GHEA Grapalat" w:hAnsi="GHEA Grapalat"/>
          <w:sz w:val="22"/>
          <w:szCs w:val="22"/>
          <w:lang w:val="es-ES"/>
        </w:rPr>
        <w:t xml:space="preserve"> </w:t>
      </w:r>
      <w:r w:rsidRPr="00BE3DCD">
        <w:rPr>
          <w:rFonts w:ascii="GHEA Grapalat" w:hAnsi="GHEA Grapalat"/>
          <w:sz w:val="22"/>
          <w:szCs w:val="22"/>
          <w:u w:val="single"/>
          <w:lang w:val="es-ES"/>
        </w:rPr>
        <w:tab/>
      </w:r>
      <w:r w:rsidRPr="00BE3DCD">
        <w:rPr>
          <w:rFonts w:ascii="GHEA Grapalat" w:hAnsi="GHEA Grapalat"/>
          <w:sz w:val="22"/>
          <w:szCs w:val="22"/>
          <w:u w:val="single"/>
          <w:lang w:val="es-ES"/>
        </w:rPr>
        <w:tab/>
      </w:r>
      <w:r w:rsidRPr="00BE3DCD">
        <w:rPr>
          <w:rFonts w:ascii="GHEA Grapalat" w:hAnsi="GHEA Grapalat"/>
          <w:sz w:val="22"/>
          <w:szCs w:val="22"/>
          <w:u w:val="single"/>
          <w:lang w:val="es-ES"/>
        </w:rPr>
        <w:tab/>
        <w:t xml:space="preserve">                   </w:t>
      </w:r>
      <w:r w:rsidR="00975F7E" w:rsidRPr="00BE3DCD">
        <w:rPr>
          <w:rFonts w:ascii="GHEA Grapalat" w:hAnsi="GHEA Grapalat"/>
          <w:sz w:val="22"/>
          <w:szCs w:val="22"/>
          <w:u w:val="single"/>
          <w:lang w:val="es-ES"/>
        </w:rPr>
        <w:tab/>
      </w:r>
      <w:r w:rsidR="00975F7E" w:rsidRPr="00BE3DCD">
        <w:rPr>
          <w:rFonts w:ascii="GHEA Grapalat" w:hAnsi="GHEA Grapalat"/>
          <w:sz w:val="22"/>
          <w:szCs w:val="22"/>
          <w:u w:val="single"/>
          <w:lang w:val="es-ES"/>
        </w:rPr>
        <w:tab/>
      </w:r>
      <w:r w:rsidRPr="00BE3DCD">
        <w:rPr>
          <w:rFonts w:ascii="GHEA Grapalat" w:hAnsi="GHEA Grapalat" w:cs="Arial"/>
          <w:sz w:val="20"/>
          <w:szCs w:val="20"/>
          <w:lang w:val="es-ES"/>
        </w:rPr>
        <w:t>-ին</w:t>
      </w:r>
      <w:r w:rsidRPr="00BE3DCD">
        <w:rPr>
          <w:rFonts w:ascii="GHEA Grapalat" w:hAnsi="GHEA Grapalat"/>
          <w:sz w:val="22"/>
          <w:szCs w:val="22"/>
          <w:lang w:val="es-ES"/>
        </w:rPr>
        <w:t xml:space="preserve"> </w:t>
      </w:r>
    </w:p>
    <w:p w:rsidR="006C3873" w:rsidRPr="00BE3DCD" w:rsidRDefault="006C3873" w:rsidP="00975F7E">
      <w:pPr>
        <w:jc w:val="both"/>
        <w:rPr>
          <w:rFonts w:ascii="GHEA Grapalat" w:hAnsi="GHEA Grapalat" w:cs="Arial"/>
          <w:vertAlign w:val="superscript"/>
          <w:lang w:val="hy-AM"/>
        </w:rPr>
      </w:pPr>
      <w:r w:rsidRPr="00BE3DCD">
        <w:rPr>
          <w:rFonts w:ascii="GHEA Grapalat" w:hAnsi="GHEA Grapalat"/>
          <w:vertAlign w:val="superscript"/>
          <w:lang w:val="es-ES"/>
        </w:rPr>
        <w:t xml:space="preserve"> </w:t>
      </w:r>
      <w:r w:rsidRPr="00BE3DCD">
        <w:rPr>
          <w:rFonts w:ascii="GHEA Grapalat" w:hAnsi="GHEA Grapalat"/>
          <w:vertAlign w:val="superscript"/>
          <w:lang w:val="es-ES"/>
        </w:rPr>
        <w:tab/>
      </w:r>
      <w:r w:rsidRPr="00BE3DCD">
        <w:rPr>
          <w:rFonts w:ascii="GHEA Grapalat" w:hAnsi="GHEA Grapalat"/>
          <w:vertAlign w:val="superscript"/>
          <w:lang w:val="es-ES"/>
        </w:rPr>
        <w:tab/>
      </w:r>
      <w:r w:rsidRPr="00BE3DCD">
        <w:rPr>
          <w:rFonts w:ascii="GHEA Grapalat" w:hAnsi="GHEA Grapalat"/>
          <w:vertAlign w:val="superscript"/>
          <w:lang w:val="es-ES"/>
        </w:rPr>
        <w:tab/>
      </w:r>
      <w:r w:rsidRPr="00BE3DCD">
        <w:rPr>
          <w:rFonts w:ascii="GHEA Grapalat" w:hAnsi="GHEA Grapalat"/>
          <w:vertAlign w:val="superscript"/>
          <w:lang w:val="es-ES"/>
        </w:rPr>
        <w:tab/>
      </w:r>
      <w:r w:rsidRPr="00BE3DCD">
        <w:rPr>
          <w:rFonts w:ascii="GHEA Grapalat" w:hAnsi="GHEA Grapalat"/>
          <w:vertAlign w:val="superscript"/>
          <w:lang w:val="es-ES"/>
        </w:rPr>
        <w:tab/>
      </w:r>
      <w:r w:rsidRPr="00BE3DCD">
        <w:rPr>
          <w:rFonts w:ascii="GHEA Grapalat" w:hAnsi="GHEA Grapalat"/>
          <w:vertAlign w:val="superscript"/>
          <w:lang w:val="es-ES"/>
        </w:rPr>
        <w:tab/>
      </w:r>
      <w:r w:rsidRPr="00BE3DCD">
        <w:rPr>
          <w:rFonts w:ascii="GHEA Grapalat" w:hAnsi="GHEA Grapalat"/>
          <w:vertAlign w:val="superscript"/>
          <w:lang w:val="es-ES"/>
        </w:rPr>
        <w:tab/>
      </w:r>
      <w:r w:rsidRPr="00BE3DCD">
        <w:rPr>
          <w:rFonts w:ascii="GHEA Grapalat" w:hAnsi="GHEA Grapalat"/>
          <w:vertAlign w:val="superscript"/>
          <w:lang w:val="es-ES"/>
        </w:rPr>
        <w:tab/>
      </w:r>
      <w:r w:rsidRPr="00BE3DCD">
        <w:rPr>
          <w:rFonts w:ascii="GHEA Grapalat" w:hAnsi="GHEA Grapalat"/>
          <w:vertAlign w:val="superscript"/>
          <w:lang w:val="es-ES"/>
        </w:rPr>
        <w:tab/>
      </w:r>
      <w:r w:rsidRPr="00BE3DCD">
        <w:rPr>
          <w:rFonts w:ascii="GHEA Grapalat" w:hAnsi="GHEA Grapalat"/>
          <w:vertAlign w:val="superscript"/>
          <w:lang w:val="es-ES"/>
        </w:rPr>
        <w:tab/>
        <w:t xml:space="preserve">      </w:t>
      </w:r>
      <w:r w:rsidRPr="00BE3DCD">
        <w:rPr>
          <w:rFonts w:ascii="GHEA Grapalat" w:hAnsi="GHEA Grapalat" w:cs="Sylfaen"/>
          <w:vertAlign w:val="superscript"/>
          <w:lang w:val="hy-AM"/>
        </w:rPr>
        <w:t>մասնակցի</w:t>
      </w:r>
      <w:r w:rsidRPr="00BE3DCD">
        <w:rPr>
          <w:rFonts w:ascii="GHEA Grapalat" w:hAnsi="GHEA Grapalat" w:cs="Arial"/>
          <w:vertAlign w:val="superscript"/>
          <w:lang w:val="hy-AM"/>
        </w:rPr>
        <w:t xml:space="preserve"> </w:t>
      </w:r>
      <w:r w:rsidRPr="00BE3DCD">
        <w:rPr>
          <w:rFonts w:ascii="GHEA Grapalat" w:hAnsi="GHEA Grapalat" w:cs="Sylfaen"/>
          <w:vertAlign w:val="superscript"/>
          <w:lang w:val="hy-AM"/>
        </w:rPr>
        <w:t>անվանումը</w:t>
      </w:r>
      <w:r w:rsidRPr="00BE3DCD">
        <w:rPr>
          <w:rFonts w:ascii="GHEA Grapalat" w:hAnsi="GHEA Grapalat" w:cs="Arial"/>
          <w:vertAlign w:val="superscript"/>
          <w:lang w:val="hy-AM"/>
        </w:rPr>
        <w:t xml:space="preserve"> </w:t>
      </w:r>
    </w:p>
    <w:p w:rsidR="006C3873" w:rsidRPr="00BE3DCD" w:rsidRDefault="006C3873" w:rsidP="00975F7E">
      <w:pPr>
        <w:jc w:val="both"/>
        <w:rPr>
          <w:rFonts w:ascii="GHEA Grapalat" w:hAnsi="GHEA Grapalat"/>
          <w:sz w:val="22"/>
          <w:szCs w:val="22"/>
          <w:u w:val="single"/>
          <w:lang w:val="es-ES"/>
        </w:rPr>
      </w:pPr>
      <w:r w:rsidRPr="00BE3DCD">
        <w:rPr>
          <w:rFonts w:ascii="GHEA Grapalat" w:hAnsi="GHEA Grapalat" w:cs="Arial"/>
          <w:sz w:val="20"/>
          <w:szCs w:val="20"/>
          <w:lang w:val="es-ES"/>
        </w:rPr>
        <w:t>փոխկապակցված անձանց և (կամ)</w:t>
      </w:r>
      <w:r w:rsidRPr="00BE3DCD">
        <w:rPr>
          <w:rFonts w:ascii="GHEA Grapalat" w:hAnsi="GHEA Grapalat"/>
          <w:sz w:val="22"/>
          <w:szCs w:val="22"/>
          <w:lang w:val="es-ES"/>
        </w:rPr>
        <w:t xml:space="preserve"> </w:t>
      </w:r>
      <w:r w:rsidRPr="00BE3DCD">
        <w:rPr>
          <w:rFonts w:ascii="GHEA Grapalat" w:hAnsi="GHEA Grapalat"/>
          <w:sz w:val="22"/>
          <w:szCs w:val="22"/>
          <w:u w:val="single"/>
          <w:lang w:val="es-ES"/>
        </w:rPr>
        <w:tab/>
      </w:r>
      <w:r w:rsidRPr="00BE3DCD">
        <w:rPr>
          <w:rFonts w:ascii="GHEA Grapalat" w:hAnsi="GHEA Grapalat"/>
          <w:sz w:val="22"/>
          <w:szCs w:val="22"/>
          <w:u w:val="single"/>
          <w:lang w:val="es-ES"/>
        </w:rPr>
        <w:tab/>
      </w:r>
      <w:r w:rsidRPr="00BE3DCD">
        <w:rPr>
          <w:rFonts w:ascii="GHEA Grapalat" w:hAnsi="GHEA Grapalat"/>
          <w:sz w:val="22"/>
          <w:szCs w:val="22"/>
          <w:u w:val="single"/>
          <w:lang w:val="es-ES"/>
        </w:rPr>
        <w:tab/>
      </w:r>
      <w:r w:rsidRPr="00BE3DCD">
        <w:rPr>
          <w:rFonts w:ascii="GHEA Grapalat" w:hAnsi="GHEA Grapalat"/>
          <w:sz w:val="22"/>
          <w:szCs w:val="22"/>
          <w:u w:val="single"/>
          <w:lang w:val="es-ES"/>
        </w:rPr>
        <w:tab/>
        <w:t xml:space="preserve">    </w:t>
      </w:r>
      <w:r w:rsidRPr="00BE3DCD">
        <w:rPr>
          <w:rFonts w:ascii="GHEA Grapalat" w:hAnsi="GHEA Grapalat"/>
          <w:sz w:val="22"/>
          <w:szCs w:val="22"/>
          <w:u w:val="single"/>
          <w:lang w:val="es-ES"/>
        </w:rPr>
        <w:tab/>
      </w:r>
      <w:r w:rsidRPr="00BE3DCD">
        <w:rPr>
          <w:rFonts w:ascii="GHEA Grapalat" w:hAnsi="GHEA Grapalat"/>
          <w:sz w:val="22"/>
          <w:szCs w:val="22"/>
          <w:u w:val="single"/>
          <w:lang w:val="es-ES"/>
        </w:rPr>
        <w:tab/>
      </w:r>
      <w:r w:rsidRPr="00BE3DCD">
        <w:rPr>
          <w:rFonts w:ascii="GHEA Grapalat" w:hAnsi="GHEA Grapalat"/>
          <w:sz w:val="22"/>
          <w:szCs w:val="22"/>
          <w:u w:val="single"/>
          <w:lang w:val="es-ES"/>
        </w:rPr>
        <w:tab/>
      </w:r>
      <w:r w:rsidRPr="00BE3DCD">
        <w:rPr>
          <w:rFonts w:ascii="GHEA Grapalat" w:hAnsi="GHEA Grapalat"/>
          <w:sz w:val="22"/>
          <w:szCs w:val="22"/>
          <w:u w:val="single"/>
          <w:lang w:val="es-ES"/>
        </w:rPr>
        <w:tab/>
        <w:t xml:space="preserve">                    </w:t>
      </w:r>
      <w:r w:rsidRPr="00BE3DCD">
        <w:rPr>
          <w:rFonts w:ascii="GHEA Grapalat" w:hAnsi="GHEA Grapalat" w:cs="Arial"/>
          <w:sz w:val="20"/>
          <w:szCs w:val="20"/>
          <w:lang w:val="es-ES"/>
        </w:rPr>
        <w:t>-ի</w:t>
      </w:r>
      <w:r w:rsidRPr="00BE3DCD">
        <w:rPr>
          <w:rFonts w:ascii="GHEA Grapalat" w:hAnsi="GHEA Grapalat"/>
          <w:sz w:val="22"/>
          <w:szCs w:val="22"/>
          <w:u w:val="single"/>
          <w:lang w:val="es-ES"/>
        </w:rPr>
        <w:t xml:space="preserve">  </w:t>
      </w:r>
    </w:p>
    <w:p w:rsidR="006C3873" w:rsidRPr="00BE3DCD" w:rsidRDefault="006C3873" w:rsidP="00975F7E">
      <w:pPr>
        <w:jc w:val="both"/>
        <w:rPr>
          <w:rFonts w:ascii="GHEA Grapalat" w:hAnsi="GHEA Grapalat"/>
          <w:sz w:val="22"/>
          <w:szCs w:val="22"/>
          <w:u w:val="single"/>
          <w:lang w:val="es-ES"/>
        </w:rPr>
      </w:pPr>
      <w:r w:rsidRPr="00BE3DCD">
        <w:rPr>
          <w:rFonts w:ascii="GHEA Grapalat" w:hAnsi="GHEA Grapalat" w:cs="Sylfaen"/>
          <w:vertAlign w:val="superscript"/>
          <w:lang w:val="es-ES"/>
        </w:rPr>
        <w:tab/>
      </w:r>
      <w:r w:rsidRPr="00BE3DCD">
        <w:rPr>
          <w:rFonts w:ascii="GHEA Grapalat" w:hAnsi="GHEA Grapalat" w:cs="Sylfaen"/>
          <w:vertAlign w:val="superscript"/>
          <w:lang w:val="es-ES"/>
        </w:rPr>
        <w:tab/>
      </w:r>
      <w:r w:rsidRPr="00BE3DCD">
        <w:rPr>
          <w:rFonts w:ascii="GHEA Grapalat" w:hAnsi="GHEA Grapalat" w:cs="Sylfaen"/>
          <w:vertAlign w:val="superscript"/>
          <w:lang w:val="es-ES"/>
        </w:rPr>
        <w:tab/>
      </w:r>
      <w:r w:rsidRPr="00BE3DCD">
        <w:rPr>
          <w:rFonts w:ascii="GHEA Grapalat" w:hAnsi="GHEA Grapalat" w:cs="Sylfaen"/>
          <w:vertAlign w:val="superscript"/>
          <w:lang w:val="es-ES"/>
        </w:rPr>
        <w:tab/>
      </w:r>
      <w:r w:rsidRPr="00BE3DCD">
        <w:rPr>
          <w:rFonts w:ascii="GHEA Grapalat" w:hAnsi="GHEA Grapalat" w:cs="Sylfaen"/>
          <w:vertAlign w:val="superscript"/>
          <w:lang w:val="es-ES"/>
        </w:rPr>
        <w:tab/>
      </w:r>
      <w:r w:rsidRPr="00BE3DCD">
        <w:rPr>
          <w:rFonts w:ascii="GHEA Grapalat" w:hAnsi="GHEA Grapalat" w:cs="Sylfaen"/>
          <w:vertAlign w:val="superscript"/>
          <w:lang w:val="es-ES"/>
        </w:rPr>
        <w:tab/>
      </w:r>
      <w:r w:rsidRPr="00BE3DCD">
        <w:rPr>
          <w:rFonts w:ascii="GHEA Grapalat" w:hAnsi="GHEA Grapalat" w:cs="Sylfaen"/>
          <w:vertAlign w:val="superscript"/>
          <w:lang w:val="es-ES"/>
        </w:rPr>
        <w:tab/>
      </w:r>
      <w:r w:rsidRPr="00BE3DCD">
        <w:rPr>
          <w:rFonts w:ascii="GHEA Grapalat" w:hAnsi="GHEA Grapalat" w:cs="Sylfaen"/>
          <w:vertAlign w:val="superscript"/>
          <w:lang w:val="es-ES"/>
        </w:rPr>
        <w:tab/>
      </w:r>
      <w:r w:rsidRPr="00BE3DCD">
        <w:rPr>
          <w:rFonts w:ascii="GHEA Grapalat" w:hAnsi="GHEA Grapalat" w:cs="Sylfaen"/>
          <w:vertAlign w:val="superscript"/>
          <w:lang w:val="es-ES"/>
        </w:rPr>
        <w:tab/>
      </w:r>
      <w:r w:rsidRPr="00BE3DCD">
        <w:rPr>
          <w:rFonts w:ascii="GHEA Grapalat" w:hAnsi="GHEA Grapalat" w:cs="Sylfaen"/>
          <w:vertAlign w:val="superscript"/>
          <w:lang w:val="hy-AM"/>
        </w:rPr>
        <w:t>մասնակցի</w:t>
      </w:r>
      <w:r w:rsidRPr="00BE3DCD">
        <w:rPr>
          <w:rFonts w:ascii="GHEA Grapalat" w:hAnsi="GHEA Grapalat" w:cs="Arial"/>
          <w:vertAlign w:val="superscript"/>
          <w:lang w:val="hy-AM"/>
        </w:rPr>
        <w:t xml:space="preserve"> </w:t>
      </w:r>
      <w:r w:rsidRPr="00BE3DCD">
        <w:rPr>
          <w:rFonts w:ascii="GHEA Grapalat" w:hAnsi="GHEA Grapalat" w:cs="Sylfaen"/>
          <w:vertAlign w:val="superscript"/>
          <w:lang w:val="hy-AM"/>
        </w:rPr>
        <w:t>անվանումը</w:t>
      </w:r>
    </w:p>
    <w:p w:rsidR="006C3873" w:rsidRPr="00BE3DCD" w:rsidRDefault="006C3873" w:rsidP="00975F7E">
      <w:pPr>
        <w:jc w:val="both"/>
        <w:rPr>
          <w:rFonts w:ascii="GHEA Grapalat" w:hAnsi="GHEA Grapalat"/>
          <w:sz w:val="22"/>
          <w:szCs w:val="22"/>
          <w:u w:val="single"/>
          <w:lang w:val="es-ES"/>
        </w:rPr>
      </w:pPr>
      <w:r w:rsidRPr="00BE3DCD">
        <w:rPr>
          <w:rFonts w:ascii="GHEA Grapalat" w:hAnsi="GHEA Grapalat" w:cs="Arial"/>
          <w:sz w:val="20"/>
          <w:szCs w:val="20"/>
          <w:lang w:val="es-ES"/>
        </w:rPr>
        <w:t>կողմից հիմնադրված կամ ավելի քան հիսուն տոկոս</w:t>
      </w:r>
      <w:r w:rsidRPr="00BE3DCD">
        <w:rPr>
          <w:rFonts w:ascii="GHEA Grapalat" w:hAnsi="GHEA Grapalat"/>
          <w:sz w:val="22"/>
          <w:szCs w:val="22"/>
          <w:lang w:val="es-ES"/>
        </w:rPr>
        <w:t xml:space="preserve"> </w:t>
      </w:r>
      <w:r w:rsidRPr="00BE3DCD">
        <w:rPr>
          <w:rFonts w:ascii="GHEA Grapalat" w:hAnsi="GHEA Grapalat"/>
          <w:sz w:val="22"/>
          <w:szCs w:val="22"/>
          <w:u w:val="single"/>
          <w:lang w:val="es-ES"/>
        </w:rPr>
        <w:tab/>
      </w:r>
      <w:r w:rsidRPr="00BE3DCD">
        <w:rPr>
          <w:rFonts w:ascii="GHEA Grapalat" w:hAnsi="GHEA Grapalat"/>
          <w:sz w:val="22"/>
          <w:szCs w:val="22"/>
          <w:u w:val="single"/>
          <w:lang w:val="es-ES"/>
        </w:rPr>
        <w:tab/>
      </w:r>
      <w:r w:rsidRPr="00BE3DCD">
        <w:rPr>
          <w:rFonts w:ascii="GHEA Grapalat" w:hAnsi="GHEA Grapalat"/>
          <w:sz w:val="22"/>
          <w:szCs w:val="22"/>
          <w:u w:val="single"/>
          <w:lang w:val="es-ES"/>
        </w:rPr>
        <w:tab/>
        <w:t xml:space="preserve">   </w:t>
      </w:r>
      <w:r w:rsidRPr="00BE3DCD">
        <w:rPr>
          <w:rFonts w:ascii="GHEA Grapalat" w:hAnsi="GHEA Grapalat"/>
          <w:sz w:val="22"/>
          <w:szCs w:val="22"/>
          <w:u w:val="single"/>
          <w:lang w:val="es-ES"/>
        </w:rPr>
        <w:tab/>
      </w:r>
      <w:r w:rsidRPr="00BE3DCD">
        <w:rPr>
          <w:rFonts w:ascii="GHEA Grapalat" w:hAnsi="GHEA Grapalat"/>
          <w:sz w:val="22"/>
          <w:szCs w:val="22"/>
          <w:u w:val="single"/>
          <w:lang w:val="es-ES"/>
        </w:rPr>
        <w:tab/>
      </w:r>
      <w:r w:rsidRPr="00BE3DCD">
        <w:rPr>
          <w:rFonts w:ascii="GHEA Grapalat" w:hAnsi="GHEA Grapalat"/>
          <w:sz w:val="22"/>
          <w:szCs w:val="22"/>
          <w:u w:val="single"/>
          <w:lang w:val="es-ES"/>
        </w:rPr>
        <w:tab/>
        <w:t xml:space="preserve">                   </w:t>
      </w:r>
      <w:r w:rsidRPr="00BE3DCD">
        <w:rPr>
          <w:rFonts w:ascii="GHEA Grapalat" w:hAnsi="GHEA Grapalat" w:cs="Arial"/>
          <w:sz w:val="20"/>
          <w:szCs w:val="20"/>
          <w:lang w:val="es-ES"/>
        </w:rPr>
        <w:t>-ին</w:t>
      </w:r>
    </w:p>
    <w:p w:rsidR="006C3873" w:rsidRPr="00BE3DCD" w:rsidRDefault="006C3873" w:rsidP="00975F7E">
      <w:pPr>
        <w:jc w:val="both"/>
        <w:rPr>
          <w:rFonts w:ascii="GHEA Grapalat" w:hAnsi="GHEA Grapalat"/>
          <w:sz w:val="22"/>
          <w:szCs w:val="22"/>
          <w:lang w:val="es-ES"/>
        </w:rPr>
      </w:pPr>
      <w:r w:rsidRPr="00BE3DCD">
        <w:rPr>
          <w:rFonts w:ascii="GHEA Grapalat" w:hAnsi="GHEA Grapalat" w:cs="Sylfaen"/>
          <w:vertAlign w:val="superscript"/>
          <w:lang w:val="es-ES"/>
        </w:rPr>
        <w:t xml:space="preserve">                                                                     </w:t>
      </w:r>
      <w:r w:rsidRPr="00BE3DCD">
        <w:rPr>
          <w:rFonts w:ascii="GHEA Grapalat" w:hAnsi="GHEA Grapalat" w:cs="Sylfaen"/>
          <w:vertAlign w:val="superscript"/>
          <w:lang w:val="es-ES"/>
        </w:rPr>
        <w:tab/>
      </w:r>
      <w:r w:rsidRPr="00BE3DCD">
        <w:rPr>
          <w:rFonts w:ascii="GHEA Grapalat" w:hAnsi="GHEA Grapalat" w:cs="Sylfaen"/>
          <w:vertAlign w:val="superscript"/>
          <w:lang w:val="es-ES"/>
        </w:rPr>
        <w:tab/>
      </w:r>
      <w:r w:rsidRPr="00BE3DCD">
        <w:rPr>
          <w:rFonts w:ascii="GHEA Grapalat" w:hAnsi="GHEA Grapalat" w:cs="Sylfaen"/>
          <w:vertAlign w:val="superscript"/>
          <w:lang w:val="es-ES"/>
        </w:rPr>
        <w:tab/>
      </w:r>
      <w:r w:rsidRPr="00BE3DCD">
        <w:rPr>
          <w:rFonts w:ascii="GHEA Grapalat" w:hAnsi="GHEA Grapalat" w:cs="Sylfaen"/>
          <w:vertAlign w:val="superscript"/>
          <w:lang w:val="es-ES"/>
        </w:rPr>
        <w:tab/>
      </w:r>
      <w:r w:rsidRPr="00BE3DCD">
        <w:rPr>
          <w:rFonts w:ascii="GHEA Grapalat" w:hAnsi="GHEA Grapalat" w:cs="Sylfaen"/>
          <w:vertAlign w:val="superscript"/>
          <w:lang w:val="es-ES"/>
        </w:rPr>
        <w:tab/>
      </w:r>
      <w:r w:rsidRPr="00BE3DCD">
        <w:rPr>
          <w:rFonts w:ascii="GHEA Grapalat" w:hAnsi="GHEA Grapalat" w:cs="Sylfaen"/>
          <w:vertAlign w:val="superscript"/>
          <w:lang w:val="es-ES"/>
        </w:rPr>
        <w:tab/>
      </w:r>
      <w:r w:rsidRPr="00BE3DCD">
        <w:rPr>
          <w:rFonts w:ascii="GHEA Grapalat" w:hAnsi="GHEA Grapalat" w:cs="Sylfaen"/>
          <w:vertAlign w:val="superscript"/>
          <w:lang w:val="hy-AM"/>
        </w:rPr>
        <w:t>մասնակցի</w:t>
      </w:r>
      <w:r w:rsidRPr="00BE3DCD">
        <w:rPr>
          <w:rFonts w:ascii="GHEA Grapalat" w:hAnsi="GHEA Grapalat" w:cs="Arial"/>
          <w:vertAlign w:val="superscript"/>
          <w:lang w:val="hy-AM"/>
        </w:rPr>
        <w:t xml:space="preserve"> </w:t>
      </w:r>
      <w:r w:rsidRPr="00BE3DCD">
        <w:rPr>
          <w:rFonts w:ascii="GHEA Grapalat" w:hAnsi="GHEA Grapalat" w:cs="Sylfaen"/>
          <w:vertAlign w:val="superscript"/>
          <w:lang w:val="hy-AM"/>
        </w:rPr>
        <w:t>անվանումը</w:t>
      </w:r>
    </w:p>
    <w:p w:rsidR="006C3873" w:rsidRPr="00BE3DCD" w:rsidRDefault="006C3873" w:rsidP="00975F7E">
      <w:pPr>
        <w:jc w:val="both"/>
        <w:rPr>
          <w:rFonts w:ascii="GHEA Grapalat" w:hAnsi="GHEA Grapalat" w:cs="Arial"/>
          <w:sz w:val="20"/>
          <w:szCs w:val="20"/>
          <w:lang w:val="es-ES"/>
        </w:rPr>
      </w:pPr>
      <w:r w:rsidRPr="00BE3DCD">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6C3873" w:rsidRPr="00BE3DCD" w:rsidRDefault="006C3873" w:rsidP="00975F7E">
      <w:pPr>
        <w:numPr>
          <w:ilvl w:val="0"/>
          <w:numId w:val="18"/>
        </w:numPr>
        <w:ind w:left="0" w:firstLine="720"/>
        <w:jc w:val="both"/>
        <w:rPr>
          <w:rFonts w:ascii="GHEA Grapalat" w:hAnsi="GHEA Grapalat" w:cs="Sylfaen"/>
          <w:sz w:val="20"/>
          <w:lang w:val="es-ES"/>
        </w:rPr>
      </w:pPr>
      <w:r w:rsidRPr="00BE3DCD">
        <w:rPr>
          <w:rFonts w:ascii="GHEA Grapalat" w:hAnsi="GHEA Grapalat" w:cs="Arial"/>
          <w:sz w:val="20"/>
          <w:szCs w:val="20"/>
          <w:lang w:val="es-ES"/>
        </w:rPr>
        <w:t>ստորև ներկայացնում է հայտը ներկայացնելու օրվա դրությամբ ա</w:t>
      </w:r>
      <w:r w:rsidRPr="00BE3DCD">
        <w:rPr>
          <w:rFonts w:ascii="GHEA Grapalat" w:hAnsi="GHEA Grapalat" w:cs="Sylfaen"/>
          <w:sz w:val="20"/>
        </w:rPr>
        <w:t>յն</w:t>
      </w:r>
      <w:r w:rsidRPr="00BE3DCD">
        <w:rPr>
          <w:rFonts w:ascii="GHEA Grapalat" w:hAnsi="GHEA Grapalat" w:cs="Sylfaen"/>
          <w:sz w:val="20"/>
          <w:lang w:val="es-ES"/>
        </w:rPr>
        <w:t xml:space="preserve"> </w:t>
      </w:r>
      <w:r w:rsidRPr="00BE3DCD">
        <w:rPr>
          <w:rFonts w:ascii="GHEA Grapalat" w:hAnsi="GHEA Grapalat" w:cs="Sylfaen"/>
          <w:sz w:val="20"/>
        </w:rPr>
        <w:t>ֆիզիկական</w:t>
      </w:r>
      <w:r w:rsidRPr="00BE3DCD">
        <w:rPr>
          <w:rFonts w:ascii="GHEA Grapalat" w:hAnsi="GHEA Grapalat" w:cs="Sylfaen"/>
          <w:sz w:val="20"/>
          <w:lang w:val="es-ES"/>
        </w:rPr>
        <w:t xml:space="preserve"> </w:t>
      </w:r>
      <w:r w:rsidRPr="00BE3DCD">
        <w:rPr>
          <w:rFonts w:ascii="GHEA Grapalat" w:hAnsi="GHEA Grapalat" w:cs="Sylfaen"/>
          <w:sz w:val="20"/>
        </w:rPr>
        <w:t>անձի</w:t>
      </w:r>
      <w:r w:rsidRPr="00BE3DCD">
        <w:rPr>
          <w:rFonts w:ascii="GHEA Grapalat" w:hAnsi="GHEA Grapalat" w:cs="Sylfaen"/>
          <w:sz w:val="20"/>
          <w:lang w:val="es-ES"/>
        </w:rPr>
        <w:t xml:space="preserve"> (</w:t>
      </w:r>
      <w:r w:rsidRPr="00BE3DCD">
        <w:rPr>
          <w:rFonts w:ascii="GHEA Grapalat" w:hAnsi="GHEA Grapalat" w:cs="Sylfaen"/>
          <w:sz w:val="20"/>
        </w:rPr>
        <w:t>անձանց</w:t>
      </w:r>
      <w:r w:rsidRPr="00BE3DCD">
        <w:rPr>
          <w:rFonts w:ascii="GHEA Grapalat" w:hAnsi="GHEA Grapalat" w:cs="Sylfaen"/>
          <w:sz w:val="20"/>
          <w:lang w:val="es-ES"/>
        </w:rPr>
        <w:t xml:space="preserve">) </w:t>
      </w:r>
      <w:r w:rsidRPr="00BE3DCD">
        <w:rPr>
          <w:rFonts w:ascii="GHEA Grapalat" w:hAnsi="GHEA Grapalat" w:cs="Sylfaen"/>
          <w:sz w:val="20"/>
        </w:rPr>
        <w:t>տվյալները</w:t>
      </w:r>
      <w:r w:rsidRPr="00BE3DCD">
        <w:rPr>
          <w:rFonts w:ascii="GHEA Grapalat" w:hAnsi="GHEA Grapalat" w:cs="Sylfaen"/>
          <w:sz w:val="20"/>
          <w:lang w:val="es-ES"/>
        </w:rPr>
        <w:t xml:space="preserve">, </w:t>
      </w:r>
      <w:r w:rsidRPr="00BE3DCD">
        <w:rPr>
          <w:rFonts w:ascii="GHEA Grapalat" w:hAnsi="GHEA Grapalat" w:cs="Sylfaen"/>
          <w:sz w:val="20"/>
        </w:rPr>
        <w:t>ով</w:t>
      </w:r>
      <w:r w:rsidRPr="00BE3DCD">
        <w:rPr>
          <w:rFonts w:ascii="GHEA Grapalat" w:hAnsi="GHEA Grapalat" w:cs="Sylfaen"/>
          <w:sz w:val="20"/>
          <w:lang w:val="es-ES"/>
        </w:rPr>
        <w:t xml:space="preserve"> </w:t>
      </w:r>
      <w:r w:rsidRPr="00BE3DCD">
        <w:rPr>
          <w:rFonts w:ascii="GHEA Grapalat" w:hAnsi="GHEA Grapalat" w:cs="Sylfaen"/>
          <w:sz w:val="20"/>
        </w:rPr>
        <w:t>ուղղակի</w:t>
      </w:r>
      <w:r w:rsidRPr="00BE3DCD">
        <w:rPr>
          <w:rFonts w:ascii="GHEA Grapalat" w:hAnsi="GHEA Grapalat" w:cs="Sylfaen"/>
          <w:sz w:val="20"/>
          <w:lang w:val="es-ES"/>
        </w:rPr>
        <w:t xml:space="preserve"> </w:t>
      </w:r>
      <w:r w:rsidRPr="00BE3DCD">
        <w:rPr>
          <w:rFonts w:ascii="GHEA Grapalat" w:hAnsi="GHEA Grapalat" w:cs="Sylfaen"/>
          <w:sz w:val="20"/>
        </w:rPr>
        <w:t>կամ</w:t>
      </w:r>
      <w:r w:rsidRPr="00BE3DCD">
        <w:rPr>
          <w:rFonts w:ascii="GHEA Grapalat" w:hAnsi="GHEA Grapalat" w:cs="Sylfaen"/>
          <w:sz w:val="20"/>
          <w:lang w:val="es-ES"/>
        </w:rPr>
        <w:t xml:space="preserve"> </w:t>
      </w:r>
      <w:r w:rsidRPr="00BE3DCD">
        <w:rPr>
          <w:rFonts w:ascii="GHEA Grapalat" w:hAnsi="GHEA Grapalat" w:cs="Sylfaen"/>
          <w:sz w:val="20"/>
        </w:rPr>
        <w:t>անուղղակի</w:t>
      </w:r>
      <w:r w:rsidRPr="00BE3DCD">
        <w:rPr>
          <w:rFonts w:ascii="GHEA Grapalat" w:hAnsi="GHEA Grapalat" w:cs="Sylfaen"/>
          <w:sz w:val="20"/>
          <w:lang w:val="es-ES"/>
        </w:rPr>
        <w:t xml:space="preserve"> </w:t>
      </w:r>
      <w:r w:rsidRPr="00BE3DCD">
        <w:rPr>
          <w:rFonts w:ascii="GHEA Grapalat" w:hAnsi="GHEA Grapalat" w:cs="Sylfaen"/>
          <w:sz w:val="20"/>
        </w:rPr>
        <w:t>ունի</w:t>
      </w:r>
      <w:r w:rsidRPr="00BE3DCD">
        <w:rPr>
          <w:rFonts w:ascii="GHEA Grapalat" w:hAnsi="GHEA Grapalat" w:cs="Sylfaen"/>
          <w:sz w:val="20"/>
          <w:lang w:val="es-ES"/>
        </w:rPr>
        <w:t xml:space="preserve"> </w:t>
      </w:r>
      <w:r w:rsidRPr="00BE3DCD">
        <w:rPr>
          <w:rFonts w:ascii="GHEA Grapalat" w:hAnsi="GHEA Grapalat" w:cs="Sylfaen"/>
          <w:sz w:val="20"/>
        </w:rPr>
        <w:t>մասնակցի</w:t>
      </w:r>
      <w:r w:rsidRPr="00BE3DCD">
        <w:rPr>
          <w:rFonts w:ascii="GHEA Grapalat" w:hAnsi="GHEA Grapalat" w:cs="Sylfaen"/>
          <w:sz w:val="20"/>
          <w:lang w:val="es-ES"/>
        </w:rPr>
        <w:t xml:space="preserve"> </w:t>
      </w:r>
      <w:r w:rsidRPr="00BE3DCD">
        <w:rPr>
          <w:rFonts w:ascii="GHEA Grapalat" w:hAnsi="GHEA Grapalat" w:cs="Sylfaen"/>
          <w:sz w:val="20"/>
        </w:rPr>
        <w:t>կանոնադրական</w:t>
      </w:r>
      <w:r w:rsidRPr="00BE3DCD">
        <w:rPr>
          <w:rFonts w:ascii="GHEA Grapalat" w:hAnsi="GHEA Grapalat" w:cs="Sylfaen"/>
          <w:sz w:val="20"/>
          <w:lang w:val="es-ES"/>
        </w:rPr>
        <w:t xml:space="preserve"> </w:t>
      </w:r>
      <w:r w:rsidRPr="00BE3DCD">
        <w:rPr>
          <w:rFonts w:ascii="GHEA Grapalat" w:hAnsi="GHEA Grapalat" w:cs="Sylfaen"/>
          <w:sz w:val="20"/>
        </w:rPr>
        <w:t>կապիտալում</w:t>
      </w:r>
      <w:r w:rsidRPr="00BE3DCD">
        <w:rPr>
          <w:rFonts w:ascii="GHEA Grapalat" w:hAnsi="GHEA Grapalat" w:cs="Sylfaen"/>
          <w:sz w:val="20"/>
          <w:lang w:val="es-ES"/>
        </w:rPr>
        <w:t xml:space="preserve"> </w:t>
      </w:r>
      <w:r w:rsidRPr="00BE3DCD">
        <w:rPr>
          <w:rFonts w:ascii="GHEA Grapalat" w:hAnsi="GHEA Grapalat" w:cs="Sylfaen"/>
          <w:sz w:val="20"/>
        </w:rPr>
        <w:t>քվեարկող</w:t>
      </w:r>
      <w:r w:rsidRPr="00BE3DCD">
        <w:rPr>
          <w:rFonts w:ascii="GHEA Grapalat" w:hAnsi="GHEA Grapalat" w:cs="Sylfaen"/>
          <w:sz w:val="20"/>
          <w:lang w:val="es-ES"/>
        </w:rPr>
        <w:t xml:space="preserve"> </w:t>
      </w:r>
      <w:r w:rsidRPr="00BE3DCD">
        <w:rPr>
          <w:rFonts w:ascii="GHEA Grapalat" w:hAnsi="GHEA Grapalat" w:cs="Sylfaen"/>
          <w:sz w:val="20"/>
        </w:rPr>
        <w:t>բաժնետոմսերի</w:t>
      </w:r>
      <w:r w:rsidRPr="00BE3DCD">
        <w:rPr>
          <w:rFonts w:ascii="GHEA Grapalat" w:hAnsi="GHEA Grapalat" w:cs="Sylfaen"/>
          <w:sz w:val="20"/>
          <w:lang w:val="es-ES"/>
        </w:rPr>
        <w:t xml:space="preserve"> (</w:t>
      </w:r>
      <w:r w:rsidRPr="00BE3DCD">
        <w:rPr>
          <w:rFonts w:ascii="GHEA Grapalat" w:hAnsi="GHEA Grapalat" w:cs="Sylfaen"/>
          <w:sz w:val="20"/>
        </w:rPr>
        <w:t>բաժնեմասերի</w:t>
      </w:r>
      <w:r w:rsidRPr="00BE3DCD">
        <w:rPr>
          <w:rFonts w:ascii="GHEA Grapalat" w:hAnsi="GHEA Grapalat" w:cs="Sylfaen"/>
          <w:sz w:val="20"/>
          <w:lang w:val="es-ES"/>
        </w:rPr>
        <w:t xml:space="preserve">, </w:t>
      </w:r>
      <w:r w:rsidRPr="00BE3DCD">
        <w:rPr>
          <w:rFonts w:ascii="GHEA Grapalat" w:hAnsi="GHEA Grapalat" w:cs="Sylfaen"/>
          <w:sz w:val="20"/>
        </w:rPr>
        <w:t>փայերի</w:t>
      </w:r>
      <w:r w:rsidRPr="00BE3DCD">
        <w:rPr>
          <w:rFonts w:ascii="GHEA Grapalat" w:hAnsi="GHEA Grapalat" w:cs="Sylfaen"/>
          <w:sz w:val="20"/>
          <w:lang w:val="es-ES"/>
        </w:rPr>
        <w:t xml:space="preserve">) </w:t>
      </w:r>
      <w:r w:rsidRPr="00BE3DCD">
        <w:rPr>
          <w:rFonts w:ascii="GHEA Grapalat" w:hAnsi="GHEA Grapalat" w:cs="Sylfaen"/>
          <w:sz w:val="20"/>
        </w:rPr>
        <w:t>ավել</w:t>
      </w:r>
      <w:r w:rsidRPr="00BE3DCD">
        <w:rPr>
          <w:rFonts w:ascii="GHEA Grapalat" w:hAnsi="GHEA Grapalat" w:cs="Sylfaen"/>
          <w:sz w:val="20"/>
          <w:lang w:val="es-ES"/>
        </w:rPr>
        <w:t xml:space="preserve"> </w:t>
      </w:r>
      <w:r w:rsidRPr="00BE3DCD">
        <w:rPr>
          <w:rFonts w:ascii="GHEA Grapalat" w:hAnsi="GHEA Grapalat" w:cs="Sylfaen"/>
          <w:sz w:val="20"/>
        </w:rPr>
        <w:t>քան</w:t>
      </w:r>
      <w:r w:rsidRPr="00BE3DCD">
        <w:rPr>
          <w:rFonts w:ascii="GHEA Grapalat" w:hAnsi="GHEA Grapalat" w:cs="Sylfaen"/>
          <w:sz w:val="20"/>
          <w:lang w:val="es-ES"/>
        </w:rPr>
        <w:t xml:space="preserve"> </w:t>
      </w:r>
      <w:r w:rsidRPr="00BE3DCD">
        <w:rPr>
          <w:rFonts w:ascii="GHEA Grapalat" w:hAnsi="GHEA Grapalat" w:cs="Sylfaen"/>
          <w:sz w:val="20"/>
        </w:rPr>
        <w:t>տաս</w:t>
      </w:r>
      <w:r w:rsidRPr="00BE3DCD">
        <w:rPr>
          <w:rFonts w:ascii="GHEA Grapalat" w:hAnsi="GHEA Grapalat" w:cs="Sylfaen"/>
          <w:sz w:val="20"/>
          <w:lang w:val="es-ES"/>
        </w:rPr>
        <w:t xml:space="preserve"> </w:t>
      </w:r>
      <w:r w:rsidRPr="00BE3DCD">
        <w:rPr>
          <w:rFonts w:ascii="GHEA Grapalat" w:hAnsi="GHEA Grapalat" w:cs="Sylfaen"/>
          <w:sz w:val="20"/>
        </w:rPr>
        <w:t>տոկոսը</w:t>
      </w:r>
      <w:r w:rsidRPr="00BE3DCD">
        <w:rPr>
          <w:rFonts w:ascii="GHEA Grapalat" w:hAnsi="GHEA Grapalat" w:cs="Sylfaen"/>
          <w:sz w:val="20"/>
          <w:lang w:val="es-ES"/>
        </w:rPr>
        <w:t xml:space="preserve">, </w:t>
      </w:r>
      <w:r w:rsidRPr="00BE3DCD">
        <w:rPr>
          <w:rFonts w:ascii="GHEA Grapalat" w:hAnsi="GHEA Grapalat" w:cs="Sylfaen"/>
          <w:sz w:val="20"/>
        </w:rPr>
        <w:t>ներառյալ</w:t>
      </w:r>
      <w:r w:rsidRPr="00BE3DCD">
        <w:rPr>
          <w:rFonts w:ascii="GHEA Grapalat" w:hAnsi="GHEA Grapalat" w:cs="Sylfaen"/>
          <w:sz w:val="20"/>
          <w:lang w:val="es-ES"/>
        </w:rPr>
        <w:t xml:space="preserve"> </w:t>
      </w:r>
      <w:r w:rsidRPr="00BE3DCD">
        <w:rPr>
          <w:rFonts w:ascii="GHEA Grapalat" w:hAnsi="GHEA Grapalat" w:cs="Sylfaen"/>
          <w:sz w:val="20"/>
        </w:rPr>
        <w:t>ըստ</w:t>
      </w:r>
      <w:r w:rsidRPr="00BE3DCD">
        <w:rPr>
          <w:rFonts w:ascii="GHEA Grapalat" w:hAnsi="GHEA Grapalat" w:cs="Sylfaen"/>
          <w:sz w:val="20"/>
          <w:lang w:val="es-ES"/>
        </w:rPr>
        <w:t xml:space="preserve"> </w:t>
      </w:r>
      <w:r w:rsidRPr="00BE3DCD">
        <w:rPr>
          <w:rFonts w:ascii="GHEA Grapalat" w:hAnsi="GHEA Grapalat" w:cs="Sylfaen"/>
          <w:sz w:val="20"/>
        </w:rPr>
        <w:t>ներկայացնողի</w:t>
      </w:r>
      <w:r w:rsidRPr="00BE3DCD">
        <w:rPr>
          <w:rFonts w:ascii="GHEA Grapalat" w:hAnsi="GHEA Grapalat" w:cs="Sylfaen"/>
          <w:sz w:val="20"/>
          <w:lang w:val="es-ES"/>
        </w:rPr>
        <w:t xml:space="preserve"> </w:t>
      </w:r>
      <w:r w:rsidRPr="00BE3DCD">
        <w:rPr>
          <w:rFonts w:ascii="GHEA Grapalat" w:hAnsi="GHEA Grapalat" w:cs="Sylfaen"/>
          <w:sz w:val="20"/>
        </w:rPr>
        <w:t>բաժնետոմսերը</w:t>
      </w:r>
      <w:r w:rsidRPr="00BE3DCD">
        <w:rPr>
          <w:rFonts w:ascii="GHEA Grapalat" w:hAnsi="GHEA Grapalat" w:cs="Sylfaen"/>
          <w:sz w:val="20"/>
          <w:lang w:val="es-ES"/>
        </w:rPr>
        <w:t xml:space="preserve">, </w:t>
      </w:r>
      <w:r w:rsidRPr="00BE3DCD">
        <w:rPr>
          <w:rFonts w:ascii="GHEA Grapalat" w:hAnsi="GHEA Grapalat" w:cs="Sylfaen"/>
          <w:sz w:val="20"/>
        </w:rPr>
        <w:t>կամ</w:t>
      </w:r>
      <w:r w:rsidRPr="00BE3DCD">
        <w:rPr>
          <w:rFonts w:ascii="GHEA Grapalat" w:hAnsi="GHEA Grapalat" w:cs="Sylfaen"/>
          <w:sz w:val="20"/>
          <w:lang w:val="es-ES"/>
        </w:rPr>
        <w:t xml:space="preserve"> </w:t>
      </w:r>
      <w:r w:rsidRPr="00BE3DCD">
        <w:rPr>
          <w:rFonts w:ascii="GHEA Grapalat" w:hAnsi="GHEA Grapalat" w:cs="Sylfaen"/>
          <w:sz w:val="20"/>
        </w:rPr>
        <w:t>այն</w:t>
      </w:r>
      <w:r w:rsidRPr="00BE3DCD">
        <w:rPr>
          <w:rFonts w:ascii="GHEA Grapalat" w:hAnsi="GHEA Grapalat" w:cs="Sylfaen"/>
          <w:sz w:val="20"/>
          <w:lang w:val="es-ES"/>
        </w:rPr>
        <w:t xml:space="preserve"> </w:t>
      </w:r>
      <w:r w:rsidRPr="00BE3DCD">
        <w:rPr>
          <w:rFonts w:ascii="GHEA Grapalat" w:hAnsi="GHEA Grapalat" w:cs="Sylfaen"/>
          <w:sz w:val="20"/>
        </w:rPr>
        <w:t>անձի</w:t>
      </w:r>
      <w:r w:rsidRPr="00BE3DCD">
        <w:rPr>
          <w:rFonts w:ascii="GHEA Grapalat" w:hAnsi="GHEA Grapalat" w:cs="Sylfaen"/>
          <w:sz w:val="20"/>
          <w:lang w:val="es-ES"/>
        </w:rPr>
        <w:t xml:space="preserve"> (</w:t>
      </w:r>
      <w:r w:rsidRPr="00BE3DCD">
        <w:rPr>
          <w:rFonts w:ascii="GHEA Grapalat" w:hAnsi="GHEA Grapalat" w:cs="Sylfaen"/>
          <w:sz w:val="20"/>
        </w:rPr>
        <w:t>անձանց</w:t>
      </w:r>
      <w:r w:rsidRPr="00BE3DCD">
        <w:rPr>
          <w:rFonts w:ascii="GHEA Grapalat" w:hAnsi="GHEA Grapalat" w:cs="Sylfaen"/>
          <w:sz w:val="20"/>
          <w:lang w:val="es-ES"/>
        </w:rPr>
        <w:t xml:space="preserve">) </w:t>
      </w:r>
      <w:r w:rsidRPr="00BE3DCD">
        <w:rPr>
          <w:rFonts w:ascii="GHEA Grapalat" w:hAnsi="GHEA Grapalat" w:cs="Sylfaen"/>
          <w:sz w:val="20"/>
        </w:rPr>
        <w:t>տվյալները</w:t>
      </w:r>
      <w:r w:rsidRPr="00BE3DCD">
        <w:rPr>
          <w:rFonts w:ascii="GHEA Grapalat" w:hAnsi="GHEA Grapalat" w:cs="Sylfaen"/>
          <w:sz w:val="20"/>
          <w:lang w:val="es-ES"/>
        </w:rPr>
        <w:t xml:space="preserve">, </w:t>
      </w:r>
      <w:r w:rsidRPr="00BE3DCD">
        <w:rPr>
          <w:rFonts w:ascii="GHEA Grapalat" w:hAnsi="GHEA Grapalat" w:cs="Sylfaen"/>
          <w:sz w:val="20"/>
        </w:rPr>
        <w:t>ով</w:t>
      </w:r>
      <w:r w:rsidRPr="00BE3DCD">
        <w:rPr>
          <w:rFonts w:ascii="GHEA Grapalat" w:hAnsi="GHEA Grapalat" w:cs="Sylfaen"/>
          <w:sz w:val="20"/>
          <w:lang w:val="es-ES"/>
        </w:rPr>
        <w:t xml:space="preserve"> </w:t>
      </w:r>
      <w:r w:rsidRPr="00BE3DCD">
        <w:rPr>
          <w:rFonts w:ascii="GHEA Grapalat" w:hAnsi="GHEA Grapalat" w:cs="Sylfaen"/>
          <w:sz w:val="20"/>
        </w:rPr>
        <w:t>իրավունք</w:t>
      </w:r>
      <w:r w:rsidRPr="00BE3DCD">
        <w:rPr>
          <w:rFonts w:ascii="GHEA Grapalat" w:hAnsi="GHEA Grapalat" w:cs="Sylfaen"/>
          <w:sz w:val="20"/>
          <w:lang w:val="es-ES"/>
        </w:rPr>
        <w:t xml:space="preserve"> </w:t>
      </w:r>
      <w:r w:rsidRPr="00BE3DCD">
        <w:rPr>
          <w:rFonts w:ascii="GHEA Grapalat" w:hAnsi="GHEA Grapalat" w:cs="Sylfaen"/>
          <w:sz w:val="20"/>
        </w:rPr>
        <w:t>ունի</w:t>
      </w:r>
      <w:r w:rsidRPr="00BE3DCD">
        <w:rPr>
          <w:rFonts w:ascii="GHEA Grapalat" w:hAnsi="GHEA Grapalat" w:cs="Sylfaen"/>
          <w:sz w:val="20"/>
          <w:lang w:val="es-ES"/>
        </w:rPr>
        <w:t xml:space="preserve"> </w:t>
      </w:r>
      <w:r w:rsidRPr="00BE3DCD">
        <w:rPr>
          <w:rFonts w:ascii="GHEA Grapalat" w:hAnsi="GHEA Grapalat" w:cs="Sylfaen"/>
          <w:sz w:val="20"/>
        </w:rPr>
        <w:t>նշանակելու</w:t>
      </w:r>
      <w:r w:rsidRPr="00BE3DCD">
        <w:rPr>
          <w:rFonts w:ascii="GHEA Grapalat" w:hAnsi="GHEA Grapalat" w:cs="Sylfaen"/>
          <w:sz w:val="20"/>
          <w:lang w:val="es-ES"/>
        </w:rPr>
        <w:t xml:space="preserve"> </w:t>
      </w:r>
      <w:r w:rsidRPr="00BE3DCD">
        <w:rPr>
          <w:rFonts w:ascii="GHEA Grapalat" w:hAnsi="GHEA Grapalat" w:cs="Sylfaen"/>
          <w:sz w:val="20"/>
        </w:rPr>
        <w:t>կամ</w:t>
      </w:r>
      <w:r w:rsidRPr="00BE3DCD">
        <w:rPr>
          <w:rFonts w:ascii="GHEA Grapalat" w:hAnsi="GHEA Grapalat" w:cs="Sylfaen"/>
          <w:sz w:val="20"/>
          <w:lang w:val="es-ES"/>
        </w:rPr>
        <w:t xml:space="preserve"> </w:t>
      </w:r>
      <w:r w:rsidRPr="00BE3DCD">
        <w:rPr>
          <w:rFonts w:ascii="GHEA Grapalat" w:hAnsi="GHEA Grapalat" w:cs="Sylfaen"/>
          <w:sz w:val="20"/>
        </w:rPr>
        <w:t>ազատելու</w:t>
      </w:r>
      <w:r w:rsidRPr="00BE3DCD">
        <w:rPr>
          <w:rFonts w:ascii="GHEA Grapalat" w:hAnsi="GHEA Grapalat" w:cs="Sylfaen"/>
          <w:sz w:val="20"/>
          <w:lang w:val="es-ES"/>
        </w:rPr>
        <w:t xml:space="preserve"> </w:t>
      </w:r>
      <w:r w:rsidRPr="00BE3DCD">
        <w:rPr>
          <w:rFonts w:ascii="GHEA Grapalat" w:hAnsi="GHEA Grapalat" w:cs="Sylfaen"/>
          <w:sz w:val="20"/>
        </w:rPr>
        <w:t>մասնակցի</w:t>
      </w:r>
      <w:r w:rsidRPr="00BE3DCD">
        <w:rPr>
          <w:rFonts w:ascii="GHEA Grapalat" w:hAnsi="GHEA Grapalat" w:cs="Sylfaen"/>
          <w:sz w:val="20"/>
          <w:lang w:val="es-ES"/>
        </w:rPr>
        <w:t xml:space="preserve"> </w:t>
      </w:r>
      <w:r w:rsidRPr="00BE3DCD">
        <w:rPr>
          <w:rFonts w:ascii="GHEA Grapalat" w:hAnsi="GHEA Grapalat" w:cs="Sylfaen"/>
          <w:sz w:val="20"/>
        </w:rPr>
        <w:t>գործադիր</w:t>
      </w:r>
      <w:r w:rsidRPr="00BE3DCD">
        <w:rPr>
          <w:rFonts w:ascii="GHEA Grapalat" w:hAnsi="GHEA Grapalat" w:cs="Sylfaen"/>
          <w:sz w:val="20"/>
          <w:lang w:val="es-ES"/>
        </w:rPr>
        <w:t xml:space="preserve"> </w:t>
      </w:r>
      <w:r w:rsidRPr="00BE3DCD">
        <w:rPr>
          <w:rFonts w:ascii="GHEA Grapalat" w:hAnsi="GHEA Grapalat" w:cs="Sylfaen"/>
          <w:sz w:val="20"/>
        </w:rPr>
        <w:t>մարմնի</w:t>
      </w:r>
      <w:r w:rsidRPr="00BE3DCD">
        <w:rPr>
          <w:rFonts w:ascii="GHEA Grapalat" w:hAnsi="GHEA Grapalat" w:cs="Sylfaen"/>
          <w:sz w:val="20"/>
          <w:lang w:val="es-ES"/>
        </w:rPr>
        <w:t xml:space="preserve"> </w:t>
      </w:r>
      <w:r w:rsidRPr="00BE3DCD">
        <w:rPr>
          <w:rFonts w:ascii="GHEA Grapalat" w:hAnsi="GHEA Grapalat" w:cs="Sylfaen"/>
          <w:sz w:val="20"/>
        </w:rPr>
        <w:t>անդամներին</w:t>
      </w:r>
      <w:r w:rsidRPr="00BE3DCD">
        <w:rPr>
          <w:rFonts w:ascii="GHEA Grapalat" w:hAnsi="GHEA Grapalat" w:cs="Sylfaen"/>
          <w:sz w:val="20"/>
          <w:lang w:val="es-ES"/>
        </w:rPr>
        <w:t xml:space="preserve">, </w:t>
      </w:r>
      <w:r w:rsidRPr="00BE3DCD">
        <w:rPr>
          <w:rFonts w:ascii="GHEA Grapalat" w:hAnsi="GHEA Grapalat" w:cs="Sylfaen"/>
          <w:sz w:val="20"/>
        </w:rPr>
        <w:t>կամ</w:t>
      </w:r>
      <w:r w:rsidRPr="00BE3DCD">
        <w:rPr>
          <w:rFonts w:ascii="GHEA Grapalat" w:hAnsi="GHEA Grapalat" w:cs="Sylfaen"/>
          <w:sz w:val="20"/>
          <w:lang w:val="es-ES"/>
        </w:rPr>
        <w:t xml:space="preserve"> </w:t>
      </w:r>
      <w:r w:rsidRPr="00BE3DCD">
        <w:rPr>
          <w:rFonts w:ascii="GHEA Grapalat" w:hAnsi="GHEA Grapalat" w:cs="Sylfaen"/>
          <w:sz w:val="20"/>
        </w:rPr>
        <w:t>ստանում</w:t>
      </w:r>
      <w:r w:rsidRPr="00BE3DCD">
        <w:rPr>
          <w:rFonts w:ascii="GHEA Grapalat" w:hAnsi="GHEA Grapalat" w:cs="Sylfaen"/>
          <w:sz w:val="20"/>
          <w:lang w:val="es-ES"/>
        </w:rPr>
        <w:t xml:space="preserve"> </w:t>
      </w:r>
      <w:r w:rsidRPr="00BE3DCD">
        <w:rPr>
          <w:rFonts w:ascii="GHEA Grapalat" w:hAnsi="GHEA Grapalat" w:cs="Sylfaen"/>
          <w:sz w:val="20"/>
        </w:rPr>
        <w:t>է</w:t>
      </w:r>
      <w:r w:rsidRPr="00BE3DCD">
        <w:rPr>
          <w:rFonts w:ascii="GHEA Grapalat" w:hAnsi="GHEA Grapalat" w:cs="Sylfaen"/>
          <w:sz w:val="20"/>
          <w:lang w:val="es-ES"/>
        </w:rPr>
        <w:t xml:space="preserve"> </w:t>
      </w:r>
      <w:r w:rsidRPr="00BE3DCD">
        <w:rPr>
          <w:rFonts w:ascii="GHEA Grapalat" w:hAnsi="GHEA Grapalat" w:cs="Sylfaen"/>
          <w:sz w:val="20"/>
        </w:rPr>
        <w:t>մասնակցի</w:t>
      </w:r>
      <w:r w:rsidRPr="00BE3DCD">
        <w:rPr>
          <w:rFonts w:ascii="GHEA Grapalat" w:hAnsi="GHEA Grapalat" w:cs="Sylfaen"/>
          <w:sz w:val="20"/>
          <w:lang w:val="es-ES"/>
        </w:rPr>
        <w:t xml:space="preserve"> </w:t>
      </w:r>
      <w:r w:rsidRPr="00BE3DCD">
        <w:rPr>
          <w:rFonts w:ascii="GHEA Grapalat" w:hAnsi="GHEA Grapalat" w:cs="Sylfaen"/>
          <w:sz w:val="20"/>
        </w:rPr>
        <w:t>կողմից</w:t>
      </w:r>
      <w:r w:rsidRPr="00BE3DCD">
        <w:rPr>
          <w:rFonts w:ascii="GHEA Grapalat" w:hAnsi="GHEA Grapalat" w:cs="Sylfaen"/>
          <w:sz w:val="20"/>
          <w:lang w:val="es-ES"/>
        </w:rPr>
        <w:t xml:space="preserve"> </w:t>
      </w:r>
      <w:r w:rsidRPr="00BE3DCD">
        <w:rPr>
          <w:rFonts w:ascii="GHEA Grapalat" w:hAnsi="GHEA Grapalat" w:cs="Sylfaen"/>
          <w:sz w:val="20"/>
        </w:rPr>
        <w:t>իրականացվող</w:t>
      </w:r>
      <w:r w:rsidRPr="00BE3DCD">
        <w:rPr>
          <w:rFonts w:ascii="GHEA Grapalat" w:hAnsi="GHEA Grapalat" w:cs="Sylfaen"/>
          <w:sz w:val="20"/>
          <w:lang w:val="es-ES"/>
        </w:rPr>
        <w:t xml:space="preserve"> </w:t>
      </w:r>
      <w:r w:rsidRPr="00BE3DCD">
        <w:rPr>
          <w:rFonts w:ascii="GHEA Grapalat" w:hAnsi="GHEA Grapalat" w:cs="Sylfaen"/>
          <w:sz w:val="20"/>
        </w:rPr>
        <w:t>ձեռնարկատիրական</w:t>
      </w:r>
      <w:r w:rsidRPr="00BE3DCD">
        <w:rPr>
          <w:rFonts w:ascii="GHEA Grapalat" w:hAnsi="GHEA Grapalat" w:cs="Sylfaen"/>
          <w:sz w:val="20"/>
          <w:lang w:val="es-ES"/>
        </w:rPr>
        <w:t xml:space="preserve"> </w:t>
      </w:r>
      <w:r w:rsidRPr="00BE3DCD">
        <w:rPr>
          <w:rFonts w:ascii="GHEA Grapalat" w:hAnsi="GHEA Grapalat" w:cs="Sylfaen"/>
          <w:sz w:val="20"/>
        </w:rPr>
        <w:t>կամ</w:t>
      </w:r>
      <w:r w:rsidRPr="00BE3DCD">
        <w:rPr>
          <w:rFonts w:ascii="GHEA Grapalat" w:hAnsi="GHEA Grapalat" w:cs="Sylfaen"/>
          <w:sz w:val="20"/>
          <w:lang w:val="es-ES"/>
        </w:rPr>
        <w:t xml:space="preserve"> </w:t>
      </w:r>
      <w:r w:rsidRPr="00BE3DCD">
        <w:rPr>
          <w:rFonts w:ascii="GHEA Grapalat" w:hAnsi="GHEA Grapalat" w:cs="Sylfaen"/>
          <w:sz w:val="20"/>
        </w:rPr>
        <w:t>այլ</w:t>
      </w:r>
      <w:r w:rsidRPr="00BE3DCD">
        <w:rPr>
          <w:rFonts w:ascii="GHEA Grapalat" w:hAnsi="GHEA Grapalat" w:cs="Sylfaen"/>
          <w:sz w:val="20"/>
          <w:lang w:val="es-ES"/>
        </w:rPr>
        <w:t xml:space="preserve"> </w:t>
      </w:r>
      <w:r w:rsidRPr="00BE3DCD">
        <w:rPr>
          <w:rFonts w:ascii="GHEA Grapalat" w:hAnsi="GHEA Grapalat" w:cs="Sylfaen"/>
          <w:sz w:val="20"/>
        </w:rPr>
        <w:t>գործունեության</w:t>
      </w:r>
      <w:r w:rsidRPr="00BE3DCD">
        <w:rPr>
          <w:rFonts w:ascii="GHEA Grapalat" w:hAnsi="GHEA Grapalat" w:cs="Sylfaen"/>
          <w:sz w:val="20"/>
          <w:lang w:val="es-ES"/>
        </w:rPr>
        <w:t xml:space="preserve"> </w:t>
      </w:r>
      <w:r w:rsidRPr="00BE3DCD">
        <w:rPr>
          <w:rFonts w:ascii="GHEA Grapalat" w:hAnsi="GHEA Grapalat" w:cs="Sylfaen"/>
          <w:sz w:val="20"/>
        </w:rPr>
        <w:t>արդյունքում</w:t>
      </w:r>
      <w:r w:rsidRPr="00BE3DCD">
        <w:rPr>
          <w:rFonts w:ascii="GHEA Grapalat" w:hAnsi="GHEA Grapalat" w:cs="Sylfaen"/>
          <w:sz w:val="20"/>
          <w:lang w:val="es-ES"/>
        </w:rPr>
        <w:t xml:space="preserve"> </w:t>
      </w:r>
      <w:r w:rsidRPr="00BE3DCD">
        <w:rPr>
          <w:rFonts w:ascii="GHEA Grapalat" w:hAnsi="GHEA Grapalat" w:cs="Sylfaen"/>
          <w:sz w:val="20"/>
        </w:rPr>
        <w:t>ստացված</w:t>
      </w:r>
      <w:r w:rsidRPr="00BE3DCD">
        <w:rPr>
          <w:rFonts w:ascii="GHEA Grapalat" w:hAnsi="GHEA Grapalat" w:cs="Sylfaen"/>
          <w:sz w:val="20"/>
          <w:lang w:val="es-ES"/>
        </w:rPr>
        <w:t xml:space="preserve"> </w:t>
      </w:r>
      <w:r w:rsidRPr="00BE3DCD">
        <w:rPr>
          <w:rFonts w:ascii="GHEA Grapalat" w:hAnsi="GHEA Grapalat" w:cs="Sylfaen"/>
          <w:sz w:val="20"/>
        </w:rPr>
        <w:t>շահույթի</w:t>
      </w:r>
      <w:r w:rsidRPr="00BE3DCD">
        <w:rPr>
          <w:rFonts w:ascii="GHEA Grapalat" w:hAnsi="GHEA Grapalat" w:cs="Sylfaen"/>
          <w:sz w:val="20"/>
          <w:lang w:val="es-ES"/>
        </w:rPr>
        <w:t xml:space="preserve"> </w:t>
      </w:r>
      <w:r w:rsidRPr="00BE3DCD">
        <w:rPr>
          <w:rFonts w:ascii="GHEA Grapalat" w:hAnsi="GHEA Grapalat" w:cs="Sylfaen"/>
          <w:sz w:val="20"/>
        </w:rPr>
        <w:t>տասնհինգ</w:t>
      </w:r>
      <w:r w:rsidRPr="00BE3DCD">
        <w:rPr>
          <w:rFonts w:ascii="GHEA Grapalat" w:hAnsi="GHEA Grapalat" w:cs="Sylfaen"/>
          <w:sz w:val="20"/>
          <w:lang w:val="es-ES"/>
        </w:rPr>
        <w:t xml:space="preserve"> </w:t>
      </w:r>
      <w:r w:rsidRPr="00BE3DCD">
        <w:rPr>
          <w:rFonts w:ascii="GHEA Grapalat" w:hAnsi="GHEA Grapalat" w:cs="Sylfaen"/>
          <w:sz w:val="20"/>
        </w:rPr>
        <w:t>տոկոսից</w:t>
      </w:r>
      <w:r w:rsidRPr="00BE3DCD">
        <w:rPr>
          <w:rFonts w:ascii="GHEA Grapalat" w:hAnsi="GHEA Grapalat" w:cs="Sylfaen"/>
          <w:sz w:val="20"/>
          <w:lang w:val="es-ES"/>
        </w:rPr>
        <w:t xml:space="preserve"> </w:t>
      </w:r>
      <w:r w:rsidRPr="00BE3DCD">
        <w:rPr>
          <w:rFonts w:ascii="GHEA Grapalat" w:hAnsi="GHEA Grapalat" w:cs="Sylfaen"/>
          <w:sz w:val="20"/>
        </w:rPr>
        <w:t>ավելին</w:t>
      </w:r>
      <w:r w:rsidRPr="00BE3DCD">
        <w:rPr>
          <w:rFonts w:ascii="GHEA Grapalat" w:hAnsi="GHEA Grapalat" w:cs="Sylfaen"/>
          <w:sz w:val="20"/>
          <w:lang w:val="es-ES"/>
        </w:rPr>
        <w:t xml:space="preserve"> (</w:t>
      </w:r>
      <w:r w:rsidRPr="00BE3DCD">
        <w:rPr>
          <w:rFonts w:ascii="GHEA Grapalat" w:hAnsi="GHEA Grapalat" w:cs="Sylfaen"/>
          <w:sz w:val="20"/>
        </w:rPr>
        <w:t>իրական</w:t>
      </w:r>
      <w:r w:rsidRPr="00BE3DCD">
        <w:rPr>
          <w:rFonts w:ascii="GHEA Grapalat" w:hAnsi="GHEA Grapalat" w:cs="Sylfaen"/>
          <w:sz w:val="20"/>
          <w:lang w:val="es-ES"/>
        </w:rPr>
        <w:t xml:space="preserve"> </w:t>
      </w:r>
      <w:r w:rsidRPr="00BE3DCD">
        <w:rPr>
          <w:rFonts w:ascii="GHEA Grapalat" w:hAnsi="GHEA Grapalat" w:cs="Sylfaen"/>
          <w:sz w:val="20"/>
        </w:rPr>
        <w:t>շահառուներ</w:t>
      </w:r>
      <w:r w:rsidRPr="00BE3DCD">
        <w:rPr>
          <w:rFonts w:ascii="GHEA Grapalat" w:hAnsi="GHEA Grapalat" w:cs="Sylfaen"/>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AA5493" w:rsidTr="00CE3A99">
        <w:trPr>
          <w:jc w:val="center"/>
        </w:trPr>
        <w:tc>
          <w:tcPr>
            <w:tcW w:w="2570" w:type="dxa"/>
            <w:vAlign w:val="center"/>
          </w:tcPr>
          <w:p w:rsidR="00CE3A99" w:rsidRPr="00BE3DCD" w:rsidRDefault="00CE3A99" w:rsidP="001635B8">
            <w:pPr>
              <w:pStyle w:val="31"/>
              <w:spacing w:line="240" w:lineRule="auto"/>
              <w:ind w:firstLine="0"/>
              <w:jc w:val="center"/>
              <w:rPr>
                <w:rFonts w:ascii="GHEA Grapalat" w:hAnsi="GHEA Grapalat"/>
                <w:sz w:val="28"/>
                <w:vertAlign w:val="superscript"/>
                <w:lang w:val="es-ES"/>
              </w:rPr>
            </w:pPr>
            <w:r w:rsidRPr="00BE3DCD">
              <w:rPr>
                <w:rFonts w:ascii="GHEA Grapalat" w:hAnsi="GHEA Grapalat"/>
                <w:sz w:val="28"/>
                <w:vertAlign w:val="superscript"/>
              </w:rPr>
              <w:t>Անունը</w:t>
            </w:r>
            <w:r w:rsidRPr="00BE3DCD">
              <w:rPr>
                <w:rFonts w:ascii="GHEA Grapalat" w:hAnsi="GHEA Grapalat"/>
                <w:sz w:val="28"/>
                <w:vertAlign w:val="superscript"/>
                <w:lang w:val="es-ES"/>
              </w:rPr>
              <w:t xml:space="preserve"> </w:t>
            </w:r>
            <w:r w:rsidRPr="00BE3DCD">
              <w:rPr>
                <w:rFonts w:ascii="GHEA Grapalat" w:hAnsi="GHEA Grapalat"/>
                <w:sz w:val="28"/>
                <w:vertAlign w:val="superscript"/>
              </w:rPr>
              <w:t>Ազգանունը</w:t>
            </w:r>
            <w:r w:rsidRPr="00BE3DCD">
              <w:rPr>
                <w:rFonts w:ascii="GHEA Grapalat" w:hAnsi="GHEA Grapalat"/>
                <w:sz w:val="28"/>
                <w:vertAlign w:val="superscript"/>
                <w:lang w:val="es-ES"/>
              </w:rPr>
              <w:t xml:space="preserve"> </w:t>
            </w:r>
            <w:r w:rsidRPr="00BE3DCD">
              <w:rPr>
                <w:rFonts w:ascii="GHEA Grapalat" w:hAnsi="GHEA Grapalat"/>
                <w:sz w:val="28"/>
                <w:vertAlign w:val="superscript"/>
              </w:rPr>
              <w:t>Հայրանունը</w:t>
            </w:r>
          </w:p>
        </w:tc>
        <w:tc>
          <w:tcPr>
            <w:tcW w:w="3960" w:type="dxa"/>
            <w:vAlign w:val="center"/>
          </w:tcPr>
          <w:p w:rsidR="00CE3A99" w:rsidRPr="00BE3DCD" w:rsidRDefault="00CE3A99" w:rsidP="001635B8">
            <w:pPr>
              <w:pStyle w:val="31"/>
              <w:spacing w:line="240" w:lineRule="auto"/>
              <w:ind w:firstLine="0"/>
              <w:jc w:val="center"/>
              <w:rPr>
                <w:rFonts w:ascii="GHEA Grapalat" w:hAnsi="GHEA Grapalat"/>
                <w:sz w:val="28"/>
                <w:vertAlign w:val="superscript"/>
                <w:lang w:val="es-ES"/>
              </w:rPr>
            </w:pPr>
            <w:r w:rsidRPr="00BE3DCD">
              <w:rPr>
                <w:rFonts w:ascii="GHEA Grapalat" w:hAnsi="GHEA Grapalat"/>
                <w:sz w:val="28"/>
                <w:vertAlign w:val="superscript"/>
              </w:rPr>
              <w:t>ՀՀ</w:t>
            </w:r>
            <w:r w:rsidRPr="00BE3DCD">
              <w:rPr>
                <w:rFonts w:ascii="GHEA Grapalat" w:hAnsi="GHEA Grapalat"/>
                <w:sz w:val="28"/>
                <w:vertAlign w:val="superscript"/>
                <w:lang w:val="es-ES"/>
              </w:rPr>
              <w:t xml:space="preserve"> </w:t>
            </w:r>
            <w:r w:rsidRPr="00BE3DCD">
              <w:rPr>
                <w:rFonts w:ascii="GHEA Grapalat" w:hAnsi="GHEA Grapalat"/>
                <w:sz w:val="28"/>
                <w:vertAlign w:val="superscript"/>
              </w:rPr>
              <w:t>քաղաքացիների</w:t>
            </w:r>
            <w:r w:rsidRPr="00BE3DCD">
              <w:rPr>
                <w:rFonts w:ascii="GHEA Grapalat" w:hAnsi="GHEA Grapalat"/>
                <w:sz w:val="28"/>
                <w:vertAlign w:val="superscript"/>
                <w:lang w:val="es-ES"/>
              </w:rPr>
              <w:t xml:space="preserve"> </w:t>
            </w:r>
            <w:r w:rsidRPr="00BE3DCD">
              <w:rPr>
                <w:rFonts w:ascii="GHEA Grapalat" w:hAnsi="GHEA Grapalat"/>
                <w:sz w:val="28"/>
                <w:vertAlign w:val="superscript"/>
              </w:rPr>
              <w:t>համար</w:t>
            </w:r>
            <w:r w:rsidRPr="00BE3DCD">
              <w:rPr>
                <w:rFonts w:ascii="GHEA Grapalat" w:hAnsi="GHEA Grapalat"/>
                <w:sz w:val="28"/>
                <w:vertAlign w:val="superscript"/>
                <w:lang w:val="es-ES"/>
              </w:rPr>
              <w:t xml:space="preserve">` </w:t>
            </w:r>
            <w:r w:rsidRPr="00BE3DCD">
              <w:rPr>
                <w:rFonts w:ascii="GHEA Grapalat" w:hAnsi="GHEA Grapalat"/>
                <w:sz w:val="28"/>
                <w:vertAlign w:val="superscript"/>
              </w:rPr>
              <w:t>նույնականացման</w:t>
            </w:r>
            <w:r w:rsidRPr="00BE3DCD">
              <w:rPr>
                <w:rFonts w:ascii="GHEA Grapalat" w:hAnsi="GHEA Grapalat"/>
                <w:sz w:val="28"/>
                <w:vertAlign w:val="superscript"/>
                <w:lang w:val="es-ES"/>
              </w:rPr>
              <w:t xml:space="preserve"> </w:t>
            </w:r>
            <w:r w:rsidRPr="00BE3DCD">
              <w:rPr>
                <w:rFonts w:ascii="GHEA Grapalat" w:hAnsi="GHEA Grapalat"/>
                <w:sz w:val="28"/>
                <w:vertAlign w:val="superscript"/>
              </w:rPr>
              <w:t>քարտի</w:t>
            </w:r>
            <w:r w:rsidRPr="00BE3DCD">
              <w:rPr>
                <w:rFonts w:ascii="GHEA Grapalat" w:hAnsi="GHEA Grapalat"/>
                <w:sz w:val="28"/>
                <w:vertAlign w:val="superscript"/>
                <w:lang w:val="es-ES"/>
              </w:rPr>
              <w:t xml:space="preserve"> </w:t>
            </w:r>
            <w:r w:rsidRPr="00BE3DCD">
              <w:rPr>
                <w:rFonts w:ascii="GHEA Grapalat" w:hAnsi="GHEA Grapalat"/>
                <w:sz w:val="28"/>
                <w:vertAlign w:val="superscript"/>
              </w:rPr>
              <w:t>կամ</w:t>
            </w:r>
            <w:r w:rsidRPr="00BE3DCD">
              <w:rPr>
                <w:rFonts w:ascii="GHEA Grapalat" w:hAnsi="GHEA Grapalat"/>
                <w:sz w:val="28"/>
                <w:vertAlign w:val="superscript"/>
                <w:lang w:val="es-ES"/>
              </w:rPr>
              <w:t xml:space="preserve"> </w:t>
            </w:r>
            <w:r w:rsidRPr="00BE3DCD">
              <w:rPr>
                <w:rFonts w:ascii="GHEA Grapalat" w:hAnsi="GHEA Grapalat"/>
                <w:sz w:val="28"/>
                <w:vertAlign w:val="superscript"/>
              </w:rPr>
              <w:t>անձնագրի</w:t>
            </w:r>
            <w:r w:rsidRPr="00BE3DCD">
              <w:rPr>
                <w:rFonts w:ascii="GHEA Grapalat" w:hAnsi="GHEA Grapalat"/>
                <w:sz w:val="28"/>
                <w:vertAlign w:val="superscript"/>
                <w:lang w:val="es-ES"/>
              </w:rPr>
              <w:t xml:space="preserve"> </w:t>
            </w:r>
            <w:r w:rsidRPr="00BE3DCD">
              <w:rPr>
                <w:rFonts w:ascii="GHEA Grapalat" w:hAnsi="GHEA Grapalat"/>
                <w:sz w:val="28"/>
                <w:vertAlign w:val="superscript"/>
              </w:rPr>
              <w:t>կամ</w:t>
            </w:r>
            <w:r w:rsidRPr="00BE3DCD">
              <w:rPr>
                <w:rFonts w:ascii="GHEA Grapalat" w:hAnsi="GHEA Grapalat"/>
                <w:sz w:val="28"/>
                <w:vertAlign w:val="superscript"/>
                <w:lang w:val="es-ES"/>
              </w:rPr>
              <w:t xml:space="preserve"> </w:t>
            </w:r>
            <w:r w:rsidRPr="00BE3DCD">
              <w:rPr>
                <w:rFonts w:ascii="GHEA Grapalat" w:hAnsi="GHEA Grapalat"/>
                <w:sz w:val="28"/>
                <w:vertAlign w:val="superscript"/>
              </w:rPr>
              <w:t>ՀՀ</w:t>
            </w:r>
            <w:r w:rsidRPr="00BE3DCD">
              <w:rPr>
                <w:rFonts w:ascii="GHEA Grapalat" w:hAnsi="GHEA Grapalat"/>
                <w:sz w:val="28"/>
                <w:vertAlign w:val="superscript"/>
                <w:lang w:val="es-ES"/>
              </w:rPr>
              <w:t xml:space="preserve"> </w:t>
            </w:r>
            <w:r w:rsidRPr="00BE3DCD">
              <w:rPr>
                <w:rFonts w:ascii="GHEA Grapalat" w:hAnsi="GHEA Grapalat"/>
                <w:sz w:val="28"/>
                <w:vertAlign w:val="superscript"/>
              </w:rPr>
              <w:t>օրենսդրությամբ</w:t>
            </w:r>
            <w:r w:rsidRPr="00BE3DCD">
              <w:rPr>
                <w:rFonts w:ascii="GHEA Grapalat" w:hAnsi="GHEA Grapalat"/>
                <w:sz w:val="28"/>
                <w:vertAlign w:val="superscript"/>
                <w:lang w:val="es-ES"/>
              </w:rPr>
              <w:t xml:space="preserve"> </w:t>
            </w:r>
            <w:r w:rsidRPr="00BE3DCD">
              <w:rPr>
                <w:rFonts w:ascii="GHEA Grapalat" w:hAnsi="GHEA Grapalat"/>
                <w:sz w:val="28"/>
                <w:vertAlign w:val="superscript"/>
              </w:rPr>
              <w:t>նախատեսված</w:t>
            </w:r>
            <w:r w:rsidRPr="00BE3DCD">
              <w:rPr>
                <w:rFonts w:ascii="GHEA Grapalat" w:hAnsi="GHEA Grapalat"/>
                <w:sz w:val="28"/>
                <w:vertAlign w:val="superscript"/>
                <w:lang w:val="es-ES"/>
              </w:rPr>
              <w:t xml:space="preserve"> </w:t>
            </w:r>
            <w:r w:rsidRPr="00BE3DCD">
              <w:rPr>
                <w:rFonts w:ascii="GHEA Grapalat" w:hAnsi="GHEA Grapalat"/>
                <w:sz w:val="28"/>
                <w:vertAlign w:val="superscript"/>
              </w:rPr>
              <w:t>անձը</w:t>
            </w:r>
            <w:r w:rsidRPr="00BE3DCD">
              <w:rPr>
                <w:rFonts w:ascii="GHEA Grapalat" w:hAnsi="GHEA Grapalat"/>
                <w:sz w:val="28"/>
                <w:vertAlign w:val="superscript"/>
                <w:lang w:val="es-ES"/>
              </w:rPr>
              <w:t xml:space="preserve"> </w:t>
            </w:r>
            <w:r w:rsidRPr="00BE3DCD">
              <w:rPr>
                <w:rFonts w:ascii="GHEA Grapalat" w:hAnsi="GHEA Grapalat"/>
                <w:sz w:val="28"/>
                <w:vertAlign w:val="superscript"/>
              </w:rPr>
              <w:t>հաստատող</w:t>
            </w:r>
            <w:r w:rsidRPr="00BE3DCD">
              <w:rPr>
                <w:rFonts w:ascii="GHEA Grapalat" w:hAnsi="GHEA Grapalat"/>
                <w:sz w:val="28"/>
                <w:vertAlign w:val="superscript"/>
                <w:lang w:val="es-ES"/>
              </w:rPr>
              <w:t xml:space="preserve"> </w:t>
            </w:r>
            <w:r w:rsidRPr="00BE3DCD">
              <w:rPr>
                <w:rFonts w:ascii="GHEA Grapalat" w:hAnsi="GHEA Grapalat"/>
                <w:sz w:val="28"/>
                <w:vertAlign w:val="superscript"/>
              </w:rPr>
              <w:t>փաստաթղթի</w:t>
            </w:r>
            <w:r w:rsidRPr="00BE3DCD">
              <w:rPr>
                <w:rFonts w:ascii="GHEA Grapalat" w:hAnsi="GHEA Grapalat"/>
                <w:sz w:val="28"/>
                <w:vertAlign w:val="superscript"/>
                <w:lang w:val="es-ES"/>
              </w:rPr>
              <w:t xml:space="preserve"> </w:t>
            </w:r>
            <w:r w:rsidRPr="00BE3DCD">
              <w:rPr>
                <w:rFonts w:ascii="GHEA Grapalat" w:hAnsi="GHEA Grapalat"/>
                <w:sz w:val="28"/>
                <w:vertAlign w:val="superscript"/>
              </w:rPr>
              <w:t>տեսակը</w:t>
            </w:r>
            <w:r w:rsidRPr="00BE3DCD">
              <w:rPr>
                <w:rFonts w:ascii="GHEA Grapalat" w:hAnsi="GHEA Grapalat"/>
                <w:sz w:val="28"/>
                <w:vertAlign w:val="superscript"/>
                <w:lang w:val="es-ES"/>
              </w:rPr>
              <w:t xml:space="preserve"> </w:t>
            </w:r>
            <w:r w:rsidRPr="00BE3DCD">
              <w:rPr>
                <w:rFonts w:ascii="GHEA Grapalat" w:hAnsi="GHEA Grapalat"/>
                <w:sz w:val="28"/>
                <w:vertAlign w:val="superscript"/>
              </w:rPr>
              <w:t>և</w:t>
            </w:r>
            <w:r w:rsidRPr="00BE3DCD">
              <w:rPr>
                <w:rFonts w:ascii="GHEA Grapalat" w:hAnsi="GHEA Grapalat"/>
                <w:sz w:val="28"/>
                <w:vertAlign w:val="superscript"/>
                <w:lang w:val="es-ES"/>
              </w:rPr>
              <w:t xml:space="preserve"> </w:t>
            </w:r>
            <w:r w:rsidRPr="00BE3DCD">
              <w:rPr>
                <w:rFonts w:ascii="GHEA Grapalat" w:hAnsi="GHEA Grapalat"/>
                <w:sz w:val="28"/>
                <w:vertAlign w:val="superscript"/>
              </w:rPr>
              <w:t>համարը</w:t>
            </w:r>
            <w:r w:rsidRPr="00BE3DCD">
              <w:rPr>
                <w:rFonts w:ascii="GHEA Grapalat" w:hAnsi="GHEA Grapalat"/>
                <w:sz w:val="28"/>
                <w:vertAlign w:val="superscript"/>
                <w:lang w:val="es-ES"/>
              </w:rPr>
              <w:t xml:space="preserve"> </w:t>
            </w:r>
          </w:p>
        </w:tc>
        <w:tc>
          <w:tcPr>
            <w:tcW w:w="3370" w:type="dxa"/>
          </w:tcPr>
          <w:p w:rsidR="00CE3A99" w:rsidRPr="00BE3DCD" w:rsidRDefault="00CE3A99" w:rsidP="001635B8">
            <w:pPr>
              <w:pStyle w:val="31"/>
              <w:spacing w:line="240" w:lineRule="auto"/>
              <w:ind w:firstLine="0"/>
              <w:jc w:val="center"/>
              <w:rPr>
                <w:rFonts w:ascii="GHEA Grapalat" w:hAnsi="GHEA Grapalat"/>
                <w:sz w:val="28"/>
                <w:vertAlign w:val="superscript"/>
                <w:lang w:val="es-ES"/>
              </w:rPr>
            </w:pPr>
            <w:r w:rsidRPr="00BE3DCD">
              <w:rPr>
                <w:rFonts w:ascii="GHEA Grapalat" w:hAnsi="GHEA Grapalat"/>
                <w:sz w:val="28"/>
                <w:vertAlign w:val="superscript"/>
              </w:rPr>
              <w:t>Օտարերկրյա</w:t>
            </w:r>
            <w:r w:rsidRPr="00BE3DCD">
              <w:rPr>
                <w:rFonts w:ascii="GHEA Grapalat" w:hAnsi="GHEA Grapalat"/>
                <w:sz w:val="28"/>
                <w:vertAlign w:val="superscript"/>
                <w:lang w:val="es-ES"/>
              </w:rPr>
              <w:t xml:space="preserve"> </w:t>
            </w:r>
            <w:r w:rsidRPr="00BE3DCD">
              <w:rPr>
                <w:rFonts w:ascii="GHEA Grapalat" w:hAnsi="GHEA Grapalat"/>
                <w:sz w:val="28"/>
                <w:vertAlign w:val="superscript"/>
              </w:rPr>
              <w:t>քաղաքացիների</w:t>
            </w:r>
            <w:r w:rsidRPr="00BE3DCD">
              <w:rPr>
                <w:rFonts w:ascii="GHEA Grapalat" w:hAnsi="GHEA Grapalat"/>
                <w:sz w:val="28"/>
                <w:vertAlign w:val="superscript"/>
                <w:lang w:val="es-ES"/>
              </w:rPr>
              <w:t xml:space="preserve"> </w:t>
            </w:r>
            <w:r w:rsidRPr="00BE3DCD">
              <w:rPr>
                <w:rFonts w:ascii="GHEA Grapalat" w:hAnsi="GHEA Grapalat"/>
                <w:sz w:val="28"/>
                <w:vertAlign w:val="superscript"/>
              </w:rPr>
              <w:t>համար</w:t>
            </w:r>
            <w:r w:rsidRPr="00BE3DCD">
              <w:rPr>
                <w:rFonts w:ascii="GHEA Grapalat" w:hAnsi="GHEA Grapalat"/>
                <w:sz w:val="28"/>
                <w:vertAlign w:val="superscript"/>
                <w:lang w:val="es-ES"/>
              </w:rPr>
              <w:t xml:space="preserve"> </w:t>
            </w:r>
            <w:r w:rsidRPr="00BE3DCD">
              <w:rPr>
                <w:rFonts w:ascii="GHEA Grapalat" w:hAnsi="GHEA Grapalat"/>
                <w:sz w:val="28"/>
                <w:vertAlign w:val="superscript"/>
              </w:rPr>
              <w:t>համապատասխան</w:t>
            </w:r>
            <w:r w:rsidRPr="00BE3DCD">
              <w:rPr>
                <w:rFonts w:ascii="GHEA Grapalat" w:hAnsi="GHEA Grapalat"/>
                <w:sz w:val="28"/>
                <w:vertAlign w:val="superscript"/>
                <w:lang w:val="es-ES"/>
              </w:rPr>
              <w:t xml:space="preserve"> </w:t>
            </w:r>
            <w:r w:rsidRPr="00BE3DCD">
              <w:rPr>
                <w:rFonts w:ascii="GHEA Grapalat" w:hAnsi="GHEA Grapalat"/>
                <w:sz w:val="28"/>
                <w:vertAlign w:val="superscript"/>
              </w:rPr>
              <w:t>երկրի</w:t>
            </w:r>
            <w:r w:rsidRPr="00BE3DCD">
              <w:rPr>
                <w:rFonts w:ascii="GHEA Grapalat" w:hAnsi="GHEA Grapalat"/>
                <w:sz w:val="28"/>
                <w:vertAlign w:val="superscript"/>
                <w:lang w:val="es-ES"/>
              </w:rPr>
              <w:t xml:space="preserve"> </w:t>
            </w:r>
            <w:r w:rsidRPr="00BE3DCD">
              <w:rPr>
                <w:rFonts w:ascii="GHEA Grapalat" w:hAnsi="GHEA Grapalat"/>
                <w:sz w:val="28"/>
                <w:vertAlign w:val="superscript"/>
              </w:rPr>
              <w:t>օրենսդրությամբ</w:t>
            </w:r>
            <w:r w:rsidRPr="00BE3DCD">
              <w:rPr>
                <w:rFonts w:ascii="GHEA Grapalat" w:hAnsi="GHEA Grapalat"/>
                <w:sz w:val="28"/>
                <w:vertAlign w:val="superscript"/>
                <w:lang w:val="es-ES"/>
              </w:rPr>
              <w:t xml:space="preserve"> </w:t>
            </w:r>
            <w:r w:rsidRPr="00BE3DCD">
              <w:rPr>
                <w:rFonts w:ascii="GHEA Grapalat" w:hAnsi="GHEA Grapalat"/>
                <w:sz w:val="28"/>
                <w:vertAlign w:val="superscript"/>
              </w:rPr>
              <w:t>նախատեսված</w:t>
            </w:r>
            <w:r w:rsidRPr="00BE3DCD">
              <w:rPr>
                <w:rFonts w:ascii="GHEA Grapalat" w:hAnsi="GHEA Grapalat"/>
                <w:sz w:val="28"/>
                <w:vertAlign w:val="superscript"/>
                <w:lang w:val="es-ES"/>
              </w:rPr>
              <w:t xml:space="preserve"> </w:t>
            </w:r>
            <w:r w:rsidRPr="00BE3DCD">
              <w:rPr>
                <w:rFonts w:ascii="GHEA Grapalat" w:hAnsi="GHEA Grapalat"/>
                <w:sz w:val="28"/>
                <w:vertAlign w:val="superscript"/>
              </w:rPr>
              <w:t>անձը</w:t>
            </w:r>
            <w:r w:rsidRPr="00BE3DCD">
              <w:rPr>
                <w:rFonts w:ascii="GHEA Grapalat" w:hAnsi="GHEA Grapalat"/>
                <w:sz w:val="28"/>
                <w:vertAlign w:val="superscript"/>
                <w:lang w:val="es-ES"/>
              </w:rPr>
              <w:t xml:space="preserve"> </w:t>
            </w:r>
            <w:r w:rsidRPr="00BE3DCD">
              <w:rPr>
                <w:rFonts w:ascii="GHEA Grapalat" w:hAnsi="GHEA Grapalat"/>
                <w:sz w:val="28"/>
                <w:vertAlign w:val="superscript"/>
              </w:rPr>
              <w:t>հաստատող</w:t>
            </w:r>
            <w:r w:rsidRPr="00BE3DCD">
              <w:rPr>
                <w:rFonts w:ascii="GHEA Grapalat" w:hAnsi="GHEA Grapalat"/>
                <w:sz w:val="28"/>
                <w:vertAlign w:val="superscript"/>
                <w:lang w:val="es-ES"/>
              </w:rPr>
              <w:t xml:space="preserve"> </w:t>
            </w:r>
            <w:r w:rsidRPr="00BE3DCD">
              <w:rPr>
                <w:rFonts w:ascii="GHEA Grapalat" w:hAnsi="GHEA Grapalat"/>
                <w:sz w:val="28"/>
                <w:vertAlign w:val="superscript"/>
              </w:rPr>
              <w:t>փաստաթղթի</w:t>
            </w:r>
            <w:r w:rsidRPr="00BE3DCD">
              <w:rPr>
                <w:rFonts w:ascii="GHEA Grapalat" w:hAnsi="GHEA Grapalat"/>
                <w:sz w:val="28"/>
                <w:vertAlign w:val="superscript"/>
                <w:lang w:val="es-ES"/>
              </w:rPr>
              <w:t xml:space="preserve"> </w:t>
            </w:r>
            <w:r w:rsidRPr="00BE3DCD">
              <w:rPr>
                <w:rFonts w:ascii="GHEA Grapalat" w:hAnsi="GHEA Grapalat"/>
                <w:sz w:val="28"/>
                <w:vertAlign w:val="superscript"/>
              </w:rPr>
              <w:t>տեսակը</w:t>
            </w:r>
            <w:r w:rsidRPr="00BE3DCD">
              <w:rPr>
                <w:rFonts w:ascii="GHEA Grapalat" w:hAnsi="GHEA Grapalat"/>
                <w:sz w:val="28"/>
                <w:vertAlign w:val="superscript"/>
                <w:lang w:val="es-ES"/>
              </w:rPr>
              <w:t xml:space="preserve"> </w:t>
            </w:r>
            <w:r w:rsidRPr="00BE3DCD">
              <w:rPr>
                <w:rFonts w:ascii="GHEA Grapalat" w:hAnsi="GHEA Grapalat"/>
                <w:sz w:val="28"/>
                <w:vertAlign w:val="superscript"/>
              </w:rPr>
              <w:t>և</w:t>
            </w:r>
            <w:r w:rsidRPr="00BE3DCD">
              <w:rPr>
                <w:rFonts w:ascii="GHEA Grapalat" w:hAnsi="GHEA Grapalat"/>
                <w:sz w:val="28"/>
                <w:vertAlign w:val="superscript"/>
                <w:lang w:val="es-ES"/>
              </w:rPr>
              <w:t xml:space="preserve"> </w:t>
            </w:r>
            <w:r w:rsidRPr="00BE3DCD">
              <w:rPr>
                <w:rFonts w:ascii="GHEA Grapalat" w:hAnsi="GHEA Grapalat"/>
                <w:sz w:val="28"/>
                <w:vertAlign w:val="superscript"/>
              </w:rPr>
              <w:t>համարը</w:t>
            </w:r>
            <w:r w:rsidRPr="00BE3DCD">
              <w:rPr>
                <w:rFonts w:ascii="GHEA Grapalat" w:hAnsi="GHEA Grapalat"/>
                <w:sz w:val="28"/>
                <w:vertAlign w:val="superscript"/>
                <w:lang w:val="es-ES"/>
              </w:rPr>
              <w:t xml:space="preserve"> </w:t>
            </w:r>
          </w:p>
        </w:tc>
      </w:tr>
      <w:tr w:rsidR="00CE3A99" w:rsidRPr="00AA5493" w:rsidTr="00CE3A99">
        <w:trPr>
          <w:jc w:val="center"/>
        </w:trPr>
        <w:tc>
          <w:tcPr>
            <w:tcW w:w="2570" w:type="dxa"/>
            <w:vAlign w:val="center"/>
          </w:tcPr>
          <w:p w:rsidR="00CE3A99" w:rsidRPr="00BE3DCD" w:rsidRDefault="00CE3A99" w:rsidP="001635B8">
            <w:pPr>
              <w:pStyle w:val="31"/>
              <w:spacing w:line="240" w:lineRule="auto"/>
              <w:ind w:firstLine="0"/>
              <w:jc w:val="center"/>
              <w:rPr>
                <w:rFonts w:ascii="Sylfaen" w:hAnsi="Sylfaen"/>
                <w:sz w:val="26"/>
                <w:vertAlign w:val="superscript"/>
                <w:lang w:val="hy-AM"/>
              </w:rPr>
            </w:pPr>
          </w:p>
        </w:tc>
        <w:tc>
          <w:tcPr>
            <w:tcW w:w="3960" w:type="dxa"/>
            <w:vAlign w:val="center"/>
          </w:tcPr>
          <w:p w:rsidR="00CE3A99" w:rsidRPr="00BE3DCD" w:rsidRDefault="00CE3A99" w:rsidP="001635B8">
            <w:pPr>
              <w:pStyle w:val="31"/>
              <w:spacing w:line="240" w:lineRule="auto"/>
              <w:ind w:firstLine="0"/>
              <w:jc w:val="center"/>
              <w:rPr>
                <w:rFonts w:ascii="GHEA Grapalat" w:hAnsi="GHEA Grapalat"/>
                <w:sz w:val="26"/>
                <w:vertAlign w:val="superscript"/>
                <w:lang w:val="es-ES"/>
              </w:rPr>
            </w:pPr>
          </w:p>
        </w:tc>
        <w:tc>
          <w:tcPr>
            <w:tcW w:w="3370" w:type="dxa"/>
          </w:tcPr>
          <w:p w:rsidR="00CE3A99" w:rsidRPr="00BE3DCD" w:rsidRDefault="00CE3A99" w:rsidP="001635B8">
            <w:pPr>
              <w:pStyle w:val="31"/>
              <w:spacing w:line="240" w:lineRule="auto"/>
              <w:ind w:firstLine="0"/>
              <w:jc w:val="center"/>
              <w:rPr>
                <w:rFonts w:ascii="GHEA Grapalat" w:hAnsi="GHEA Grapalat"/>
                <w:sz w:val="26"/>
                <w:vertAlign w:val="superscript"/>
                <w:lang w:val="es-ES"/>
              </w:rPr>
            </w:pPr>
          </w:p>
        </w:tc>
      </w:tr>
      <w:tr w:rsidR="00CE3A99" w:rsidRPr="00AA5493" w:rsidTr="00CE3A99">
        <w:trPr>
          <w:jc w:val="center"/>
        </w:trPr>
        <w:tc>
          <w:tcPr>
            <w:tcW w:w="2570" w:type="dxa"/>
            <w:vAlign w:val="center"/>
          </w:tcPr>
          <w:p w:rsidR="00CE3A99" w:rsidRPr="00BE3DCD" w:rsidRDefault="00CE3A99" w:rsidP="001635B8">
            <w:pPr>
              <w:pStyle w:val="31"/>
              <w:spacing w:line="240" w:lineRule="auto"/>
              <w:ind w:firstLine="0"/>
              <w:jc w:val="center"/>
              <w:rPr>
                <w:rFonts w:ascii="GHEA Grapalat" w:hAnsi="GHEA Grapalat"/>
                <w:sz w:val="26"/>
                <w:vertAlign w:val="superscript"/>
                <w:lang w:val="es-ES"/>
              </w:rPr>
            </w:pPr>
          </w:p>
        </w:tc>
        <w:tc>
          <w:tcPr>
            <w:tcW w:w="3960" w:type="dxa"/>
            <w:vAlign w:val="center"/>
          </w:tcPr>
          <w:p w:rsidR="00CE3A99" w:rsidRPr="00BE3DCD" w:rsidRDefault="00CE3A99" w:rsidP="001635B8">
            <w:pPr>
              <w:pStyle w:val="31"/>
              <w:spacing w:line="240" w:lineRule="auto"/>
              <w:ind w:firstLine="0"/>
              <w:jc w:val="center"/>
              <w:rPr>
                <w:rFonts w:ascii="GHEA Grapalat" w:hAnsi="GHEA Grapalat"/>
                <w:sz w:val="26"/>
                <w:vertAlign w:val="superscript"/>
                <w:lang w:val="es-ES"/>
              </w:rPr>
            </w:pPr>
          </w:p>
        </w:tc>
        <w:tc>
          <w:tcPr>
            <w:tcW w:w="3370" w:type="dxa"/>
          </w:tcPr>
          <w:p w:rsidR="00CE3A99" w:rsidRPr="00BE3DCD" w:rsidRDefault="00CE3A99" w:rsidP="001635B8">
            <w:pPr>
              <w:pStyle w:val="31"/>
              <w:spacing w:line="240" w:lineRule="auto"/>
              <w:ind w:firstLine="0"/>
              <w:jc w:val="center"/>
              <w:rPr>
                <w:rFonts w:ascii="GHEA Grapalat" w:hAnsi="GHEA Grapalat"/>
                <w:sz w:val="26"/>
                <w:vertAlign w:val="superscript"/>
                <w:lang w:val="es-ES"/>
              </w:rPr>
            </w:pPr>
          </w:p>
        </w:tc>
      </w:tr>
      <w:tr w:rsidR="00CE3A99" w:rsidRPr="00AA5493" w:rsidTr="00CE3A99">
        <w:trPr>
          <w:jc w:val="center"/>
        </w:trPr>
        <w:tc>
          <w:tcPr>
            <w:tcW w:w="2570" w:type="dxa"/>
            <w:vAlign w:val="center"/>
          </w:tcPr>
          <w:p w:rsidR="00CE3A99" w:rsidRPr="00BE3DCD" w:rsidRDefault="00CE3A99" w:rsidP="001635B8">
            <w:pPr>
              <w:pStyle w:val="31"/>
              <w:spacing w:line="240" w:lineRule="auto"/>
              <w:ind w:firstLine="0"/>
              <w:jc w:val="center"/>
              <w:rPr>
                <w:rFonts w:ascii="GHEA Grapalat" w:hAnsi="GHEA Grapalat"/>
                <w:sz w:val="26"/>
                <w:vertAlign w:val="superscript"/>
                <w:lang w:val="es-ES"/>
              </w:rPr>
            </w:pPr>
          </w:p>
        </w:tc>
        <w:tc>
          <w:tcPr>
            <w:tcW w:w="3960" w:type="dxa"/>
            <w:vAlign w:val="center"/>
          </w:tcPr>
          <w:p w:rsidR="00CE3A99" w:rsidRPr="00BE3DCD" w:rsidRDefault="00CE3A99" w:rsidP="001635B8">
            <w:pPr>
              <w:pStyle w:val="31"/>
              <w:spacing w:line="240" w:lineRule="auto"/>
              <w:ind w:firstLine="0"/>
              <w:jc w:val="center"/>
              <w:rPr>
                <w:rFonts w:ascii="GHEA Grapalat" w:hAnsi="GHEA Grapalat"/>
                <w:sz w:val="26"/>
                <w:vertAlign w:val="superscript"/>
                <w:lang w:val="es-ES"/>
              </w:rPr>
            </w:pPr>
          </w:p>
        </w:tc>
        <w:tc>
          <w:tcPr>
            <w:tcW w:w="3370" w:type="dxa"/>
          </w:tcPr>
          <w:p w:rsidR="00CE3A99" w:rsidRPr="00BE3DCD" w:rsidRDefault="00CE3A99" w:rsidP="001635B8">
            <w:pPr>
              <w:pStyle w:val="31"/>
              <w:spacing w:line="240" w:lineRule="auto"/>
              <w:ind w:firstLine="0"/>
              <w:jc w:val="center"/>
              <w:rPr>
                <w:rFonts w:ascii="GHEA Grapalat" w:hAnsi="GHEA Grapalat"/>
                <w:sz w:val="26"/>
                <w:vertAlign w:val="superscript"/>
                <w:lang w:val="es-ES"/>
              </w:rPr>
            </w:pPr>
          </w:p>
        </w:tc>
      </w:tr>
    </w:tbl>
    <w:p w:rsidR="006C3873" w:rsidRPr="00BE3DCD" w:rsidRDefault="006C3873" w:rsidP="006C3873">
      <w:pPr>
        <w:jc w:val="right"/>
        <w:rPr>
          <w:rFonts w:ascii="GHEA Grapalat" w:hAnsi="GHEA Grapalat"/>
          <w:sz w:val="10"/>
          <w:szCs w:val="10"/>
          <w:lang w:val="es-ES"/>
        </w:rPr>
      </w:pPr>
    </w:p>
    <w:p w:rsidR="00E97AB0" w:rsidRPr="00BE3DCD" w:rsidRDefault="00E97AB0" w:rsidP="00CE3A99">
      <w:pPr>
        <w:ind w:firstLine="708"/>
        <w:jc w:val="both"/>
        <w:rPr>
          <w:rFonts w:ascii="GHEA Grapalat" w:hAnsi="GHEA Grapalat"/>
          <w:sz w:val="20"/>
          <w:lang w:val="es-ES"/>
        </w:rPr>
      </w:pPr>
      <w:r w:rsidRPr="00BE3DCD">
        <w:rPr>
          <w:rFonts w:ascii="GHEA Grapalat" w:hAnsi="GHEA Grapalat"/>
          <w:sz w:val="20"/>
          <w:lang w:val="es-ES"/>
        </w:rPr>
        <w:t xml:space="preserve">Կից ներկայացվում է </w:t>
      </w:r>
      <w:r w:rsidRPr="00BE3DCD">
        <w:rPr>
          <w:rFonts w:ascii="GHEA Grapalat" w:hAnsi="GHEA Grapalat"/>
          <w:sz w:val="20"/>
          <w:u w:val="single"/>
          <w:lang w:val="es-ES"/>
        </w:rPr>
        <w:tab/>
      </w:r>
      <w:r w:rsidRPr="00BE3DCD">
        <w:rPr>
          <w:rFonts w:ascii="GHEA Grapalat" w:hAnsi="GHEA Grapalat"/>
          <w:sz w:val="20"/>
          <w:u w:val="single"/>
          <w:lang w:val="es-ES"/>
        </w:rPr>
        <w:tab/>
      </w:r>
      <w:r w:rsidRPr="00BE3DCD">
        <w:rPr>
          <w:rFonts w:ascii="GHEA Grapalat" w:hAnsi="GHEA Grapalat"/>
          <w:sz w:val="20"/>
          <w:u w:val="single"/>
          <w:lang w:val="es-ES"/>
        </w:rPr>
        <w:tab/>
      </w:r>
      <w:r w:rsidRPr="00BE3DCD">
        <w:rPr>
          <w:rFonts w:ascii="GHEA Grapalat" w:hAnsi="GHEA Grapalat"/>
          <w:sz w:val="20"/>
          <w:u w:val="single"/>
          <w:lang w:val="es-ES"/>
        </w:rPr>
        <w:tab/>
      </w:r>
      <w:r w:rsidRPr="00BE3DCD">
        <w:rPr>
          <w:rFonts w:ascii="GHEA Grapalat" w:hAnsi="GHEA Grapalat"/>
          <w:sz w:val="20"/>
          <w:u w:val="single"/>
          <w:lang w:val="es-ES"/>
        </w:rPr>
        <w:tab/>
      </w:r>
      <w:r w:rsidRPr="00BE3DCD">
        <w:rPr>
          <w:rFonts w:ascii="GHEA Grapalat" w:hAnsi="GHEA Grapalat"/>
          <w:sz w:val="20"/>
          <w:u w:val="single"/>
          <w:lang w:val="es-ES"/>
        </w:rPr>
        <w:tab/>
      </w:r>
      <w:r w:rsidRPr="00BE3DCD">
        <w:rPr>
          <w:rFonts w:ascii="GHEA Grapalat" w:hAnsi="GHEA Grapalat"/>
          <w:sz w:val="20"/>
          <w:u w:val="single"/>
          <w:lang w:val="es-ES"/>
        </w:rPr>
        <w:tab/>
      </w:r>
      <w:r w:rsidRPr="00BE3DCD">
        <w:rPr>
          <w:rFonts w:ascii="GHEA Grapalat" w:hAnsi="GHEA Grapalat"/>
          <w:sz w:val="20"/>
          <w:u w:val="single"/>
          <w:lang w:val="es-ES"/>
        </w:rPr>
        <w:tab/>
      </w:r>
      <w:r w:rsidRPr="00BE3DCD">
        <w:rPr>
          <w:rFonts w:ascii="GHEA Grapalat" w:hAnsi="GHEA Grapalat"/>
          <w:sz w:val="20"/>
          <w:lang w:val="es-ES"/>
        </w:rPr>
        <w:t xml:space="preserve"> կողմից առաջարկվող </w:t>
      </w:r>
    </w:p>
    <w:p w:rsidR="00E97AB0" w:rsidRPr="00BE3DCD" w:rsidRDefault="00E97AB0" w:rsidP="00E97AB0">
      <w:pPr>
        <w:jc w:val="both"/>
        <w:rPr>
          <w:rFonts w:ascii="GHEA Grapalat" w:hAnsi="GHEA Grapalat"/>
          <w:sz w:val="22"/>
          <w:szCs w:val="22"/>
          <w:lang w:val="es-ES"/>
        </w:rPr>
      </w:pPr>
      <w:r w:rsidRPr="00BE3DCD">
        <w:rPr>
          <w:rFonts w:ascii="GHEA Grapalat" w:hAnsi="GHEA Grapalat"/>
          <w:sz w:val="20"/>
          <w:lang w:val="es-ES"/>
        </w:rPr>
        <w:tab/>
      </w:r>
      <w:r w:rsidRPr="00BE3DCD">
        <w:rPr>
          <w:rFonts w:ascii="GHEA Grapalat" w:hAnsi="GHEA Grapalat"/>
          <w:sz w:val="20"/>
          <w:lang w:val="es-ES"/>
        </w:rPr>
        <w:tab/>
      </w:r>
      <w:r w:rsidRPr="00BE3DCD">
        <w:rPr>
          <w:rFonts w:ascii="GHEA Grapalat" w:hAnsi="GHEA Grapalat"/>
          <w:sz w:val="20"/>
          <w:lang w:val="es-ES"/>
        </w:rPr>
        <w:tab/>
      </w:r>
      <w:r w:rsidRPr="00BE3DCD">
        <w:rPr>
          <w:rFonts w:ascii="GHEA Grapalat" w:hAnsi="GHEA Grapalat"/>
          <w:sz w:val="20"/>
          <w:lang w:val="es-ES"/>
        </w:rPr>
        <w:tab/>
      </w:r>
      <w:r w:rsidRPr="00BE3DCD">
        <w:rPr>
          <w:rFonts w:ascii="GHEA Grapalat" w:hAnsi="GHEA Grapalat" w:cs="Sylfaen"/>
          <w:vertAlign w:val="superscript"/>
          <w:lang w:val="hy-AM"/>
        </w:rPr>
        <w:t>մասնակցի</w:t>
      </w:r>
      <w:r w:rsidRPr="00BE3DCD">
        <w:rPr>
          <w:rFonts w:ascii="GHEA Grapalat" w:hAnsi="GHEA Grapalat" w:cs="Arial"/>
          <w:vertAlign w:val="superscript"/>
          <w:lang w:val="hy-AM"/>
        </w:rPr>
        <w:t xml:space="preserve"> </w:t>
      </w:r>
      <w:r w:rsidRPr="00BE3DCD">
        <w:rPr>
          <w:rFonts w:ascii="GHEA Grapalat" w:hAnsi="GHEA Grapalat" w:cs="Sylfaen"/>
          <w:vertAlign w:val="superscript"/>
          <w:lang w:val="hy-AM"/>
        </w:rPr>
        <w:t>անվանումը</w:t>
      </w:r>
    </w:p>
    <w:p w:rsidR="00E97AB0" w:rsidRPr="00BE3DCD" w:rsidRDefault="00E97AB0" w:rsidP="00E968EF">
      <w:pPr>
        <w:jc w:val="both"/>
        <w:rPr>
          <w:rFonts w:ascii="GHEA Grapalat" w:hAnsi="GHEA Grapalat"/>
          <w:sz w:val="20"/>
          <w:lang w:val="es-ES"/>
        </w:rPr>
      </w:pPr>
      <w:r w:rsidRPr="00BE3DCD">
        <w:rPr>
          <w:rFonts w:ascii="GHEA Grapalat" w:hAnsi="GHEA Grapalat"/>
          <w:sz w:val="20"/>
          <w:lang w:val="es-ES"/>
        </w:rPr>
        <w:t>ապրանքի ամբողջական նկարագիրը՝ համաձայն հավելվա</w:t>
      </w:r>
      <w:r w:rsidR="00E968EF" w:rsidRPr="00BE3DCD">
        <w:rPr>
          <w:rFonts w:ascii="GHEA Grapalat" w:hAnsi="GHEA Grapalat"/>
          <w:sz w:val="20"/>
          <w:lang w:val="es-ES"/>
        </w:rPr>
        <w:t>ծ</w:t>
      </w:r>
      <w:r w:rsidRPr="00BE3DCD">
        <w:rPr>
          <w:rFonts w:ascii="GHEA Grapalat" w:hAnsi="GHEA Grapalat"/>
          <w:sz w:val="20"/>
          <w:lang w:val="es-ES"/>
        </w:rPr>
        <w:t xml:space="preserve"> 1.1-ի: </w:t>
      </w:r>
    </w:p>
    <w:p w:rsidR="00E97AB0" w:rsidRPr="00BE3DCD" w:rsidRDefault="00E97AB0" w:rsidP="00CE3A99">
      <w:pPr>
        <w:ind w:firstLine="708"/>
        <w:jc w:val="both"/>
        <w:rPr>
          <w:rFonts w:ascii="GHEA Grapalat" w:hAnsi="GHEA Grapalat"/>
          <w:sz w:val="20"/>
          <w:lang w:val="es-ES"/>
        </w:rPr>
      </w:pPr>
    </w:p>
    <w:p w:rsidR="00E97AB0" w:rsidRPr="00BE3DCD" w:rsidRDefault="00E97AB0" w:rsidP="00CE3A99">
      <w:pPr>
        <w:ind w:firstLine="708"/>
        <w:jc w:val="both"/>
        <w:rPr>
          <w:rFonts w:ascii="GHEA Grapalat" w:hAnsi="GHEA Grapalat"/>
          <w:sz w:val="20"/>
          <w:lang w:val="es-ES"/>
        </w:rPr>
      </w:pPr>
    </w:p>
    <w:p w:rsidR="00B2572B" w:rsidRPr="00BE3DCD" w:rsidRDefault="00B2572B" w:rsidP="00EF3662">
      <w:pPr>
        <w:jc w:val="both"/>
        <w:rPr>
          <w:rFonts w:ascii="GHEA Grapalat" w:hAnsi="GHEA Grapalat"/>
          <w:sz w:val="20"/>
          <w:lang w:val="es-ES"/>
        </w:rPr>
      </w:pPr>
    </w:p>
    <w:p w:rsidR="00B2572B" w:rsidRPr="00BE3DCD" w:rsidRDefault="00B2572B" w:rsidP="00EF3662">
      <w:pPr>
        <w:jc w:val="both"/>
        <w:rPr>
          <w:rFonts w:ascii="GHEA Grapalat" w:hAnsi="GHEA Grapalat"/>
          <w:sz w:val="20"/>
          <w:lang w:val="es-ES"/>
        </w:rPr>
      </w:pPr>
    </w:p>
    <w:p w:rsidR="00B2572B" w:rsidRPr="00BE3DCD" w:rsidRDefault="00B2572B" w:rsidP="00EF3662">
      <w:pPr>
        <w:jc w:val="both"/>
        <w:rPr>
          <w:rFonts w:ascii="GHEA Grapalat" w:hAnsi="GHEA Grapalat" w:cs="Arial"/>
          <w:sz w:val="20"/>
          <w:vertAlign w:val="superscript"/>
          <w:lang w:val="es-ES"/>
        </w:rPr>
      </w:pPr>
      <w:r w:rsidRPr="00BE3DCD">
        <w:rPr>
          <w:rFonts w:ascii="GHEA Grapalat" w:hAnsi="GHEA Grapalat"/>
          <w:sz w:val="20"/>
          <w:lang w:val="es-ES"/>
        </w:rPr>
        <w:t xml:space="preserve">   </w:t>
      </w:r>
      <w:r w:rsidRPr="00BE3DCD">
        <w:rPr>
          <w:rFonts w:ascii="GHEA Grapalat" w:hAnsi="GHEA Grapalat"/>
          <w:sz w:val="20"/>
          <w:lang w:val="hy-AM"/>
        </w:rPr>
        <w:t xml:space="preserve">___________________________________________________ </w:t>
      </w:r>
      <w:r w:rsidRPr="00BE3DCD">
        <w:rPr>
          <w:rFonts w:ascii="GHEA Grapalat" w:hAnsi="GHEA Grapalat"/>
          <w:sz w:val="20"/>
          <w:lang w:val="hy-AM"/>
        </w:rPr>
        <w:tab/>
        <w:t xml:space="preserve">                _____________</w:t>
      </w:r>
      <w:r w:rsidRPr="00BE3DCD">
        <w:rPr>
          <w:rFonts w:ascii="GHEA Grapalat" w:hAnsi="GHEA Grapalat"/>
          <w:sz w:val="20"/>
          <w:u w:val="single"/>
          <w:lang w:val="es-ES"/>
        </w:rPr>
        <w:tab/>
      </w:r>
      <w:r w:rsidRPr="00BE3DCD">
        <w:rPr>
          <w:rFonts w:ascii="GHEA Grapalat" w:hAnsi="GHEA Grapalat"/>
          <w:sz w:val="20"/>
          <w:u w:val="single"/>
          <w:lang w:val="es-ES"/>
        </w:rPr>
        <w:tab/>
      </w:r>
      <w:r w:rsidRPr="00BE3DCD">
        <w:rPr>
          <w:rFonts w:ascii="GHEA Grapalat" w:hAnsi="GHEA Grapalat"/>
          <w:sz w:val="20"/>
          <w:lang w:val="es-ES"/>
        </w:rPr>
        <w:tab/>
      </w:r>
      <w:r w:rsidRPr="00BE3DCD">
        <w:rPr>
          <w:rFonts w:ascii="GHEA Grapalat" w:hAnsi="GHEA Grapalat"/>
          <w:sz w:val="20"/>
          <w:lang w:val="es-ES"/>
        </w:rPr>
        <w:tab/>
      </w:r>
      <w:r w:rsidRPr="00BE3DCD">
        <w:rPr>
          <w:rFonts w:ascii="GHEA Grapalat" w:hAnsi="GHEA Grapalat"/>
          <w:sz w:val="20"/>
          <w:lang w:val="hy-AM"/>
        </w:rPr>
        <w:t xml:space="preserve"> </w:t>
      </w:r>
      <w:r w:rsidRPr="00BE3DCD">
        <w:rPr>
          <w:rFonts w:ascii="GHEA Grapalat" w:hAnsi="GHEA Grapalat" w:cs="Sylfaen"/>
          <w:sz w:val="20"/>
          <w:vertAlign w:val="superscript"/>
          <w:lang w:val="hy-AM"/>
        </w:rPr>
        <w:t>Մասնակցի</w:t>
      </w:r>
      <w:r w:rsidRPr="00BE3DCD">
        <w:rPr>
          <w:rFonts w:ascii="GHEA Grapalat" w:hAnsi="GHEA Grapalat" w:cs="Arial"/>
          <w:sz w:val="20"/>
          <w:vertAlign w:val="superscript"/>
          <w:lang w:val="hy-AM"/>
        </w:rPr>
        <w:t xml:space="preserve"> </w:t>
      </w:r>
      <w:r w:rsidRPr="00BE3DCD">
        <w:rPr>
          <w:rFonts w:ascii="GHEA Grapalat" w:hAnsi="GHEA Grapalat" w:cs="Sylfaen"/>
          <w:sz w:val="20"/>
          <w:vertAlign w:val="superscript"/>
          <w:lang w:val="hy-AM"/>
        </w:rPr>
        <w:t>անվանումը</w:t>
      </w:r>
      <w:r w:rsidRPr="00BE3DCD">
        <w:rPr>
          <w:rFonts w:ascii="GHEA Grapalat" w:hAnsi="GHEA Grapalat" w:cs="Arial"/>
          <w:sz w:val="20"/>
          <w:vertAlign w:val="superscript"/>
          <w:lang w:val="hy-AM"/>
        </w:rPr>
        <w:t xml:space="preserve"> </w:t>
      </w:r>
      <w:r w:rsidRPr="00BE3DCD">
        <w:rPr>
          <w:rFonts w:ascii="GHEA Grapalat" w:hAnsi="GHEA Grapalat"/>
          <w:sz w:val="20"/>
          <w:vertAlign w:val="superscript"/>
          <w:lang w:val="hy-AM"/>
        </w:rPr>
        <w:t xml:space="preserve"> (</w:t>
      </w:r>
      <w:r w:rsidRPr="00BE3DCD">
        <w:rPr>
          <w:rFonts w:ascii="GHEA Grapalat" w:hAnsi="GHEA Grapalat" w:cs="Sylfaen"/>
          <w:sz w:val="20"/>
          <w:vertAlign w:val="superscript"/>
          <w:lang w:val="hy-AM"/>
        </w:rPr>
        <w:t>ղեկավարի</w:t>
      </w:r>
      <w:r w:rsidRPr="00BE3DCD">
        <w:rPr>
          <w:rFonts w:ascii="GHEA Grapalat" w:hAnsi="GHEA Grapalat" w:cs="Arial"/>
          <w:sz w:val="20"/>
          <w:vertAlign w:val="superscript"/>
          <w:lang w:val="hy-AM"/>
        </w:rPr>
        <w:t xml:space="preserve"> </w:t>
      </w:r>
      <w:r w:rsidRPr="00BE3DCD">
        <w:rPr>
          <w:rFonts w:ascii="GHEA Grapalat" w:hAnsi="GHEA Grapalat" w:cs="Sylfaen"/>
          <w:sz w:val="20"/>
          <w:vertAlign w:val="superscript"/>
          <w:lang w:val="hy-AM"/>
        </w:rPr>
        <w:t>պաշտոնը</w:t>
      </w:r>
      <w:r w:rsidRPr="00BE3DCD">
        <w:rPr>
          <w:rFonts w:ascii="GHEA Grapalat" w:hAnsi="GHEA Grapalat" w:cs="Arial"/>
          <w:sz w:val="20"/>
          <w:vertAlign w:val="superscript"/>
          <w:lang w:val="hy-AM"/>
        </w:rPr>
        <w:t xml:space="preserve">, </w:t>
      </w:r>
      <w:r w:rsidRPr="00BE3DCD">
        <w:rPr>
          <w:rFonts w:ascii="GHEA Grapalat" w:hAnsi="GHEA Grapalat" w:cs="Arial"/>
          <w:sz w:val="20"/>
          <w:vertAlign w:val="superscript"/>
        </w:rPr>
        <w:t>ա</w:t>
      </w:r>
      <w:r w:rsidRPr="00BE3DCD">
        <w:rPr>
          <w:rFonts w:ascii="GHEA Grapalat" w:hAnsi="GHEA Grapalat" w:cs="Sylfaen"/>
          <w:sz w:val="20"/>
          <w:vertAlign w:val="superscript"/>
          <w:lang w:val="hy-AM"/>
        </w:rPr>
        <w:t>նուն</w:t>
      </w:r>
      <w:r w:rsidRPr="00BE3DCD">
        <w:rPr>
          <w:rFonts w:ascii="GHEA Grapalat" w:hAnsi="GHEA Grapalat" w:cs="Arial"/>
          <w:sz w:val="20"/>
          <w:vertAlign w:val="superscript"/>
          <w:lang w:val="hy-AM"/>
        </w:rPr>
        <w:t xml:space="preserve"> </w:t>
      </w:r>
      <w:r w:rsidRPr="00BE3DCD">
        <w:rPr>
          <w:rFonts w:ascii="GHEA Grapalat" w:hAnsi="GHEA Grapalat" w:cs="Sylfaen"/>
          <w:sz w:val="20"/>
          <w:vertAlign w:val="superscript"/>
        </w:rPr>
        <w:t>ա</w:t>
      </w:r>
      <w:r w:rsidRPr="00BE3DCD">
        <w:rPr>
          <w:rFonts w:ascii="GHEA Grapalat" w:hAnsi="GHEA Grapalat" w:cs="Sylfaen"/>
          <w:sz w:val="20"/>
          <w:vertAlign w:val="superscript"/>
          <w:lang w:val="hy-AM"/>
        </w:rPr>
        <w:t>զգանունը</w:t>
      </w:r>
      <w:r w:rsidRPr="00BE3DCD">
        <w:rPr>
          <w:rFonts w:ascii="GHEA Grapalat" w:hAnsi="GHEA Grapalat" w:cs="Arial"/>
          <w:sz w:val="20"/>
          <w:vertAlign w:val="superscript"/>
          <w:lang w:val="hy-AM"/>
        </w:rPr>
        <w:t xml:space="preserve">)                                             </w:t>
      </w:r>
      <w:r w:rsidRPr="00BE3DCD">
        <w:rPr>
          <w:rFonts w:ascii="GHEA Grapalat" w:hAnsi="GHEA Grapalat" w:cs="Arial"/>
          <w:sz w:val="20"/>
          <w:vertAlign w:val="superscript"/>
          <w:lang w:val="es-ES"/>
        </w:rPr>
        <w:t xml:space="preserve">               </w:t>
      </w:r>
      <w:r w:rsidRPr="00BE3DCD">
        <w:rPr>
          <w:rFonts w:ascii="GHEA Grapalat" w:hAnsi="GHEA Grapalat" w:cs="Sylfaen"/>
          <w:sz w:val="20"/>
          <w:vertAlign w:val="superscript"/>
          <w:lang w:val="hy-AM"/>
        </w:rPr>
        <w:t>ստորագրությունը</w:t>
      </w:r>
      <w:r w:rsidRPr="00BE3DCD">
        <w:rPr>
          <w:rFonts w:ascii="GHEA Grapalat" w:hAnsi="GHEA Grapalat" w:cs="Arial"/>
          <w:sz w:val="20"/>
          <w:vertAlign w:val="superscript"/>
          <w:lang w:val="hy-AM"/>
        </w:rPr>
        <w:t>)</w:t>
      </w:r>
    </w:p>
    <w:p w:rsidR="00B2572B" w:rsidRPr="00BE3DCD" w:rsidRDefault="00B2572B" w:rsidP="00EF3662">
      <w:pPr>
        <w:jc w:val="both"/>
        <w:rPr>
          <w:rFonts w:ascii="GHEA Grapalat" w:hAnsi="GHEA Grapalat" w:cs="Arial"/>
          <w:sz w:val="20"/>
          <w:vertAlign w:val="superscript"/>
          <w:lang w:val="es-ES"/>
        </w:rPr>
      </w:pPr>
    </w:p>
    <w:p w:rsidR="00B2572B" w:rsidRPr="00BE3DCD" w:rsidRDefault="00B2572B" w:rsidP="00EF3662">
      <w:pPr>
        <w:jc w:val="both"/>
        <w:rPr>
          <w:rFonts w:ascii="GHEA Grapalat" w:hAnsi="GHEA Grapalat"/>
          <w:sz w:val="20"/>
          <w:lang w:val="hy-AM"/>
        </w:rPr>
      </w:pPr>
      <w:r w:rsidRPr="00BE3DCD">
        <w:rPr>
          <w:rFonts w:ascii="GHEA Grapalat" w:hAnsi="GHEA Grapalat"/>
          <w:sz w:val="20"/>
          <w:lang w:val="hy-AM"/>
        </w:rPr>
        <w:t xml:space="preserve">    </w:t>
      </w:r>
    </w:p>
    <w:p w:rsidR="00B2572B" w:rsidRPr="00BE3DCD" w:rsidRDefault="00B2572B" w:rsidP="00EF3662">
      <w:pPr>
        <w:jc w:val="right"/>
        <w:rPr>
          <w:rFonts w:ascii="GHEA Grapalat" w:hAnsi="GHEA Grapalat" w:cs="Arial"/>
          <w:sz w:val="20"/>
          <w:lang w:val="hy-AM"/>
        </w:rPr>
      </w:pPr>
      <w:r w:rsidRPr="00BE3DCD">
        <w:rPr>
          <w:rFonts w:ascii="GHEA Grapalat" w:hAnsi="GHEA Grapalat" w:cs="Sylfaen"/>
          <w:sz w:val="20"/>
          <w:lang w:val="hy-AM"/>
        </w:rPr>
        <w:t>Կ</w:t>
      </w:r>
      <w:r w:rsidRPr="00BE3DCD">
        <w:rPr>
          <w:rFonts w:ascii="GHEA Grapalat" w:hAnsi="GHEA Grapalat" w:cs="Arial"/>
          <w:sz w:val="20"/>
          <w:lang w:val="hy-AM"/>
        </w:rPr>
        <w:t xml:space="preserve">. </w:t>
      </w:r>
      <w:r w:rsidRPr="00BE3DCD">
        <w:rPr>
          <w:rFonts w:ascii="GHEA Grapalat" w:hAnsi="GHEA Grapalat" w:cs="Sylfaen"/>
          <w:sz w:val="20"/>
          <w:lang w:val="hy-AM"/>
        </w:rPr>
        <w:t>Տ</w:t>
      </w:r>
      <w:r w:rsidRPr="00BE3DCD">
        <w:rPr>
          <w:rFonts w:ascii="GHEA Grapalat" w:hAnsi="GHEA Grapalat" w:cs="Arial"/>
          <w:sz w:val="20"/>
          <w:lang w:val="hy-AM"/>
        </w:rPr>
        <w:t>.</w:t>
      </w:r>
      <w:r w:rsidRPr="00BE3DCD">
        <w:rPr>
          <w:rStyle w:val="af6"/>
          <w:rFonts w:ascii="GHEA Grapalat" w:hAnsi="GHEA Grapalat" w:cs="Arial"/>
          <w:color w:val="FFFFFF"/>
          <w:sz w:val="20"/>
          <w:lang w:val="hy-AM"/>
        </w:rPr>
        <w:footnoteReference w:id="7"/>
      </w:r>
      <w:r w:rsidRPr="00BE3DCD">
        <w:rPr>
          <w:rFonts w:ascii="GHEA Grapalat" w:hAnsi="GHEA Grapalat" w:cs="Arial"/>
          <w:sz w:val="20"/>
          <w:lang w:val="hy-AM"/>
        </w:rPr>
        <w:tab/>
      </w:r>
      <w:r w:rsidRPr="00BE3DCD">
        <w:rPr>
          <w:rFonts w:ascii="GHEA Grapalat" w:hAnsi="GHEA Grapalat" w:cs="Arial"/>
          <w:sz w:val="20"/>
          <w:lang w:val="hy-AM"/>
        </w:rPr>
        <w:tab/>
        <w:t xml:space="preserve"> </w:t>
      </w:r>
    </w:p>
    <w:p w:rsidR="00B2572B" w:rsidRPr="00BE3DCD" w:rsidRDefault="00B2572B" w:rsidP="00EF3662">
      <w:pPr>
        <w:pStyle w:val="31"/>
        <w:spacing w:line="240" w:lineRule="auto"/>
        <w:jc w:val="right"/>
        <w:rPr>
          <w:rFonts w:ascii="GHEA Grapalat" w:hAnsi="GHEA Grapalat"/>
          <w:b/>
          <w:lang w:val="hy-AM"/>
        </w:rPr>
      </w:pPr>
    </w:p>
    <w:p w:rsidR="00B2572B" w:rsidRPr="00BE3DCD" w:rsidRDefault="00B2572B" w:rsidP="00EF3662">
      <w:pPr>
        <w:pStyle w:val="31"/>
        <w:spacing w:line="240" w:lineRule="auto"/>
        <w:jc w:val="right"/>
        <w:rPr>
          <w:rFonts w:ascii="GHEA Grapalat" w:hAnsi="GHEA Grapalat"/>
          <w:b/>
          <w:lang w:val="hy-AM"/>
        </w:rPr>
      </w:pPr>
    </w:p>
    <w:p w:rsidR="00CE3A99" w:rsidRPr="00BE3DCD" w:rsidRDefault="00CE3A99" w:rsidP="00CE3A99">
      <w:pPr>
        <w:pStyle w:val="31"/>
        <w:spacing w:line="240" w:lineRule="auto"/>
        <w:jc w:val="right"/>
        <w:rPr>
          <w:rFonts w:ascii="GHEA Grapalat" w:hAnsi="GHEA Grapalat" w:cs="Sylfaen"/>
          <w:b/>
          <w:lang w:val="hy-AM"/>
        </w:rPr>
      </w:pPr>
      <w:r w:rsidRPr="00BE3DCD">
        <w:rPr>
          <w:rFonts w:ascii="GHEA Grapalat" w:hAnsi="GHEA Grapalat" w:cs="Sylfaen"/>
          <w:b/>
          <w:lang w:val="hy-AM"/>
        </w:rPr>
        <w:br w:type="page"/>
      </w:r>
      <w:r w:rsidRPr="00BE3DCD">
        <w:rPr>
          <w:rFonts w:ascii="GHEA Grapalat" w:hAnsi="GHEA Grapalat" w:cs="Sylfaen"/>
          <w:b/>
          <w:lang w:val="hy-AM"/>
        </w:rPr>
        <w:lastRenderedPageBreak/>
        <w:t xml:space="preserve"> </w:t>
      </w:r>
    </w:p>
    <w:p w:rsidR="000B1088" w:rsidRPr="00BE3DCD" w:rsidRDefault="000B1088" w:rsidP="000B1088">
      <w:pPr>
        <w:pStyle w:val="3"/>
        <w:spacing w:line="240" w:lineRule="auto"/>
        <w:ind w:firstLine="567"/>
        <w:jc w:val="right"/>
        <w:rPr>
          <w:rFonts w:ascii="GHEA Grapalat" w:hAnsi="GHEA Grapalat" w:cs="Arial"/>
          <w:b/>
          <w:i w:val="0"/>
          <w:lang w:val="hy-AM"/>
        </w:rPr>
      </w:pPr>
      <w:r w:rsidRPr="00BE3DCD">
        <w:rPr>
          <w:rFonts w:ascii="GHEA Grapalat" w:hAnsi="GHEA Grapalat" w:cs="Sylfaen"/>
          <w:b/>
          <w:i w:val="0"/>
          <w:lang w:val="hy-AM"/>
        </w:rPr>
        <w:t>Հավելված</w:t>
      </w:r>
      <w:r w:rsidRPr="00BE3DCD">
        <w:rPr>
          <w:rFonts w:ascii="GHEA Grapalat" w:hAnsi="GHEA Grapalat" w:cs="Arial"/>
          <w:b/>
          <w:i w:val="0"/>
          <w:lang w:val="hy-AM"/>
        </w:rPr>
        <w:t xml:space="preserve"> </w:t>
      </w:r>
      <w:r w:rsidR="00E968EF" w:rsidRPr="00BE3DCD">
        <w:rPr>
          <w:rFonts w:ascii="GHEA Grapalat" w:hAnsi="GHEA Grapalat" w:cs="Arial"/>
          <w:b/>
          <w:i w:val="0"/>
          <w:lang w:val="hy-AM"/>
        </w:rPr>
        <w:t>1.1</w:t>
      </w:r>
    </w:p>
    <w:p w:rsidR="00597D96" w:rsidRPr="00BE3DCD" w:rsidRDefault="00AA7B72">
      <w:pPr>
        <w:pStyle w:val="31"/>
        <w:spacing w:line="240" w:lineRule="auto"/>
        <w:jc w:val="right"/>
        <w:rPr>
          <w:rFonts w:ascii="GHEA Grapalat" w:hAnsi="GHEA Grapalat" w:cs="Arial"/>
          <w:b/>
          <w:lang w:val="es-ES"/>
        </w:rPr>
      </w:pPr>
      <w:r w:rsidRPr="00BE3DCD">
        <w:rPr>
          <w:rFonts w:ascii="GHEA Grapalat" w:hAnsi="GHEA Grapalat"/>
          <w:sz w:val="24"/>
          <w:szCs w:val="24"/>
          <w:lang w:val="af-ZA"/>
        </w:rPr>
        <w:t>«</w:t>
      </w:r>
      <w:r w:rsidR="00802B76">
        <w:rPr>
          <w:rFonts w:ascii="GHEA Grapalat" w:hAnsi="GHEA Grapalat"/>
          <w:b/>
          <w:lang w:val="es-ES"/>
        </w:rPr>
        <w:t>Թ16ՊՈԼ-ԳՀԱՊՁԲ-20/05</w:t>
      </w:r>
      <w:r w:rsidRPr="00BE3DCD">
        <w:rPr>
          <w:rFonts w:ascii="GHEA Grapalat" w:hAnsi="GHEA Grapalat"/>
          <w:sz w:val="24"/>
          <w:szCs w:val="24"/>
          <w:lang w:val="af-ZA"/>
        </w:rPr>
        <w:t>»</w:t>
      </w:r>
      <w:r w:rsidRPr="00BE3DCD">
        <w:rPr>
          <w:rFonts w:ascii="GHEA Grapalat" w:hAnsi="GHEA Grapalat"/>
          <w:b/>
          <w:lang w:val="es-ES"/>
        </w:rPr>
        <w:t xml:space="preserve">  </w:t>
      </w:r>
      <w:r w:rsidRPr="00BE3DCD">
        <w:rPr>
          <w:rFonts w:ascii="GHEA Grapalat" w:hAnsi="GHEA Grapalat" w:cs="Sylfaen"/>
          <w:b/>
          <w:lang w:val="es-ES"/>
        </w:rPr>
        <w:t>ծածկագրով</w:t>
      </w:r>
    </w:p>
    <w:p w:rsidR="00597D96" w:rsidRPr="00BE3DCD" w:rsidRDefault="00AA7B72">
      <w:pPr>
        <w:pStyle w:val="31"/>
        <w:spacing w:line="240" w:lineRule="auto"/>
        <w:jc w:val="right"/>
        <w:rPr>
          <w:rFonts w:ascii="GHEA Grapalat" w:hAnsi="GHEA Grapalat" w:cs="Arial"/>
          <w:b/>
          <w:lang w:val="es-ES"/>
        </w:rPr>
      </w:pPr>
      <w:r w:rsidRPr="00BE3DCD">
        <w:rPr>
          <w:rFonts w:ascii="GHEA Grapalat" w:hAnsi="GHEA Grapalat" w:cs="Sylfaen"/>
          <w:b/>
          <w:lang w:val="es-ES"/>
        </w:rPr>
        <w:t>Գնանշման հարցման</w:t>
      </w:r>
      <w:r w:rsidRPr="00BE3DCD">
        <w:rPr>
          <w:rFonts w:ascii="GHEA Grapalat" w:hAnsi="GHEA Grapalat" w:cs="Arial"/>
          <w:b/>
          <w:lang w:val="es-ES"/>
        </w:rPr>
        <w:t xml:space="preserve"> </w:t>
      </w:r>
      <w:r w:rsidRPr="00BE3DCD">
        <w:rPr>
          <w:rFonts w:ascii="GHEA Grapalat" w:hAnsi="GHEA Grapalat" w:cs="Sylfaen"/>
          <w:b/>
          <w:lang w:val="es-ES"/>
        </w:rPr>
        <w:t>հրավերի</w:t>
      </w:r>
    </w:p>
    <w:p w:rsidR="00597D96" w:rsidRPr="00BE3DCD" w:rsidRDefault="00597D96">
      <w:pPr>
        <w:jc w:val="center"/>
        <w:rPr>
          <w:rFonts w:ascii="GHEA Grapalat" w:hAnsi="GHEA Grapalat" w:cs="Sylfaen"/>
          <w:b/>
          <w:lang w:val="es-ES"/>
        </w:rPr>
      </w:pPr>
    </w:p>
    <w:p w:rsidR="000B1088" w:rsidRPr="00BE3DCD" w:rsidRDefault="000B1088" w:rsidP="000B1088">
      <w:pPr>
        <w:ind w:left="-66"/>
        <w:jc w:val="center"/>
        <w:rPr>
          <w:rFonts w:ascii="GHEA Grapalat" w:hAnsi="GHEA Grapalat"/>
          <w:b/>
          <w:lang w:val="hy-AM"/>
        </w:rPr>
      </w:pPr>
    </w:p>
    <w:p w:rsidR="000B1088" w:rsidRPr="00BE3DCD" w:rsidRDefault="000B1088" w:rsidP="000B1088">
      <w:pPr>
        <w:pStyle w:val="3"/>
        <w:spacing w:line="240" w:lineRule="auto"/>
        <w:ind w:firstLine="567"/>
        <w:jc w:val="left"/>
        <w:rPr>
          <w:rFonts w:ascii="GHEA Grapalat" w:hAnsi="GHEA Grapalat"/>
          <w:b/>
          <w:lang w:val="hy-AM"/>
        </w:rPr>
      </w:pPr>
    </w:p>
    <w:p w:rsidR="000B1088" w:rsidRPr="00BE3DCD" w:rsidRDefault="000B1088" w:rsidP="000B1088">
      <w:pPr>
        <w:pStyle w:val="3"/>
        <w:spacing w:line="240" w:lineRule="auto"/>
        <w:ind w:firstLine="567"/>
        <w:rPr>
          <w:rFonts w:ascii="GHEA Grapalat" w:hAnsi="GHEA Grapalat"/>
          <w:b/>
          <w:i w:val="0"/>
          <w:lang w:val="hy-AM"/>
        </w:rPr>
      </w:pPr>
      <w:r w:rsidRPr="00BE3DCD">
        <w:rPr>
          <w:rFonts w:ascii="GHEA Grapalat" w:hAnsi="GHEA Grapalat"/>
          <w:b/>
          <w:i w:val="0"/>
          <w:lang w:val="hy-AM"/>
        </w:rPr>
        <w:t>ՆԿԱՐԱԳԻՐ</w:t>
      </w:r>
    </w:p>
    <w:p w:rsidR="000B1088" w:rsidRPr="00BE3DCD" w:rsidRDefault="000B1088" w:rsidP="000B1088">
      <w:pPr>
        <w:pStyle w:val="3"/>
        <w:spacing w:line="240" w:lineRule="auto"/>
        <w:ind w:firstLine="567"/>
        <w:rPr>
          <w:rFonts w:ascii="GHEA Grapalat" w:hAnsi="GHEA Grapalat"/>
          <w:b/>
          <w:i w:val="0"/>
          <w:lang w:val="hy-AM"/>
        </w:rPr>
      </w:pPr>
      <w:r w:rsidRPr="00BE3DCD">
        <w:rPr>
          <w:rFonts w:ascii="GHEA Grapalat" w:hAnsi="GHEA Grapalat"/>
          <w:b/>
          <w:i w:val="0"/>
          <w:lang w:val="hy-AM"/>
        </w:rPr>
        <w:t xml:space="preserve">առաջարկվող ապրանքի ամբողջական </w:t>
      </w:r>
    </w:p>
    <w:p w:rsidR="000B1088" w:rsidRPr="00BE3DCD" w:rsidRDefault="000B1088" w:rsidP="000B1088">
      <w:pPr>
        <w:pStyle w:val="3"/>
        <w:spacing w:line="240" w:lineRule="auto"/>
        <w:ind w:firstLine="567"/>
        <w:rPr>
          <w:rFonts w:ascii="GHEA Grapalat" w:hAnsi="GHEA Grapalat" w:cs="Arial"/>
          <w:lang w:val="es-ES"/>
        </w:rPr>
      </w:pPr>
    </w:p>
    <w:p w:rsidR="000B1088" w:rsidRPr="00BE3DCD" w:rsidRDefault="000B1088" w:rsidP="000B1088">
      <w:pPr>
        <w:ind w:firstLine="567"/>
        <w:jc w:val="both"/>
        <w:rPr>
          <w:rFonts w:ascii="GHEA Grapalat" w:hAnsi="GHEA Grapalat" w:cs="Arial"/>
          <w:sz w:val="20"/>
          <w:szCs w:val="20"/>
          <w:lang w:val="es-ES"/>
        </w:rPr>
      </w:pPr>
      <w:r w:rsidRPr="00BE3DCD">
        <w:rPr>
          <w:rFonts w:ascii="GHEA Grapalat" w:hAnsi="GHEA Grapalat" w:cs="Arial"/>
          <w:sz w:val="20"/>
          <w:szCs w:val="20"/>
          <w:u w:val="single"/>
          <w:lang w:val="es-ES"/>
        </w:rPr>
        <w:tab/>
      </w:r>
      <w:r w:rsidRPr="00BE3DCD">
        <w:rPr>
          <w:rFonts w:ascii="GHEA Grapalat" w:hAnsi="GHEA Grapalat" w:cs="Arial"/>
          <w:sz w:val="20"/>
          <w:szCs w:val="20"/>
          <w:u w:val="single"/>
          <w:lang w:val="es-ES"/>
        </w:rPr>
        <w:tab/>
      </w:r>
      <w:r w:rsidRPr="00BE3DCD">
        <w:rPr>
          <w:rFonts w:ascii="GHEA Grapalat" w:hAnsi="GHEA Grapalat" w:cs="Arial"/>
          <w:sz w:val="20"/>
          <w:szCs w:val="20"/>
          <w:u w:val="single"/>
          <w:lang w:val="es-ES"/>
        </w:rPr>
        <w:tab/>
      </w:r>
      <w:r w:rsidRPr="00BE3DCD">
        <w:rPr>
          <w:rFonts w:ascii="GHEA Grapalat" w:hAnsi="GHEA Grapalat" w:cs="Arial"/>
          <w:sz w:val="20"/>
          <w:szCs w:val="20"/>
          <w:u w:val="single"/>
          <w:lang w:val="es-ES"/>
        </w:rPr>
        <w:tab/>
      </w:r>
      <w:r w:rsidRPr="00BE3DCD">
        <w:rPr>
          <w:rFonts w:ascii="GHEA Grapalat" w:hAnsi="GHEA Grapalat" w:cs="Arial"/>
          <w:sz w:val="20"/>
          <w:szCs w:val="20"/>
          <w:u w:val="single"/>
          <w:lang w:val="es-ES"/>
        </w:rPr>
        <w:tab/>
      </w:r>
      <w:r w:rsidRPr="00BE3DCD">
        <w:rPr>
          <w:rFonts w:ascii="GHEA Grapalat" w:hAnsi="GHEA Grapalat" w:cs="Arial"/>
          <w:sz w:val="20"/>
          <w:szCs w:val="20"/>
          <w:u w:val="single"/>
          <w:lang w:val="es-ES"/>
        </w:rPr>
        <w:tab/>
      </w:r>
      <w:r w:rsidRPr="00BE3DCD">
        <w:rPr>
          <w:rFonts w:ascii="GHEA Grapalat" w:hAnsi="GHEA Grapalat" w:cs="Arial"/>
          <w:sz w:val="20"/>
          <w:szCs w:val="20"/>
          <w:u w:val="single"/>
          <w:lang w:val="es-ES"/>
        </w:rPr>
        <w:tab/>
      </w:r>
      <w:r w:rsidRPr="00BE3DCD">
        <w:rPr>
          <w:rFonts w:ascii="GHEA Grapalat" w:hAnsi="GHEA Grapalat" w:cs="Arial"/>
          <w:sz w:val="20"/>
          <w:szCs w:val="20"/>
          <w:u w:val="single"/>
          <w:lang w:val="es-ES"/>
        </w:rPr>
        <w:tab/>
        <w:t xml:space="preserve">      </w:t>
      </w:r>
      <w:r w:rsidRPr="00BE3DCD">
        <w:rPr>
          <w:rFonts w:ascii="GHEA Grapalat" w:hAnsi="GHEA Grapalat" w:cs="Arial"/>
          <w:sz w:val="20"/>
          <w:szCs w:val="20"/>
          <w:u w:val="single"/>
          <w:lang w:val="es-ES"/>
        </w:rPr>
        <w:tab/>
      </w:r>
      <w:r w:rsidRPr="00BE3DCD">
        <w:rPr>
          <w:rFonts w:ascii="GHEA Grapalat" w:hAnsi="GHEA Grapalat" w:cs="Arial"/>
          <w:sz w:val="20"/>
          <w:szCs w:val="20"/>
          <w:u w:val="single"/>
          <w:lang w:val="es-ES"/>
        </w:rPr>
        <w:tab/>
      </w:r>
      <w:r w:rsidRPr="00BE3DCD">
        <w:rPr>
          <w:rFonts w:ascii="GHEA Grapalat" w:hAnsi="GHEA Grapalat" w:cs="Arial"/>
          <w:sz w:val="20"/>
          <w:szCs w:val="20"/>
          <w:lang w:val="es-ES"/>
        </w:rPr>
        <w:t>-ն</w:t>
      </w:r>
      <w:r w:rsidR="00222819" w:rsidRPr="00BE3DCD">
        <w:rPr>
          <w:rFonts w:ascii="GHEA Grapalat" w:hAnsi="GHEA Grapalat" w:cs="Arial"/>
          <w:sz w:val="20"/>
          <w:szCs w:val="20"/>
          <w:lang w:val="es-ES"/>
        </w:rPr>
        <w:t xml:space="preserve"> </w:t>
      </w:r>
      <w:r w:rsidRPr="00BE3DCD">
        <w:rPr>
          <w:rFonts w:ascii="GHEA Grapalat" w:hAnsi="GHEA Grapalat" w:cs="Arial"/>
          <w:sz w:val="20"/>
          <w:szCs w:val="20"/>
          <w:lang w:val="es-ES"/>
        </w:rPr>
        <w:t>«</w:t>
      </w:r>
      <w:r w:rsidR="00802B76">
        <w:rPr>
          <w:rFonts w:ascii="GHEA Grapalat" w:hAnsi="GHEA Grapalat" w:cs="Arial"/>
          <w:sz w:val="20"/>
          <w:szCs w:val="20"/>
          <w:lang w:val="es-ES"/>
        </w:rPr>
        <w:t>Թ16ՊՈԼ-ԳՀԱՊՁԲ-20/05</w:t>
      </w:r>
      <w:r w:rsidRPr="00BE3DCD">
        <w:rPr>
          <w:rFonts w:ascii="GHEA Grapalat" w:hAnsi="GHEA Grapalat" w:cs="Arial"/>
          <w:sz w:val="20"/>
          <w:szCs w:val="20"/>
          <w:lang w:val="es-ES"/>
        </w:rPr>
        <w:t>»</w:t>
      </w:r>
    </w:p>
    <w:p w:rsidR="000B1088" w:rsidRPr="00BE3DCD" w:rsidRDefault="000B1088" w:rsidP="000B1088">
      <w:pPr>
        <w:jc w:val="both"/>
        <w:rPr>
          <w:rFonts w:ascii="GHEA Grapalat" w:hAnsi="GHEA Grapalat" w:cs="Arial"/>
          <w:sz w:val="20"/>
          <w:szCs w:val="20"/>
          <w:u w:val="single"/>
          <w:lang w:val="es-ES"/>
        </w:rPr>
      </w:pPr>
      <w:r w:rsidRPr="00BE3DCD">
        <w:rPr>
          <w:rFonts w:ascii="GHEA Grapalat" w:hAnsi="GHEA Grapalat"/>
          <w:sz w:val="20"/>
          <w:vertAlign w:val="superscript"/>
          <w:lang w:val="es-ES"/>
        </w:rPr>
        <w:t xml:space="preserve">                                                    </w:t>
      </w:r>
      <w:r w:rsidRPr="00BE3DCD">
        <w:rPr>
          <w:rFonts w:ascii="GHEA Grapalat" w:hAnsi="GHEA Grapalat"/>
          <w:sz w:val="20"/>
          <w:vertAlign w:val="superscript"/>
          <w:lang w:val="hy-AM"/>
        </w:rPr>
        <w:t>մասնակցի անվանումը</w:t>
      </w:r>
    </w:p>
    <w:p w:rsidR="000B1088" w:rsidRPr="00BE3DCD" w:rsidRDefault="000B1088" w:rsidP="000B1088">
      <w:pPr>
        <w:jc w:val="both"/>
        <w:rPr>
          <w:rFonts w:ascii="GHEA Grapalat" w:hAnsi="GHEA Grapalat"/>
          <w:lang w:val="hy-AM"/>
        </w:rPr>
      </w:pPr>
      <w:r w:rsidRPr="00BE3DCD">
        <w:rPr>
          <w:rFonts w:ascii="GHEA Grapalat" w:hAnsi="GHEA Grapalat" w:cs="Arial"/>
          <w:sz w:val="20"/>
          <w:szCs w:val="20"/>
          <w:lang w:val="es-ES"/>
        </w:rPr>
        <w:t xml:space="preserve">ծածկագրով </w:t>
      </w:r>
      <w:r w:rsidR="00480C3C" w:rsidRPr="00BE3DCD">
        <w:rPr>
          <w:rFonts w:ascii="GHEA Grapalat" w:hAnsi="GHEA Grapalat" w:cs="Arial"/>
          <w:sz w:val="20"/>
          <w:szCs w:val="20"/>
          <w:lang w:val="es-ES"/>
        </w:rPr>
        <w:t>Գնանշման հարցման</w:t>
      </w:r>
      <w:r w:rsidRPr="00BE3DCD">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rsidR="000B1088" w:rsidRPr="00BE3DCD" w:rsidRDefault="000B1088" w:rsidP="000B1088">
      <w:pPr>
        <w:pStyle w:val="3"/>
        <w:spacing w:line="240" w:lineRule="auto"/>
        <w:ind w:firstLine="567"/>
        <w:rPr>
          <w:rFonts w:ascii="GHEA Grapalat" w:hAnsi="GHEA Grapalat" w:cs="Arial"/>
          <w:lang w:val="es-ES"/>
        </w:rPr>
      </w:pPr>
    </w:p>
    <w:p w:rsidR="000B1088" w:rsidRPr="00BE3DCD"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BE3DCD" w:rsidTr="007760A5">
        <w:tc>
          <w:tcPr>
            <w:tcW w:w="1368" w:type="dxa"/>
            <w:vMerge w:val="restart"/>
            <w:vAlign w:val="center"/>
          </w:tcPr>
          <w:p w:rsidR="000B1088" w:rsidRPr="00BE3DCD" w:rsidRDefault="000B1088" w:rsidP="007760A5">
            <w:pPr>
              <w:jc w:val="center"/>
              <w:rPr>
                <w:rFonts w:ascii="GHEA Grapalat" w:hAnsi="GHEA Grapalat"/>
                <w:b/>
                <w:bCs/>
                <w:sz w:val="16"/>
                <w:szCs w:val="18"/>
                <w:lang w:val="es-ES"/>
              </w:rPr>
            </w:pPr>
            <w:r w:rsidRPr="00BE3DCD">
              <w:rPr>
                <w:rFonts w:ascii="GHEA Grapalat" w:hAnsi="GHEA Grapalat"/>
                <w:b/>
                <w:bCs/>
                <w:sz w:val="16"/>
                <w:szCs w:val="18"/>
                <w:lang w:val="es-ES"/>
              </w:rPr>
              <w:t>Չափաբաժնի համար</w:t>
            </w:r>
          </w:p>
        </w:tc>
        <w:tc>
          <w:tcPr>
            <w:tcW w:w="8550" w:type="dxa"/>
            <w:gridSpan w:val="5"/>
            <w:vAlign w:val="center"/>
          </w:tcPr>
          <w:p w:rsidR="000B1088" w:rsidRPr="00BE3DCD" w:rsidRDefault="000B1088" w:rsidP="007760A5">
            <w:pPr>
              <w:jc w:val="center"/>
              <w:rPr>
                <w:rFonts w:ascii="GHEA Grapalat" w:hAnsi="GHEA Grapalat"/>
                <w:b/>
                <w:bCs/>
                <w:sz w:val="16"/>
                <w:szCs w:val="18"/>
                <w:lang w:val="es-ES"/>
              </w:rPr>
            </w:pPr>
            <w:r w:rsidRPr="00BE3DCD">
              <w:rPr>
                <w:rFonts w:ascii="GHEA Grapalat" w:hAnsi="GHEA Grapalat"/>
                <w:b/>
                <w:bCs/>
                <w:sz w:val="16"/>
                <w:szCs w:val="18"/>
                <w:lang w:val="es-ES"/>
              </w:rPr>
              <w:t>Առաջարկվող ապրանքի</w:t>
            </w:r>
          </w:p>
        </w:tc>
      </w:tr>
      <w:tr w:rsidR="00ED36CA" w:rsidRPr="00BE3DCD" w:rsidTr="007760A5">
        <w:tc>
          <w:tcPr>
            <w:tcW w:w="1368" w:type="dxa"/>
            <w:vMerge/>
            <w:vAlign w:val="center"/>
          </w:tcPr>
          <w:p w:rsidR="00ED36CA" w:rsidRPr="00BE3DCD" w:rsidRDefault="00ED36CA" w:rsidP="007760A5">
            <w:pPr>
              <w:jc w:val="center"/>
              <w:rPr>
                <w:rFonts w:ascii="GHEA Grapalat" w:hAnsi="GHEA Grapalat"/>
                <w:b/>
                <w:bCs/>
                <w:sz w:val="16"/>
                <w:szCs w:val="18"/>
                <w:lang w:val="es-ES"/>
              </w:rPr>
            </w:pPr>
          </w:p>
        </w:tc>
        <w:tc>
          <w:tcPr>
            <w:tcW w:w="1460" w:type="dxa"/>
            <w:vAlign w:val="center"/>
          </w:tcPr>
          <w:p w:rsidR="00ED36CA" w:rsidRPr="00BE3DCD" w:rsidRDefault="00E968EF" w:rsidP="007760A5">
            <w:pPr>
              <w:jc w:val="center"/>
              <w:rPr>
                <w:rFonts w:ascii="GHEA Grapalat" w:hAnsi="GHEA Grapalat"/>
                <w:b/>
                <w:bCs/>
                <w:sz w:val="16"/>
                <w:szCs w:val="18"/>
                <w:lang w:val="es-ES"/>
              </w:rPr>
            </w:pPr>
            <w:r w:rsidRPr="00BE3DCD">
              <w:rPr>
                <w:rFonts w:ascii="GHEA Grapalat" w:hAnsi="GHEA Grapalat"/>
                <w:b/>
                <w:bCs/>
                <w:sz w:val="16"/>
                <w:szCs w:val="18"/>
              </w:rPr>
              <w:t>ֆ</w:t>
            </w:r>
            <w:r w:rsidR="00ED36CA" w:rsidRPr="00BE3DCD">
              <w:rPr>
                <w:rFonts w:ascii="GHEA Grapalat" w:hAnsi="GHEA Grapalat"/>
                <w:b/>
                <w:bCs/>
                <w:sz w:val="16"/>
                <w:szCs w:val="18"/>
                <w:lang w:val="hy-AM"/>
              </w:rPr>
              <w:t>իրմային անվանումը</w:t>
            </w:r>
          </w:p>
        </w:tc>
        <w:tc>
          <w:tcPr>
            <w:tcW w:w="2003" w:type="dxa"/>
            <w:vAlign w:val="center"/>
          </w:tcPr>
          <w:p w:rsidR="00ED36CA" w:rsidRPr="00BE3DCD" w:rsidRDefault="00ED36CA" w:rsidP="007760A5">
            <w:pPr>
              <w:jc w:val="center"/>
              <w:rPr>
                <w:rFonts w:ascii="GHEA Grapalat" w:hAnsi="GHEA Grapalat"/>
                <w:b/>
                <w:bCs/>
                <w:sz w:val="16"/>
                <w:szCs w:val="18"/>
                <w:lang w:val="es-ES"/>
              </w:rPr>
            </w:pPr>
            <w:r w:rsidRPr="00BE3DCD">
              <w:rPr>
                <w:rFonts w:ascii="GHEA Grapalat" w:hAnsi="GHEA Grapalat"/>
                <w:b/>
                <w:bCs/>
                <w:sz w:val="16"/>
                <w:szCs w:val="18"/>
                <w:lang w:val="es-ES"/>
              </w:rPr>
              <w:t>ապրանքային նշանը</w:t>
            </w:r>
          </w:p>
        </w:tc>
        <w:tc>
          <w:tcPr>
            <w:tcW w:w="1757" w:type="dxa"/>
            <w:vAlign w:val="center"/>
          </w:tcPr>
          <w:p w:rsidR="00ED36CA" w:rsidRPr="00BE3DCD" w:rsidRDefault="00ED36CA" w:rsidP="007760A5">
            <w:pPr>
              <w:jc w:val="center"/>
              <w:rPr>
                <w:rFonts w:ascii="GHEA Grapalat" w:hAnsi="GHEA Grapalat"/>
                <w:b/>
                <w:bCs/>
                <w:sz w:val="16"/>
                <w:szCs w:val="18"/>
                <w:lang w:val="hy-AM"/>
              </w:rPr>
            </w:pPr>
            <w:r w:rsidRPr="00BE3DCD">
              <w:rPr>
                <w:rFonts w:ascii="GHEA Grapalat" w:hAnsi="GHEA Grapalat"/>
                <w:b/>
                <w:bCs/>
                <w:sz w:val="16"/>
                <w:szCs w:val="18"/>
                <w:lang w:val="hy-AM"/>
              </w:rPr>
              <w:t>մակնիշը</w:t>
            </w:r>
          </w:p>
        </w:tc>
        <w:tc>
          <w:tcPr>
            <w:tcW w:w="1530" w:type="dxa"/>
            <w:vAlign w:val="center"/>
          </w:tcPr>
          <w:p w:rsidR="00ED36CA" w:rsidRPr="00BE3DCD" w:rsidRDefault="00ED36CA" w:rsidP="007760A5">
            <w:pPr>
              <w:jc w:val="center"/>
              <w:rPr>
                <w:rFonts w:ascii="GHEA Grapalat" w:hAnsi="GHEA Grapalat"/>
                <w:b/>
                <w:bCs/>
                <w:sz w:val="16"/>
                <w:szCs w:val="18"/>
                <w:lang w:val="es-ES"/>
              </w:rPr>
            </w:pPr>
            <w:r w:rsidRPr="00BE3DCD">
              <w:rPr>
                <w:rFonts w:ascii="GHEA Grapalat" w:hAnsi="GHEA Grapalat"/>
                <w:b/>
                <w:bCs/>
                <w:sz w:val="16"/>
                <w:szCs w:val="18"/>
                <w:lang w:val="es-ES"/>
              </w:rPr>
              <w:t>արտադրողի անվանումը</w:t>
            </w:r>
          </w:p>
        </w:tc>
        <w:tc>
          <w:tcPr>
            <w:tcW w:w="1800" w:type="dxa"/>
            <w:vAlign w:val="center"/>
          </w:tcPr>
          <w:p w:rsidR="00ED36CA" w:rsidRPr="00BE3DCD" w:rsidRDefault="00ED36CA" w:rsidP="007760A5">
            <w:pPr>
              <w:jc w:val="center"/>
              <w:rPr>
                <w:rFonts w:ascii="GHEA Grapalat" w:hAnsi="GHEA Grapalat"/>
                <w:b/>
                <w:bCs/>
                <w:sz w:val="16"/>
                <w:szCs w:val="18"/>
                <w:lang w:val="es-ES"/>
              </w:rPr>
            </w:pPr>
            <w:r w:rsidRPr="00BE3DCD">
              <w:rPr>
                <w:rFonts w:ascii="GHEA Grapalat" w:hAnsi="GHEA Grapalat"/>
                <w:b/>
                <w:bCs/>
                <w:sz w:val="16"/>
                <w:szCs w:val="18"/>
                <w:lang w:val="es-ES"/>
              </w:rPr>
              <w:t>տեխնիկական բնութագրերը</w:t>
            </w:r>
          </w:p>
        </w:tc>
      </w:tr>
      <w:tr w:rsidR="00ED36CA" w:rsidRPr="00BE3DCD" w:rsidTr="007760A5">
        <w:tc>
          <w:tcPr>
            <w:tcW w:w="1368" w:type="dxa"/>
          </w:tcPr>
          <w:p w:rsidR="00ED36CA" w:rsidRPr="00BE3DCD" w:rsidRDefault="00ED36CA" w:rsidP="007760A5">
            <w:pPr>
              <w:pStyle w:val="3"/>
              <w:spacing w:line="240" w:lineRule="auto"/>
              <w:jc w:val="left"/>
              <w:rPr>
                <w:rFonts w:ascii="GHEA Grapalat" w:hAnsi="GHEA Grapalat"/>
                <w:b/>
                <w:lang w:val="hy-AM"/>
              </w:rPr>
            </w:pPr>
          </w:p>
        </w:tc>
        <w:tc>
          <w:tcPr>
            <w:tcW w:w="1460" w:type="dxa"/>
          </w:tcPr>
          <w:p w:rsidR="00ED36CA" w:rsidRPr="00BE3DCD" w:rsidRDefault="00ED36CA" w:rsidP="007760A5">
            <w:pPr>
              <w:pStyle w:val="3"/>
              <w:spacing w:line="240" w:lineRule="auto"/>
              <w:jc w:val="left"/>
              <w:rPr>
                <w:rFonts w:ascii="GHEA Grapalat" w:hAnsi="GHEA Grapalat"/>
                <w:b/>
                <w:lang w:val="hy-AM"/>
              </w:rPr>
            </w:pPr>
          </w:p>
        </w:tc>
        <w:tc>
          <w:tcPr>
            <w:tcW w:w="2003" w:type="dxa"/>
          </w:tcPr>
          <w:p w:rsidR="00ED36CA" w:rsidRPr="00BE3DCD" w:rsidRDefault="00ED36CA" w:rsidP="007760A5">
            <w:pPr>
              <w:pStyle w:val="3"/>
              <w:spacing w:line="240" w:lineRule="auto"/>
              <w:jc w:val="left"/>
              <w:rPr>
                <w:rFonts w:ascii="GHEA Grapalat" w:hAnsi="GHEA Grapalat"/>
                <w:b/>
                <w:lang w:val="hy-AM"/>
              </w:rPr>
            </w:pPr>
          </w:p>
        </w:tc>
        <w:tc>
          <w:tcPr>
            <w:tcW w:w="1757" w:type="dxa"/>
          </w:tcPr>
          <w:p w:rsidR="00ED36CA" w:rsidRPr="00BE3DCD" w:rsidRDefault="00ED36CA" w:rsidP="007760A5">
            <w:pPr>
              <w:pStyle w:val="3"/>
              <w:spacing w:line="240" w:lineRule="auto"/>
              <w:jc w:val="left"/>
              <w:rPr>
                <w:rFonts w:ascii="GHEA Grapalat" w:hAnsi="GHEA Grapalat"/>
                <w:b/>
                <w:lang w:val="hy-AM"/>
              </w:rPr>
            </w:pPr>
          </w:p>
        </w:tc>
        <w:tc>
          <w:tcPr>
            <w:tcW w:w="1530" w:type="dxa"/>
          </w:tcPr>
          <w:p w:rsidR="00ED36CA" w:rsidRPr="00BE3DCD" w:rsidRDefault="00ED36CA" w:rsidP="007760A5">
            <w:pPr>
              <w:pStyle w:val="3"/>
              <w:spacing w:line="240" w:lineRule="auto"/>
              <w:jc w:val="left"/>
              <w:rPr>
                <w:rFonts w:ascii="GHEA Grapalat" w:hAnsi="GHEA Grapalat"/>
                <w:b/>
                <w:lang w:val="hy-AM"/>
              </w:rPr>
            </w:pPr>
          </w:p>
        </w:tc>
        <w:tc>
          <w:tcPr>
            <w:tcW w:w="1800" w:type="dxa"/>
          </w:tcPr>
          <w:p w:rsidR="00ED36CA" w:rsidRPr="00BE3DCD" w:rsidRDefault="00ED36CA" w:rsidP="007760A5">
            <w:pPr>
              <w:pStyle w:val="3"/>
              <w:spacing w:line="240" w:lineRule="auto"/>
              <w:jc w:val="left"/>
              <w:rPr>
                <w:rFonts w:ascii="GHEA Grapalat" w:hAnsi="GHEA Grapalat"/>
                <w:b/>
                <w:lang w:val="hy-AM"/>
              </w:rPr>
            </w:pPr>
          </w:p>
        </w:tc>
      </w:tr>
      <w:tr w:rsidR="00ED36CA" w:rsidRPr="00BE3DCD" w:rsidTr="007760A5">
        <w:tc>
          <w:tcPr>
            <w:tcW w:w="1368" w:type="dxa"/>
          </w:tcPr>
          <w:p w:rsidR="00ED36CA" w:rsidRPr="00BE3DCD" w:rsidRDefault="00ED36CA" w:rsidP="007760A5">
            <w:pPr>
              <w:pStyle w:val="3"/>
              <w:spacing w:line="240" w:lineRule="auto"/>
              <w:jc w:val="left"/>
              <w:rPr>
                <w:rFonts w:ascii="GHEA Grapalat" w:hAnsi="GHEA Grapalat"/>
                <w:b/>
                <w:lang w:val="hy-AM"/>
              </w:rPr>
            </w:pPr>
          </w:p>
        </w:tc>
        <w:tc>
          <w:tcPr>
            <w:tcW w:w="1460" w:type="dxa"/>
          </w:tcPr>
          <w:p w:rsidR="00ED36CA" w:rsidRPr="00BE3DCD" w:rsidRDefault="00ED36CA" w:rsidP="007760A5">
            <w:pPr>
              <w:pStyle w:val="3"/>
              <w:spacing w:line="240" w:lineRule="auto"/>
              <w:jc w:val="left"/>
              <w:rPr>
                <w:rFonts w:ascii="GHEA Grapalat" w:hAnsi="GHEA Grapalat"/>
                <w:b/>
                <w:lang w:val="hy-AM"/>
              </w:rPr>
            </w:pPr>
          </w:p>
        </w:tc>
        <w:tc>
          <w:tcPr>
            <w:tcW w:w="2003" w:type="dxa"/>
          </w:tcPr>
          <w:p w:rsidR="00ED36CA" w:rsidRPr="00BE3DCD" w:rsidRDefault="00ED36CA" w:rsidP="007760A5">
            <w:pPr>
              <w:pStyle w:val="3"/>
              <w:spacing w:line="240" w:lineRule="auto"/>
              <w:jc w:val="left"/>
              <w:rPr>
                <w:rFonts w:ascii="GHEA Grapalat" w:hAnsi="GHEA Grapalat"/>
                <w:b/>
                <w:lang w:val="hy-AM"/>
              </w:rPr>
            </w:pPr>
          </w:p>
        </w:tc>
        <w:tc>
          <w:tcPr>
            <w:tcW w:w="1757" w:type="dxa"/>
          </w:tcPr>
          <w:p w:rsidR="00ED36CA" w:rsidRPr="00BE3DCD" w:rsidRDefault="00ED36CA" w:rsidP="007760A5">
            <w:pPr>
              <w:pStyle w:val="3"/>
              <w:spacing w:line="240" w:lineRule="auto"/>
              <w:jc w:val="left"/>
              <w:rPr>
                <w:rFonts w:ascii="GHEA Grapalat" w:hAnsi="GHEA Grapalat"/>
                <w:b/>
                <w:lang w:val="hy-AM"/>
              </w:rPr>
            </w:pPr>
          </w:p>
        </w:tc>
        <w:tc>
          <w:tcPr>
            <w:tcW w:w="1530" w:type="dxa"/>
          </w:tcPr>
          <w:p w:rsidR="00ED36CA" w:rsidRPr="00BE3DCD" w:rsidRDefault="00ED36CA" w:rsidP="007760A5">
            <w:pPr>
              <w:pStyle w:val="3"/>
              <w:spacing w:line="240" w:lineRule="auto"/>
              <w:jc w:val="left"/>
              <w:rPr>
                <w:rFonts w:ascii="GHEA Grapalat" w:hAnsi="GHEA Grapalat"/>
                <w:b/>
                <w:lang w:val="hy-AM"/>
              </w:rPr>
            </w:pPr>
          </w:p>
        </w:tc>
        <w:tc>
          <w:tcPr>
            <w:tcW w:w="1800" w:type="dxa"/>
          </w:tcPr>
          <w:p w:rsidR="00ED36CA" w:rsidRPr="00BE3DCD" w:rsidRDefault="00ED36CA" w:rsidP="007760A5">
            <w:pPr>
              <w:pStyle w:val="3"/>
              <w:spacing w:line="240" w:lineRule="auto"/>
              <w:jc w:val="left"/>
              <w:rPr>
                <w:rFonts w:ascii="GHEA Grapalat" w:hAnsi="GHEA Grapalat"/>
                <w:b/>
                <w:lang w:val="hy-AM"/>
              </w:rPr>
            </w:pPr>
          </w:p>
        </w:tc>
      </w:tr>
      <w:tr w:rsidR="00ED36CA" w:rsidRPr="00BE3DCD" w:rsidTr="007760A5">
        <w:tc>
          <w:tcPr>
            <w:tcW w:w="1368" w:type="dxa"/>
          </w:tcPr>
          <w:p w:rsidR="00ED36CA" w:rsidRPr="00BE3DCD" w:rsidRDefault="00ED36CA" w:rsidP="007760A5">
            <w:pPr>
              <w:pStyle w:val="3"/>
              <w:spacing w:line="240" w:lineRule="auto"/>
              <w:jc w:val="left"/>
              <w:rPr>
                <w:rFonts w:ascii="GHEA Grapalat" w:hAnsi="GHEA Grapalat"/>
                <w:b/>
                <w:lang w:val="hy-AM"/>
              </w:rPr>
            </w:pPr>
          </w:p>
        </w:tc>
        <w:tc>
          <w:tcPr>
            <w:tcW w:w="1460" w:type="dxa"/>
          </w:tcPr>
          <w:p w:rsidR="00ED36CA" w:rsidRPr="00BE3DCD" w:rsidRDefault="00ED36CA" w:rsidP="007760A5">
            <w:pPr>
              <w:pStyle w:val="3"/>
              <w:spacing w:line="240" w:lineRule="auto"/>
              <w:jc w:val="left"/>
              <w:rPr>
                <w:rFonts w:ascii="GHEA Grapalat" w:hAnsi="GHEA Grapalat"/>
                <w:b/>
                <w:lang w:val="hy-AM"/>
              </w:rPr>
            </w:pPr>
          </w:p>
        </w:tc>
        <w:tc>
          <w:tcPr>
            <w:tcW w:w="2003" w:type="dxa"/>
          </w:tcPr>
          <w:p w:rsidR="00ED36CA" w:rsidRPr="00BE3DCD" w:rsidRDefault="00ED36CA" w:rsidP="007760A5">
            <w:pPr>
              <w:pStyle w:val="3"/>
              <w:spacing w:line="240" w:lineRule="auto"/>
              <w:jc w:val="left"/>
              <w:rPr>
                <w:rFonts w:ascii="GHEA Grapalat" w:hAnsi="GHEA Grapalat"/>
                <w:b/>
                <w:lang w:val="hy-AM"/>
              </w:rPr>
            </w:pPr>
          </w:p>
        </w:tc>
        <w:tc>
          <w:tcPr>
            <w:tcW w:w="1757" w:type="dxa"/>
          </w:tcPr>
          <w:p w:rsidR="00ED36CA" w:rsidRPr="00BE3DCD" w:rsidRDefault="00ED36CA" w:rsidP="007760A5">
            <w:pPr>
              <w:pStyle w:val="3"/>
              <w:spacing w:line="240" w:lineRule="auto"/>
              <w:jc w:val="left"/>
              <w:rPr>
                <w:rFonts w:ascii="GHEA Grapalat" w:hAnsi="GHEA Grapalat"/>
                <w:b/>
                <w:lang w:val="hy-AM"/>
              </w:rPr>
            </w:pPr>
          </w:p>
        </w:tc>
        <w:tc>
          <w:tcPr>
            <w:tcW w:w="1530" w:type="dxa"/>
          </w:tcPr>
          <w:p w:rsidR="00ED36CA" w:rsidRPr="00BE3DCD" w:rsidRDefault="00ED36CA" w:rsidP="007760A5">
            <w:pPr>
              <w:pStyle w:val="3"/>
              <w:spacing w:line="240" w:lineRule="auto"/>
              <w:jc w:val="left"/>
              <w:rPr>
                <w:rFonts w:ascii="GHEA Grapalat" w:hAnsi="GHEA Grapalat"/>
                <w:b/>
                <w:lang w:val="hy-AM"/>
              </w:rPr>
            </w:pPr>
          </w:p>
        </w:tc>
        <w:tc>
          <w:tcPr>
            <w:tcW w:w="1800" w:type="dxa"/>
          </w:tcPr>
          <w:p w:rsidR="00ED36CA" w:rsidRPr="00BE3DCD" w:rsidRDefault="00ED36CA" w:rsidP="007760A5">
            <w:pPr>
              <w:pStyle w:val="3"/>
              <w:spacing w:line="240" w:lineRule="auto"/>
              <w:jc w:val="left"/>
              <w:rPr>
                <w:rFonts w:ascii="GHEA Grapalat" w:hAnsi="GHEA Grapalat"/>
                <w:b/>
                <w:lang w:val="hy-AM"/>
              </w:rPr>
            </w:pPr>
          </w:p>
        </w:tc>
      </w:tr>
    </w:tbl>
    <w:p w:rsidR="000B1088" w:rsidRPr="00BE3DCD" w:rsidRDefault="000B1088" w:rsidP="000B1088">
      <w:pPr>
        <w:pStyle w:val="3"/>
        <w:spacing w:line="240" w:lineRule="auto"/>
        <w:ind w:firstLine="567"/>
        <w:jc w:val="left"/>
        <w:rPr>
          <w:rFonts w:ascii="GHEA Grapalat" w:hAnsi="GHEA Grapalat"/>
          <w:b/>
          <w:lang w:val="en-US"/>
        </w:rPr>
      </w:pPr>
    </w:p>
    <w:p w:rsidR="000B1088" w:rsidRPr="00BE3DCD" w:rsidRDefault="000B1088" w:rsidP="000B1088">
      <w:pPr>
        <w:pStyle w:val="3"/>
        <w:spacing w:line="240" w:lineRule="auto"/>
        <w:ind w:firstLine="567"/>
        <w:jc w:val="left"/>
        <w:rPr>
          <w:rFonts w:ascii="GHEA Grapalat" w:hAnsi="GHEA Grapalat"/>
          <w:b/>
          <w:lang w:val="en-US"/>
        </w:rPr>
      </w:pPr>
    </w:p>
    <w:p w:rsidR="000B1088" w:rsidRPr="00BE3DCD" w:rsidRDefault="000B1088" w:rsidP="000B1088">
      <w:pPr>
        <w:pStyle w:val="3"/>
        <w:spacing w:line="240" w:lineRule="auto"/>
        <w:ind w:firstLine="567"/>
        <w:jc w:val="left"/>
        <w:rPr>
          <w:rFonts w:ascii="GHEA Grapalat" w:hAnsi="GHEA Grapalat"/>
          <w:b/>
          <w:lang w:val="en-US"/>
        </w:rPr>
      </w:pPr>
    </w:p>
    <w:p w:rsidR="000B1088" w:rsidRPr="00BE3DCD" w:rsidRDefault="000B1088" w:rsidP="000B1088">
      <w:pPr>
        <w:pStyle w:val="3"/>
        <w:spacing w:line="240" w:lineRule="auto"/>
        <w:ind w:firstLine="567"/>
        <w:jc w:val="left"/>
        <w:rPr>
          <w:rFonts w:ascii="GHEA Grapalat" w:hAnsi="GHEA Grapalat"/>
          <w:b/>
          <w:lang w:val="en-US"/>
        </w:rPr>
      </w:pPr>
    </w:p>
    <w:p w:rsidR="000B1088" w:rsidRPr="00BE3DCD" w:rsidRDefault="000B1088" w:rsidP="000B1088">
      <w:pPr>
        <w:rPr>
          <w:rFonts w:ascii="GHEA Grapalat" w:hAnsi="GHEA Grapalat"/>
          <w:sz w:val="20"/>
          <w:lang w:val="es-ES"/>
        </w:rPr>
      </w:pPr>
    </w:p>
    <w:p w:rsidR="000B1088" w:rsidRPr="00BE3DCD" w:rsidRDefault="000B1088" w:rsidP="000B1088">
      <w:pPr>
        <w:jc w:val="both"/>
        <w:rPr>
          <w:rFonts w:ascii="GHEA Grapalat" w:hAnsi="GHEA Grapalat"/>
          <w:sz w:val="20"/>
          <w:u w:val="single"/>
        </w:rPr>
      </w:pPr>
      <w:r w:rsidRPr="00BE3DCD">
        <w:rPr>
          <w:rFonts w:ascii="GHEA Grapalat" w:hAnsi="GHEA Grapalat"/>
          <w:sz w:val="20"/>
          <w:u w:val="single"/>
        </w:rPr>
        <w:tab/>
      </w:r>
      <w:r w:rsidRPr="00BE3DCD">
        <w:rPr>
          <w:rFonts w:ascii="GHEA Grapalat" w:hAnsi="GHEA Grapalat"/>
          <w:sz w:val="20"/>
          <w:u w:val="single"/>
        </w:rPr>
        <w:tab/>
      </w:r>
      <w:r w:rsidRPr="00BE3DCD">
        <w:rPr>
          <w:rFonts w:ascii="GHEA Grapalat" w:hAnsi="GHEA Grapalat"/>
          <w:sz w:val="20"/>
          <w:u w:val="single"/>
        </w:rPr>
        <w:tab/>
      </w:r>
      <w:r w:rsidRPr="00BE3DCD">
        <w:rPr>
          <w:rFonts w:ascii="GHEA Grapalat" w:hAnsi="GHEA Grapalat"/>
          <w:sz w:val="20"/>
          <w:u w:val="single"/>
        </w:rPr>
        <w:tab/>
      </w:r>
      <w:r w:rsidRPr="00BE3DCD">
        <w:rPr>
          <w:rFonts w:ascii="GHEA Grapalat" w:hAnsi="GHEA Grapalat"/>
          <w:sz w:val="20"/>
          <w:u w:val="single"/>
        </w:rPr>
        <w:tab/>
      </w:r>
      <w:r w:rsidRPr="00BE3DCD">
        <w:rPr>
          <w:rFonts w:ascii="GHEA Grapalat" w:hAnsi="GHEA Grapalat"/>
          <w:sz w:val="20"/>
          <w:u w:val="single"/>
        </w:rPr>
        <w:tab/>
      </w:r>
      <w:r w:rsidRPr="00BE3DCD">
        <w:rPr>
          <w:rFonts w:ascii="GHEA Grapalat" w:hAnsi="GHEA Grapalat"/>
          <w:sz w:val="20"/>
          <w:u w:val="single"/>
        </w:rPr>
        <w:tab/>
      </w:r>
      <w:r w:rsidRPr="00BE3DCD">
        <w:rPr>
          <w:rFonts w:ascii="GHEA Grapalat" w:hAnsi="GHEA Grapalat"/>
          <w:sz w:val="20"/>
          <w:u w:val="single"/>
        </w:rPr>
        <w:tab/>
      </w:r>
      <w:r w:rsidRPr="00BE3DCD">
        <w:rPr>
          <w:rFonts w:ascii="GHEA Grapalat" w:hAnsi="GHEA Grapalat"/>
          <w:sz w:val="20"/>
          <w:u w:val="single"/>
        </w:rPr>
        <w:tab/>
      </w:r>
      <w:r w:rsidRPr="00BE3DCD">
        <w:rPr>
          <w:rFonts w:ascii="GHEA Grapalat" w:hAnsi="GHEA Grapalat"/>
          <w:sz w:val="20"/>
        </w:rPr>
        <w:tab/>
      </w:r>
      <w:r w:rsidRPr="00BE3DCD">
        <w:rPr>
          <w:rFonts w:ascii="GHEA Grapalat" w:hAnsi="GHEA Grapalat"/>
          <w:sz w:val="20"/>
          <w:u w:val="single"/>
        </w:rPr>
        <w:tab/>
      </w:r>
      <w:r w:rsidRPr="00BE3DCD">
        <w:rPr>
          <w:rFonts w:ascii="GHEA Grapalat" w:hAnsi="GHEA Grapalat"/>
          <w:sz w:val="20"/>
          <w:u w:val="single"/>
        </w:rPr>
        <w:tab/>
      </w:r>
      <w:r w:rsidRPr="00BE3DCD">
        <w:rPr>
          <w:rFonts w:ascii="GHEA Grapalat" w:hAnsi="GHEA Grapalat"/>
          <w:sz w:val="20"/>
          <w:u w:val="single"/>
        </w:rPr>
        <w:tab/>
        <w:t xml:space="preserve">    </w:t>
      </w:r>
    </w:p>
    <w:p w:rsidR="000B1088" w:rsidRPr="00BE3DCD" w:rsidRDefault="000B1088" w:rsidP="000B1088">
      <w:pPr>
        <w:jc w:val="both"/>
        <w:rPr>
          <w:rFonts w:ascii="GHEA Grapalat" w:hAnsi="GHEA Grapalat"/>
          <w:sz w:val="20"/>
          <w:u w:val="single"/>
        </w:rPr>
      </w:pPr>
      <w:r w:rsidRPr="00BE3DCD">
        <w:rPr>
          <w:rFonts w:ascii="GHEA Grapalat" w:hAnsi="GHEA Grapalat" w:cs="Sylfaen"/>
          <w:sz w:val="20"/>
          <w:vertAlign w:val="superscript"/>
        </w:rPr>
        <w:t xml:space="preserve">     </w:t>
      </w:r>
      <w:r w:rsidRPr="00BE3DCD">
        <w:rPr>
          <w:rFonts w:ascii="GHEA Grapalat" w:hAnsi="GHEA Grapalat" w:cs="Sylfaen"/>
          <w:sz w:val="20"/>
          <w:vertAlign w:val="superscript"/>
          <w:lang w:val="hy-AM"/>
        </w:rPr>
        <w:t>առաջին տեղը զբաղեցրած    մասնակցի անվանումը (ղեկավարի պաշտոնը, անուն ազգանունը)</w:t>
      </w:r>
      <w:r w:rsidRPr="00BE3DCD">
        <w:rPr>
          <w:rFonts w:ascii="GHEA Grapalat" w:hAnsi="GHEA Grapalat" w:cs="Sylfaen"/>
          <w:sz w:val="20"/>
          <w:vertAlign w:val="superscript"/>
        </w:rPr>
        <w:t xml:space="preserve">  </w:t>
      </w:r>
      <w:r w:rsidRPr="00BE3DCD">
        <w:rPr>
          <w:rFonts w:ascii="GHEA Grapalat" w:hAnsi="GHEA Grapalat" w:cs="Sylfaen"/>
          <w:sz w:val="20"/>
          <w:vertAlign w:val="superscript"/>
        </w:rPr>
        <w:tab/>
      </w:r>
      <w:r w:rsidRPr="00BE3DCD">
        <w:rPr>
          <w:rFonts w:ascii="GHEA Grapalat" w:hAnsi="GHEA Grapalat" w:cs="Sylfaen"/>
          <w:sz w:val="20"/>
          <w:vertAlign w:val="superscript"/>
        </w:rPr>
        <w:tab/>
      </w:r>
      <w:r w:rsidRPr="00BE3DCD">
        <w:rPr>
          <w:rFonts w:ascii="GHEA Grapalat" w:hAnsi="GHEA Grapalat" w:cs="Sylfaen"/>
          <w:vertAlign w:val="superscript"/>
        </w:rPr>
        <w:t xml:space="preserve">                           </w:t>
      </w:r>
      <w:r w:rsidRPr="00BE3DCD">
        <w:rPr>
          <w:rFonts w:ascii="GHEA Grapalat" w:hAnsi="GHEA Grapalat" w:cs="Sylfaen"/>
          <w:sz w:val="20"/>
          <w:vertAlign w:val="superscript"/>
          <w:lang w:val="hy-AM"/>
        </w:rPr>
        <w:t>ստորագրությո</w:t>
      </w:r>
      <w:r w:rsidRPr="00BE3DCD">
        <w:rPr>
          <w:rFonts w:ascii="GHEA Grapalat" w:hAnsi="GHEA Grapalat" w:cs="Sylfaen"/>
          <w:sz w:val="20"/>
          <w:vertAlign w:val="superscript"/>
        </w:rPr>
        <w:t>ւն</w:t>
      </w:r>
      <w:r w:rsidRPr="00BE3DCD">
        <w:rPr>
          <w:rFonts w:ascii="GHEA Grapalat" w:hAnsi="GHEA Grapalat" w:cs="Sylfaen"/>
          <w:sz w:val="20"/>
          <w:lang w:val="hy-AM"/>
        </w:rPr>
        <w:t xml:space="preserve"> </w:t>
      </w:r>
    </w:p>
    <w:p w:rsidR="000B1088" w:rsidRPr="00BE3DCD" w:rsidRDefault="000B1088" w:rsidP="000B1088">
      <w:pPr>
        <w:jc w:val="right"/>
        <w:rPr>
          <w:rFonts w:ascii="GHEA Grapalat" w:hAnsi="GHEA Grapalat" w:cs="Sylfaen"/>
          <w:sz w:val="20"/>
        </w:rPr>
      </w:pPr>
    </w:p>
    <w:p w:rsidR="000B1088" w:rsidRPr="00BE3DCD" w:rsidRDefault="000B1088" w:rsidP="000B1088">
      <w:pPr>
        <w:jc w:val="right"/>
        <w:rPr>
          <w:rFonts w:ascii="GHEA Grapalat" w:hAnsi="GHEA Grapalat" w:cs="Sylfaen"/>
          <w:sz w:val="20"/>
        </w:rPr>
      </w:pPr>
    </w:p>
    <w:p w:rsidR="000B1088" w:rsidRPr="00BE3DCD" w:rsidRDefault="000B1088" w:rsidP="000B1088">
      <w:pPr>
        <w:jc w:val="right"/>
        <w:rPr>
          <w:rFonts w:ascii="GHEA Grapalat" w:hAnsi="GHEA Grapalat" w:cs="Arial"/>
          <w:sz w:val="20"/>
          <w:lang w:val="hy-AM"/>
        </w:rPr>
      </w:pPr>
      <w:r w:rsidRPr="00BE3DCD">
        <w:rPr>
          <w:rFonts w:ascii="GHEA Grapalat" w:hAnsi="GHEA Grapalat" w:cs="Sylfaen"/>
          <w:sz w:val="20"/>
          <w:lang w:val="hy-AM"/>
        </w:rPr>
        <w:t>Կ</w:t>
      </w:r>
      <w:r w:rsidRPr="00BE3DCD">
        <w:rPr>
          <w:rFonts w:ascii="GHEA Grapalat" w:hAnsi="GHEA Grapalat" w:cs="Arial"/>
          <w:sz w:val="20"/>
          <w:lang w:val="hy-AM"/>
        </w:rPr>
        <w:t xml:space="preserve">. </w:t>
      </w:r>
      <w:r w:rsidRPr="00BE3DCD">
        <w:rPr>
          <w:rFonts w:ascii="GHEA Grapalat" w:hAnsi="GHEA Grapalat" w:cs="Sylfaen"/>
          <w:sz w:val="20"/>
          <w:lang w:val="hy-AM"/>
        </w:rPr>
        <w:t>Տ</w:t>
      </w:r>
      <w:r w:rsidRPr="00BE3DCD">
        <w:rPr>
          <w:rFonts w:ascii="GHEA Grapalat" w:hAnsi="GHEA Grapalat" w:cs="Arial"/>
          <w:sz w:val="20"/>
          <w:lang w:val="hy-AM"/>
        </w:rPr>
        <w:t>.</w:t>
      </w:r>
      <w:r w:rsidRPr="00BE3DCD">
        <w:rPr>
          <w:rFonts w:ascii="GHEA Grapalat" w:hAnsi="GHEA Grapalat" w:cs="Arial"/>
          <w:sz w:val="20"/>
          <w:lang w:val="hy-AM"/>
        </w:rPr>
        <w:tab/>
      </w:r>
      <w:r w:rsidRPr="00BE3DCD">
        <w:rPr>
          <w:rFonts w:ascii="GHEA Grapalat" w:hAnsi="GHEA Grapalat" w:cs="Arial"/>
          <w:sz w:val="20"/>
          <w:lang w:val="hy-AM"/>
        </w:rPr>
        <w:tab/>
        <w:t xml:space="preserve"> </w:t>
      </w:r>
    </w:p>
    <w:p w:rsidR="000B1088" w:rsidRPr="00BE3DCD" w:rsidRDefault="000B1088" w:rsidP="000B1088">
      <w:pPr>
        <w:jc w:val="right"/>
        <w:rPr>
          <w:rFonts w:ascii="GHEA Grapalat" w:hAnsi="GHEA Grapalat"/>
          <w:sz w:val="20"/>
          <w:lang w:val="hy-AM"/>
        </w:rPr>
      </w:pPr>
    </w:p>
    <w:p w:rsidR="000B1088" w:rsidRPr="00BE3DCD" w:rsidRDefault="000B1088" w:rsidP="000B1088">
      <w:pPr>
        <w:jc w:val="right"/>
        <w:rPr>
          <w:rFonts w:ascii="GHEA Grapalat" w:hAnsi="GHEA Grapalat"/>
          <w:sz w:val="20"/>
          <w:lang w:val="hy-AM"/>
        </w:rPr>
      </w:pPr>
    </w:p>
    <w:p w:rsidR="001B7698" w:rsidRPr="00BE3DCD" w:rsidRDefault="001B7698" w:rsidP="001B7698">
      <w:pPr>
        <w:pStyle w:val="af2"/>
        <w:rPr>
          <w:rFonts w:ascii="GHEA Grapalat" w:hAnsi="GHEA Grapalat"/>
          <w:i/>
          <w:sz w:val="16"/>
          <w:szCs w:val="16"/>
          <w:lang w:val="af-ZA"/>
        </w:rPr>
      </w:pPr>
      <w:r w:rsidRPr="00BE3DCD">
        <w:rPr>
          <w:rFonts w:ascii="GHEA Grapalat" w:hAnsi="GHEA Grapalat"/>
          <w:i/>
          <w:sz w:val="16"/>
          <w:szCs w:val="16"/>
          <w:lang w:val="hy-AM"/>
        </w:rPr>
        <w:t>*լրացվում</w:t>
      </w:r>
      <w:r w:rsidRPr="00BE3DCD">
        <w:rPr>
          <w:rFonts w:ascii="GHEA Grapalat" w:hAnsi="GHEA Grapalat"/>
          <w:i/>
          <w:sz w:val="16"/>
          <w:szCs w:val="16"/>
          <w:lang w:val="af-ZA"/>
        </w:rPr>
        <w:t xml:space="preserve"> </w:t>
      </w:r>
      <w:r w:rsidRPr="00BE3DCD">
        <w:rPr>
          <w:rFonts w:ascii="GHEA Grapalat" w:hAnsi="GHEA Grapalat"/>
          <w:i/>
          <w:sz w:val="16"/>
          <w:szCs w:val="16"/>
          <w:lang w:val="hy-AM"/>
        </w:rPr>
        <w:t>է</w:t>
      </w:r>
      <w:r w:rsidRPr="00BE3DCD">
        <w:rPr>
          <w:rFonts w:ascii="GHEA Grapalat" w:hAnsi="GHEA Grapalat"/>
          <w:i/>
          <w:sz w:val="16"/>
          <w:szCs w:val="16"/>
          <w:lang w:val="af-ZA"/>
        </w:rPr>
        <w:t xml:space="preserve"> </w:t>
      </w:r>
      <w:r w:rsidRPr="00BE3DCD">
        <w:rPr>
          <w:rFonts w:ascii="GHEA Grapalat" w:hAnsi="GHEA Grapalat"/>
          <w:i/>
          <w:sz w:val="16"/>
          <w:szCs w:val="16"/>
          <w:lang w:val="hy-AM"/>
        </w:rPr>
        <w:t>հանձնաժողովի</w:t>
      </w:r>
      <w:r w:rsidRPr="00BE3DCD">
        <w:rPr>
          <w:rFonts w:ascii="GHEA Grapalat" w:hAnsi="GHEA Grapalat"/>
          <w:i/>
          <w:sz w:val="16"/>
          <w:szCs w:val="16"/>
          <w:lang w:val="af-ZA"/>
        </w:rPr>
        <w:t xml:space="preserve"> </w:t>
      </w:r>
      <w:r w:rsidRPr="00BE3DCD">
        <w:rPr>
          <w:rFonts w:ascii="GHEA Grapalat" w:hAnsi="GHEA Grapalat"/>
          <w:i/>
          <w:sz w:val="16"/>
          <w:szCs w:val="16"/>
          <w:lang w:val="hy-AM"/>
        </w:rPr>
        <w:t>քարտուղարի</w:t>
      </w:r>
      <w:r w:rsidRPr="00BE3DCD">
        <w:rPr>
          <w:rFonts w:ascii="GHEA Grapalat" w:hAnsi="GHEA Grapalat"/>
          <w:i/>
          <w:sz w:val="16"/>
          <w:szCs w:val="16"/>
          <w:lang w:val="af-ZA"/>
        </w:rPr>
        <w:t xml:space="preserve"> </w:t>
      </w:r>
      <w:r w:rsidRPr="00BE3DCD">
        <w:rPr>
          <w:rFonts w:ascii="GHEA Grapalat" w:hAnsi="GHEA Grapalat"/>
          <w:i/>
          <w:sz w:val="16"/>
          <w:szCs w:val="16"/>
          <w:lang w:val="hy-AM"/>
        </w:rPr>
        <w:t>կողմից</w:t>
      </w:r>
      <w:r w:rsidRPr="00BE3DCD">
        <w:rPr>
          <w:rFonts w:ascii="GHEA Grapalat" w:hAnsi="GHEA Grapalat"/>
          <w:i/>
          <w:sz w:val="16"/>
          <w:szCs w:val="16"/>
          <w:lang w:val="af-ZA"/>
        </w:rPr>
        <w:t xml:space="preserve">` </w:t>
      </w:r>
      <w:r w:rsidRPr="00BE3DCD">
        <w:rPr>
          <w:rFonts w:ascii="GHEA Grapalat" w:hAnsi="GHEA Grapalat"/>
          <w:i/>
          <w:sz w:val="16"/>
          <w:szCs w:val="16"/>
          <w:lang w:val="hy-AM"/>
        </w:rPr>
        <w:t>մինչև</w:t>
      </w:r>
      <w:r w:rsidRPr="00BE3DCD">
        <w:rPr>
          <w:rFonts w:ascii="GHEA Grapalat" w:hAnsi="GHEA Grapalat"/>
          <w:i/>
          <w:sz w:val="16"/>
          <w:szCs w:val="16"/>
          <w:lang w:val="af-ZA"/>
        </w:rPr>
        <w:t xml:space="preserve"> </w:t>
      </w:r>
      <w:r w:rsidRPr="00BE3DCD">
        <w:rPr>
          <w:rFonts w:ascii="GHEA Grapalat" w:hAnsi="GHEA Grapalat"/>
          <w:i/>
          <w:sz w:val="16"/>
          <w:szCs w:val="16"/>
          <w:lang w:val="hy-AM"/>
        </w:rPr>
        <w:t>հրավերը</w:t>
      </w:r>
      <w:r w:rsidRPr="00BE3DCD">
        <w:rPr>
          <w:rFonts w:ascii="GHEA Grapalat" w:hAnsi="GHEA Grapalat"/>
          <w:i/>
          <w:sz w:val="16"/>
          <w:szCs w:val="16"/>
          <w:lang w:val="af-ZA"/>
        </w:rPr>
        <w:t xml:space="preserve"> </w:t>
      </w:r>
      <w:r w:rsidRPr="00BE3DCD">
        <w:rPr>
          <w:rFonts w:ascii="GHEA Grapalat" w:hAnsi="GHEA Grapalat"/>
          <w:i/>
          <w:sz w:val="16"/>
          <w:szCs w:val="16"/>
          <w:lang w:val="hy-AM"/>
        </w:rPr>
        <w:t>տեղեկագրում</w:t>
      </w:r>
      <w:r w:rsidRPr="00BE3DCD">
        <w:rPr>
          <w:rFonts w:ascii="GHEA Grapalat" w:hAnsi="GHEA Grapalat"/>
          <w:i/>
          <w:sz w:val="16"/>
          <w:szCs w:val="16"/>
          <w:lang w:val="af-ZA"/>
        </w:rPr>
        <w:t xml:space="preserve"> </w:t>
      </w:r>
      <w:r w:rsidRPr="00BE3DCD">
        <w:rPr>
          <w:rFonts w:ascii="GHEA Grapalat" w:hAnsi="GHEA Grapalat"/>
          <w:i/>
          <w:sz w:val="16"/>
          <w:szCs w:val="16"/>
          <w:lang w:val="hy-AM"/>
        </w:rPr>
        <w:t>հրապարակելը:</w:t>
      </w:r>
    </w:p>
    <w:p w:rsidR="00B2572B" w:rsidRPr="00BE3DCD" w:rsidRDefault="000B1088" w:rsidP="000B1088">
      <w:pPr>
        <w:pStyle w:val="31"/>
        <w:spacing w:line="240" w:lineRule="auto"/>
        <w:ind w:firstLine="0"/>
        <w:jc w:val="right"/>
        <w:rPr>
          <w:rFonts w:ascii="GHEA Grapalat" w:hAnsi="GHEA Grapalat" w:cs="Arial"/>
          <w:b/>
          <w:lang w:val="hy-AM"/>
        </w:rPr>
      </w:pPr>
      <w:r w:rsidRPr="00BE3DCD">
        <w:rPr>
          <w:rFonts w:ascii="GHEA Grapalat" w:hAnsi="GHEA Grapalat"/>
          <w:b/>
          <w:lang w:val="hy-AM"/>
        </w:rPr>
        <w:t xml:space="preserve"> </w:t>
      </w:r>
      <w:r w:rsidRPr="00BE3DCD">
        <w:rPr>
          <w:rFonts w:ascii="GHEA Grapalat" w:hAnsi="GHEA Grapalat"/>
          <w:b/>
          <w:lang w:val="hy-AM"/>
        </w:rPr>
        <w:br w:type="page"/>
      </w:r>
      <w:r w:rsidR="00B2572B" w:rsidRPr="00BE3DCD">
        <w:rPr>
          <w:rFonts w:ascii="GHEA Grapalat" w:hAnsi="GHEA Grapalat" w:cs="Sylfaen"/>
          <w:b/>
          <w:lang w:val="hy-AM"/>
        </w:rPr>
        <w:lastRenderedPageBreak/>
        <w:t>Հավելված</w:t>
      </w:r>
      <w:r w:rsidR="00B2572B" w:rsidRPr="00BE3DCD">
        <w:rPr>
          <w:rFonts w:ascii="GHEA Grapalat" w:hAnsi="GHEA Grapalat" w:cs="Arial"/>
          <w:b/>
          <w:lang w:val="hy-AM"/>
        </w:rPr>
        <w:t xml:space="preserve"> </w:t>
      </w:r>
      <w:r w:rsidR="00DA0240" w:rsidRPr="00BE3DCD">
        <w:rPr>
          <w:rFonts w:ascii="GHEA Grapalat" w:hAnsi="GHEA Grapalat" w:cs="Arial"/>
          <w:b/>
          <w:lang w:val="hy-AM"/>
        </w:rPr>
        <w:t>2</w:t>
      </w:r>
    </w:p>
    <w:p w:rsidR="00597D96" w:rsidRPr="00BE3DCD" w:rsidRDefault="00AA7B72">
      <w:pPr>
        <w:pStyle w:val="31"/>
        <w:spacing w:line="240" w:lineRule="auto"/>
        <w:jc w:val="right"/>
        <w:rPr>
          <w:rFonts w:ascii="GHEA Grapalat" w:hAnsi="GHEA Grapalat" w:cs="Arial"/>
          <w:b/>
          <w:lang w:val="es-ES"/>
        </w:rPr>
      </w:pPr>
      <w:r w:rsidRPr="00BE3DCD">
        <w:rPr>
          <w:rFonts w:ascii="GHEA Grapalat" w:hAnsi="GHEA Grapalat"/>
          <w:sz w:val="24"/>
          <w:szCs w:val="24"/>
          <w:lang w:val="af-ZA"/>
        </w:rPr>
        <w:t>«</w:t>
      </w:r>
      <w:r w:rsidR="00802B76">
        <w:rPr>
          <w:rFonts w:ascii="GHEA Grapalat" w:hAnsi="GHEA Grapalat"/>
          <w:b/>
          <w:lang w:val="es-ES"/>
        </w:rPr>
        <w:t>Թ16ՊՈԼ-ԳՀԱՊՁԲ-20/05</w:t>
      </w:r>
      <w:r w:rsidRPr="00BE3DCD">
        <w:rPr>
          <w:rFonts w:ascii="GHEA Grapalat" w:hAnsi="GHEA Grapalat"/>
          <w:sz w:val="24"/>
          <w:szCs w:val="24"/>
          <w:lang w:val="af-ZA"/>
        </w:rPr>
        <w:t>»</w:t>
      </w:r>
      <w:r w:rsidRPr="00BE3DCD">
        <w:rPr>
          <w:rFonts w:ascii="GHEA Grapalat" w:hAnsi="GHEA Grapalat"/>
          <w:b/>
          <w:lang w:val="es-ES"/>
        </w:rPr>
        <w:t xml:space="preserve">  </w:t>
      </w:r>
      <w:r w:rsidRPr="00BE3DCD">
        <w:rPr>
          <w:rFonts w:ascii="GHEA Grapalat" w:hAnsi="GHEA Grapalat" w:cs="Sylfaen"/>
          <w:b/>
          <w:lang w:val="es-ES"/>
        </w:rPr>
        <w:t>ծածկագրով</w:t>
      </w:r>
    </w:p>
    <w:p w:rsidR="00597D96" w:rsidRPr="00BE3DCD" w:rsidRDefault="00AA7B72">
      <w:pPr>
        <w:pStyle w:val="31"/>
        <w:spacing w:line="240" w:lineRule="auto"/>
        <w:jc w:val="right"/>
        <w:rPr>
          <w:rFonts w:ascii="GHEA Grapalat" w:hAnsi="GHEA Grapalat" w:cs="Arial"/>
          <w:b/>
          <w:lang w:val="es-ES"/>
        </w:rPr>
      </w:pPr>
      <w:r w:rsidRPr="00BE3DCD">
        <w:rPr>
          <w:rFonts w:ascii="GHEA Grapalat" w:hAnsi="GHEA Grapalat" w:cs="Sylfaen"/>
          <w:b/>
          <w:lang w:val="es-ES"/>
        </w:rPr>
        <w:t>Գնանշման հարցման</w:t>
      </w:r>
      <w:r w:rsidRPr="00BE3DCD">
        <w:rPr>
          <w:rFonts w:ascii="GHEA Grapalat" w:hAnsi="GHEA Grapalat" w:cs="Arial"/>
          <w:b/>
          <w:lang w:val="es-ES"/>
        </w:rPr>
        <w:t xml:space="preserve"> </w:t>
      </w:r>
      <w:r w:rsidRPr="00BE3DCD">
        <w:rPr>
          <w:rFonts w:ascii="GHEA Grapalat" w:hAnsi="GHEA Grapalat" w:cs="Sylfaen"/>
          <w:b/>
          <w:lang w:val="es-ES"/>
        </w:rPr>
        <w:t>հրավերի</w:t>
      </w:r>
    </w:p>
    <w:p w:rsidR="00597D96" w:rsidRPr="00BE3DCD" w:rsidRDefault="00597D96">
      <w:pPr>
        <w:jc w:val="center"/>
        <w:rPr>
          <w:rFonts w:ascii="GHEA Grapalat" w:hAnsi="GHEA Grapalat" w:cs="Sylfaen"/>
          <w:b/>
          <w:lang w:val="es-ES"/>
        </w:rPr>
      </w:pPr>
    </w:p>
    <w:p w:rsidR="00B2572B" w:rsidRPr="00BE3DCD" w:rsidRDefault="00B2572B" w:rsidP="00EF3662">
      <w:pPr>
        <w:rPr>
          <w:rFonts w:ascii="GHEA Grapalat" w:hAnsi="GHEA Grapalat"/>
          <w:lang w:val="hy-AM"/>
        </w:rPr>
      </w:pPr>
    </w:p>
    <w:p w:rsidR="00B2572B" w:rsidRPr="00BE3DCD" w:rsidRDefault="00B2572B" w:rsidP="00EF3662">
      <w:pPr>
        <w:ind w:firstLine="567"/>
        <w:jc w:val="center"/>
        <w:rPr>
          <w:rFonts w:ascii="GHEA Grapalat" w:hAnsi="GHEA Grapalat"/>
          <w:sz w:val="20"/>
          <w:lang w:val="hy-AM"/>
        </w:rPr>
      </w:pPr>
    </w:p>
    <w:p w:rsidR="00B2572B" w:rsidRPr="00BE3DCD" w:rsidRDefault="00B2572B" w:rsidP="00EF3662">
      <w:pPr>
        <w:ind w:left="-66"/>
        <w:jc w:val="center"/>
        <w:rPr>
          <w:rFonts w:ascii="GHEA Grapalat" w:hAnsi="GHEA Grapalat"/>
          <w:b/>
          <w:sz w:val="20"/>
          <w:lang w:val="hy-AM"/>
        </w:rPr>
      </w:pPr>
      <w:r w:rsidRPr="00BE3DCD">
        <w:rPr>
          <w:rFonts w:ascii="GHEA Grapalat" w:hAnsi="GHEA Grapalat"/>
          <w:b/>
          <w:sz w:val="20"/>
          <w:lang w:val="hy-AM"/>
        </w:rPr>
        <w:t>Գ Ն Ա Յ Ի Ն   Ա Ռ Ա Ջ Ա Ր Կ</w:t>
      </w:r>
    </w:p>
    <w:p w:rsidR="00B2572B" w:rsidRPr="00BE3DCD" w:rsidRDefault="00B2572B" w:rsidP="00EF3662">
      <w:pPr>
        <w:ind w:firstLine="567"/>
        <w:rPr>
          <w:rFonts w:ascii="GHEA Grapalat" w:hAnsi="GHEA Grapalat"/>
          <w:lang w:val="hy-AM"/>
        </w:rPr>
      </w:pPr>
    </w:p>
    <w:p w:rsidR="00B2572B" w:rsidRPr="00BE3DCD" w:rsidRDefault="00B2572B" w:rsidP="00EF3662">
      <w:pPr>
        <w:ind w:firstLine="567"/>
        <w:jc w:val="both"/>
        <w:rPr>
          <w:rFonts w:ascii="GHEA Grapalat" w:hAnsi="GHEA Grapalat" w:cs="Arial"/>
          <w:lang w:val="hy-AM"/>
        </w:rPr>
      </w:pPr>
      <w:r w:rsidRPr="00BE3DCD">
        <w:rPr>
          <w:rFonts w:ascii="GHEA Grapalat" w:hAnsi="GHEA Grapalat" w:cs="Arial"/>
          <w:sz w:val="20"/>
          <w:szCs w:val="20"/>
          <w:lang w:val="es-ES"/>
        </w:rPr>
        <w:t>Ուսումնասիրելով «</w:t>
      </w:r>
      <w:r w:rsidR="00802B76">
        <w:rPr>
          <w:rFonts w:ascii="GHEA Grapalat" w:hAnsi="GHEA Grapalat" w:cs="Arial"/>
          <w:sz w:val="20"/>
          <w:szCs w:val="20"/>
          <w:lang w:val="es-ES"/>
        </w:rPr>
        <w:t>Թ16ՊՈԼ-ԳՀԱՊՁԲ-20/05</w:t>
      </w:r>
      <w:r w:rsidR="00480C3C" w:rsidRPr="00BE3DCD">
        <w:rPr>
          <w:rFonts w:ascii="GHEA Grapalat" w:hAnsi="GHEA Grapalat" w:cs="Arial"/>
          <w:sz w:val="20"/>
          <w:szCs w:val="20"/>
          <w:lang w:val="es-ES"/>
        </w:rPr>
        <w:t>»</w:t>
      </w:r>
      <w:r w:rsidRPr="00BE3DCD">
        <w:rPr>
          <w:rFonts w:ascii="GHEA Grapalat" w:hAnsi="GHEA Grapalat" w:cs="Arial"/>
          <w:sz w:val="20"/>
          <w:szCs w:val="20"/>
          <w:lang w:val="es-ES"/>
        </w:rPr>
        <w:t xml:space="preserve"> ծածկագրով </w:t>
      </w:r>
      <w:r w:rsidR="00480C3C" w:rsidRPr="00BE3DCD">
        <w:rPr>
          <w:rFonts w:ascii="GHEA Grapalat" w:hAnsi="GHEA Grapalat" w:cs="Arial"/>
          <w:sz w:val="20"/>
          <w:szCs w:val="20"/>
          <w:lang w:val="es-ES"/>
        </w:rPr>
        <w:t>Գնանշման հարցման</w:t>
      </w:r>
      <w:r w:rsidRPr="00BE3DCD">
        <w:rPr>
          <w:rFonts w:ascii="GHEA Grapalat" w:hAnsi="GHEA Grapalat" w:cs="Arial"/>
          <w:sz w:val="20"/>
          <w:szCs w:val="20"/>
          <w:lang w:val="es-ES"/>
        </w:rPr>
        <w:t xml:space="preserve"> հրավերը, այդ թվում կնքվելիք  պայմանագրի նախագիծը</w:t>
      </w:r>
      <w:r w:rsidRPr="00BE3DCD">
        <w:rPr>
          <w:rFonts w:ascii="GHEA Grapalat" w:hAnsi="GHEA Grapalat" w:cs="Arial"/>
          <w:lang w:val="hy-AM"/>
        </w:rPr>
        <w:t xml:space="preserve">, </w:t>
      </w:r>
      <w:r w:rsidRPr="00BE3DCD">
        <w:rPr>
          <w:rFonts w:ascii="GHEA Grapalat" w:hAnsi="GHEA Grapalat"/>
          <w:sz w:val="20"/>
          <w:u w:val="single"/>
          <w:lang w:val="hy-AM"/>
        </w:rPr>
        <w:t xml:space="preserve">                  </w:t>
      </w:r>
      <w:r w:rsidRPr="00BE3DCD">
        <w:rPr>
          <w:rFonts w:ascii="GHEA Grapalat" w:hAnsi="GHEA Grapalat"/>
          <w:sz w:val="20"/>
          <w:u w:val="single"/>
          <w:lang w:val="hy-AM"/>
        </w:rPr>
        <w:tab/>
      </w:r>
      <w:r w:rsidRPr="00BE3DCD">
        <w:rPr>
          <w:rFonts w:ascii="GHEA Grapalat" w:hAnsi="GHEA Grapalat"/>
          <w:sz w:val="20"/>
          <w:u w:val="single"/>
          <w:lang w:val="hy-AM"/>
        </w:rPr>
        <w:tab/>
      </w:r>
      <w:r w:rsidRPr="00BE3DCD">
        <w:rPr>
          <w:rFonts w:ascii="GHEA Grapalat" w:hAnsi="GHEA Grapalat"/>
          <w:sz w:val="20"/>
          <w:u w:val="single"/>
          <w:lang w:val="hy-AM"/>
        </w:rPr>
        <w:tab/>
      </w:r>
      <w:r w:rsidRPr="00BE3DCD">
        <w:rPr>
          <w:rFonts w:ascii="GHEA Grapalat" w:hAnsi="GHEA Grapalat"/>
          <w:sz w:val="20"/>
          <w:u w:val="single"/>
          <w:lang w:val="hy-AM"/>
        </w:rPr>
        <w:tab/>
        <w:t xml:space="preserve">     </w:t>
      </w:r>
      <w:r w:rsidRPr="00BE3DCD">
        <w:rPr>
          <w:rFonts w:ascii="GHEA Grapalat" w:hAnsi="GHEA Grapalat"/>
          <w:sz w:val="20"/>
          <w:u w:val="single"/>
          <w:lang w:val="hy-AM"/>
        </w:rPr>
        <w:tab/>
      </w:r>
      <w:r w:rsidRPr="00BE3DCD">
        <w:rPr>
          <w:rFonts w:ascii="GHEA Grapalat" w:hAnsi="GHEA Grapalat"/>
          <w:sz w:val="20"/>
          <w:u w:val="single"/>
          <w:lang w:val="hy-AM"/>
        </w:rPr>
        <w:tab/>
        <w:t xml:space="preserve">           </w:t>
      </w:r>
      <w:r w:rsidRPr="00BE3DCD">
        <w:rPr>
          <w:rFonts w:ascii="GHEA Grapalat" w:hAnsi="GHEA Grapalat" w:cs="Arial"/>
          <w:sz w:val="20"/>
          <w:szCs w:val="20"/>
          <w:lang w:val="es-ES"/>
        </w:rPr>
        <w:t>-ն առաջարկում է</w:t>
      </w:r>
      <w:r w:rsidRPr="00BE3DCD">
        <w:rPr>
          <w:rFonts w:ascii="GHEA Grapalat" w:hAnsi="GHEA Grapalat" w:cs="Arial"/>
          <w:lang w:val="hy-AM"/>
        </w:rPr>
        <w:t xml:space="preserve">   </w:t>
      </w:r>
    </w:p>
    <w:p w:rsidR="00B2572B" w:rsidRPr="00BE3DCD" w:rsidRDefault="00B2572B" w:rsidP="00EF3662">
      <w:pPr>
        <w:ind w:firstLine="567"/>
        <w:jc w:val="both"/>
        <w:rPr>
          <w:rFonts w:ascii="GHEA Grapalat" w:hAnsi="GHEA Grapalat" w:cs="Arial"/>
        </w:rPr>
      </w:pPr>
      <w:bookmarkStart w:id="12" w:name="_Hlk23147299"/>
      <w:r w:rsidRPr="00BE3DCD">
        <w:rPr>
          <w:rFonts w:ascii="GHEA Grapalat" w:hAnsi="GHEA Grapalat" w:cs="Sylfaen"/>
          <w:vertAlign w:val="superscript"/>
          <w:lang w:val="hy-AM"/>
        </w:rPr>
        <w:t xml:space="preserve">                                                                                     մասնակցի անվանումը</w:t>
      </w:r>
    </w:p>
    <w:bookmarkEnd w:id="12"/>
    <w:p w:rsidR="00B2572B" w:rsidRPr="00BE3DCD" w:rsidRDefault="00B2572B" w:rsidP="00EF3662">
      <w:pPr>
        <w:jc w:val="both"/>
        <w:rPr>
          <w:rFonts w:ascii="GHEA Grapalat" w:hAnsi="GHEA Grapalat"/>
          <w:sz w:val="20"/>
          <w:lang w:val="hy-AM"/>
        </w:rPr>
      </w:pPr>
      <w:r w:rsidRPr="00BE3DCD">
        <w:rPr>
          <w:rFonts w:ascii="GHEA Grapalat" w:hAnsi="GHEA Grapalat" w:cs="Arial"/>
          <w:sz w:val="20"/>
          <w:szCs w:val="20"/>
          <w:lang w:val="es-ES"/>
        </w:rPr>
        <w:t>պայմանագիրը կատարել ներքոհիշյալ ընդհանուր գներով.</w:t>
      </w:r>
    </w:p>
    <w:p w:rsidR="00B2572B" w:rsidRPr="00BE3DCD" w:rsidRDefault="00B2572B" w:rsidP="00EF3662">
      <w:pPr>
        <w:jc w:val="center"/>
        <w:rPr>
          <w:rFonts w:ascii="GHEA Grapalat" w:hAnsi="GHEA Grapalat"/>
          <w:sz w:val="20"/>
          <w:lang w:val="hy-AM"/>
        </w:rPr>
      </w:pPr>
      <w:r w:rsidRPr="00BE3DCD">
        <w:rPr>
          <w:rFonts w:ascii="GHEA Grapalat" w:hAnsi="GHEA Grapalat"/>
          <w:sz w:val="20"/>
          <w:szCs w:val="20"/>
          <w:lang w:val="es-ES"/>
        </w:rPr>
        <w:t xml:space="preserve">                                                                                                                                   </w:t>
      </w:r>
      <w:r w:rsidRPr="00BE3DCD">
        <w:rPr>
          <w:rFonts w:ascii="GHEA Grapalat" w:hAnsi="GHEA Grapalat"/>
          <w:sz w:val="20"/>
          <w:lang w:val="es-ES"/>
        </w:rPr>
        <w:t>ՀՀ դրամ</w:t>
      </w:r>
    </w:p>
    <w:tbl>
      <w:tblPr>
        <w:tblW w:w="10066"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1191"/>
        <w:gridCol w:w="1063"/>
        <w:gridCol w:w="1057"/>
        <w:gridCol w:w="2360"/>
      </w:tblGrid>
      <w:tr w:rsidR="001557AE" w:rsidRPr="00AA5493" w:rsidTr="001557AE">
        <w:trPr>
          <w:cantSplit/>
          <w:trHeight w:val="916"/>
          <w:jc w:val="center"/>
        </w:trPr>
        <w:tc>
          <w:tcPr>
            <w:tcW w:w="1136" w:type="dxa"/>
            <w:tcBorders>
              <w:top w:val="single" w:sz="4" w:space="0" w:color="auto"/>
              <w:left w:val="single" w:sz="4" w:space="0" w:color="auto"/>
              <w:right w:val="single" w:sz="4" w:space="0" w:color="auto"/>
            </w:tcBorders>
            <w:vAlign w:val="center"/>
          </w:tcPr>
          <w:p w:rsidR="001557AE" w:rsidRPr="00BE3DCD" w:rsidRDefault="001557AE" w:rsidP="00EF3662">
            <w:pPr>
              <w:jc w:val="center"/>
              <w:rPr>
                <w:rFonts w:ascii="GHEA Grapalat" w:hAnsi="GHEA Grapalat"/>
                <w:b/>
                <w:bCs/>
                <w:sz w:val="16"/>
                <w:szCs w:val="18"/>
                <w:lang w:val="es-ES"/>
              </w:rPr>
            </w:pPr>
            <w:r w:rsidRPr="00BE3DCD">
              <w:rPr>
                <w:rFonts w:ascii="GHEA Grapalat" w:hAnsi="GHEA Grapalat"/>
                <w:b/>
                <w:bCs/>
                <w:sz w:val="16"/>
                <w:szCs w:val="18"/>
                <w:lang w:val="es-ES"/>
              </w:rPr>
              <w:t>Չափա-</w:t>
            </w:r>
          </w:p>
          <w:p w:rsidR="001557AE" w:rsidRPr="00BE3DCD" w:rsidRDefault="001557AE" w:rsidP="00EF3662">
            <w:pPr>
              <w:jc w:val="center"/>
              <w:rPr>
                <w:rFonts w:ascii="GHEA Grapalat" w:hAnsi="GHEA Grapalat"/>
                <w:b/>
                <w:bCs/>
                <w:sz w:val="16"/>
                <w:lang w:val="es-ES"/>
              </w:rPr>
            </w:pPr>
            <w:r w:rsidRPr="00BE3DCD">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1557AE" w:rsidRPr="00BE3DCD" w:rsidRDefault="001557AE" w:rsidP="00EF3662">
            <w:pPr>
              <w:jc w:val="center"/>
              <w:rPr>
                <w:rFonts w:ascii="GHEA Grapalat" w:hAnsi="GHEA Grapalat"/>
                <w:b/>
                <w:bCs/>
                <w:sz w:val="16"/>
                <w:szCs w:val="18"/>
                <w:lang w:val="es-ES"/>
              </w:rPr>
            </w:pPr>
            <w:r w:rsidRPr="00BE3DCD">
              <w:rPr>
                <w:rFonts w:ascii="GHEA Grapalat" w:hAnsi="GHEA Grapalat"/>
                <w:b/>
                <w:bCs/>
                <w:sz w:val="16"/>
                <w:szCs w:val="18"/>
                <w:lang w:val="es-ES"/>
              </w:rPr>
              <w:t>Ապրանքի  անվանումը</w:t>
            </w:r>
          </w:p>
        </w:tc>
        <w:tc>
          <w:tcPr>
            <w:tcW w:w="1191" w:type="dxa"/>
            <w:tcBorders>
              <w:top w:val="single" w:sz="4" w:space="0" w:color="auto"/>
              <w:left w:val="single" w:sz="4" w:space="0" w:color="auto"/>
              <w:right w:val="single" w:sz="4" w:space="0" w:color="auto"/>
            </w:tcBorders>
            <w:vAlign w:val="center"/>
          </w:tcPr>
          <w:p w:rsidR="001557AE" w:rsidRPr="00BE3DCD" w:rsidRDefault="001557AE" w:rsidP="00EF3662">
            <w:pPr>
              <w:jc w:val="center"/>
              <w:rPr>
                <w:rFonts w:ascii="GHEA Grapalat" w:hAnsi="GHEA Grapalat"/>
                <w:b/>
                <w:bCs/>
                <w:sz w:val="16"/>
                <w:szCs w:val="18"/>
                <w:lang w:val="es-ES"/>
              </w:rPr>
            </w:pPr>
            <w:r w:rsidRPr="00BE3DCD">
              <w:rPr>
                <w:rFonts w:ascii="GHEA Grapalat" w:hAnsi="GHEA Grapalat"/>
                <w:b/>
                <w:bCs/>
                <w:sz w:val="16"/>
                <w:szCs w:val="18"/>
                <w:lang w:val="es-ES"/>
              </w:rPr>
              <w:t>Ինքնարժեք /տառերով և թվերով/</w:t>
            </w:r>
          </w:p>
        </w:tc>
        <w:tc>
          <w:tcPr>
            <w:tcW w:w="1063" w:type="dxa"/>
            <w:tcBorders>
              <w:top w:val="single" w:sz="4" w:space="0" w:color="auto"/>
              <w:left w:val="single" w:sz="4" w:space="0" w:color="auto"/>
              <w:right w:val="single" w:sz="4" w:space="0" w:color="auto"/>
            </w:tcBorders>
            <w:vAlign w:val="center"/>
          </w:tcPr>
          <w:p w:rsidR="001557AE" w:rsidRPr="00BE3DCD" w:rsidRDefault="001557AE" w:rsidP="00EF3662">
            <w:pPr>
              <w:jc w:val="center"/>
              <w:rPr>
                <w:rFonts w:ascii="GHEA Grapalat" w:hAnsi="GHEA Grapalat"/>
                <w:b/>
                <w:bCs/>
                <w:sz w:val="16"/>
                <w:szCs w:val="18"/>
                <w:lang w:val="es-ES"/>
              </w:rPr>
            </w:pPr>
            <w:r w:rsidRPr="00BE3DCD">
              <w:rPr>
                <w:rFonts w:ascii="GHEA Grapalat" w:hAnsi="GHEA Grapalat"/>
                <w:b/>
                <w:bCs/>
                <w:sz w:val="16"/>
                <w:szCs w:val="18"/>
                <w:lang w:val="es-ES"/>
              </w:rPr>
              <w:t>Շահույթ /տառերով և թվերով/</w:t>
            </w:r>
          </w:p>
        </w:tc>
        <w:tc>
          <w:tcPr>
            <w:tcW w:w="1057" w:type="dxa"/>
            <w:tcBorders>
              <w:top w:val="single" w:sz="4" w:space="0" w:color="auto"/>
              <w:left w:val="single" w:sz="4" w:space="0" w:color="auto"/>
              <w:right w:val="single" w:sz="4" w:space="0" w:color="auto"/>
            </w:tcBorders>
            <w:vAlign w:val="center"/>
          </w:tcPr>
          <w:p w:rsidR="001557AE" w:rsidRPr="00BE3DCD" w:rsidRDefault="001557AE" w:rsidP="00EF3662">
            <w:pPr>
              <w:jc w:val="center"/>
              <w:rPr>
                <w:rFonts w:ascii="GHEA Grapalat" w:hAnsi="GHEA Grapalat"/>
                <w:b/>
                <w:bCs/>
                <w:sz w:val="16"/>
                <w:szCs w:val="18"/>
                <w:lang w:val="es-ES"/>
              </w:rPr>
            </w:pPr>
            <w:r w:rsidRPr="00BE3DCD">
              <w:rPr>
                <w:rFonts w:ascii="GHEA Grapalat" w:hAnsi="GHEA Grapalat"/>
                <w:b/>
                <w:bCs/>
                <w:sz w:val="16"/>
                <w:szCs w:val="18"/>
                <w:lang w:val="es-ES"/>
              </w:rPr>
              <w:t>ԱԱՀ**</w:t>
            </w:r>
          </w:p>
          <w:p w:rsidR="001557AE" w:rsidRPr="00BE3DCD" w:rsidRDefault="001557AE" w:rsidP="00EF3662">
            <w:pPr>
              <w:jc w:val="center"/>
              <w:rPr>
                <w:rFonts w:ascii="GHEA Grapalat" w:hAnsi="GHEA Grapalat"/>
                <w:b/>
                <w:bCs/>
                <w:sz w:val="16"/>
                <w:szCs w:val="18"/>
                <w:lang w:val="es-ES"/>
              </w:rPr>
            </w:pPr>
            <w:r w:rsidRPr="00BE3DCD">
              <w:rPr>
                <w:rFonts w:ascii="GHEA Grapalat" w:hAnsi="GHEA Grapalat"/>
                <w:b/>
                <w:bCs/>
                <w:sz w:val="16"/>
                <w:szCs w:val="18"/>
                <w:lang w:val="es-ES"/>
              </w:rPr>
              <w:t>/տառերով և թվերով/</w:t>
            </w:r>
          </w:p>
        </w:tc>
        <w:tc>
          <w:tcPr>
            <w:tcW w:w="2360" w:type="dxa"/>
            <w:tcBorders>
              <w:top w:val="single" w:sz="4" w:space="0" w:color="auto"/>
              <w:left w:val="single" w:sz="4" w:space="0" w:color="auto"/>
              <w:right w:val="single" w:sz="4" w:space="0" w:color="auto"/>
            </w:tcBorders>
            <w:vAlign w:val="center"/>
          </w:tcPr>
          <w:p w:rsidR="001557AE" w:rsidRPr="00BE3DCD" w:rsidRDefault="001557AE" w:rsidP="00EF3662">
            <w:pPr>
              <w:jc w:val="center"/>
              <w:rPr>
                <w:rFonts w:ascii="GHEA Grapalat" w:hAnsi="GHEA Grapalat"/>
                <w:b/>
                <w:bCs/>
                <w:sz w:val="16"/>
                <w:szCs w:val="18"/>
                <w:lang w:val="es-ES"/>
              </w:rPr>
            </w:pPr>
            <w:r w:rsidRPr="00BE3DCD">
              <w:rPr>
                <w:rFonts w:ascii="GHEA Grapalat" w:hAnsi="GHEA Grapalat"/>
                <w:b/>
                <w:bCs/>
                <w:sz w:val="16"/>
                <w:szCs w:val="18"/>
                <w:lang w:val="es-ES"/>
              </w:rPr>
              <w:t>Ընդհանուր գինը</w:t>
            </w:r>
          </w:p>
          <w:p w:rsidR="001557AE" w:rsidRPr="00BE3DCD" w:rsidRDefault="001557AE" w:rsidP="00EF3662">
            <w:pPr>
              <w:jc w:val="center"/>
              <w:rPr>
                <w:rFonts w:ascii="GHEA Grapalat" w:hAnsi="GHEA Grapalat"/>
                <w:b/>
                <w:bCs/>
                <w:sz w:val="16"/>
                <w:szCs w:val="18"/>
                <w:lang w:val="es-ES"/>
              </w:rPr>
            </w:pPr>
            <w:r w:rsidRPr="00BE3DCD">
              <w:rPr>
                <w:rFonts w:ascii="GHEA Grapalat" w:hAnsi="GHEA Grapalat"/>
                <w:b/>
                <w:bCs/>
                <w:sz w:val="16"/>
                <w:szCs w:val="18"/>
                <w:lang w:val="es-ES"/>
              </w:rPr>
              <w:t xml:space="preserve"> /տառերով և թվերով/</w:t>
            </w:r>
          </w:p>
        </w:tc>
      </w:tr>
      <w:tr w:rsidR="001557AE" w:rsidRPr="00BE3DCD" w:rsidTr="001557AE">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1557AE" w:rsidRPr="00BE3DCD" w:rsidRDefault="001557AE" w:rsidP="00EF3662">
            <w:pPr>
              <w:jc w:val="center"/>
              <w:rPr>
                <w:rFonts w:ascii="GHEA Grapalat" w:hAnsi="GHEA Grapalat"/>
                <w:b/>
                <w:i/>
                <w:sz w:val="16"/>
                <w:lang w:val="es-ES"/>
              </w:rPr>
            </w:pPr>
            <w:r w:rsidRPr="00BE3DCD">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1557AE" w:rsidRPr="00BE3DCD" w:rsidRDefault="001557AE" w:rsidP="00EF3662">
            <w:pPr>
              <w:jc w:val="center"/>
              <w:rPr>
                <w:rFonts w:ascii="GHEA Grapalat" w:hAnsi="GHEA Grapalat"/>
                <w:b/>
                <w:i/>
                <w:sz w:val="16"/>
                <w:lang w:val="es-ES"/>
              </w:rPr>
            </w:pPr>
            <w:r w:rsidRPr="00BE3DCD">
              <w:rPr>
                <w:rFonts w:ascii="GHEA Grapalat" w:hAnsi="GHEA Grapalat"/>
                <w:b/>
                <w:i/>
                <w:sz w:val="16"/>
                <w:lang w:val="es-ES"/>
              </w:rPr>
              <w:t>2</w:t>
            </w:r>
          </w:p>
        </w:tc>
        <w:tc>
          <w:tcPr>
            <w:tcW w:w="1191" w:type="dxa"/>
            <w:tcBorders>
              <w:top w:val="single" w:sz="4" w:space="0" w:color="auto"/>
              <w:left w:val="single" w:sz="4" w:space="0" w:color="auto"/>
              <w:bottom w:val="single" w:sz="4" w:space="0" w:color="auto"/>
              <w:right w:val="single" w:sz="4" w:space="0" w:color="auto"/>
            </w:tcBorders>
            <w:shd w:val="clear" w:color="auto" w:fill="99CCFF"/>
          </w:tcPr>
          <w:p w:rsidR="001557AE" w:rsidRPr="00BE3DCD" w:rsidRDefault="001557AE" w:rsidP="00EF3662">
            <w:pPr>
              <w:jc w:val="center"/>
              <w:rPr>
                <w:rFonts w:ascii="GHEA Grapalat" w:hAnsi="GHEA Grapalat"/>
                <w:i/>
                <w:sz w:val="16"/>
                <w:lang w:val="es-ES"/>
              </w:rPr>
            </w:pPr>
            <w:r w:rsidRPr="00BE3DCD">
              <w:rPr>
                <w:rFonts w:ascii="GHEA Grapalat" w:hAnsi="GHEA Grapalat"/>
                <w:b/>
                <w:i/>
                <w:sz w:val="16"/>
                <w:lang w:val="es-ES"/>
              </w:rPr>
              <w:t>3</w:t>
            </w:r>
          </w:p>
        </w:tc>
        <w:tc>
          <w:tcPr>
            <w:tcW w:w="1063" w:type="dxa"/>
            <w:tcBorders>
              <w:top w:val="single" w:sz="4" w:space="0" w:color="auto"/>
              <w:left w:val="single" w:sz="4" w:space="0" w:color="auto"/>
              <w:bottom w:val="single" w:sz="4" w:space="0" w:color="auto"/>
              <w:right w:val="single" w:sz="4" w:space="0" w:color="auto"/>
            </w:tcBorders>
            <w:shd w:val="clear" w:color="auto" w:fill="99CCFF"/>
          </w:tcPr>
          <w:p w:rsidR="001557AE" w:rsidRPr="00BE3DCD" w:rsidRDefault="001557AE" w:rsidP="00EF3662">
            <w:pPr>
              <w:jc w:val="center"/>
              <w:rPr>
                <w:rFonts w:ascii="GHEA Grapalat" w:hAnsi="GHEA Grapalat"/>
                <w:i/>
                <w:sz w:val="16"/>
                <w:lang w:val="es-ES"/>
              </w:rPr>
            </w:pPr>
            <w:r w:rsidRPr="00BE3DCD">
              <w:rPr>
                <w:rFonts w:ascii="GHEA Grapalat" w:hAnsi="GHEA Grapalat"/>
                <w:i/>
                <w:sz w:val="16"/>
                <w:lang w:val="es-ES"/>
              </w:rPr>
              <w:t>4</w:t>
            </w:r>
          </w:p>
        </w:tc>
        <w:tc>
          <w:tcPr>
            <w:tcW w:w="1057" w:type="dxa"/>
            <w:tcBorders>
              <w:top w:val="single" w:sz="4" w:space="0" w:color="auto"/>
              <w:left w:val="single" w:sz="4" w:space="0" w:color="auto"/>
              <w:bottom w:val="single" w:sz="4" w:space="0" w:color="auto"/>
              <w:right w:val="single" w:sz="4" w:space="0" w:color="auto"/>
            </w:tcBorders>
            <w:shd w:val="clear" w:color="auto" w:fill="99CCFF"/>
          </w:tcPr>
          <w:p w:rsidR="001557AE" w:rsidRPr="00BE3DCD" w:rsidRDefault="001557AE" w:rsidP="00EF3662">
            <w:pPr>
              <w:jc w:val="center"/>
              <w:rPr>
                <w:rFonts w:ascii="GHEA Grapalat" w:hAnsi="GHEA Grapalat"/>
                <w:i/>
                <w:sz w:val="16"/>
                <w:lang w:val="es-ES"/>
              </w:rPr>
            </w:pPr>
            <w:r w:rsidRPr="00BE3DCD">
              <w:rPr>
                <w:rFonts w:ascii="GHEA Grapalat" w:hAnsi="GHEA Grapalat"/>
                <w:b/>
                <w:i/>
                <w:sz w:val="16"/>
                <w:lang w:val="es-ES"/>
              </w:rPr>
              <w:t>5</w:t>
            </w:r>
          </w:p>
        </w:tc>
        <w:tc>
          <w:tcPr>
            <w:tcW w:w="2360" w:type="dxa"/>
            <w:tcBorders>
              <w:top w:val="single" w:sz="4" w:space="0" w:color="auto"/>
              <w:left w:val="single" w:sz="4" w:space="0" w:color="auto"/>
              <w:bottom w:val="single" w:sz="4" w:space="0" w:color="auto"/>
              <w:right w:val="single" w:sz="4" w:space="0" w:color="auto"/>
            </w:tcBorders>
            <w:shd w:val="clear" w:color="auto" w:fill="99CCFF"/>
          </w:tcPr>
          <w:p w:rsidR="001557AE" w:rsidRPr="00BE3DCD" w:rsidRDefault="001557AE" w:rsidP="00EF3662">
            <w:pPr>
              <w:jc w:val="center"/>
              <w:rPr>
                <w:rFonts w:ascii="GHEA Grapalat" w:hAnsi="GHEA Grapalat"/>
                <w:i/>
                <w:sz w:val="16"/>
                <w:lang w:val="es-ES"/>
              </w:rPr>
            </w:pPr>
            <w:r w:rsidRPr="00BE3DCD">
              <w:rPr>
                <w:rFonts w:ascii="GHEA Grapalat" w:hAnsi="GHEA Grapalat"/>
                <w:b/>
                <w:i/>
                <w:sz w:val="16"/>
                <w:lang w:val="es-ES"/>
              </w:rPr>
              <w:t>6=3+4+5</w:t>
            </w:r>
          </w:p>
        </w:tc>
      </w:tr>
      <w:tr w:rsidR="001557AE" w:rsidRPr="00AA5493" w:rsidTr="001557AE">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1557AE" w:rsidRPr="00BE3DCD" w:rsidRDefault="001557AE" w:rsidP="00EF3662">
            <w:pPr>
              <w:jc w:val="center"/>
              <w:rPr>
                <w:rFonts w:ascii="GHEA Grapalat" w:hAnsi="GHEA Grapalat"/>
                <w:b/>
                <w:bCs/>
                <w:sz w:val="18"/>
                <w:lang w:val="es-ES"/>
              </w:rPr>
            </w:pPr>
            <w:r w:rsidRPr="00BE3DCD">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1557AE" w:rsidRPr="00BE3DCD" w:rsidRDefault="001557AE" w:rsidP="00EF3662">
            <w:pPr>
              <w:rPr>
                <w:rFonts w:ascii="GHEA Grapalat" w:hAnsi="GHEA Grapalat"/>
                <w:sz w:val="18"/>
                <w:lang w:val="es-ES"/>
              </w:rPr>
            </w:pPr>
            <w:r w:rsidRPr="00BE3DCD">
              <w:rPr>
                <w:rFonts w:ascii="GHEA Grapalat" w:hAnsi="GHEA Grapalat"/>
                <w:sz w:val="20"/>
                <w:u w:val="single"/>
                <w:vertAlign w:val="subscript"/>
                <w:lang w:val="es-ES"/>
              </w:rPr>
              <w:t>&lt;&lt;Գնման առարկայի չափաբաժնի անվանում N1&gt;&gt;</w:t>
            </w:r>
          </w:p>
        </w:tc>
        <w:tc>
          <w:tcPr>
            <w:tcW w:w="1191" w:type="dxa"/>
            <w:tcBorders>
              <w:top w:val="single" w:sz="4" w:space="0" w:color="auto"/>
              <w:left w:val="single" w:sz="4" w:space="0" w:color="auto"/>
              <w:bottom w:val="single" w:sz="4" w:space="0" w:color="auto"/>
              <w:right w:val="single" w:sz="4" w:space="0" w:color="auto"/>
            </w:tcBorders>
            <w:shd w:val="clear" w:color="auto" w:fill="auto"/>
          </w:tcPr>
          <w:p w:rsidR="001557AE" w:rsidRPr="00BE3DCD" w:rsidRDefault="001557AE" w:rsidP="00EF3662">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shd w:val="clear" w:color="auto" w:fill="auto"/>
          </w:tcPr>
          <w:p w:rsidR="001557AE" w:rsidRPr="00BE3DCD" w:rsidRDefault="001557AE" w:rsidP="00EF3662">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1557AE" w:rsidRPr="00BE3DCD" w:rsidRDefault="001557AE" w:rsidP="00EF3662">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1557AE" w:rsidRPr="00BE3DCD" w:rsidRDefault="001557AE" w:rsidP="00EF3662">
            <w:pPr>
              <w:jc w:val="center"/>
              <w:rPr>
                <w:rFonts w:ascii="GHEA Grapalat" w:hAnsi="GHEA Grapalat"/>
                <w:lang w:val="es-ES"/>
              </w:rPr>
            </w:pPr>
          </w:p>
        </w:tc>
      </w:tr>
      <w:tr w:rsidR="001557AE" w:rsidRPr="00AA5493" w:rsidTr="001557AE">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1557AE" w:rsidRPr="00BE3DCD" w:rsidRDefault="001557AE" w:rsidP="00EF3662">
            <w:pPr>
              <w:jc w:val="center"/>
              <w:rPr>
                <w:rFonts w:ascii="GHEA Grapalat" w:hAnsi="GHEA Grapalat"/>
                <w:b/>
                <w:bCs/>
                <w:sz w:val="18"/>
                <w:lang w:val="es-ES"/>
              </w:rPr>
            </w:pPr>
            <w:r w:rsidRPr="00BE3DCD">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1557AE" w:rsidRPr="00BE3DCD" w:rsidRDefault="001557AE" w:rsidP="00EF3662">
            <w:pPr>
              <w:rPr>
                <w:rFonts w:ascii="GHEA Grapalat" w:hAnsi="GHEA Grapalat"/>
                <w:sz w:val="18"/>
                <w:lang w:val="es-ES"/>
              </w:rPr>
            </w:pPr>
            <w:r w:rsidRPr="00BE3DCD">
              <w:rPr>
                <w:rFonts w:ascii="GHEA Grapalat" w:hAnsi="GHEA Grapalat"/>
                <w:sz w:val="20"/>
                <w:u w:val="single"/>
                <w:vertAlign w:val="subscript"/>
                <w:lang w:val="es-ES"/>
              </w:rPr>
              <w:t>&lt;&lt;Գնման առարկայի չափաբաժնի անվանում N2&gt;&gt;</w:t>
            </w:r>
          </w:p>
        </w:tc>
        <w:tc>
          <w:tcPr>
            <w:tcW w:w="1191" w:type="dxa"/>
            <w:tcBorders>
              <w:top w:val="single" w:sz="4" w:space="0" w:color="auto"/>
              <w:left w:val="single" w:sz="4" w:space="0" w:color="auto"/>
              <w:bottom w:val="single" w:sz="4" w:space="0" w:color="auto"/>
              <w:right w:val="single" w:sz="4" w:space="0" w:color="auto"/>
            </w:tcBorders>
            <w:shd w:val="clear" w:color="auto" w:fill="auto"/>
          </w:tcPr>
          <w:p w:rsidR="001557AE" w:rsidRPr="00BE3DCD" w:rsidRDefault="001557AE" w:rsidP="00EF3662">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shd w:val="clear" w:color="auto" w:fill="auto"/>
          </w:tcPr>
          <w:p w:rsidR="001557AE" w:rsidRPr="00BE3DCD" w:rsidRDefault="001557AE" w:rsidP="00EF3662">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1557AE" w:rsidRPr="00BE3DCD" w:rsidRDefault="001557AE" w:rsidP="00EF3662">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1557AE" w:rsidRPr="00BE3DCD" w:rsidRDefault="001557AE" w:rsidP="00EF3662">
            <w:pPr>
              <w:rPr>
                <w:rFonts w:ascii="GHEA Grapalat" w:hAnsi="GHEA Grapalat"/>
                <w:lang w:val="es-ES"/>
              </w:rPr>
            </w:pPr>
          </w:p>
        </w:tc>
      </w:tr>
      <w:tr w:rsidR="001557AE" w:rsidRPr="00AA5493" w:rsidTr="001557AE">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1557AE" w:rsidRPr="00BE3DCD" w:rsidRDefault="001557AE" w:rsidP="00EF3662">
            <w:pPr>
              <w:jc w:val="center"/>
              <w:rPr>
                <w:rFonts w:ascii="GHEA Grapalat" w:hAnsi="GHEA Grapalat"/>
                <w:b/>
                <w:bCs/>
                <w:sz w:val="18"/>
                <w:lang w:val="es-ES"/>
              </w:rPr>
            </w:pPr>
            <w:r w:rsidRPr="00BE3DCD">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1557AE" w:rsidRPr="00BE3DCD" w:rsidRDefault="001557AE" w:rsidP="00EF3662">
            <w:pPr>
              <w:rPr>
                <w:rFonts w:ascii="GHEA Grapalat" w:hAnsi="GHEA Grapalat"/>
                <w:sz w:val="18"/>
                <w:lang w:val="es-ES"/>
              </w:rPr>
            </w:pPr>
            <w:r w:rsidRPr="00BE3DCD">
              <w:rPr>
                <w:rFonts w:ascii="GHEA Grapalat" w:hAnsi="GHEA Grapalat"/>
                <w:sz w:val="20"/>
                <w:u w:val="single"/>
                <w:vertAlign w:val="subscript"/>
                <w:lang w:val="es-ES"/>
              </w:rPr>
              <w:t>&lt;&lt;Գնման առարկայի չափաբաժնի անվանում N3&gt;&gt;</w:t>
            </w:r>
          </w:p>
        </w:tc>
        <w:tc>
          <w:tcPr>
            <w:tcW w:w="1191" w:type="dxa"/>
            <w:tcBorders>
              <w:top w:val="single" w:sz="4" w:space="0" w:color="auto"/>
              <w:left w:val="single" w:sz="4" w:space="0" w:color="auto"/>
              <w:bottom w:val="single" w:sz="4" w:space="0" w:color="auto"/>
              <w:right w:val="single" w:sz="4" w:space="0" w:color="auto"/>
            </w:tcBorders>
            <w:shd w:val="clear" w:color="auto" w:fill="auto"/>
          </w:tcPr>
          <w:p w:rsidR="001557AE" w:rsidRPr="00BE3DCD" w:rsidRDefault="001557AE" w:rsidP="00EF3662">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shd w:val="clear" w:color="auto" w:fill="auto"/>
          </w:tcPr>
          <w:p w:rsidR="001557AE" w:rsidRPr="00BE3DCD" w:rsidRDefault="001557AE" w:rsidP="00EF3662">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1557AE" w:rsidRPr="00BE3DCD" w:rsidRDefault="001557AE" w:rsidP="00EF3662">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1557AE" w:rsidRPr="00BE3DCD" w:rsidRDefault="001557AE" w:rsidP="00EF3662">
            <w:pPr>
              <w:jc w:val="center"/>
              <w:rPr>
                <w:rFonts w:ascii="GHEA Grapalat" w:hAnsi="GHEA Grapalat"/>
                <w:lang w:val="es-ES"/>
              </w:rPr>
            </w:pPr>
          </w:p>
        </w:tc>
      </w:tr>
      <w:tr w:rsidR="001557AE" w:rsidRPr="00BE3DCD" w:rsidTr="001557AE">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1557AE" w:rsidRPr="00BE3DCD" w:rsidRDefault="001557AE" w:rsidP="00EF3662">
            <w:pPr>
              <w:jc w:val="center"/>
              <w:rPr>
                <w:rFonts w:ascii="GHEA Grapalat" w:hAnsi="GHEA Grapalat"/>
                <w:b/>
                <w:bCs/>
                <w:sz w:val="18"/>
                <w:lang w:val="es-ES"/>
              </w:rPr>
            </w:pPr>
            <w:r w:rsidRPr="00BE3DCD">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1557AE" w:rsidRPr="00BE3DCD" w:rsidRDefault="001557AE" w:rsidP="00EF3662">
            <w:pPr>
              <w:rPr>
                <w:rFonts w:ascii="GHEA Grapalat" w:hAnsi="GHEA Grapalat"/>
                <w:sz w:val="18"/>
                <w:lang w:val="es-ES"/>
              </w:rPr>
            </w:pPr>
            <w:r w:rsidRPr="00BE3DCD">
              <w:rPr>
                <w:rFonts w:ascii="GHEA Grapalat" w:hAnsi="GHEA Grapalat"/>
                <w:sz w:val="20"/>
              </w:rPr>
              <w:t>...</w:t>
            </w:r>
          </w:p>
        </w:tc>
        <w:tc>
          <w:tcPr>
            <w:tcW w:w="1191" w:type="dxa"/>
            <w:tcBorders>
              <w:top w:val="single" w:sz="4" w:space="0" w:color="auto"/>
              <w:left w:val="single" w:sz="4" w:space="0" w:color="auto"/>
              <w:bottom w:val="single" w:sz="4" w:space="0" w:color="auto"/>
              <w:right w:val="single" w:sz="4" w:space="0" w:color="auto"/>
            </w:tcBorders>
            <w:shd w:val="clear" w:color="auto" w:fill="auto"/>
          </w:tcPr>
          <w:p w:rsidR="001557AE" w:rsidRPr="00BE3DCD" w:rsidRDefault="001557AE" w:rsidP="00EF3662">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shd w:val="clear" w:color="auto" w:fill="auto"/>
          </w:tcPr>
          <w:p w:rsidR="001557AE" w:rsidRPr="00BE3DCD" w:rsidRDefault="001557AE" w:rsidP="00EF3662">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1557AE" w:rsidRPr="00BE3DCD" w:rsidRDefault="001557AE" w:rsidP="00EF3662">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1557AE" w:rsidRPr="00BE3DCD" w:rsidRDefault="001557AE" w:rsidP="00EF3662">
            <w:pPr>
              <w:jc w:val="center"/>
              <w:rPr>
                <w:rFonts w:ascii="GHEA Grapalat" w:hAnsi="GHEA Grapalat"/>
                <w:lang w:val="es-ES"/>
              </w:rPr>
            </w:pPr>
          </w:p>
        </w:tc>
      </w:tr>
      <w:tr w:rsidR="001557AE" w:rsidRPr="00BE3DCD" w:rsidTr="001557AE">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1557AE" w:rsidRPr="00BE3DCD" w:rsidRDefault="001557AE" w:rsidP="00EF3662">
            <w:pPr>
              <w:jc w:val="center"/>
              <w:rPr>
                <w:rFonts w:ascii="GHEA Grapalat" w:hAnsi="GHEA Grapalat"/>
                <w:b/>
                <w:bCs/>
                <w:sz w:val="18"/>
                <w:lang w:val="es-ES"/>
              </w:rPr>
            </w:pPr>
            <w:r w:rsidRPr="00BE3DCD">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1557AE" w:rsidRPr="00BE3DCD" w:rsidRDefault="001557AE" w:rsidP="00EF3662">
            <w:pPr>
              <w:rPr>
                <w:rFonts w:ascii="GHEA Grapalat" w:hAnsi="GHEA Grapalat"/>
                <w:sz w:val="18"/>
                <w:lang w:val="es-ES"/>
              </w:rPr>
            </w:pPr>
            <w:r w:rsidRPr="00BE3DCD">
              <w:rPr>
                <w:rFonts w:ascii="GHEA Grapalat" w:hAnsi="GHEA Grapalat"/>
                <w:sz w:val="20"/>
              </w:rPr>
              <w:t>...</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1557AE" w:rsidRPr="00BE3DCD" w:rsidRDefault="001557AE" w:rsidP="00EF3662">
            <w:pPr>
              <w:jc w:val="center"/>
              <w:rPr>
                <w:rFonts w:ascii="GHEA Grapalat" w:hAnsi="GHEA Grapalat"/>
                <w:sz w:val="20"/>
                <w:lang w:val="es-ES"/>
              </w:rPr>
            </w:pP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rsidR="001557AE" w:rsidRPr="00BE3DCD" w:rsidRDefault="001557AE" w:rsidP="00EF3662">
            <w:pPr>
              <w:jc w:val="center"/>
              <w:rPr>
                <w:rFonts w:ascii="GHEA Grapalat" w:hAnsi="GHEA Grapalat"/>
                <w:sz w:val="20"/>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vAlign w:val="center"/>
          </w:tcPr>
          <w:p w:rsidR="001557AE" w:rsidRPr="00BE3DCD" w:rsidRDefault="001557AE" w:rsidP="00EF3662">
            <w:pPr>
              <w:jc w:val="center"/>
              <w:rPr>
                <w:rFonts w:ascii="GHEA Grapalat" w:hAnsi="GHEA Grapalat"/>
                <w:sz w:val="20"/>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vAlign w:val="center"/>
          </w:tcPr>
          <w:p w:rsidR="001557AE" w:rsidRPr="00BE3DCD" w:rsidRDefault="001557AE" w:rsidP="00EF3662">
            <w:pPr>
              <w:jc w:val="center"/>
              <w:rPr>
                <w:rFonts w:ascii="GHEA Grapalat" w:hAnsi="GHEA Grapalat"/>
                <w:sz w:val="20"/>
                <w:lang w:val="es-ES"/>
              </w:rPr>
            </w:pPr>
          </w:p>
        </w:tc>
      </w:tr>
    </w:tbl>
    <w:p w:rsidR="00B2572B" w:rsidRPr="00BE3DCD" w:rsidRDefault="00B2572B" w:rsidP="00EF3662">
      <w:pPr>
        <w:rPr>
          <w:rFonts w:ascii="GHEA Grapalat" w:hAnsi="GHEA Grapalat"/>
          <w:sz w:val="18"/>
          <w:szCs w:val="18"/>
          <w:lang w:val="es-ES"/>
        </w:rPr>
      </w:pPr>
    </w:p>
    <w:p w:rsidR="00B2572B" w:rsidRPr="00BE3DCD" w:rsidRDefault="00B2572B" w:rsidP="00EF3662">
      <w:pPr>
        <w:rPr>
          <w:rFonts w:ascii="GHEA Grapalat" w:hAnsi="GHEA Grapalat"/>
          <w:sz w:val="18"/>
          <w:szCs w:val="18"/>
          <w:lang w:val="es-ES"/>
        </w:rPr>
      </w:pPr>
    </w:p>
    <w:p w:rsidR="00B2572B" w:rsidRPr="00BE3DCD" w:rsidRDefault="00B2572B" w:rsidP="00EF3662">
      <w:pPr>
        <w:rPr>
          <w:rFonts w:ascii="GHEA Grapalat" w:hAnsi="GHEA Grapalat"/>
          <w:sz w:val="18"/>
          <w:szCs w:val="18"/>
          <w:lang w:val="hy-AM"/>
        </w:rPr>
      </w:pPr>
    </w:p>
    <w:p w:rsidR="00B2572B" w:rsidRPr="00BE3DCD" w:rsidRDefault="00B2572B" w:rsidP="00EF3662">
      <w:pPr>
        <w:ind w:left="720" w:firstLine="720"/>
        <w:jc w:val="both"/>
        <w:rPr>
          <w:rFonts w:ascii="GHEA Grapalat" w:hAnsi="GHEA Grapalat"/>
          <w:sz w:val="20"/>
          <w:lang w:val="hy-AM"/>
        </w:rPr>
      </w:pPr>
      <w:r w:rsidRPr="00BE3DCD">
        <w:rPr>
          <w:rFonts w:ascii="GHEA Grapalat" w:hAnsi="GHEA Grapalat"/>
          <w:sz w:val="20"/>
        </w:rPr>
        <w:t xml:space="preserve">     </w:t>
      </w:r>
      <w:r w:rsidRPr="00BE3DCD">
        <w:rPr>
          <w:rFonts w:ascii="GHEA Grapalat" w:hAnsi="GHEA Grapalat"/>
          <w:sz w:val="20"/>
          <w:lang w:val="hy-AM"/>
        </w:rPr>
        <w:t xml:space="preserve">___________________________________________ </w:t>
      </w:r>
      <w:r w:rsidRPr="00BE3DCD">
        <w:rPr>
          <w:rFonts w:ascii="GHEA Grapalat" w:hAnsi="GHEA Grapalat"/>
          <w:sz w:val="20"/>
          <w:lang w:val="hy-AM"/>
        </w:rPr>
        <w:tab/>
        <w:t xml:space="preserve">                </w:t>
      </w:r>
      <w:r w:rsidRPr="00BE3DCD">
        <w:rPr>
          <w:rFonts w:ascii="GHEA Grapalat" w:hAnsi="GHEA Grapalat"/>
          <w:sz w:val="20"/>
        </w:rPr>
        <w:t xml:space="preserve">       </w:t>
      </w:r>
      <w:r w:rsidRPr="00BE3DCD">
        <w:rPr>
          <w:rFonts w:ascii="GHEA Grapalat" w:hAnsi="GHEA Grapalat"/>
          <w:sz w:val="20"/>
          <w:lang w:val="hy-AM"/>
        </w:rPr>
        <w:t xml:space="preserve">_____________ </w:t>
      </w:r>
    </w:p>
    <w:p w:rsidR="00B2572B" w:rsidRPr="00BE3DCD" w:rsidRDefault="00B2572B" w:rsidP="00EF3662">
      <w:pPr>
        <w:jc w:val="both"/>
        <w:rPr>
          <w:rFonts w:ascii="GHEA Grapalat" w:hAnsi="GHEA Grapalat"/>
          <w:sz w:val="20"/>
          <w:vertAlign w:val="superscript"/>
          <w:lang w:val="hy-AM"/>
        </w:rPr>
      </w:pPr>
      <w:r w:rsidRPr="00BE3DCD">
        <w:rPr>
          <w:rFonts w:ascii="GHEA Grapalat" w:hAnsi="GHEA Grapalat"/>
          <w:sz w:val="20"/>
          <w:vertAlign w:val="superscript"/>
          <w:lang w:val="hy-AM"/>
        </w:rPr>
        <w:t xml:space="preserve">                                                      մասնակցի անվանումը (ղեկավարի պաշտոնը, անուն ազգանունը)                                                       ստորագրությունը</w:t>
      </w:r>
      <w:r w:rsidRPr="00BE3DCD">
        <w:rPr>
          <w:rFonts w:ascii="GHEA Grapalat" w:hAnsi="GHEA Grapalat"/>
          <w:sz w:val="20"/>
          <w:vertAlign w:val="superscript"/>
          <w:lang w:val="hy-AM"/>
        </w:rPr>
        <w:tab/>
      </w:r>
    </w:p>
    <w:p w:rsidR="00B2572B" w:rsidRPr="00BE3DCD" w:rsidRDefault="00B2572B" w:rsidP="00EF3662">
      <w:pPr>
        <w:jc w:val="right"/>
        <w:rPr>
          <w:rFonts w:ascii="GHEA Grapalat" w:hAnsi="GHEA Grapalat"/>
          <w:sz w:val="20"/>
          <w:lang w:val="hy-AM"/>
        </w:rPr>
      </w:pPr>
      <w:r w:rsidRPr="00BE3DCD">
        <w:rPr>
          <w:rFonts w:ascii="GHEA Grapalat" w:hAnsi="GHEA Grapalat"/>
          <w:sz w:val="20"/>
          <w:lang w:val="hy-AM"/>
        </w:rPr>
        <w:t xml:space="preserve">    </w:t>
      </w:r>
    </w:p>
    <w:p w:rsidR="00B2572B" w:rsidRPr="00BE3DCD" w:rsidRDefault="00B2572B" w:rsidP="00EF3662">
      <w:pPr>
        <w:jc w:val="right"/>
        <w:rPr>
          <w:rFonts w:ascii="GHEA Grapalat" w:hAnsi="GHEA Grapalat"/>
          <w:sz w:val="20"/>
          <w:lang w:val="hy-AM"/>
        </w:rPr>
      </w:pPr>
      <w:r w:rsidRPr="00BE3DCD">
        <w:rPr>
          <w:rFonts w:ascii="GHEA Grapalat" w:hAnsi="GHEA Grapalat"/>
          <w:sz w:val="20"/>
          <w:lang w:val="hy-AM"/>
        </w:rPr>
        <w:t>Կ. Տ.</w:t>
      </w:r>
      <w:r w:rsidRPr="00BE3DCD">
        <w:rPr>
          <w:rStyle w:val="af6"/>
          <w:rFonts w:ascii="GHEA Grapalat" w:hAnsi="GHEA Grapalat"/>
          <w:color w:val="FFFFFF"/>
          <w:sz w:val="20"/>
          <w:lang w:val="hy-AM"/>
        </w:rPr>
        <w:footnoteReference w:id="8"/>
      </w:r>
      <w:r w:rsidRPr="00BE3DCD">
        <w:rPr>
          <w:rFonts w:ascii="GHEA Grapalat" w:hAnsi="GHEA Grapalat"/>
          <w:sz w:val="20"/>
          <w:lang w:val="hy-AM"/>
        </w:rPr>
        <w:tab/>
      </w:r>
      <w:r w:rsidRPr="00BE3DCD">
        <w:rPr>
          <w:rFonts w:ascii="GHEA Grapalat" w:hAnsi="GHEA Grapalat"/>
          <w:sz w:val="20"/>
          <w:lang w:val="hy-AM"/>
        </w:rPr>
        <w:tab/>
        <w:t xml:space="preserve"> </w:t>
      </w:r>
    </w:p>
    <w:p w:rsidR="00B2572B" w:rsidRPr="00BE3DCD" w:rsidRDefault="00B2572B" w:rsidP="00EF3662">
      <w:pPr>
        <w:jc w:val="right"/>
        <w:rPr>
          <w:rFonts w:ascii="GHEA Grapalat" w:hAnsi="GHEA Grapalat"/>
          <w:sz w:val="20"/>
          <w:lang w:val="hy-AM"/>
        </w:rPr>
      </w:pPr>
    </w:p>
    <w:p w:rsidR="00B2572B" w:rsidRPr="00BE3DCD" w:rsidRDefault="00B2572B" w:rsidP="00EF3662">
      <w:pPr>
        <w:rPr>
          <w:rFonts w:ascii="GHEA Grapalat" w:hAnsi="GHEA Grapalat" w:cs="Sylfaen"/>
          <w:i/>
          <w:sz w:val="16"/>
          <w:szCs w:val="16"/>
          <w:lang w:val="hy-AM" w:eastAsia="ru-RU"/>
        </w:rPr>
      </w:pPr>
    </w:p>
    <w:p w:rsidR="00B2572B" w:rsidRPr="00BE3DCD" w:rsidRDefault="00B2572B" w:rsidP="00EF3662">
      <w:pPr>
        <w:rPr>
          <w:rFonts w:ascii="GHEA Grapalat" w:hAnsi="GHEA Grapalat" w:cs="Sylfaen"/>
          <w:i/>
          <w:sz w:val="16"/>
          <w:szCs w:val="16"/>
          <w:lang w:val="hy-AM" w:eastAsia="ru-RU"/>
        </w:rPr>
      </w:pPr>
    </w:p>
    <w:p w:rsidR="00B2572B" w:rsidRPr="00BE3DCD" w:rsidRDefault="00B2572B" w:rsidP="00EF3662">
      <w:pPr>
        <w:rPr>
          <w:rFonts w:ascii="GHEA Grapalat" w:hAnsi="GHEA Grapalat" w:cs="Sylfaen"/>
          <w:i/>
          <w:sz w:val="16"/>
          <w:szCs w:val="16"/>
          <w:lang w:val="hy-AM" w:eastAsia="ru-RU"/>
        </w:rPr>
      </w:pPr>
    </w:p>
    <w:p w:rsidR="00B2572B" w:rsidRPr="00BE3DCD" w:rsidRDefault="00B2572B" w:rsidP="00EF3662">
      <w:pPr>
        <w:rPr>
          <w:rFonts w:ascii="GHEA Grapalat" w:hAnsi="GHEA Grapalat" w:cs="Sylfaen"/>
          <w:i/>
          <w:sz w:val="16"/>
          <w:szCs w:val="16"/>
          <w:lang w:val="hy-AM" w:eastAsia="ru-RU"/>
        </w:rPr>
      </w:pPr>
    </w:p>
    <w:p w:rsidR="00B2572B" w:rsidRPr="00BE3DCD" w:rsidRDefault="00B2572B" w:rsidP="00EF3662">
      <w:pPr>
        <w:rPr>
          <w:rFonts w:ascii="GHEA Grapalat" w:hAnsi="GHEA Grapalat" w:cs="Sylfaen"/>
          <w:i/>
          <w:sz w:val="16"/>
          <w:szCs w:val="16"/>
          <w:lang w:val="hy-AM" w:eastAsia="ru-RU"/>
        </w:rPr>
      </w:pPr>
    </w:p>
    <w:p w:rsidR="00B2572B" w:rsidRPr="00BE3DCD" w:rsidRDefault="00B2572B" w:rsidP="00EF3662">
      <w:pPr>
        <w:rPr>
          <w:rFonts w:ascii="GHEA Grapalat" w:hAnsi="GHEA Grapalat" w:cs="Sylfaen"/>
          <w:i/>
          <w:sz w:val="16"/>
          <w:szCs w:val="16"/>
          <w:lang w:val="hy-AM" w:eastAsia="ru-RU"/>
        </w:rPr>
      </w:pPr>
    </w:p>
    <w:p w:rsidR="00B2572B" w:rsidRPr="00BE3DCD" w:rsidRDefault="00B2572B" w:rsidP="00EF3662">
      <w:pPr>
        <w:rPr>
          <w:rFonts w:ascii="GHEA Grapalat" w:hAnsi="GHEA Grapalat" w:cs="Sylfaen"/>
          <w:i/>
          <w:sz w:val="16"/>
          <w:szCs w:val="16"/>
          <w:lang w:val="hy-AM" w:eastAsia="ru-RU"/>
        </w:rPr>
      </w:pPr>
    </w:p>
    <w:p w:rsidR="00B2572B" w:rsidRPr="00BE3DCD" w:rsidRDefault="00B2572B" w:rsidP="00EF3662">
      <w:pPr>
        <w:rPr>
          <w:rFonts w:ascii="GHEA Grapalat" w:hAnsi="GHEA Grapalat" w:cs="Sylfaen"/>
          <w:i/>
          <w:sz w:val="16"/>
          <w:szCs w:val="16"/>
          <w:lang w:val="hy-AM" w:eastAsia="ru-RU"/>
        </w:rPr>
      </w:pPr>
    </w:p>
    <w:p w:rsidR="00B2572B" w:rsidRPr="00BE3DCD" w:rsidRDefault="00B2572B" w:rsidP="00EF3662">
      <w:pPr>
        <w:rPr>
          <w:rFonts w:ascii="GHEA Grapalat" w:hAnsi="GHEA Grapalat" w:cs="Sylfaen"/>
          <w:i/>
          <w:sz w:val="16"/>
          <w:szCs w:val="16"/>
          <w:lang w:val="hy-AM" w:eastAsia="ru-RU"/>
        </w:rPr>
      </w:pPr>
    </w:p>
    <w:p w:rsidR="00B2572B" w:rsidRPr="00BE3DCD" w:rsidRDefault="00B2572B" w:rsidP="00EF3662">
      <w:pPr>
        <w:rPr>
          <w:rFonts w:ascii="GHEA Grapalat" w:hAnsi="GHEA Grapalat" w:cs="Sylfaen"/>
          <w:i/>
          <w:sz w:val="16"/>
          <w:szCs w:val="16"/>
          <w:lang w:val="hy-AM" w:eastAsia="ru-RU"/>
        </w:rPr>
      </w:pPr>
    </w:p>
    <w:p w:rsidR="00B2572B" w:rsidRPr="00BE3DCD" w:rsidRDefault="00B2572B" w:rsidP="00EF3662">
      <w:pPr>
        <w:rPr>
          <w:rFonts w:ascii="GHEA Grapalat" w:hAnsi="GHEA Grapalat" w:cs="Sylfaen"/>
          <w:i/>
          <w:sz w:val="16"/>
          <w:szCs w:val="16"/>
          <w:lang w:val="hy-AM" w:eastAsia="ru-RU"/>
        </w:rPr>
      </w:pPr>
    </w:p>
    <w:p w:rsidR="00B2572B" w:rsidRPr="00BE3DCD" w:rsidRDefault="00B2572B" w:rsidP="00EF3662">
      <w:pPr>
        <w:rPr>
          <w:rFonts w:ascii="GHEA Grapalat" w:hAnsi="GHEA Grapalat" w:cs="Sylfaen"/>
          <w:i/>
          <w:sz w:val="16"/>
          <w:szCs w:val="16"/>
          <w:lang w:val="hy-AM" w:eastAsia="ru-RU"/>
        </w:rPr>
      </w:pPr>
    </w:p>
    <w:p w:rsidR="00B2572B" w:rsidRPr="00BE3DCD" w:rsidRDefault="00B2572B" w:rsidP="00EF3662">
      <w:pPr>
        <w:pStyle w:val="31"/>
        <w:spacing w:line="240" w:lineRule="auto"/>
        <w:jc w:val="right"/>
        <w:rPr>
          <w:rFonts w:ascii="GHEA Grapalat" w:hAnsi="GHEA Grapalat"/>
          <w:i/>
          <w:lang w:val="hy-AM"/>
        </w:rPr>
      </w:pPr>
    </w:p>
    <w:p w:rsidR="00B2572B" w:rsidRPr="00BE3DCD" w:rsidRDefault="00B2572B" w:rsidP="00EF3662">
      <w:pPr>
        <w:pStyle w:val="31"/>
        <w:spacing w:line="240" w:lineRule="auto"/>
        <w:jc w:val="right"/>
        <w:rPr>
          <w:rFonts w:ascii="GHEA Grapalat" w:hAnsi="GHEA Grapalat"/>
          <w:i/>
          <w:lang w:val="hy-AM"/>
        </w:rPr>
      </w:pPr>
    </w:p>
    <w:p w:rsidR="00B2572B" w:rsidRPr="00BE3DCD" w:rsidRDefault="00B2572B" w:rsidP="00EF3662">
      <w:pPr>
        <w:pStyle w:val="31"/>
        <w:spacing w:line="240" w:lineRule="auto"/>
        <w:jc w:val="right"/>
        <w:rPr>
          <w:rFonts w:ascii="GHEA Grapalat" w:hAnsi="GHEA Grapalat"/>
          <w:i/>
          <w:lang w:val="hy-AM"/>
        </w:rPr>
      </w:pPr>
    </w:p>
    <w:p w:rsidR="00B2572B" w:rsidRPr="00BE3DCD" w:rsidRDefault="00B2572B" w:rsidP="00EF3662">
      <w:pPr>
        <w:pStyle w:val="31"/>
        <w:spacing w:line="240" w:lineRule="auto"/>
        <w:jc w:val="right"/>
        <w:rPr>
          <w:rFonts w:ascii="GHEA Grapalat" w:hAnsi="GHEA Grapalat"/>
          <w:i/>
          <w:lang w:val="es-ES" w:eastAsia="ru-RU"/>
        </w:rPr>
      </w:pPr>
    </w:p>
    <w:p w:rsidR="000B1088" w:rsidRPr="00BE3DCD" w:rsidDel="000B1088" w:rsidRDefault="00B2572B" w:rsidP="000B1088">
      <w:pPr>
        <w:pStyle w:val="31"/>
        <w:spacing w:line="240" w:lineRule="auto"/>
        <w:jc w:val="right"/>
        <w:rPr>
          <w:rFonts w:ascii="GHEA Grapalat" w:hAnsi="GHEA Grapalat"/>
          <w:i/>
          <w:lang w:val="es-ES" w:eastAsia="ru-RU"/>
        </w:rPr>
      </w:pPr>
      <w:r w:rsidRPr="00BE3DCD">
        <w:rPr>
          <w:rFonts w:ascii="GHEA Grapalat" w:hAnsi="GHEA Grapalat"/>
          <w:i/>
          <w:lang w:val="es-ES" w:eastAsia="ru-RU"/>
        </w:rPr>
        <w:br w:type="page"/>
      </w:r>
    </w:p>
    <w:p w:rsidR="007862B1" w:rsidRPr="00BE3DCD" w:rsidRDefault="007862B1" w:rsidP="007862B1">
      <w:pPr>
        <w:pStyle w:val="31"/>
        <w:spacing w:line="240" w:lineRule="auto"/>
        <w:jc w:val="right"/>
        <w:rPr>
          <w:rFonts w:ascii="GHEA Grapalat" w:hAnsi="GHEA Grapalat" w:cs="Arial"/>
          <w:b/>
          <w:lang w:val="hy-AM"/>
        </w:rPr>
      </w:pPr>
      <w:r w:rsidRPr="00BE3DCD">
        <w:rPr>
          <w:rFonts w:ascii="GHEA Grapalat" w:hAnsi="GHEA Grapalat" w:cs="Sylfaen"/>
          <w:b/>
          <w:lang w:val="hy-AM"/>
        </w:rPr>
        <w:lastRenderedPageBreak/>
        <w:t>Հավելված</w:t>
      </w:r>
      <w:r w:rsidRPr="00BE3DCD">
        <w:rPr>
          <w:rFonts w:ascii="GHEA Grapalat" w:hAnsi="GHEA Grapalat" w:cs="Arial"/>
          <w:b/>
          <w:lang w:val="hy-AM"/>
        </w:rPr>
        <w:t xml:space="preserve"> 4.1</w:t>
      </w:r>
    </w:p>
    <w:p w:rsidR="007862B1" w:rsidRPr="00BE3DCD" w:rsidRDefault="007862B1" w:rsidP="007862B1">
      <w:pPr>
        <w:pStyle w:val="31"/>
        <w:spacing w:line="240" w:lineRule="auto"/>
        <w:jc w:val="right"/>
        <w:rPr>
          <w:rFonts w:ascii="GHEA Grapalat" w:hAnsi="GHEA Grapalat" w:cs="Arial"/>
          <w:b/>
          <w:lang w:val="hy-AM"/>
        </w:rPr>
      </w:pPr>
      <w:r w:rsidRPr="00BE3DCD">
        <w:rPr>
          <w:rFonts w:ascii="GHEA Grapalat" w:hAnsi="GHEA Grapalat"/>
          <w:sz w:val="24"/>
          <w:szCs w:val="24"/>
          <w:lang w:val="hy-AM"/>
        </w:rPr>
        <w:t>«</w:t>
      </w:r>
      <w:r w:rsidR="00802B76">
        <w:rPr>
          <w:rFonts w:ascii="GHEA Grapalat" w:hAnsi="GHEA Grapalat"/>
          <w:b/>
          <w:lang w:val="hy-AM"/>
        </w:rPr>
        <w:t>Թ16ՊՈԼ-ԳՀԱՊՁԲ-20/05</w:t>
      </w:r>
      <w:r w:rsidRPr="00BE3DCD">
        <w:rPr>
          <w:rFonts w:ascii="GHEA Grapalat" w:hAnsi="GHEA Grapalat"/>
          <w:sz w:val="24"/>
          <w:szCs w:val="24"/>
          <w:lang w:val="hy-AM"/>
        </w:rPr>
        <w:t>»</w:t>
      </w:r>
      <w:r w:rsidRPr="00BE3DCD">
        <w:rPr>
          <w:rFonts w:ascii="GHEA Grapalat" w:hAnsi="GHEA Grapalat"/>
          <w:b/>
          <w:lang w:val="hy-AM"/>
        </w:rPr>
        <w:t xml:space="preserve">  </w:t>
      </w:r>
      <w:r w:rsidRPr="00BE3DCD">
        <w:rPr>
          <w:rFonts w:ascii="GHEA Grapalat" w:hAnsi="GHEA Grapalat" w:cs="Sylfaen"/>
          <w:b/>
          <w:lang w:val="hy-AM"/>
        </w:rPr>
        <w:t>ծածկագրով</w:t>
      </w:r>
    </w:p>
    <w:p w:rsidR="007862B1" w:rsidRPr="00BE3DCD" w:rsidRDefault="00480C3C" w:rsidP="007862B1">
      <w:pPr>
        <w:pStyle w:val="31"/>
        <w:spacing w:line="240" w:lineRule="auto"/>
        <w:jc w:val="right"/>
        <w:rPr>
          <w:rFonts w:ascii="GHEA Grapalat" w:hAnsi="GHEA Grapalat" w:cs="Sylfaen"/>
          <w:b/>
          <w:lang w:val="hy-AM"/>
        </w:rPr>
      </w:pPr>
      <w:r w:rsidRPr="00BE3DCD">
        <w:rPr>
          <w:rFonts w:ascii="GHEA Grapalat" w:hAnsi="GHEA Grapalat" w:cs="Sylfaen"/>
          <w:b/>
          <w:lang w:val="hy-AM"/>
        </w:rPr>
        <w:t>Գնանշման հարցման</w:t>
      </w:r>
      <w:r w:rsidR="007862B1" w:rsidRPr="00BE3DCD">
        <w:rPr>
          <w:rFonts w:ascii="GHEA Grapalat" w:hAnsi="GHEA Grapalat" w:cs="Arial"/>
          <w:b/>
          <w:lang w:val="hy-AM"/>
        </w:rPr>
        <w:t xml:space="preserve"> </w:t>
      </w:r>
      <w:r w:rsidR="007862B1" w:rsidRPr="00BE3DCD">
        <w:rPr>
          <w:rFonts w:ascii="GHEA Grapalat" w:hAnsi="GHEA Grapalat" w:cs="Sylfaen"/>
          <w:b/>
          <w:lang w:val="hy-AM"/>
        </w:rPr>
        <w:t>հրավերի</w:t>
      </w:r>
    </w:p>
    <w:p w:rsidR="007862B1" w:rsidRPr="00BE3DCD" w:rsidRDefault="007862B1" w:rsidP="007862B1">
      <w:pPr>
        <w:pStyle w:val="31"/>
        <w:spacing w:line="240" w:lineRule="auto"/>
        <w:jc w:val="right"/>
        <w:rPr>
          <w:rFonts w:ascii="GHEA Grapalat" w:hAnsi="GHEA Grapalat" w:cs="Sylfaen"/>
          <w:b/>
          <w:lang w:val="hy-AM"/>
        </w:rPr>
      </w:pPr>
    </w:p>
    <w:p w:rsidR="007862B1" w:rsidRPr="00BE3DCD" w:rsidRDefault="007862B1" w:rsidP="007862B1">
      <w:pPr>
        <w:jc w:val="center"/>
        <w:rPr>
          <w:rFonts w:ascii="GHEA Grapalat" w:hAnsi="GHEA Grapalat" w:cs="GHEA Grapalat"/>
          <w:b/>
          <w:sz w:val="20"/>
          <w:szCs w:val="20"/>
          <w:lang w:val="hy-AM"/>
        </w:rPr>
      </w:pPr>
      <w:r w:rsidRPr="00BE3DCD">
        <w:rPr>
          <w:rFonts w:ascii="GHEA Grapalat" w:hAnsi="GHEA Grapalat" w:cs="GHEA Grapalat"/>
          <w:b/>
          <w:sz w:val="18"/>
          <w:szCs w:val="18"/>
          <w:lang w:val="hy-AM"/>
        </w:rPr>
        <w:t xml:space="preserve">       </w:t>
      </w:r>
      <w:r w:rsidRPr="00BE3DCD">
        <w:rPr>
          <w:rFonts w:ascii="GHEA Grapalat" w:hAnsi="GHEA Grapalat" w:cs="GHEA Grapalat"/>
          <w:b/>
          <w:sz w:val="20"/>
          <w:szCs w:val="20"/>
          <w:lang w:val="hy-AM"/>
        </w:rPr>
        <w:t xml:space="preserve">ՏՈւԺԱՆՔԻ ՄԱՍԻՆ ՀԱՄԱՁԱՅՆԱԳԻՐ </w:t>
      </w:r>
    </w:p>
    <w:p w:rsidR="00631658" w:rsidRPr="00BE3DCD" w:rsidRDefault="00631658" w:rsidP="007862B1">
      <w:pPr>
        <w:jc w:val="center"/>
        <w:rPr>
          <w:rFonts w:ascii="GHEA Grapalat" w:hAnsi="GHEA Grapalat" w:cs="GHEA Grapalat"/>
          <w:b/>
          <w:sz w:val="20"/>
          <w:szCs w:val="20"/>
          <w:lang w:val="hy-AM"/>
        </w:rPr>
      </w:pPr>
      <w:r w:rsidRPr="00BE3DCD">
        <w:rPr>
          <w:rFonts w:ascii="GHEA Grapalat" w:hAnsi="GHEA Grapalat" w:cs="GHEA Grapalat"/>
          <w:b/>
          <w:sz w:val="18"/>
          <w:szCs w:val="18"/>
          <w:lang w:val="hy-AM"/>
        </w:rPr>
        <w:t xml:space="preserve">         (</w:t>
      </w:r>
      <w:r w:rsidR="001C7C1A" w:rsidRPr="00BE3DCD">
        <w:rPr>
          <w:rFonts w:ascii="GHEA Grapalat" w:hAnsi="GHEA Grapalat" w:cs="GHEA Grapalat"/>
          <w:b/>
          <w:sz w:val="18"/>
          <w:szCs w:val="18"/>
          <w:lang w:val="hy-AM"/>
        </w:rPr>
        <w:t xml:space="preserve">որակավորման </w:t>
      </w:r>
      <w:r w:rsidRPr="00BE3DCD">
        <w:rPr>
          <w:rFonts w:ascii="GHEA Grapalat" w:hAnsi="GHEA Grapalat" w:cs="GHEA Grapalat"/>
          <w:b/>
          <w:sz w:val="18"/>
          <w:szCs w:val="18"/>
          <w:lang w:val="hy-AM"/>
        </w:rPr>
        <w:t>ապահովում)</w:t>
      </w:r>
    </w:p>
    <w:p w:rsidR="007862B1" w:rsidRPr="00BE3DCD" w:rsidRDefault="007862B1" w:rsidP="007862B1">
      <w:pPr>
        <w:rPr>
          <w:rFonts w:ascii="GHEA Grapalat" w:hAnsi="GHEA Grapalat" w:cs="GHEA Grapalat"/>
          <w:b/>
          <w:sz w:val="20"/>
          <w:szCs w:val="20"/>
          <w:lang w:val="hy-AM"/>
        </w:rPr>
      </w:pPr>
      <w:r w:rsidRPr="00BE3DCD">
        <w:rPr>
          <w:rFonts w:ascii="GHEA Grapalat" w:hAnsi="GHEA Grapalat" w:cs="GHEA Grapalat"/>
          <w:color w:val="FF0000"/>
          <w:sz w:val="20"/>
          <w:szCs w:val="20"/>
          <w:shd w:val="clear" w:color="auto" w:fill="92CDDC"/>
          <w:lang w:val="hy-AM"/>
        </w:rPr>
        <w:t xml:space="preserve">                                                              </w:t>
      </w:r>
    </w:p>
    <w:p w:rsidR="007862B1" w:rsidRPr="00BE3DCD" w:rsidRDefault="007862B1" w:rsidP="007862B1">
      <w:pPr>
        <w:rPr>
          <w:rFonts w:ascii="GHEA Grapalat" w:hAnsi="GHEA Grapalat" w:cs="GHEA Grapalat"/>
          <w:sz w:val="20"/>
          <w:szCs w:val="20"/>
          <w:lang w:val="hy-AM"/>
        </w:rPr>
      </w:pPr>
      <w:r w:rsidRPr="00BE3DCD">
        <w:rPr>
          <w:rFonts w:ascii="GHEA Grapalat" w:hAnsi="GHEA Grapalat" w:cs="GHEA Grapalat"/>
          <w:sz w:val="20"/>
          <w:szCs w:val="20"/>
          <w:lang w:val="hy-AM"/>
        </w:rPr>
        <w:t xml:space="preserve">     ք. Երևան</w:t>
      </w:r>
      <w:r w:rsidRPr="00BE3DCD">
        <w:rPr>
          <w:rFonts w:ascii="GHEA Grapalat" w:hAnsi="GHEA Grapalat" w:cs="GHEA Grapalat"/>
          <w:sz w:val="20"/>
          <w:szCs w:val="20"/>
          <w:lang w:val="hy-AM"/>
        </w:rPr>
        <w:tab/>
      </w:r>
      <w:r w:rsidRPr="00BE3DCD">
        <w:rPr>
          <w:rFonts w:ascii="GHEA Grapalat" w:hAnsi="GHEA Grapalat" w:cs="GHEA Grapalat"/>
          <w:sz w:val="20"/>
          <w:szCs w:val="20"/>
          <w:lang w:val="hy-AM"/>
        </w:rPr>
        <w:tab/>
      </w:r>
      <w:r w:rsidRPr="00BE3DCD">
        <w:rPr>
          <w:rFonts w:ascii="GHEA Grapalat" w:hAnsi="GHEA Grapalat" w:cs="GHEA Grapalat"/>
          <w:sz w:val="20"/>
          <w:szCs w:val="20"/>
          <w:lang w:val="hy-AM"/>
        </w:rPr>
        <w:tab/>
      </w:r>
      <w:r w:rsidRPr="00BE3DCD">
        <w:rPr>
          <w:rFonts w:ascii="GHEA Grapalat" w:hAnsi="GHEA Grapalat" w:cs="GHEA Grapalat"/>
          <w:sz w:val="20"/>
          <w:szCs w:val="20"/>
          <w:lang w:val="hy-AM"/>
        </w:rPr>
        <w:tab/>
      </w:r>
      <w:r w:rsidRPr="00BE3DCD">
        <w:rPr>
          <w:rFonts w:ascii="GHEA Grapalat" w:hAnsi="GHEA Grapalat" w:cs="GHEA Grapalat"/>
          <w:sz w:val="20"/>
          <w:szCs w:val="20"/>
          <w:lang w:val="hy-AM"/>
        </w:rPr>
        <w:tab/>
      </w:r>
      <w:r w:rsidRPr="00BE3DCD">
        <w:rPr>
          <w:rFonts w:ascii="GHEA Grapalat" w:hAnsi="GHEA Grapalat" w:cs="GHEA Grapalat"/>
          <w:sz w:val="20"/>
          <w:szCs w:val="20"/>
          <w:lang w:val="hy-AM"/>
        </w:rPr>
        <w:tab/>
        <w:t xml:space="preserve">            </w:t>
      </w:r>
      <w:r w:rsidRPr="00BE3DCD">
        <w:rPr>
          <w:rFonts w:ascii="GHEA Grapalat" w:hAnsi="GHEA Grapalat"/>
          <w:sz w:val="20"/>
          <w:szCs w:val="20"/>
          <w:lang w:val="hy-AM"/>
        </w:rPr>
        <w:t>«</w:t>
      </w:r>
      <w:r w:rsidRPr="00BE3DCD">
        <w:rPr>
          <w:rFonts w:ascii="GHEA Grapalat" w:hAnsi="GHEA Grapalat" w:cs="GHEA Grapalat"/>
          <w:sz w:val="20"/>
          <w:szCs w:val="20"/>
          <w:u w:val="single"/>
          <w:lang w:val="hy-AM"/>
        </w:rPr>
        <w:t xml:space="preserve">         </w:t>
      </w:r>
      <w:r w:rsidRPr="00BE3DCD">
        <w:rPr>
          <w:rFonts w:ascii="GHEA Grapalat" w:hAnsi="GHEA Grapalat"/>
          <w:sz w:val="20"/>
          <w:szCs w:val="20"/>
          <w:lang w:val="hy-AM"/>
        </w:rPr>
        <w:t>»</w:t>
      </w:r>
      <w:r w:rsidRPr="00BE3DCD">
        <w:rPr>
          <w:rFonts w:ascii="GHEA Grapalat" w:hAnsi="GHEA Grapalat" w:cs="GHEA Grapalat"/>
          <w:sz w:val="20"/>
          <w:szCs w:val="20"/>
          <w:u w:val="single"/>
          <w:lang w:val="hy-AM"/>
        </w:rPr>
        <w:t xml:space="preserve"> </w:t>
      </w:r>
      <w:r w:rsidRPr="00BE3DCD">
        <w:rPr>
          <w:rFonts w:ascii="GHEA Grapalat" w:hAnsi="GHEA Grapalat" w:cs="GHEA Grapalat"/>
          <w:sz w:val="20"/>
          <w:szCs w:val="20"/>
          <w:u w:val="single"/>
          <w:lang w:val="hy-AM"/>
        </w:rPr>
        <w:tab/>
      </w:r>
      <w:r w:rsidRPr="00BE3DCD">
        <w:rPr>
          <w:rFonts w:ascii="GHEA Grapalat" w:hAnsi="GHEA Grapalat" w:cs="GHEA Grapalat"/>
          <w:sz w:val="20"/>
          <w:szCs w:val="20"/>
          <w:u w:val="single"/>
          <w:lang w:val="hy-AM"/>
        </w:rPr>
        <w:tab/>
      </w:r>
      <w:r w:rsidRPr="00BE3DCD">
        <w:rPr>
          <w:rFonts w:ascii="GHEA Grapalat" w:hAnsi="GHEA Grapalat" w:cs="GHEA Grapalat"/>
          <w:sz w:val="20"/>
          <w:szCs w:val="20"/>
          <w:u w:val="single"/>
          <w:lang w:val="hy-AM"/>
        </w:rPr>
        <w:tab/>
      </w:r>
      <w:r w:rsidRPr="00BE3DCD">
        <w:rPr>
          <w:rFonts w:ascii="GHEA Grapalat" w:hAnsi="GHEA Grapalat" w:cs="GHEA Grapalat"/>
          <w:sz w:val="20"/>
          <w:szCs w:val="20"/>
          <w:lang w:val="hy-AM"/>
        </w:rPr>
        <w:t xml:space="preserve"> 20   թ.**</w:t>
      </w:r>
    </w:p>
    <w:p w:rsidR="007862B1" w:rsidRPr="00BE3DCD" w:rsidRDefault="007862B1" w:rsidP="007862B1">
      <w:pPr>
        <w:rPr>
          <w:rFonts w:ascii="GHEA Grapalat" w:hAnsi="GHEA Grapalat" w:cs="GHEA Grapalat"/>
          <w:sz w:val="20"/>
          <w:szCs w:val="20"/>
          <w:lang w:val="hy-AM"/>
        </w:rPr>
      </w:pPr>
    </w:p>
    <w:p w:rsidR="007862B1" w:rsidRPr="00BE3DCD" w:rsidRDefault="007862B1" w:rsidP="007862B1">
      <w:pPr>
        <w:jc w:val="both"/>
        <w:rPr>
          <w:rFonts w:ascii="GHEA Grapalat" w:hAnsi="GHEA Grapalat" w:cs="GHEA Grapalat"/>
          <w:sz w:val="20"/>
          <w:szCs w:val="20"/>
          <w:u w:val="single"/>
          <w:vertAlign w:val="subscript"/>
          <w:lang w:val="hy-AM"/>
        </w:rPr>
      </w:pPr>
      <w:r w:rsidRPr="00BE3DCD">
        <w:rPr>
          <w:rFonts w:ascii="GHEA Grapalat" w:hAnsi="GHEA Grapalat" w:cs="GHEA Grapalat"/>
          <w:sz w:val="20"/>
          <w:szCs w:val="20"/>
          <w:u w:val="single"/>
          <w:vertAlign w:val="subscript"/>
          <w:lang w:val="hy-AM"/>
        </w:rPr>
        <w:tab/>
      </w:r>
      <w:r w:rsidRPr="00BE3DCD">
        <w:rPr>
          <w:rFonts w:ascii="GHEA Grapalat" w:hAnsi="GHEA Grapalat" w:cs="GHEA Grapalat"/>
          <w:sz w:val="20"/>
          <w:szCs w:val="20"/>
          <w:u w:val="single"/>
          <w:vertAlign w:val="subscript"/>
          <w:lang w:val="hy-AM"/>
        </w:rPr>
        <w:tab/>
      </w:r>
      <w:r w:rsidRPr="00BE3DCD">
        <w:rPr>
          <w:rFonts w:ascii="GHEA Grapalat" w:hAnsi="GHEA Grapalat" w:cs="GHEA Grapalat"/>
          <w:sz w:val="20"/>
          <w:szCs w:val="20"/>
          <w:u w:val="single"/>
          <w:vertAlign w:val="subscript"/>
          <w:lang w:val="hy-AM"/>
        </w:rPr>
        <w:tab/>
      </w:r>
      <w:r w:rsidRPr="00BE3DCD">
        <w:rPr>
          <w:rFonts w:ascii="GHEA Grapalat" w:hAnsi="GHEA Grapalat" w:cs="GHEA Grapalat"/>
          <w:sz w:val="20"/>
          <w:szCs w:val="20"/>
          <w:vertAlign w:val="subscript"/>
          <w:lang w:val="hy-AM"/>
        </w:rPr>
        <w:t xml:space="preserve">, </w:t>
      </w:r>
      <w:r w:rsidRPr="00BE3DCD">
        <w:rPr>
          <w:rFonts w:ascii="GHEA Grapalat" w:hAnsi="GHEA Grapalat" w:cs="GHEA Grapalat"/>
          <w:sz w:val="20"/>
          <w:szCs w:val="20"/>
          <w:lang w:val="hy-AM"/>
        </w:rPr>
        <w:t xml:space="preserve">ի դեմս Ընկերության տնօրեն </w:t>
      </w:r>
      <w:r w:rsidRPr="00BE3DCD">
        <w:rPr>
          <w:rFonts w:ascii="GHEA Grapalat" w:hAnsi="GHEA Grapalat" w:cs="GHEA Grapalat"/>
          <w:sz w:val="20"/>
          <w:szCs w:val="20"/>
          <w:u w:val="single"/>
          <w:lang w:val="hy-AM"/>
        </w:rPr>
        <w:tab/>
      </w:r>
      <w:r w:rsidRPr="00BE3DCD">
        <w:rPr>
          <w:rFonts w:ascii="GHEA Grapalat" w:hAnsi="GHEA Grapalat" w:cs="GHEA Grapalat"/>
          <w:sz w:val="20"/>
          <w:szCs w:val="20"/>
          <w:u w:val="single"/>
          <w:lang w:val="hy-AM"/>
        </w:rPr>
        <w:tab/>
      </w:r>
      <w:r w:rsidRPr="00BE3DCD">
        <w:rPr>
          <w:rFonts w:ascii="GHEA Grapalat" w:hAnsi="GHEA Grapalat" w:cs="GHEA Grapalat"/>
          <w:sz w:val="20"/>
          <w:szCs w:val="20"/>
          <w:u w:val="single"/>
          <w:lang w:val="hy-AM"/>
        </w:rPr>
        <w:tab/>
      </w:r>
      <w:r w:rsidRPr="00BE3DCD">
        <w:rPr>
          <w:rFonts w:ascii="GHEA Grapalat" w:hAnsi="GHEA Grapalat" w:cs="GHEA Grapalat"/>
          <w:sz w:val="20"/>
          <w:szCs w:val="20"/>
          <w:u w:val="single"/>
          <w:lang w:val="hy-AM"/>
        </w:rPr>
        <w:tab/>
      </w:r>
      <w:r w:rsidRPr="00BE3DCD">
        <w:rPr>
          <w:rFonts w:ascii="GHEA Grapalat" w:hAnsi="GHEA Grapalat" w:cs="GHEA Grapalat"/>
          <w:sz w:val="20"/>
          <w:szCs w:val="20"/>
          <w:u w:val="single"/>
          <w:lang w:val="hy-AM"/>
        </w:rPr>
        <w:tab/>
      </w:r>
      <w:r w:rsidRPr="00BE3DCD">
        <w:rPr>
          <w:rFonts w:ascii="GHEA Grapalat" w:hAnsi="GHEA Grapalat" w:cs="GHEA Grapalat"/>
          <w:sz w:val="20"/>
          <w:szCs w:val="20"/>
          <w:u w:val="single"/>
          <w:lang w:val="hy-AM"/>
        </w:rPr>
        <w:tab/>
      </w:r>
      <w:r w:rsidRPr="00BE3DCD">
        <w:rPr>
          <w:rFonts w:ascii="GHEA Grapalat" w:hAnsi="GHEA Grapalat" w:cs="GHEA Grapalat"/>
          <w:sz w:val="20"/>
          <w:szCs w:val="20"/>
          <w:u w:val="single"/>
          <w:lang w:val="hy-AM"/>
        </w:rPr>
        <w:tab/>
      </w:r>
    </w:p>
    <w:p w:rsidR="007862B1" w:rsidRPr="00BE3DCD" w:rsidRDefault="007862B1" w:rsidP="007862B1">
      <w:pPr>
        <w:jc w:val="both"/>
        <w:rPr>
          <w:rFonts w:ascii="GHEA Grapalat" w:hAnsi="GHEA Grapalat" w:cs="GHEA Grapalat"/>
          <w:sz w:val="20"/>
          <w:szCs w:val="20"/>
          <w:lang w:val="hy-AM"/>
        </w:rPr>
      </w:pPr>
      <w:r w:rsidRPr="00BE3DCD">
        <w:rPr>
          <w:rFonts w:ascii="GHEA Grapalat" w:hAnsi="GHEA Grapalat"/>
          <w:sz w:val="20"/>
          <w:szCs w:val="20"/>
          <w:vertAlign w:val="superscript"/>
          <w:lang w:val="hy-AM"/>
        </w:rPr>
        <w:t xml:space="preserve">       Ընկերության անվանումը</w:t>
      </w:r>
      <w:r w:rsidRPr="00BE3DCD">
        <w:rPr>
          <w:rFonts w:ascii="GHEA Grapalat" w:hAnsi="GHEA Grapalat" w:cs="GHEA Grapalat"/>
          <w:sz w:val="20"/>
          <w:szCs w:val="20"/>
          <w:vertAlign w:val="subscript"/>
          <w:lang w:val="hy-AM"/>
        </w:rPr>
        <w:tab/>
      </w:r>
      <w:r w:rsidRPr="00BE3DCD">
        <w:rPr>
          <w:rFonts w:ascii="GHEA Grapalat" w:hAnsi="GHEA Grapalat" w:cs="GHEA Grapalat"/>
          <w:sz w:val="20"/>
          <w:szCs w:val="20"/>
          <w:vertAlign w:val="subscript"/>
          <w:lang w:val="hy-AM"/>
        </w:rPr>
        <w:tab/>
      </w:r>
      <w:r w:rsidRPr="00BE3DCD">
        <w:rPr>
          <w:rFonts w:ascii="GHEA Grapalat" w:hAnsi="GHEA Grapalat" w:cs="GHEA Grapalat"/>
          <w:sz w:val="20"/>
          <w:szCs w:val="20"/>
          <w:vertAlign w:val="subscript"/>
          <w:lang w:val="hy-AM"/>
        </w:rPr>
        <w:tab/>
      </w:r>
      <w:r w:rsidRPr="00BE3DCD">
        <w:rPr>
          <w:rFonts w:ascii="GHEA Grapalat" w:hAnsi="GHEA Grapalat" w:cs="GHEA Grapalat"/>
          <w:sz w:val="20"/>
          <w:szCs w:val="20"/>
          <w:vertAlign w:val="subscript"/>
          <w:lang w:val="hy-AM"/>
        </w:rPr>
        <w:tab/>
      </w:r>
      <w:r w:rsidRPr="00BE3DCD">
        <w:rPr>
          <w:rFonts w:ascii="GHEA Grapalat" w:hAnsi="GHEA Grapalat" w:cs="GHEA Grapalat"/>
          <w:sz w:val="20"/>
          <w:szCs w:val="20"/>
          <w:vertAlign w:val="subscript"/>
          <w:lang w:val="hy-AM"/>
        </w:rPr>
        <w:tab/>
        <w:t xml:space="preserve">    </w:t>
      </w:r>
      <w:r w:rsidRPr="00BE3DCD">
        <w:rPr>
          <w:rFonts w:ascii="GHEA Grapalat" w:hAnsi="GHEA Grapalat"/>
          <w:sz w:val="20"/>
          <w:szCs w:val="20"/>
          <w:vertAlign w:val="superscript"/>
          <w:lang w:val="hy-AM"/>
        </w:rPr>
        <w:t>Ընկերության տնօրենի անուն ազգանունը, անձնագրային տվյալները</w:t>
      </w:r>
      <w:r w:rsidRPr="00BE3DCD">
        <w:rPr>
          <w:rFonts w:ascii="GHEA Grapalat" w:hAnsi="GHEA Grapalat" w:cs="GHEA Grapalat"/>
          <w:sz w:val="20"/>
          <w:szCs w:val="20"/>
          <w:vertAlign w:val="subscript"/>
          <w:lang w:val="hy-AM"/>
        </w:rPr>
        <w:t xml:space="preserve">, </w:t>
      </w:r>
      <w:r w:rsidRPr="00BE3DC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BE3DCD" w:rsidRDefault="007862B1" w:rsidP="007862B1">
      <w:pPr>
        <w:ind w:firstLine="708"/>
        <w:jc w:val="both"/>
        <w:rPr>
          <w:rFonts w:ascii="GHEA Grapalat" w:hAnsi="GHEA Grapalat" w:cs="GHEA Grapalat"/>
          <w:sz w:val="20"/>
          <w:szCs w:val="20"/>
          <w:lang w:val="hy-AM"/>
        </w:rPr>
      </w:pPr>
    </w:p>
    <w:p w:rsidR="007862B1" w:rsidRPr="00BE3DCD" w:rsidRDefault="007862B1" w:rsidP="007862B1">
      <w:pPr>
        <w:numPr>
          <w:ilvl w:val="0"/>
          <w:numId w:val="6"/>
        </w:numPr>
        <w:jc w:val="center"/>
        <w:rPr>
          <w:rFonts w:ascii="GHEA Grapalat" w:hAnsi="GHEA Grapalat" w:cs="GHEA Grapalat"/>
          <w:b/>
          <w:bCs/>
          <w:sz w:val="20"/>
          <w:szCs w:val="20"/>
          <w:lang w:val="pt-BR"/>
        </w:rPr>
      </w:pPr>
      <w:r w:rsidRPr="00BE3DCD">
        <w:rPr>
          <w:rFonts w:ascii="GHEA Grapalat" w:hAnsi="GHEA Grapalat" w:cs="GHEA Grapalat"/>
          <w:b/>
          <w:sz w:val="20"/>
          <w:szCs w:val="20"/>
          <w:lang w:val="hy-AM"/>
        </w:rPr>
        <w:t xml:space="preserve"> Հ</w:t>
      </w:r>
      <w:r w:rsidRPr="00BE3DCD">
        <w:rPr>
          <w:rFonts w:ascii="GHEA Grapalat" w:hAnsi="GHEA Grapalat" w:cs="GHEA Grapalat"/>
          <w:b/>
          <w:sz w:val="20"/>
          <w:szCs w:val="20"/>
        </w:rPr>
        <w:t>ամաձայնության առարկան</w:t>
      </w:r>
    </w:p>
    <w:p w:rsidR="007862B1" w:rsidRPr="00BE3DCD" w:rsidRDefault="007862B1" w:rsidP="007862B1">
      <w:pPr>
        <w:jc w:val="both"/>
        <w:rPr>
          <w:rFonts w:ascii="GHEA Grapalat" w:hAnsi="GHEA Grapalat" w:cs="GHEA Grapalat"/>
          <w:b/>
          <w:bCs/>
          <w:sz w:val="20"/>
          <w:szCs w:val="20"/>
          <w:lang w:val="pt-BR"/>
        </w:rPr>
      </w:pPr>
      <w:r w:rsidRPr="00BE3DCD">
        <w:rPr>
          <w:rFonts w:ascii="GHEA Grapalat" w:hAnsi="GHEA Grapalat" w:cs="GHEA Grapalat"/>
          <w:sz w:val="20"/>
          <w:szCs w:val="20"/>
          <w:lang w:val="pt-BR"/>
        </w:rPr>
        <w:tab/>
      </w:r>
      <w:r w:rsidRPr="00BE3DCD">
        <w:rPr>
          <w:rFonts w:ascii="GHEA Grapalat" w:hAnsi="GHEA Grapalat" w:cs="GHEA Grapalat"/>
          <w:sz w:val="20"/>
          <w:szCs w:val="20"/>
          <w:lang w:val="pt-BR"/>
        </w:rPr>
        <w:tab/>
        <w:t xml:space="preserve">                               </w:t>
      </w:r>
    </w:p>
    <w:p w:rsidR="007862B1" w:rsidRPr="00BE3DCD" w:rsidRDefault="007862B1" w:rsidP="00480C3C">
      <w:pPr>
        <w:numPr>
          <w:ilvl w:val="1"/>
          <w:numId w:val="7"/>
        </w:numPr>
        <w:ind w:left="0" w:firstLine="426"/>
        <w:jc w:val="both"/>
        <w:rPr>
          <w:rFonts w:ascii="GHEA Grapalat" w:hAnsi="GHEA Grapalat" w:cs="GHEA Grapalat"/>
          <w:sz w:val="20"/>
          <w:szCs w:val="20"/>
          <w:lang w:val="pt-BR"/>
        </w:rPr>
      </w:pPr>
      <w:r w:rsidRPr="00BE3DCD">
        <w:rPr>
          <w:rFonts w:ascii="GHEA Grapalat" w:hAnsi="GHEA Grapalat" w:cs="GHEA Grapalat"/>
          <w:sz w:val="20"/>
          <w:szCs w:val="20"/>
          <w:lang w:val="pt-BR"/>
        </w:rPr>
        <w:t xml:space="preserve">Ընկերությունը մասնակցում է </w:t>
      </w:r>
      <w:r w:rsidR="00480C3C" w:rsidRPr="00BE3DCD">
        <w:rPr>
          <w:rFonts w:ascii="GHEA Grapalat" w:hAnsi="GHEA Grapalat" w:cs="GHEA Grapalat"/>
          <w:sz w:val="20"/>
          <w:szCs w:val="20"/>
          <w:lang w:val="pt-BR"/>
        </w:rPr>
        <w:t xml:space="preserve">«Թիվ 16 պոլիկլինիկա» ՓԲԸ </w:t>
      </w:r>
      <w:r w:rsidR="00480C3C" w:rsidRPr="00BE3DCD">
        <w:rPr>
          <w:rFonts w:ascii="GHEA Grapalat" w:hAnsi="GHEA Grapalat" w:cs="GHEA Grapalat"/>
          <w:sz w:val="20"/>
          <w:szCs w:val="20"/>
          <w:lang w:val="hy-AM"/>
        </w:rPr>
        <w:t xml:space="preserve"> </w:t>
      </w:r>
      <w:r w:rsidRPr="00BE3DCD">
        <w:rPr>
          <w:rFonts w:ascii="GHEA Grapalat" w:hAnsi="GHEA Grapalat" w:cs="GHEA Grapalat"/>
          <w:sz w:val="20"/>
          <w:szCs w:val="20"/>
          <w:lang w:val="pt-BR"/>
        </w:rPr>
        <w:t>(այսուհետ` Պատվիրատու) կողմից կազմակերպված`</w:t>
      </w:r>
      <w:r w:rsidR="00480C3C" w:rsidRPr="00BE3DCD">
        <w:rPr>
          <w:rFonts w:ascii="GHEA Grapalat" w:hAnsi="GHEA Grapalat" w:cs="GHEA Grapalat"/>
          <w:sz w:val="20"/>
          <w:szCs w:val="20"/>
          <w:lang w:val="hy-AM"/>
        </w:rPr>
        <w:t xml:space="preserve"> </w:t>
      </w:r>
      <w:r w:rsidR="00480C3C" w:rsidRPr="00BE3DCD">
        <w:rPr>
          <w:rFonts w:ascii="GHEA Grapalat" w:hAnsi="GHEA Grapalat" w:cs="GHEA Grapalat"/>
          <w:sz w:val="20"/>
          <w:szCs w:val="20"/>
          <w:lang w:val="pt-BR"/>
        </w:rPr>
        <w:t>«</w:t>
      </w:r>
      <w:r w:rsidR="00802B76">
        <w:rPr>
          <w:rFonts w:ascii="GHEA Grapalat" w:hAnsi="GHEA Grapalat" w:cs="GHEA Grapalat"/>
          <w:sz w:val="20"/>
          <w:szCs w:val="20"/>
          <w:lang w:val="pt-BR"/>
        </w:rPr>
        <w:t>Թ16ՊՈԼ-ԳՀԱՊՁԲ-20/05</w:t>
      </w:r>
      <w:r w:rsidR="00480C3C" w:rsidRPr="00BE3DCD">
        <w:rPr>
          <w:rFonts w:ascii="GHEA Grapalat" w:hAnsi="GHEA Grapalat" w:cs="GHEA Grapalat"/>
          <w:sz w:val="20"/>
          <w:szCs w:val="20"/>
          <w:lang w:val="pt-BR"/>
        </w:rPr>
        <w:t xml:space="preserve">» </w:t>
      </w:r>
      <w:r w:rsidRPr="00BE3DCD">
        <w:rPr>
          <w:rFonts w:ascii="GHEA Grapalat" w:hAnsi="GHEA Grapalat" w:cs="GHEA Grapalat"/>
          <w:sz w:val="20"/>
          <w:szCs w:val="20"/>
          <w:lang w:val="pt-BR"/>
        </w:rPr>
        <w:t>ծածկագրով գնման ընթացակարգին:</w:t>
      </w:r>
    </w:p>
    <w:p w:rsidR="007862B1" w:rsidRPr="00BE3DCD" w:rsidRDefault="006E35C3" w:rsidP="006E35C3">
      <w:pPr>
        <w:ind w:firstLine="360"/>
        <w:jc w:val="both"/>
        <w:rPr>
          <w:rFonts w:ascii="GHEA Grapalat" w:hAnsi="GHEA Grapalat" w:cs="GHEA Grapalat"/>
          <w:color w:val="5B9BD5"/>
          <w:sz w:val="20"/>
          <w:szCs w:val="20"/>
          <w:lang w:val="hy-AM"/>
        </w:rPr>
      </w:pPr>
      <w:r w:rsidRPr="00BE3DCD">
        <w:rPr>
          <w:rFonts w:ascii="GHEA Grapalat" w:hAnsi="GHEA Grapalat" w:cs="GHEA Grapalat"/>
          <w:sz w:val="20"/>
          <w:szCs w:val="20"/>
          <w:lang w:val="pt-BR"/>
        </w:rPr>
        <w:t>1.</w:t>
      </w:r>
      <w:r w:rsidR="000149F3" w:rsidRPr="00BE3DCD">
        <w:rPr>
          <w:rFonts w:ascii="GHEA Grapalat" w:hAnsi="GHEA Grapalat" w:cs="GHEA Grapalat"/>
          <w:sz w:val="20"/>
          <w:szCs w:val="20"/>
          <w:lang w:val="pt-BR"/>
        </w:rPr>
        <w:t>2</w:t>
      </w:r>
      <w:r w:rsidRPr="00BE3DCD">
        <w:rPr>
          <w:rFonts w:ascii="GHEA Grapalat" w:hAnsi="GHEA Grapalat" w:cs="GHEA Grapalat"/>
          <w:sz w:val="20"/>
          <w:szCs w:val="20"/>
          <w:lang w:val="pt-BR"/>
        </w:rPr>
        <w:t xml:space="preserve"> </w:t>
      </w:r>
      <w:r w:rsidR="007862B1" w:rsidRPr="00BE3DCD">
        <w:rPr>
          <w:rFonts w:ascii="GHEA Grapalat" w:hAnsi="GHEA Grapalat" w:cs="GHEA Grapalat"/>
          <w:sz w:val="20"/>
          <w:szCs w:val="20"/>
          <w:lang w:val="pt-BR"/>
        </w:rPr>
        <w:t xml:space="preserve">Որպես գնման ընթացակարգի արդյունքում </w:t>
      </w:r>
      <w:r w:rsidRPr="00BE3DC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BE3DCD">
        <w:rPr>
          <w:rFonts w:ascii="GHEA Grapalat" w:hAnsi="GHEA Grapalat" w:cs="GHEA Grapalat"/>
          <w:sz w:val="20"/>
          <w:szCs w:val="20"/>
          <w:lang w:val="pt-BR"/>
        </w:rPr>
        <w:t xml:space="preserve">կատարման </w:t>
      </w:r>
      <w:r w:rsidRPr="00BE3DCD">
        <w:rPr>
          <w:rFonts w:ascii="GHEA Grapalat" w:hAnsi="GHEA Grapalat" w:cs="GHEA Grapalat"/>
          <w:sz w:val="20"/>
          <w:szCs w:val="20"/>
          <w:lang w:val="pt-BR"/>
        </w:rPr>
        <w:t xml:space="preserve">համար անհրաժեշտ որակավորման </w:t>
      </w:r>
      <w:r w:rsidR="007862B1" w:rsidRPr="00BE3DCD">
        <w:rPr>
          <w:rFonts w:ascii="GHEA Grapalat" w:hAnsi="GHEA Grapalat" w:cs="GHEA Grapalat"/>
          <w:sz w:val="20"/>
          <w:szCs w:val="20"/>
          <w:lang w:val="pt-BR"/>
        </w:rPr>
        <w:t>ապահովում, Ընկերությունը</w:t>
      </w:r>
      <w:r w:rsidRPr="00BE3DCD">
        <w:rPr>
          <w:rFonts w:ascii="GHEA Grapalat" w:hAnsi="GHEA Grapalat" w:cs="GHEA Grapalat"/>
          <w:sz w:val="20"/>
          <w:szCs w:val="20"/>
          <w:lang w:val="pt-BR"/>
        </w:rPr>
        <w:t xml:space="preserve">, </w:t>
      </w:r>
      <w:r w:rsidR="007862B1" w:rsidRPr="00BE3DC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BE3DCD" w:rsidRDefault="000149F3" w:rsidP="000149F3">
      <w:pPr>
        <w:ind w:firstLine="360"/>
        <w:jc w:val="both"/>
        <w:rPr>
          <w:rFonts w:ascii="GHEA Grapalat" w:hAnsi="GHEA Grapalat" w:cs="GHEA Grapalat"/>
          <w:color w:val="000000"/>
          <w:sz w:val="20"/>
          <w:szCs w:val="20"/>
          <w:lang w:val="pt-BR"/>
        </w:rPr>
      </w:pPr>
      <w:r w:rsidRPr="00BE3DCD">
        <w:rPr>
          <w:rFonts w:ascii="GHEA Grapalat" w:hAnsi="GHEA Grapalat" w:cs="GHEA Grapalat"/>
          <w:color w:val="000000"/>
          <w:sz w:val="20"/>
          <w:szCs w:val="20"/>
          <w:lang w:val="pt-BR"/>
        </w:rPr>
        <w:t xml:space="preserve">1.3 </w:t>
      </w:r>
      <w:r w:rsidR="007862B1" w:rsidRPr="00BE3DCD">
        <w:rPr>
          <w:rFonts w:ascii="GHEA Grapalat" w:hAnsi="GHEA Grapalat" w:cs="GHEA Grapalat"/>
          <w:color w:val="000000"/>
          <w:sz w:val="20"/>
          <w:szCs w:val="20"/>
          <w:lang w:val="pt-BR"/>
        </w:rPr>
        <w:t>Ընկերությունը</w:t>
      </w:r>
      <w:r w:rsidR="007862B1" w:rsidRPr="00BE3DCD">
        <w:rPr>
          <w:rFonts w:ascii="GHEA Grapalat" w:hAnsi="GHEA Grapalat" w:cs="GHEA Grapalat"/>
          <w:color w:val="000000"/>
          <w:sz w:val="20"/>
          <w:szCs w:val="20"/>
          <w:lang w:val="hy-AM"/>
        </w:rPr>
        <w:t xml:space="preserve"> սույն </w:t>
      </w:r>
      <w:r w:rsidR="007862B1" w:rsidRPr="00BE3DCD">
        <w:rPr>
          <w:rFonts w:ascii="GHEA Grapalat" w:hAnsi="GHEA Grapalat" w:cs="GHEA Grapalat"/>
          <w:color w:val="000000"/>
          <w:sz w:val="20"/>
          <w:szCs w:val="20"/>
          <w:lang w:val="pt-BR"/>
        </w:rPr>
        <w:t>տուժանքի համաձայնագ</w:t>
      </w:r>
      <w:r w:rsidR="007862B1" w:rsidRPr="00BE3DCD">
        <w:rPr>
          <w:rFonts w:ascii="GHEA Grapalat" w:hAnsi="GHEA Grapalat" w:cs="GHEA Grapalat"/>
          <w:color w:val="000000"/>
          <w:sz w:val="20"/>
          <w:szCs w:val="20"/>
          <w:lang w:val="hy-AM"/>
        </w:rPr>
        <w:t>ր</w:t>
      </w:r>
      <w:r w:rsidR="007862B1" w:rsidRPr="00BE3DCD">
        <w:rPr>
          <w:rFonts w:ascii="GHEA Grapalat" w:hAnsi="GHEA Grapalat" w:cs="GHEA Grapalat"/>
          <w:color w:val="000000"/>
          <w:sz w:val="20"/>
          <w:szCs w:val="20"/>
          <w:lang w:val="pt-BR"/>
        </w:rPr>
        <w:t>ի</w:t>
      </w:r>
      <w:r w:rsidR="007862B1" w:rsidRPr="00BE3DCD">
        <w:rPr>
          <w:rFonts w:ascii="GHEA Grapalat" w:hAnsi="GHEA Grapalat" w:cs="GHEA Grapalat"/>
          <w:color w:val="000000"/>
          <w:sz w:val="20"/>
          <w:szCs w:val="20"/>
          <w:lang w:val="hy-AM"/>
        </w:rPr>
        <w:t xml:space="preserve">ն կից ներկայացվող վճարման պահանջագրի </w:t>
      </w:r>
      <w:r w:rsidR="006E35C3" w:rsidRPr="00BE3DCD">
        <w:rPr>
          <w:rFonts w:ascii="GHEA Grapalat" w:hAnsi="GHEA Grapalat" w:cs="GHEA Grapalat"/>
          <w:color w:val="000000"/>
          <w:sz w:val="20"/>
          <w:szCs w:val="20"/>
          <w:lang w:val="hy-AM"/>
        </w:rPr>
        <w:t>(</w:t>
      </w:r>
      <w:r w:rsidR="007862B1" w:rsidRPr="00BE3DCD">
        <w:rPr>
          <w:rFonts w:ascii="GHEA Grapalat" w:hAnsi="GHEA Grapalat" w:cs="GHEA Grapalat"/>
          <w:color w:val="000000"/>
          <w:sz w:val="20"/>
          <w:szCs w:val="20"/>
          <w:lang w:val="hy-AM"/>
        </w:rPr>
        <w:t>այսուհետ` Պահանջագիր</w:t>
      </w:r>
      <w:r w:rsidR="006E35C3" w:rsidRPr="00BE3DCD">
        <w:rPr>
          <w:rFonts w:ascii="GHEA Grapalat" w:hAnsi="GHEA Grapalat" w:cs="GHEA Grapalat"/>
          <w:color w:val="000000"/>
          <w:sz w:val="20"/>
          <w:szCs w:val="20"/>
          <w:lang w:val="hy-AM"/>
        </w:rPr>
        <w:t>)</w:t>
      </w:r>
      <w:r w:rsidR="007862B1" w:rsidRPr="00BE3DCD">
        <w:rPr>
          <w:rFonts w:ascii="GHEA Grapalat" w:hAnsi="GHEA Grapalat" w:cs="GHEA Grapalat"/>
          <w:color w:val="000000"/>
          <w:sz w:val="20"/>
          <w:szCs w:val="20"/>
          <w:lang w:val="hy-AM"/>
        </w:rPr>
        <w:t xml:space="preserve"> ստորագրմամբ անհետկանչելիորեն  համաձայնվում է, որ</w:t>
      </w:r>
      <w:r w:rsidR="006E35C3" w:rsidRPr="00BE3DCD">
        <w:rPr>
          <w:rFonts w:ascii="GHEA Grapalat" w:hAnsi="GHEA Grapalat" w:cs="GHEA Grapalat"/>
          <w:color w:val="000000"/>
          <w:sz w:val="20"/>
          <w:szCs w:val="20"/>
          <w:lang w:val="hy-AM"/>
        </w:rPr>
        <w:t>՝</w:t>
      </w:r>
      <w:r w:rsidR="007862B1" w:rsidRPr="00BE3DCD">
        <w:rPr>
          <w:rFonts w:ascii="GHEA Grapalat" w:hAnsi="GHEA Grapalat" w:cs="GHEA Grapalat"/>
          <w:color w:val="000000"/>
          <w:sz w:val="20"/>
          <w:szCs w:val="20"/>
          <w:lang w:val="hy-AM"/>
        </w:rPr>
        <w:t xml:space="preserve"> </w:t>
      </w:r>
    </w:p>
    <w:p w:rsidR="007862B1" w:rsidRPr="00BE3DCD" w:rsidRDefault="007862B1" w:rsidP="007862B1">
      <w:pPr>
        <w:ind w:firstLine="426"/>
        <w:jc w:val="both"/>
        <w:rPr>
          <w:rFonts w:ascii="GHEA Grapalat" w:hAnsi="GHEA Grapalat" w:cs="GHEA Grapalat"/>
          <w:color w:val="000000"/>
          <w:sz w:val="20"/>
          <w:szCs w:val="20"/>
          <w:lang w:val="hy-AM"/>
        </w:rPr>
      </w:pPr>
      <w:r w:rsidRPr="00BE3DC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BE3DCD" w:rsidRDefault="007862B1" w:rsidP="007862B1">
      <w:pPr>
        <w:ind w:firstLine="426"/>
        <w:jc w:val="both"/>
        <w:rPr>
          <w:rFonts w:ascii="GHEA Grapalat" w:hAnsi="GHEA Grapalat" w:cs="GHEA Grapalat"/>
          <w:color w:val="000000"/>
          <w:sz w:val="20"/>
          <w:szCs w:val="20"/>
          <w:lang w:val="hy-AM"/>
        </w:rPr>
      </w:pPr>
      <w:r w:rsidRPr="00BE3DCD">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BE3DCD">
        <w:rPr>
          <w:rFonts w:ascii="GHEA Grapalat" w:hAnsi="GHEA Grapalat" w:cs="GHEA Grapalat"/>
          <w:color w:val="000000"/>
          <w:sz w:val="20"/>
          <w:szCs w:val="20"/>
          <w:lang w:val="pt-BR"/>
        </w:rPr>
        <w:t>Ընկերության</w:t>
      </w:r>
      <w:r w:rsidRPr="00BE3DCD">
        <w:rPr>
          <w:rFonts w:ascii="GHEA Grapalat" w:hAnsi="GHEA Grapalat" w:cs="GHEA Grapalat"/>
          <w:color w:val="000000"/>
          <w:sz w:val="20"/>
          <w:szCs w:val="20"/>
          <w:lang w:val="hy-AM"/>
        </w:rPr>
        <w:t xml:space="preserve"> հաշվից  գանձելու համար՝ առանց լրացուցիչ ակցեպտավորման: </w:t>
      </w:r>
    </w:p>
    <w:p w:rsidR="007862B1" w:rsidRPr="00BE3DCD" w:rsidRDefault="007862B1" w:rsidP="007862B1">
      <w:pPr>
        <w:ind w:firstLine="426"/>
        <w:jc w:val="both"/>
        <w:rPr>
          <w:rFonts w:ascii="GHEA Grapalat" w:hAnsi="GHEA Grapalat" w:cs="GHEA Grapalat"/>
          <w:color w:val="000000"/>
          <w:sz w:val="20"/>
          <w:szCs w:val="20"/>
          <w:lang w:val="hy-AM"/>
        </w:rPr>
      </w:pPr>
      <w:r w:rsidRPr="00BE3DCD">
        <w:rPr>
          <w:rFonts w:ascii="GHEA Grapalat" w:hAnsi="GHEA Grapalat" w:cs="GHEA Grapalat"/>
          <w:color w:val="000000"/>
          <w:sz w:val="20"/>
          <w:szCs w:val="20"/>
          <w:lang w:val="hy-AM"/>
        </w:rPr>
        <w:t xml:space="preserve">գ)  </w:t>
      </w:r>
      <w:r w:rsidRPr="00BE3DCD">
        <w:rPr>
          <w:rFonts w:ascii="GHEA Grapalat" w:hAnsi="GHEA Grapalat" w:cs="GHEA Grapalat"/>
          <w:color w:val="000000"/>
          <w:sz w:val="20"/>
          <w:szCs w:val="20"/>
          <w:lang w:val="pt-BR"/>
        </w:rPr>
        <w:t>Ընկերությունը</w:t>
      </w:r>
      <w:r w:rsidRPr="00BE3DC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BE3DCD" w:rsidRDefault="007862B1" w:rsidP="007862B1">
      <w:pPr>
        <w:ind w:left="426"/>
        <w:jc w:val="both"/>
        <w:rPr>
          <w:rFonts w:ascii="GHEA Grapalat" w:hAnsi="GHEA Grapalat" w:cs="GHEA Grapalat"/>
          <w:color w:val="000000"/>
          <w:sz w:val="20"/>
          <w:szCs w:val="20"/>
          <w:lang w:val="hy-AM"/>
        </w:rPr>
      </w:pPr>
      <w:r w:rsidRPr="00BE3DCD">
        <w:rPr>
          <w:rFonts w:ascii="GHEA Grapalat" w:hAnsi="GHEA Grapalat" w:cs="GHEA Grapalat"/>
          <w:color w:val="000000"/>
          <w:sz w:val="20"/>
          <w:szCs w:val="20"/>
          <w:lang w:val="hy-AM"/>
        </w:rPr>
        <w:t xml:space="preserve">դ) </w:t>
      </w:r>
      <w:r w:rsidRPr="00BE3DCD">
        <w:rPr>
          <w:rFonts w:ascii="GHEA Grapalat" w:hAnsi="GHEA Grapalat" w:cs="GHEA Grapalat"/>
          <w:color w:val="000000"/>
          <w:sz w:val="20"/>
          <w:szCs w:val="20"/>
          <w:lang w:val="pt-BR"/>
        </w:rPr>
        <w:t>Ընկերությունը</w:t>
      </w:r>
      <w:r w:rsidRPr="00BE3DC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7862B1" w:rsidRPr="00BE3DCD" w:rsidRDefault="007862B1" w:rsidP="007862B1">
      <w:pPr>
        <w:ind w:firstLine="426"/>
        <w:jc w:val="both"/>
        <w:rPr>
          <w:rFonts w:ascii="GHEA Grapalat" w:hAnsi="GHEA Grapalat" w:cs="GHEA Grapalat"/>
          <w:sz w:val="20"/>
          <w:szCs w:val="20"/>
          <w:lang w:val="hy-AM"/>
        </w:rPr>
      </w:pPr>
      <w:r w:rsidRPr="00BE3DC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BE3DCD" w:rsidRDefault="000149F3" w:rsidP="000149F3">
      <w:pPr>
        <w:ind w:firstLine="426"/>
        <w:jc w:val="both"/>
        <w:rPr>
          <w:rFonts w:ascii="GHEA Grapalat" w:hAnsi="GHEA Grapalat" w:cs="GHEA Grapalat"/>
          <w:sz w:val="20"/>
          <w:szCs w:val="20"/>
          <w:lang w:val="pt-BR"/>
        </w:rPr>
      </w:pPr>
      <w:r w:rsidRPr="00BE3DCD">
        <w:rPr>
          <w:rFonts w:ascii="GHEA Grapalat" w:hAnsi="GHEA Grapalat" w:cs="GHEA Grapalat"/>
          <w:sz w:val="20"/>
          <w:szCs w:val="20"/>
          <w:lang w:val="pt-BR"/>
        </w:rPr>
        <w:t>1.4</w:t>
      </w:r>
      <w:r w:rsidR="007862B1" w:rsidRPr="00BE3DC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BE3DC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BE3DCD">
        <w:rPr>
          <w:rFonts w:ascii="GHEA Grapalat" w:hAnsi="GHEA Grapalat" w:cs="GHEA Grapalat"/>
          <w:sz w:val="20"/>
          <w:szCs w:val="20"/>
          <w:lang w:val="pt-BR"/>
        </w:rPr>
        <w:t xml:space="preserve"> Պատվիրատուն սույն տուժանքի համաձայնագիրը և կից </w:t>
      </w:r>
      <w:r w:rsidR="007862B1" w:rsidRPr="00BE3DCD">
        <w:rPr>
          <w:rFonts w:ascii="GHEA Grapalat" w:hAnsi="GHEA Grapalat" w:cs="GHEA Grapalat"/>
          <w:sz w:val="20"/>
          <w:szCs w:val="20"/>
          <w:lang w:val="hy-AM"/>
        </w:rPr>
        <w:t xml:space="preserve">Պահանջագիրը բնօրինակներով </w:t>
      </w:r>
      <w:r w:rsidR="007862B1" w:rsidRPr="00BE3DCD">
        <w:rPr>
          <w:rFonts w:ascii="GHEA Grapalat" w:hAnsi="GHEA Grapalat" w:cs="GHEA Grapalat"/>
          <w:sz w:val="20"/>
          <w:szCs w:val="20"/>
          <w:lang w:val="pt-BR"/>
        </w:rPr>
        <w:t xml:space="preserve">ներկայացնում է </w:t>
      </w:r>
      <w:r w:rsidR="007862B1" w:rsidRPr="00BE3DCD">
        <w:rPr>
          <w:rFonts w:ascii="GHEA Grapalat" w:hAnsi="GHEA Grapalat" w:cs="GHEA Grapalat"/>
          <w:sz w:val="20"/>
          <w:szCs w:val="20"/>
          <w:lang w:val="hy-AM"/>
        </w:rPr>
        <w:t>Վճարող Բանկին</w:t>
      </w:r>
      <w:r w:rsidR="007862B1" w:rsidRPr="00BE3DC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BE3DCD">
        <w:rPr>
          <w:rFonts w:ascii="GHEA Grapalat" w:hAnsi="GHEA Grapalat" w:cs="GHEA Grapalat"/>
          <w:sz w:val="20"/>
          <w:szCs w:val="20"/>
          <w:lang w:val="hy-AM"/>
        </w:rPr>
        <w:t>Պահանջագիրը</w:t>
      </w:r>
      <w:r w:rsidR="007862B1" w:rsidRPr="00BE3DCD">
        <w:rPr>
          <w:rFonts w:ascii="GHEA Grapalat" w:hAnsi="GHEA Grapalat" w:cs="GHEA Grapalat"/>
          <w:sz w:val="20"/>
          <w:szCs w:val="20"/>
          <w:lang w:val="pt-BR"/>
        </w:rPr>
        <w:t xml:space="preserve"> </w:t>
      </w:r>
      <w:r w:rsidR="007862B1" w:rsidRPr="00BE3DCD">
        <w:rPr>
          <w:rFonts w:ascii="GHEA Grapalat" w:hAnsi="GHEA Grapalat" w:cs="GHEA Grapalat"/>
          <w:sz w:val="20"/>
          <w:szCs w:val="20"/>
          <w:lang w:val="hy-AM"/>
        </w:rPr>
        <w:t>էլեկտրոնային</w:t>
      </w:r>
      <w:r w:rsidR="007862B1" w:rsidRPr="00BE3DCD">
        <w:rPr>
          <w:rFonts w:ascii="GHEA Grapalat" w:hAnsi="GHEA Grapalat" w:cs="GHEA Grapalat"/>
          <w:sz w:val="20"/>
          <w:szCs w:val="20"/>
          <w:lang w:val="pt-BR"/>
        </w:rPr>
        <w:t xml:space="preserve"> </w:t>
      </w:r>
      <w:r w:rsidR="007862B1" w:rsidRPr="00BE3DCD">
        <w:rPr>
          <w:rFonts w:ascii="GHEA Grapalat" w:hAnsi="GHEA Grapalat" w:cs="GHEA Grapalat"/>
          <w:sz w:val="20"/>
          <w:szCs w:val="20"/>
          <w:lang w:val="hy-AM"/>
        </w:rPr>
        <w:t>թվային</w:t>
      </w:r>
      <w:r w:rsidR="007862B1" w:rsidRPr="00BE3DCD">
        <w:rPr>
          <w:rFonts w:ascii="GHEA Grapalat" w:hAnsi="GHEA Grapalat" w:cs="GHEA Grapalat"/>
          <w:sz w:val="20"/>
          <w:szCs w:val="20"/>
          <w:lang w:val="pt-BR"/>
        </w:rPr>
        <w:t xml:space="preserve"> </w:t>
      </w:r>
      <w:r w:rsidR="007862B1" w:rsidRPr="00BE3DCD">
        <w:rPr>
          <w:rFonts w:ascii="GHEA Grapalat" w:hAnsi="GHEA Grapalat" w:cs="GHEA Grapalat"/>
          <w:sz w:val="20"/>
          <w:szCs w:val="20"/>
          <w:lang w:val="hy-AM"/>
        </w:rPr>
        <w:t>ստորագրությամբ</w:t>
      </w:r>
      <w:r w:rsidR="007862B1" w:rsidRPr="00BE3DCD">
        <w:rPr>
          <w:rFonts w:ascii="GHEA Grapalat" w:hAnsi="GHEA Grapalat" w:cs="GHEA Grapalat"/>
          <w:sz w:val="20"/>
          <w:szCs w:val="20"/>
          <w:lang w:val="pt-BR"/>
        </w:rPr>
        <w:t xml:space="preserve"> </w:t>
      </w:r>
      <w:r w:rsidR="007862B1" w:rsidRPr="00BE3DCD">
        <w:rPr>
          <w:rFonts w:ascii="GHEA Grapalat" w:hAnsi="GHEA Grapalat" w:cs="GHEA Grapalat"/>
          <w:sz w:val="20"/>
          <w:szCs w:val="20"/>
          <w:lang w:val="hy-AM"/>
        </w:rPr>
        <w:t>հաստատված</w:t>
      </w:r>
      <w:r w:rsidR="007862B1" w:rsidRPr="00BE3DCD">
        <w:rPr>
          <w:rFonts w:ascii="GHEA Grapalat" w:hAnsi="GHEA Grapalat" w:cs="GHEA Grapalat"/>
          <w:sz w:val="20"/>
          <w:szCs w:val="20"/>
          <w:lang w:val="pt-BR"/>
        </w:rPr>
        <w:t xml:space="preserve"> </w:t>
      </w:r>
      <w:r w:rsidR="007862B1" w:rsidRPr="00BE3DCD">
        <w:rPr>
          <w:rFonts w:ascii="GHEA Grapalat" w:hAnsi="GHEA Grapalat" w:cs="GHEA Grapalat"/>
          <w:sz w:val="20"/>
          <w:szCs w:val="20"/>
          <w:lang w:val="hy-AM"/>
        </w:rPr>
        <w:t>լինելու</w:t>
      </w:r>
      <w:r w:rsidR="007862B1" w:rsidRPr="00BE3DCD">
        <w:rPr>
          <w:rFonts w:ascii="GHEA Grapalat" w:hAnsi="GHEA Grapalat" w:cs="GHEA Grapalat"/>
          <w:sz w:val="20"/>
          <w:szCs w:val="20"/>
          <w:lang w:val="pt-BR"/>
        </w:rPr>
        <w:t xml:space="preserve"> </w:t>
      </w:r>
      <w:r w:rsidR="007862B1" w:rsidRPr="00BE3DCD">
        <w:rPr>
          <w:rFonts w:ascii="GHEA Grapalat" w:hAnsi="GHEA Grapalat" w:cs="GHEA Grapalat"/>
          <w:sz w:val="20"/>
          <w:szCs w:val="20"/>
          <w:lang w:val="hy-AM"/>
        </w:rPr>
        <w:t>դեպքում</w:t>
      </w:r>
      <w:r w:rsidR="007862B1" w:rsidRPr="00BE3DCD">
        <w:rPr>
          <w:rFonts w:ascii="GHEA Grapalat" w:hAnsi="GHEA Grapalat" w:cs="GHEA Grapalat"/>
          <w:sz w:val="20"/>
          <w:szCs w:val="20"/>
          <w:lang w:val="pt-BR"/>
        </w:rPr>
        <w:t xml:space="preserve"> </w:t>
      </w:r>
      <w:r w:rsidR="007862B1" w:rsidRPr="00BE3DCD">
        <w:rPr>
          <w:rFonts w:ascii="GHEA Grapalat" w:hAnsi="GHEA Grapalat" w:cs="GHEA Grapalat"/>
          <w:sz w:val="20"/>
          <w:szCs w:val="20"/>
          <w:lang w:val="hy-AM"/>
        </w:rPr>
        <w:t>դրանք</w:t>
      </w:r>
      <w:r w:rsidR="007862B1" w:rsidRPr="00BE3DCD">
        <w:rPr>
          <w:rFonts w:ascii="GHEA Grapalat" w:hAnsi="GHEA Grapalat" w:cs="GHEA Grapalat"/>
          <w:sz w:val="20"/>
          <w:szCs w:val="20"/>
          <w:lang w:val="pt-BR"/>
        </w:rPr>
        <w:t xml:space="preserve"> </w:t>
      </w:r>
      <w:r w:rsidR="007862B1" w:rsidRPr="00BE3DCD">
        <w:rPr>
          <w:rFonts w:ascii="GHEA Grapalat" w:hAnsi="GHEA Grapalat" w:cs="GHEA Grapalat"/>
          <w:sz w:val="20"/>
          <w:szCs w:val="20"/>
          <w:lang w:val="hy-AM"/>
        </w:rPr>
        <w:t>Վճարող</w:t>
      </w:r>
      <w:r w:rsidR="007862B1" w:rsidRPr="00BE3DCD">
        <w:rPr>
          <w:rFonts w:ascii="GHEA Grapalat" w:hAnsi="GHEA Grapalat" w:cs="GHEA Grapalat"/>
          <w:sz w:val="20"/>
          <w:szCs w:val="20"/>
          <w:lang w:val="pt-BR"/>
        </w:rPr>
        <w:t xml:space="preserve"> </w:t>
      </w:r>
      <w:r w:rsidR="007862B1" w:rsidRPr="00BE3DCD">
        <w:rPr>
          <w:rFonts w:ascii="GHEA Grapalat" w:hAnsi="GHEA Grapalat" w:cs="GHEA Grapalat"/>
          <w:sz w:val="20"/>
          <w:szCs w:val="20"/>
          <w:lang w:val="hy-AM"/>
        </w:rPr>
        <w:t>Բանկին</w:t>
      </w:r>
      <w:r w:rsidR="007862B1" w:rsidRPr="00BE3DCD">
        <w:rPr>
          <w:rFonts w:ascii="GHEA Grapalat" w:hAnsi="GHEA Grapalat" w:cs="GHEA Grapalat"/>
          <w:sz w:val="20"/>
          <w:szCs w:val="20"/>
          <w:lang w:val="pt-BR"/>
        </w:rPr>
        <w:t xml:space="preserve"> </w:t>
      </w:r>
      <w:r w:rsidR="007862B1" w:rsidRPr="00BE3DCD">
        <w:rPr>
          <w:rFonts w:ascii="GHEA Grapalat" w:hAnsi="GHEA Grapalat" w:cs="GHEA Grapalat"/>
          <w:sz w:val="20"/>
          <w:szCs w:val="20"/>
          <w:lang w:val="hy-AM"/>
        </w:rPr>
        <w:t>են</w:t>
      </w:r>
      <w:r w:rsidR="007862B1" w:rsidRPr="00BE3DCD">
        <w:rPr>
          <w:rFonts w:ascii="GHEA Grapalat" w:hAnsi="GHEA Grapalat" w:cs="GHEA Grapalat"/>
          <w:sz w:val="20"/>
          <w:szCs w:val="20"/>
          <w:lang w:val="pt-BR"/>
        </w:rPr>
        <w:t xml:space="preserve"> </w:t>
      </w:r>
      <w:r w:rsidR="007862B1" w:rsidRPr="00BE3DCD">
        <w:rPr>
          <w:rFonts w:ascii="GHEA Grapalat" w:hAnsi="GHEA Grapalat" w:cs="GHEA Grapalat"/>
          <w:sz w:val="20"/>
          <w:szCs w:val="20"/>
          <w:lang w:val="hy-AM"/>
        </w:rPr>
        <w:t>ներկայացվում</w:t>
      </w:r>
      <w:r w:rsidR="007862B1" w:rsidRPr="00BE3DCD">
        <w:rPr>
          <w:rFonts w:ascii="GHEA Grapalat" w:hAnsi="GHEA Grapalat" w:cs="GHEA Grapalat"/>
          <w:sz w:val="20"/>
          <w:szCs w:val="20"/>
          <w:lang w:val="pt-BR"/>
        </w:rPr>
        <w:t xml:space="preserve"> </w:t>
      </w:r>
      <w:r w:rsidR="007862B1" w:rsidRPr="00BE3DCD">
        <w:rPr>
          <w:rFonts w:ascii="GHEA Grapalat" w:hAnsi="GHEA Grapalat" w:cs="GHEA Grapalat"/>
          <w:sz w:val="20"/>
          <w:szCs w:val="20"/>
          <w:lang w:val="hy-AM"/>
        </w:rPr>
        <w:t>էլեկտրոնային</w:t>
      </w:r>
      <w:r w:rsidR="007862B1" w:rsidRPr="00BE3DCD">
        <w:rPr>
          <w:rFonts w:ascii="GHEA Grapalat" w:hAnsi="GHEA Grapalat" w:cs="GHEA Grapalat"/>
          <w:sz w:val="20"/>
          <w:szCs w:val="20"/>
          <w:lang w:val="pt-BR"/>
        </w:rPr>
        <w:t xml:space="preserve"> </w:t>
      </w:r>
      <w:r w:rsidR="007862B1" w:rsidRPr="00BE3DCD">
        <w:rPr>
          <w:rFonts w:ascii="GHEA Grapalat" w:hAnsi="GHEA Grapalat" w:cs="GHEA Grapalat"/>
          <w:sz w:val="20"/>
          <w:szCs w:val="20"/>
          <w:lang w:val="hy-AM"/>
        </w:rPr>
        <w:t>կրիչներով</w:t>
      </w:r>
      <w:r w:rsidR="007862B1" w:rsidRPr="00BE3DCD">
        <w:rPr>
          <w:rFonts w:ascii="GHEA Grapalat" w:hAnsi="GHEA Grapalat" w:cs="GHEA Grapalat"/>
          <w:sz w:val="20"/>
          <w:szCs w:val="20"/>
          <w:lang w:val="pt-BR"/>
        </w:rPr>
        <w:t xml:space="preserve">, </w:t>
      </w:r>
      <w:r w:rsidR="007862B1" w:rsidRPr="00BE3DCD">
        <w:rPr>
          <w:rFonts w:ascii="GHEA Grapalat" w:hAnsi="GHEA Grapalat" w:cs="GHEA Grapalat"/>
          <w:sz w:val="20"/>
          <w:szCs w:val="20"/>
          <w:lang w:val="hy-AM"/>
        </w:rPr>
        <w:t>ինչպես</w:t>
      </w:r>
      <w:r w:rsidR="007862B1" w:rsidRPr="00BE3DCD">
        <w:rPr>
          <w:rFonts w:ascii="GHEA Grapalat" w:hAnsi="GHEA Grapalat" w:cs="GHEA Grapalat"/>
          <w:sz w:val="20"/>
          <w:szCs w:val="20"/>
          <w:lang w:val="pt-BR"/>
        </w:rPr>
        <w:t xml:space="preserve"> </w:t>
      </w:r>
      <w:r w:rsidR="007862B1" w:rsidRPr="00BE3DCD">
        <w:rPr>
          <w:rFonts w:ascii="GHEA Grapalat" w:hAnsi="GHEA Grapalat" w:cs="GHEA Grapalat"/>
          <w:sz w:val="20"/>
          <w:szCs w:val="20"/>
          <w:lang w:val="hy-AM"/>
        </w:rPr>
        <w:t>նաև</w:t>
      </w:r>
      <w:r w:rsidR="007862B1" w:rsidRPr="00BE3DCD">
        <w:rPr>
          <w:rFonts w:ascii="GHEA Grapalat" w:hAnsi="GHEA Grapalat" w:cs="GHEA Grapalat"/>
          <w:sz w:val="20"/>
          <w:szCs w:val="20"/>
          <w:lang w:val="pt-BR"/>
        </w:rPr>
        <w:t xml:space="preserve"> </w:t>
      </w:r>
      <w:r w:rsidR="007862B1" w:rsidRPr="00BE3DCD">
        <w:rPr>
          <w:rFonts w:ascii="GHEA Grapalat" w:hAnsi="GHEA Grapalat" w:cs="GHEA Grapalat"/>
          <w:sz w:val="20"/>
          <w:szCs w:val="20"/>
          <w:lang w:val="hy-AM"/>
        </w:rPr>
        <w:t>դրանցից</w:t>
      </w:r>
      <w:r w:rsidR="007862B1" w:rsidRPr="00BE3DCD">
        <w:rPr>
          <w:rFonts w:ascii="GHEA Grapalat" w:hAnsi="GHEA Grapalat" w:cs="GHEA Grapalat"/>
          <w:sz w:val="20"/>
          <w:szCs w:val="20"/>
          <w:lang w:val="pt-BR"/>
        </w:rPr>
        <w:t xml:space="preserve"> </w:t>
      </w:r>
      <w:r w:rsidR="007862B1" w:rsidRPr="00BE3DCD">
        <w:rPr>
          <w:rFonts w:ascii="GHEA Grapalat" w:hAnsi="GHEA Grapalat" w:cs="GHEA Grapalat"/>
          <w:sz w:val="20"/>
          <w:szCs w:val="20"/>
          <w:lang w:val="hy-AM"/>
        </w:rPr>
        <w:t>արտատպված</w:t>
      </w:r>
      <w:r w:rsidR="007862B1" w:rsidRPr="00BE3DCD">
        <w:rPr>
          <w:rFonts w:ascii="GHEA Grapalat" w:hAnsi="GHEA Grapalat" w:cs="GHEA Grapalat"/>
          <w:sz w:val="20"/>
          <w:szCs w:val="20"/>
          <w:lang w:val="pt-BR"/>
        </w:rPr>
        <w:t xml:space="preserve"> </w:t>
      </w:r>
      <w:r w:rsidR="007862B1" w:rsidRPr="00BE3DCD">
        <w:rPr>
          <w:rFonts w:ascii="GHEA Grapalat" w:hAnsi="GHEA Grapalat" w:cs="GHEA Grapalat"/>
          <w:sz w:val="20"/>
          <w:szCs w:val="20"/>
          <w:lang w:val="hy-AM"/>
        </w:rPr>
        <w:t>թղթային</w:t>
      </w:r>
      <w:r w:rsidR="007862B1" w:rsidRPr="00BE3DCD">
        <w:rPr>
          <w:rFonts w:ascii="GHEA Grapalat" w:hAnsi="GHEA Grapalat" w:cs="GHEA Grapalat"/>
          <w:sz w:val="20"/>
          <w:szCs w:val="20"/>
          <w:lang w:val="pt-BR"/>
        </w:rPr>
        <w:t xml:space="preserve"> </w:t>
      </w:r>
      <w:r w:rsidR="007862B1" w:rsidRPr="00BE3DCD">
        <w:rPr>
          <w:rFonts w:ascii="GHEA Grapalat" w:hAnsi="GHEA Grapalat" w:cs="GHEA Grapalat"/>
          <w:sz w:val="20"/>
          <w:szCs w:val="20"/>
          <w:lang w:val="hy-AM"/>
        </w:rPr>
        <w:t>տարբերակներով</w:t>
      </w:r>
      <w:r w:rsidR="007862B1" w:rsidRPr="00BE3DCD">
        <w:rPr>
          <w:rFonts w:ascii="GHEA Grapalat" w:hAnsi="GHEA Grapalat" w:cs="GHEA Grapalat"/>
          <w:sz w:val="20"/>
          <w:szCs w:val="20"/>
          <w:lang w:val="pt-BR"/>
        </w:rPr>
        <w:t>:</w:t>
      </w:r>
    </w:p>
    <w:p w:rsidR="007862B1" w:rsidRPr="00BE3DCD" w:rsidRDefault="007862B1" w:rsidP="000149F3">
      <w:pPr>
        <w:numPr>
          <w:ilvl w:val="1"/>
          <w:numId w:val="25"/>
        </w:numPr>
        <w:jc w:val="both"/>
        <w:rPr>
          <w:rFonts w:ascii="GHEA Grapalat" w:hAnsi="GHEA Grapalat" w:cs="GHEA Grapalat"/>
          <w:color w:val="000000"/>
          <w:sz w:val="20"/>
          <w:szCs w:val="20"/>
          <w:lang w:val="hy-AM"/>
        </w:rPr>
      </w:pPr>
      <w:r w:rsidRPr="00BE3DCD">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7862B1" w:rsidRPr="00BE3DCD" w:rsidRDefault="000149F3" w:rsidP="000149F3">
      <w:pPr>
        <w:ind w:firstLine="426"/>
        <w:jc w:val="both"/>
        <w:rPr>
          <w:rFonts w:ascii="GHEA Grapalat" w:hAnsi="GHEA Grapalat" w:cs="GHEA Grapalat"/>
          <w:sz w:val="20"/>
          <w:szCs w:val="20"/>
          <w:lang w:val="pt-BR"/>
        </w:rPr>
      </w:pPr>
      <w:r w:rsidRPr="00BE3DCD">
        <w:rPr>
          <w:rFonts w:ascii="GHEA Grapalat" w:hAnsi="GHEA Grapalat" w:cs="GHEA Grapalat"/>
          <w:sz w:val="20"/>
          <w:szCs w:val="20"/>
          <w:lang w:val="hy-AM"/>
        </w:rPr>
        <w:t xml:space="preserve">1.6 </w:t>
      </w:r>
      <w:r w:rsidR="007862B1" w:rsidRPr="00BE3DCD">
        <w:rPr>
          <w:rFonts w:ascii="GHEA Grapalat" w:hAnsi="GHEA Grapalat" w:cs="GHEA Grapalat"/>
          <w:sz w:val="20"/>
          <w:szCs w:val="20"/>
          <w:lang w:val="hy-AM"/>
        </w:rPr>
        <w:t>Վճարող Բանկի կողմից Պ</w:t>
      </w:r>
      <w:r w:rsidR="007862B1" w:rsidRPr="00BE3DCD">
        <w:rPr>
          <w:rFonts w:ascii="GHEA Grapalat" w:hAnsi="GHEA Grapalat" w:cs="GHEA Grapalat"/>
          <w:sz w:val="20"/>
          <w:szCs w:val="20"/>
          <w:lang w:val="pt-BR"/>
        </w:rPr>
        <w:t xml:space="preserve">ահանջագրում նշված գումարի վճարման հետևանքով </w:t>
      </w:r>
      <w:r w:rsidR="007862B1" w:rsidRPr="00BE3DCD">
        <w:rPr>
          <w:rFonts w:ascii="GHEA Grapalat" w:hAnsi="GHEA Grapalat" w:cs="GHEA Grapalat"/>
          <w:sz w:val="20"/>
          <w:szCs w:val="20"/>
          <w:lang w:val="hy-AM"/>
        </w:rPr>
        <w:t xml:space="preserve">Ընկերության </w:t>
      </w:r>
      <w:r w:rsidR="007862B1" w:rsidRPr="00BE3DCD">
        <w:rPr>
          <w:rFonts w:ascii="GHEA Grapalat" w:hAnsi="GHEA Grapalat" w:cs="GHEA Grapalat"/>
          <w:sz w:val="20"/>
          <w:szCs w:val="20"/>
          <w:lang w:val="pt-BR"/>
        </w:rPr>
        <w:t xml:space="preserve">առաջացած ռիսկերի (Ընկերության կրած վնասների) </w:t>
      </w:r>
      <w:r w:rsidR="007862B1" w:rsidRPr="00BE3DCD">
        <w:rPr>
          <w:rFonts w:ascii="GHEA Grapalat" w:hAnsi="GHEA Grapalat" w:cs="GHEA Grapalat"/>
          <w:sz w:val="20"/>
          <w:szCs w:val="20"/>
          <w:lang w:val="hy-AM"/>
        </w:rPr>
        <w:t xml:space="preserve">և բացասական հետևանքների </w:t>
      </w:r>
      <w:r w:rsidR="007862B1" w:rsidRPr="00BE3DCD">
        <w:rPr>
          <w:rFonts w:ascii="GHEA Grapalat" w:hAnsi="GHEA Grapalat" w:cs="GHEA Grapalat"/>
          <w:sz w:val="20"/>
          <w:szCs w:val="20"/>
          <w:lang w:val="pt-BR"/>
        </w:rPr>
        <w:t>համար Բանկը</w:t>
      </w:r>
      <w:r w:rsidR="007862B1" w:rsidRPr="00BE3DCD">
        <w:rPr>
          <w:rFonts w:ascii="GHEA Grapalat" w:hAnsi="GHEA Grapalat" w:cs="GHEA Grapalat"/>
          <w:sz w:val="20"/>
          <w:szCs w:val="20"/>
          <w:lang w:val="hy-AM"/>
        </w:rPr>
        <w:t xml:space="preserve"> որևէ</w:t>
      </w:r>
      <w:r w:rsidR="007862B1" w:rsidRPr="00BE3DCD">
        <w:rPr>
          <w:rFonts w:ascii="GHEA Grapalat" w:hAnsi="GHEA Grapalat" w:cs="GHEA Grapalat"/>
          <w:sz w:val="20"/>
          <w:szCs w:val="20"/>
          <w:lang w:val="pt-BR"/>
        </w:rPr>
        <w:t xml:space="preserve"> պատասխանատվություն չի կրում</w:t>
      </w:r>
      <w:r w:rsidR="007862B1" w:rsidRPr="00BE3DCD">
        <w:rPr>
          <w:rFonts w:ascii="GHEA Grapalat" w:hAnsi="GHEA Grapalat" w:cs="GHEA Grapalat"/>
          <w:sz w:val="20"/>
          <w:szCs w:val="20"/>
          <w:lang w:val="hy-AM"/>
        </w:rPr>
        <w:t>:</w:t>
      </w:r>
      <w:r w:rsidR="007862B1" w:rsidRPr="00BE3DCD">
        <w:rPr>
          <w:rFonts w:ascii="GHEA Grapalat" w:hAnsi="GHEA Grapalat" w:cs="GHEA Grapalat"/>
          <w:sz w:val="20"/>
          <w:szCs w:val="20"/>
          <w:lang w:val="pt-BR"/>
        </w:rPr>
        <w:t xml:space="preserve"> </w:t>
      </w:r>
      <w:r w:rsidR="007862B1" w:rsidRPr="00BE3DC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7862B1" w:rsidRPr="00BE3DCD" w:rsidRDefault="000149F3" w:rsidP="000149F3">
      <w:pPr>
        <w:ind w:firstLine="426"/>
        <w:jc w:val="both"/>
        <w:rPr>
          <w:rFonts w:ascii="GHEA Grapalat" w:hAnsi="GHEA Grapalat" w:cs="GHEA Grapalat"/>
          <w:sz w:val="20"/>
          <w:szCs w:val="20"/>
          <w:lang w:val="pt-BR"/>
        </w:rPr>
      </w:pPr>
      <w:r w:rsidRPr="00BE3DCD">
        <w:rPr>
          <w:rFonts w:ascii="GHEA Grapalat" w:hAnsi="GHEA Grapalat" w:cs="GHEA Grapalat"/>
          <w:sz w:val="20"/>
          <w:szCs w:val="20"/>
          <w:lang w:val="pt-BR"/>
        </w:rPr>
        <w:t xml:space="preserve">1.7 </w:t>
      </w:r>
      <w:r w:rsidR="007862B1" w:rsidRPr="00BE3DCD">
        <w:rPr>
          <w:rFonts w:ascii="GHEA Grapalat" w:hAnsi="GHEA Grapalat" w:cs="GHEA Grapalat"/>
          <w:sz w:val="20"/>
          <w:szCs w:val="20"/>
          <w:lang w:val="hy-AM"/>
        </w:rPr>
        <w:t>Այն դեպքում</w:t>
      </w:r>
      <w:r w:rsidR="007862B1" w:rsidRPr="00BE3DCD">
        <w:rPr>
          <w:rFonts w:ascii="GHEA Grapalat" w:hAnsi="GHEA Grapalat" w:cs="GHEA Grapalat"/>
          <w:sz w:val="20"/>
          <w:szCs w:val="20"/>
          <w:lang w:val="pt-BR"/>
        </w:rPr>
        <w:t>,</w:t>
      </w:r>
      <w:r w:rsidR="007862B1" w:rsidRPr="00BE3DCD">
        <w:rPr>
          <w:rFonts w:ascii="GHEA Grapalat" w:hAnsi="GHEA Grapalat" w:cs="GHEA Grapalat"/>
          <w:sz w:val="20"/>
          <w:szCs w:val="20"/>
          <w:lang w:val="hy-AM"/>
        </w:rPr>
        <w:t xml:space="preserve"> երբ Ընկերության հաշվի միջոցները չեն բավարարում</w:t>
      </w:r>
      <w:r w:rsidR="007862B1" w:rsidRPr="00BE3DCD">
        <w:rPr>
          <w:rFonts w:ascii="GHEA Grapalat" w:hAnsi="GHEA Grapalat" w:cs="GHEA Grapalat"/>
          <w:sz w:val="20"/>
          <w:szCs w:val="20"/>
        </w:rPr>
        <w:t>՝</w:t>
      </w:r>
      <w:r w:rsidR="007862B1" w:rsidRPr="00BE3DCD">
        <w:rPr>
          <w:rFonts w:ascii="GHEA Grapalat" w:hAnsi="GHEA Grapalat" w:cs="GHEA Grapalat"/>
          <w:sz w:val="20"/>
          <w:szCs w:val="20"/>
          <w:lang w:val="pt-BR"/>
        </w:rPr>
        <w:t xml:space="preserve"> </w:t>
      </w:r>
      <w:r w:rsidR="007862B1" w:rsidRPr="00BE3DCD">
        <w:rPr>
          <w:rFonts w:ascii="GHEA Grapalat" w:hAnsi="GHEA Grapalat" w:cs="GHEA Grapalat"/>
          <w:sz w:val="20"/>
          <w:szCs w:val="20"/>
        </w:rPr>
        <w:t>Վճարող</w:t>
      </w:r>
      <w:r w:rsidR="007862B1" w:rsidRPr="00BE3DCD">
        <w:rPr>
          <w:rFonts w:ascii="GHEA Grapalat" w:hAnsi="GHEA Grapalat" w:cs="GHEA Grapalat"/>
          <w:sz w:val="20"/>
          <w:szCs w:val="20"/>
          <w:lang w:val="pt-BR"/>
        </w:rPr>
        <w:t xml:space="preserve"> </w:t>
      </w:r>
      <w:r w:rsidR="007862B1" w:rsidRPr="00BE3DCD">
        <w:rPr>
          <w:rFonts w:ascii="GHEA Grapalat" w:hAnsi="GHEA Grapalat" w:cs="GHEA Grapalat"/>
          <w:sz w:val="20"/>
          <w:szCs w:val="20"/>
        </w:rPr>
        <w:t>բանկը</w:t>
      </w:r>
      <w:r w:rsidR="007862B1" w:rsidRPr="00BE3DCD">
        <w:rPr>
          <w:rFonts w:ascii="GHEA Grapalat" w:hAnsi="GHEA Grapalat" w:cs="GHEA Grapalat"/>
          <w:sz w:val="20"/>
          <w:szCs w:val="20"/>
          <w:lang w:val="pt-BR"/>
        </w:rPr>
        <w:t xml:space="preserve"> </w:t>
      </w:r>
      <w:r w:rsidR="007862B1" w:rsidRPr="00BE3DCD">
        <w:rPr>
          <w:rFonts w:ascii="GHEA Grapalat" w:hAnsi="GHEA Grapalat" w:cs="GHEA Grapalat"/>
          <w:sz w:val="20"/>
          <w:szCs w:val="20"/>
        </w:rPr>
        <w:t>վճարման</w:t>
      </w:r>
      <w:r w:rsidR="007862B1" w:rsidRPr="00BE3DCD">
        <w:rPr>
          <w:rFonts w:ascii="GHEA Grapalat" w:hAnsi="GHEA Grapalat" w:cs="GHEA Grapalat"/>
          <w:sz w:val="20"/>
          <w:szCs w:val="20"/>
          <w:lang w:val="pt-BR"/>
        </w:rPr>
        <w:t xml:space="preserve"> </w:t>
      </w:r>
      <w:r w:rsidR="007862B1" w:rsidRPr="00BE3DCD">
        <w:rPr>
          <w:rFonts w:ascii="GHEA Grapalat" w:hAnsi="GHEA Grapalat" w:cs="GHEA Grapalat"/>
          <w:sz w:val="20"/>
          <w:szCs w:val="20"/>
        </w:rPr>
        <w:t>պահանջագիրը</w:t>
      </w:r>
      <w:r w:rsidR="007862B1" w:rsidRPr="00BE3DCD">
        <w:rPr>
          <w:rFonts w:ascii="GHEA Grapalat" w:hAnsi="GHEA Grapalat" w:cs="GHEA Grapalat"/>
          <w:sz w:val="20"/>
          <w:szCs w:val="20"/>
          <w:lang w:val="pt-BR"/>
        </w:rPr>
        <w:t xml:space="preserve"> </w:t>
      </w:r>
      <w:r w:rsidR="007862B1" w:rsidRPr="00BE3DCD">
        <w:rPr>
          <w:rFonts w:ascii="GHEA Grapalat" w:hAnsi="GHEA Grapalat" w:cs="GHEA Grapalat"/>
          <w:sz w:val="20"/>
          <w:szCs w:val="20"/>
        </w:rPr>
        <w:t>ստանալուց</w:t>
      </w:r>
      <w:r w:rsidR="007862B1" w:rsidRPr="00BE3DCD">
        <w:rPr>
          <w:rFonts w:ascii="GHEA Grapalat" w:hAnsi="GHEA Grapalat" w:cs="GHEA Grapalat"/>
          <w:sz w:val="20"/>
          <w:szCs w:val="20"/>
          <w:lang w:val="pt-BR"/>
        </w:rPr>
        <w:t xml:space="preserve"> </w:t>
      </w:r>
      <w:r w:rsidR="007862B1" w:rsidRPr="00BE3DCD">
        <w:rPr>
          <w:rFonts w:ascii="GHEA Grapalat" w:hAnsi="GHEA Grapalat" w:cs="GHEA Grapalat"/>
          <w:sz w:val="20"/>
          <w:szCs w:val="20"/>
        </w:rPr>
        <w:t>հետո՝</w:t>
      </w:r>
      <w:r w:rsidR="007862B1" w:rsidRPr="00BE3DCD">
        <w:rPr>
          <w:rFonts w:ascii="GHEA Grapalat" w:hAnsi="GHEA Grapalat" w:cs="GHEA Grapalat"/>
          <w:sz w:val="20"/>
          <w:szCs w:val="20"/>
          <w:lang w:val="pt-BR"/>
        </w:rPr>
        <w:t xml:space="preserve"> 2 (</w:t>
      </w:r>
      <w:r w:rsidR="007862B1" w:rsidRPr="00BE3DCD">
        <w:rPr>
          <w:rFonts w:ascii="GHEA Grapalat" w:hAnsi="GHEA Grapalat" w:cs="GHEA Grapalat"/>
          <w:sz w:val="20"/>
          <w:szCs w:val="20"/>
        </w:rPr>
        <w:t>երկու</w:t>
      </w:r>
      <w:r w:rsidR="007862B1" w:rsidRPr="00BE3DCD">
        <w:rPr>
          <w:rFonts w:ascii="GHEA Grapalat" w:hAnsi="GHEA Grapalat" w:cs="GHEA Grapalat"/>
          <w:sz w:val="20"/>
          <w:szCs w:val="20"/>
          <w:lang w:val="pt-BR"/>
        </w:rPr>
        <w:t xml:space="preserve">) </w:t>
      </w:r>
      <w:r w:rsidR="007862B1" w:rsidRPr="00BE3DCD">
        <w:rPr>
          <w:rFonts w:ascii="GHEA Grapalat" w:hAnsi="GHEA Grapalat" w:cs="GHEA Grapalat"/>
          <w:sz w:val="20"/>
          <w:szCs w:val="20"/>
        </w:rPr>
        <w:t>աշխատանքային</w:t>
      </w:r>
      <w:r w:rsidR="007862B1" w:rsidRPr="00BE3DCD">
        <w:rPr>
          <w:rFonts w:ascii="GHEA Grapalat" w:hAnsi="GHEA Grapalat" w:cs="GHEA Grapalat"/>
          <w:sz w:val="20"/>
          <w:szCs w:val="20"/>
          <w:lang w:val="pt-BR"/>
        </w:rPr>
        <w:t xml:space="preserve"> </w:t>
      </w:r>
      <w:r w:rsidR="007862B1" w:rsidRPr="00BE3DCD">
        <w:rPr>
          <w:rFonts w:ascii="GHEA Grapalat" w:hAnsi="GHEA Grapalat" w:cs="GHEA Grapalat"/>
          <w:sz w:val="20"/>
          <w:szCs w:val="20"/>
        </w:rPr>
        <w:t>օրվա</w:t>
      </w:r>
      <w:r w:rsidR="007862B1" w:rsidRPr="00BE3DCD">
        <w:rPr>
          <w:rFonts w:ascii="GHEA Grapalat" w:hAnsi="GHEA Grapalat" w:cs="GHEA Grapalat"/>
          <w:sz w:val="20"/>
          <w:szCs w:val="20"/>
          <w:lang w:val="pt-BR"/>
        </w:rPr>
        <w:t xml:space="preserve"> </w:t>
      </w:r>
      <w:r w:rsidR="007862B1" w:rsidRPr="00BE3DCD">
        <w:rPr>
          <w:rFonts w:ascii="GHEA Grapalat" w:hAnsi="GHEA Grapalat" w:cs="GHEA Grapalat"/>
          <w:sz w:val="20"/>
          <w:szCs w:val="20"/>
        </w:rPr>
        <w:t>ընթացքում</w:t>
      </w:r>
      <w:r w:rsidR="007862B1" w:rsidRPr="00BE3DCD">
        <w:rPr>
          <w:rFonts w:ascii="GHEA Grapalat" w:hAnsi="GHEA Grapalat" w:cs="GHEA Grapalat"/>
          <w:sz w:val="20"/>
          <w:szCs w:val="20"/>
          <w:lang w:val="pt-BR"/>
        </w:rPr>
        <w:t xml:space="preserve"> </w:t>
      </w:r>
      <w:r w:rsidR="007862B1" w:rsidRPr="00BE3DCD">
        <w:rPr>
          <w:rFonts w:ascii="GHEA Grapalat" w:hAnsi="GHEA Grapalat" w:cs="GHEA Grapalat"/>
          <w:sz w:val="20"/>
          <w:szCs w:val="20"/>
        </w:rPr>
        <w:t>պետք</w:t>
      </w:r>
      <w:r w:rsidR="007862B1" w:rsidRPr="00BE3DCD">
        <w:rPr>
          <w:rFonts w:ascii="GHEA Grapalat" w:hAnsi="GHEA Grapalat" w:cs="GHEA Grapalat"/>
          <w:sz w:val="20"/>
          <w:szCs w:val="20"/>
          <w:lang w:val="pt-BR"/>
        </w:rPr>
        <w:t xml:space="preserve"> </w:t>
      </w:r>
      <w:r w:rsidR="007862B1" w:rsidRPr="00BE3DCD">
        <w:rPr>
          <w:rFonts w:ascii="GHEA Grapalat" w:hAnsi="GHEA Grapalat" w:cs="GHEA Grapalat"/>
          <w:sz w:val="20"/>
          <w:szCs w:val="20"/>
        </w:rPr>
        <w:t>է</w:t>
      </w:r>
      <w:r w:rsidR="007862B1" w:rsidRPr="00BE3DCD">
        <w:rPr>
          <w:rFonts w:ascii="GHEA Grapalat" w:hAnsi="GHEA Grapalat" w:cs="GHEA Grapalat"/>
          <w:sz w:val="20"/>
          <w:szCs w:val="20"/>
          <w:lang w:val="pt-BR"/>
        </w:rPr>
        <w:t xml:space="preserve"> </w:t>
      </w:r>
      <w:r w:rsidR="007862B1" w:rsidRPr="00BE3DCD">
        <w:rPr>
          <w:rFonts w:ascii="GHEA Grapalat" w:hAnsi="GHEA Grapalat" w:cs="GHEA Grapalat"/>
          <w:sz w:val="20"/>
          <w:szCs w:val="20"/>
        </w:rPr>
        <w:t>տեղեկացնի</w:t>
      </w:r>
      <w:r w:rsidR="007862B1" w:rsidRPr="00BE3DCD">
        <w:rPr>
          <w:rFonts w:ascii="GHEA Grapalat" w:hAnsi="GHEA Grapalat" w:cs="GHEA Grapalat"/>
          <w:sz w:val="20"/>
          <w:szCs w:val="20"/>
          <w:lang w:val="pt-BR"/>
        </w:rPr>
        <w:t xml:space="preserve"> </w:t>
      </w:r>
      <w:r w:rsidR="007862B1" w:rsidRPr="00BE3DCD">
        <w:rPr>
          <w:rFonts w:ascii="GHEA Grapalat" w:hAnsi="GHEA Grapalat" w:cs="GHEA Grapalat"/>
          <w:sz w:val="20"/>
          <w:szCs w:val="20"/>
        </w:rPr>
        <w:t>Պատվիրատուին՝</w:t>
      </w:r>
      <w:r w:rsidR="007862B1" w:rsidRPr="00BE3DCD">
        <w:rPr>
          <w:rFonts w:ascii="GHEA Grapalat" w:hAnsi="GHEA Grapalat" w:cs="GHEA Grapalat"/>
          <w:sz w:val="20"/>
          <w:szCs w:val="20"/>
          <w:lang w:val="pt-BR"/>
        </w:rPr>
        <w:t xml:space="preserve"> </w:t>
      </w:r>
      <w:r w:rsidR="007862B1" w:rsidRPr="00BE3DCD">
        <w:rPr>
          <w:rFonts w:ascii="GHEA Grapalat" w:hAnsi="GHEA Grapalat" w:cs="GHEA Grapalat"/>
          <w:sz w:val="20"/>
          <w:szCs w:val="20"/>
        </w:rPr>
        <w:t>գրավոր</w:t>
      </w:r>
      <w:r w:rsidR="007862B1" w:rsidRPr="00BE3DCD">
        <w:rPr>
          <w:rFonts w:ascii="GHEA Grapalat" w:hAnsi="GHEA Grapalat" w:cs="GHEA Grapalat"/>
          <w:sz w:val="20"/>
          <w:szCs w:val="20"/>
          <w:lang w:val="pt-BR"/>
        </w:rPr>
        <w:t xml:space="preserve"> </w:t>
      </w:r>
      <w:r w:rsidR="007862B1" w:rsidRPr="00BE3DCD">
        <w:rPr>
          <w:rFonts w:ascii="GHEA Grapalat" w:hAnsi="GHEA Grapalat" w:cs="GHEA Grapalat"/>
          <w:sz w:val="20"/>
          <w:szCs w:val="20"/>
        </w:rPr>
        <w:t>ձևով</w:t>
      </w:r>
      <w:r w:rsidR="007862B1" w:rsidRPr="00BE3DCD">
        <w:rPr>
          <w:rFonts w:ascii="GHEA Grapalat" w:hAnsi="GHEA Grapalat" w:cs="GHEA Grapalat"/>
          <w:sz w:val="20"/>
          <w:szCs w:val="20"/>
          <w:lang w:val="pt-BR"/>
        </w:rPr>
        <w:t>:</w:t>
      </w:r>
    </w:p>
    <w:p w:rsidR="007862B1" w:rsidRPr="00BE3DCD" w:rsidRDefault="000149F3" w:rsidP="000149F3">
      <w:pPr>
        <w:ind w:firstLine="360"/>
        <w:jc w:val="both"/>
        <w:rPr>
          <w:rFonts w:ascii="GHEA Grapalat" w:hAnsi="GHEA Grapalat" w:cs="GHEA Grapalat"/>
          <w:sz w:val="20"/>
          <w:szCs w:val="20"/>
          <w:lang w:val="pt-BR"/>
        </w:rPr>
      </w:pPr>
      <w:r w:rsidRPr="00BE3DCD">
        <w:rPr>
          <w:rFonts w:ascii="GHEA Grapalat" w:hAnsi="GHEA Grapalat" w:cs="GHEA Grapalat"/>
          <w:sz w:val="20"/>
          <w:szCs w:val="20"/>
          <w:lang w:val="pt-BR"/>
        </w:rPr>
        <w:t xml:space="preserve">1.8 </w:t>
      </w:r>
      <w:r w:rsidR="007862B1" w:rsidRPr="00BE3DCD">
        <w:rPr>
          <w:rFonts w:ascii="GHEA Grapalat" w:hAnsi="GHEA Grapalat" w:cs="GHEA Grapalat"/>
          <w:sz w:val="20"/>
          <w:szCs w:val="20"/>
          <w:lang w:val="pt-BR"/>
        </w:rPr>
        <w:t xml:space="preserve">Սույն համաձայնագիրը և կից </w:t>
      </w:r>
      <w:r w:rsidR="007862B1" w:rsidRPr="00BE3DCD">
        <w:rPr>
          <w:rFonts w:ascii="GHEA Grapalat" w:hAnsi="GHEA Grapalat" w:cs="GHEA Grapalat"/>
          <w:sz w:val="20"/>
          <w:szCs w:val="20"/>
          <w:lang w:val="hy-AM"/>
        </w:rPr>
        <w:t>Պ</w:t>
      </w:r>
      <w:r w:rsidR="007862B1" w:rsidRPr="00BE3DCD">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007862B1" w:rsidRPr="00BE3DCD">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rsidR="007862B1" w:rsidRPr="00BE3DCD" w:rsidRDefault="007862B1" w:rsidP="007862B1">
      <w:pPr>
        <w:jc w:val="both"/>
        <w:rPr>
          <w:rFonts w:ascii="GHEA Grapalat" w:hAnsi="GHEA Grapalat" w:cs="GHEA Grapalat"/>
          <w:sz w:val="20"/>
          <w:szCs w:val="20"/>
          <w:lang w:val="hy-AM"/>
        </w:rPr>
      </w:pPr>
    </w:p>
    <w:p w:rsidR="007862B1" w:rsidRPr="00BE3DCD" w:rsidRDefault="007862B1" w:rsidP="007862B1">
      <w:pPr>
        <w:numPr>
          <w:ilvl w:val="0"/>
          <w:numId w:val="6"/>
        </w:numPr>
        <w:jc w:val="center"/>
        <w:rPr>
          <w:rFonts w:ascii="GHEA Grapalat" w:hAnsi="GHEA Grapalat" w:cs="GHEA Grapalat"/>
          <w:b/>
          <w:bCs/>
          <w:sz w:val="20"/>
          <w:szCs w:val="20"/>
        </w:rPr>
      </w:pPr>
      <w:r w:rsidRPr="00BE3DCD">
        <w:rPr>
          <w:rFonts w:ascii="GHEA Grapalat" w:hAnsi="GHEA Grapalat" w:cs="GHEA Grapalat"/>
          <w:b/>
          <w:bCs/>
          <w:sz w:val="20"/>
          <w:szCs w:val="20"/>
        </w:rPr>
        <w:t>Այլ պայմաններ</w:t>
      </w:r>
    </w:p>
    <w:p w:rsidR="007862B1" w:rsidRPr="00BE3DCD" w:rsidRDefault="007862B1" w:rsidP="007862B1">
      <w:pPr>
        <w:ind w:firstLine="567"/>
        <w:jc w:val="both"/>
        <w:rPr>
          <w:rFonts w:ascii="GHEA Grapalat" w:hAnsi="GHEA Grapalat" w:cs="GHEA Grapalat"/>
          <w:sz w:val="20"/>
          <w:szCs w:val="20"/>
          <w:lang w:val="hy-AM"/>
        </w:rPr>
      </w:pPr>
      <w:r w:rsidRPr="00BE3DCD">
        <w:rPr>
          <w:rFonts w:ascii="GHEA Grapalat" w:hAnsi="GHEA Grapalat" w:cs="GHEA Grapalat"/>
          <w:sz w:val="20"/>
          <w:szCs w:val="20"/>
        </w:rPr>
        <w:t>2.1 Սույն համաձայնագիրը</w:t>
      </w:r>
      <w:r w:rsidRPr="00BE3DCD">
        <w:rPr>
          <w:rFonts w:ascii="GHEA Grapalat" w:hAnsi="GHEA Grapalat" w:cs="GHEA Grapalat"/>
          <w:sz w:val="20"/>
          <w:szCs w:val="20"/>
          <w:lang w:val="hy-AM"/>
        </w:rPr>
        <w:t xml:space="preserve"> և Պահանջագիրը անհետկանչելի են,</w:t>
      </w:r>
      <w:r w:rsidRPr="00BE3DCD">
        <w:rPr>
          <w:rFonts w:ascii="GHEA Grapalat" w:hAnsi="GHEA Grapalat" w:cs="GHEA Grapalat"/>
          <w:sz w:val="20"/>
          <w:szCs w:val="20"/>
        </w:rPr>
        <w:t xml:space="preserve"> ուժի մեջ </w:t>
      </w:r>
      <w:r w:rsidRPr="00BE3DCD">
        <w:rPr>
          <w:rFonts w:ascii="GHEA Grapalat" w:hAnsi="GHEA Grapalat" w:cs="GHEA Grapalat"/>
          <w:sz w:val="20"/>
          <w:szCs w:val="20"/>
          <w:lang w:val="hy-AM"/>
        </w:rPr>
        <w:t>են</w:t>
      </w:r>
      <w:r w:rsidRPr="00BE3DCD">
        <w:rPr>
          <w:rFonts w:ascii="GHEA Grapalat" w:hAnsi="GHEA Grapalat" w:cs="GHEA Grapalat"/>
          <w:sz w:val="20"/>
          <w:szCs w:val="20"/>
        </w:rPr>
        <w:t xml:space="preserve"> մտնում Ընկերության կողմից վավերացման պահից և ուժի մեջ</w:t>
      </w:r>
      <w:r w:rsidRPr="00BE3DCD">
        <w:rPr>
          <w:rFonts w:ascii="GHEA Grapalat" w:hAnsi="GHEA Grapalat" w:cs="GHEA Grapalat"/>
          <w:sz w:val="20"/>
          <w:szCs w:val="20"/>
          <w:lang w:val="hy-AM"/>
        </w:rPr>
        <w:t xml:space="preserve"> են մինչև </w:t>
      </w:r>
      <w:r w:rsidR="00595213" w:rsidRPr="00BE3DCD">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BE3DCD">
        <w:rPr>
          <w:rFonts w:ascii="GHEA Grapalat" w:hAnsi="GHEA Grapalat" w:cs="GHEA Grapalat"/>
          <w:sz w:val="20"/>
          <w:szCs w:val="20"/>
        </w:rPr>
        <w:t xml:space="preserve">։ </w:t>
      </w:r>
    </w:p>
    <w:p w:rsidR="007862B1" w:rsidRPr="00BE3DCD" w:rsidRDefault="007862B1" w:rsidP="007862B1">
      <w:pPr>
        <w:ind w:firstLine="567"/>
        <w:jc w:val="both"/>
        <w:rPr>
          <w:rFonts w:ascii="GHEA Grapalat" w:hAnsi="GHEA Grapalat" w:cs="GHEA Grapalat"/>
          <w:sz w:val="20"/>
          <w:szCs w:val="20"/>
          <w:lang w:val="hy-AM"/>
        </w:rPr>
      </w:pPr>
      <w:r w:rsidRPr="00BE3DC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BE3DCD" w:rsidRDefault="007862B1" w:rsidP="007862B1">
      <w:pPr>
        <w:ind w:firstLine="567"/>
        <w:jc w:val="both"/>
        <w:rPr>
          <w:rFonts w:ascii="GHEA Grapalat" w:hAnsi="GHEA Grapalat" w:cs="GHEA Grapalat"/>
          <w:sz w:val="20"/>
          <w:szCs w:val="20"/>
          <w:lang w:val="hy-AM"/>
        </w:rPr>
      </w:pPr>
      <w:r w:rsidRPr="00BE3DC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BE3DCD" w:rsidDel="00A13215" w:rsidRDefault="007862B1" w:rsidP="007862B1">
      <w:pPr>
        <w:ind w:firstLine="567"/>
        <w:jc w:val="both"/>
        <w:rPr>
          <w:rFonts w:ascii="GHEA Grapalat" w:hAnsi="GHEA Grapalat" w:cs="GHEA Grapalat"/>
          <w:sz w:val="20"/>
          <w:szCs w:val="20"/>
          <w:lang w:val="hy-AM"/>
        </w:rPr>
      </w:pPr>
      <w:r w:rsidRPr="00BE3DC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BE3DCD" w:rsidRDefault="007862B1" w:rsidP="007862B1">
      <w:pPr>
        <w:ind w:firstLine="567"/>
        <w:jc w:val="both"/>
        <w:rPr>
          <w:rFonts w:ascii="GHEA Grapalat" w:hAnsi="GHEA Grapalat" w:cs="GHEA Grapalat"/>
          <w:sz w:val="20"/>
          <w:szCs w:val="20"/>
          <w:lang w:val="hy-AM"/>
        </w:rPr>
      </w:pPr>
      <w:r w:rsidRPr="00BE3DC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BE3DCD" w:rsidRDefault="007862B1" w:rsidP="007862B1">
      <w:pPr>
        <w:ind w:firstLine="567"/>
        <w:jc w:val="both"/>
        <w:rPr>
          <w:rFonts w:ascii="GHEA Grapalat" w:hAnsi="GHEA Grapalat" w:cs="GHEA Grapalat"/>
          <w:sz w:val="20"/>
          <w:szCs w:val="20"/>
          <w:lang w:val="hy-AM"/>
        </w:rPr>
      </w:pPr>
    </w:p>
    <w:p w:rsidR="007862B1" w:rsidRPr="00BE3DCD" w:rsidRDefault="007862B1" w:rsidP="007862B1">
      <w:pPr>
        <w:ind w:firstLine="567"/>
        <w:jc w:val="center"/>
        <w:rPr>
          <w:rFonts w:ascii="GHEA Grapalat" w:hAnsi="GHEA Grapalat" w:cs="GHEA Grapalat"/>
          <w:sz w:val="20"/>
          <w:szCs w:val="20"/>
          <w:lang w:val="hy-AM"/>
        </w:rPr>
      </w:pPr>
      <w:r w:rsidRPr="00BE3DCD">
        <w:rPr>
          <w:rFonts w:ascii="GHEA Grapalat" w:hAnsi="GHEA Grapalat" w:cs="GHEA Grapalat"/>
          <w:b/>
          <w:sz w:val="20"/>
          <w:szCs w:val="20"/>
          <w:lang w:val="hy-AM"/>
        </w:rPr>
        <w:t>3. Ընկերության հասցեն, բանկային վավերապայմանները`</w:t>
      </w:r>
    </w:p>
    <w:p w:rsidR="007862B1" w:rsidRPr="00BE3DCD" w:rsidRDefault="007862B1" w:rsidP="007862B1">
      <w:pPr>
        <w:jc w:val="both"/>
        <w:rPr>
          <w:rFonts w:ascii="GHEA Grapalat" w:hAnsi="GHEA Grapalat" w:cs="GHEA Grapalat"/>
          <w:sz w:val="20"/>
          <w:szCs w:val="20"/>
          <w:u w:val="single"/>
          <w:lang w:val="hy-AM"/>
        </w:rPr>
      </w:pPr>
      <w:r w:rsidRPr="00BE3DCD">
        <w:rPr>
          <w:rFonts w:ascii="GHEA Grapalat" w:hAnsi="GHEA Grapalat" w:cs="GHEA Grapalat"/>
          <w:sz w:val="20"/>
          <w:szCs w:val="20"/>
          <w:u w:val="single"/>
          <w:lang w:val="hy-AM"/>
        </w:rPr>
        <w:tab/>
      </w:r>
      <w:r w:rsidRPr="00BE3DCD">
        <w:rPr>
          <w:rFonts w:ascii="GHEA Grapalat" w:hAnsi="GHEA Grapalat" w:cs="GHEA Grapalat"/>
          <w:sz w:val="20"/>
          <w:szCs w:val="20"/>
          <w:u w:val="single"/>
          <w:lang w:val="hy-AM"/>
        </w:rPr>
        <w:tab/>
      </w:r>
      <w:r w:rsidRPr="00BE3DCD">
        <w:rPr>
          <w:rFonts w:ascii="GHEA Grapalat" w:hAnsi="GHEA Grapalat" w:cs="GHEA Grapalat"/>
          <w:sz w:val="20"/>
          <w:szCs w:val="20"/>
          <w:u w:val="single"/>
          <w:lang w:val="hy-AM"/>
        </w:rPr>
        <w:tab/>
      </w:r>
      <w:r w:rsidRPr="00BE3DCD">
        <w:rPr>
          <w:rFonts w:ascii="GHEA Grapalat" w:hAnsi="GHEA Grapalat" w:cs="GHEA Grapalat"/>
          <w:sz w:val="20"/>
          <w:szCs w:val="20"/>
          <w:u w:val="single"/>
          <w:lang w:val="hy-AM"/>
        </w:rPr>
        <w:tab/>
      </w:r>
      <w:r w:rsidRPr="00BE3DCD">
        <w:rPr>
          <w:rFonts w:ascii="GHEA Grapalat" w:hAnsi="GHEA Grapalat" w:cs="GHEA Grapalat"/>
          <w:sz w:val="20"/>
          <w:szCs w:val="20"/>
          <w:u w:val="single"/>
          <w:lang w:val="hy-AM"/>
        </w:rPr>
        <w:tab/>
      </w:r>
    </w:p>
    <w:p w:rsidR="007862B1" w:rsidRPr="00BE3DCD" w:rsidRDefault="007862B1" w:rsidP="007862B1">
      <w:pPr>
        <w:jc w:val="both"/>
        <w:rPr>
          <w:rFonts w:ascii="GHEA Grapalat" w:hAnsi="GHEA Grapalat"/>
          <w:sz w:val="18"/>
          <w:szCs w:val="18"/>
          <w:vertAlign w:val="superscript"/>
          <w:lang w:val="hy-AM"/>
        </w:rPr>
      </w:pPr>
      <w:r w:rsidRPr="00BE3DCD">
        <w:rPr>
          <w:rFonts w:ascii="GHEA Grapalat" w:hAnsi="GHEA Grapalat"/>
          <w:sz w:val="18"/>
          <w:szCs w:val="18"/>
          <w:vertAlign w:val="superscript"/>
          <w:lang w:val="hy-AM"/>
        </w:rPr>
        <w:t xml:space="preserve">                               ընկերության անվանումը</w:t>
      </w:r>
    </w:p>
    <w:p w:rsidR="007862B1" w:rsidRPr="00BE3DCD" w:rsidRDefault="007862B1" w:rsidP="007862B1">
      <w:pPr>
        <w:jc w:val="both"/>
        <w:rPr>
          <w:rFonts w:ascii="GHEA Grapalat" w:hAnsi="GHEA Grapalat"/>
          <w:sz w:val="18"/>
          <w:szCs w:val="18"/>
          <w:u w:val="single"/>
          <w:vertAlign w:val="superscript"/>
          <w:lang w:val="hy-AM"/>
        </w:rPr>
      </w:pPr>
      <w:r w:rsidRPr="00BE3DCD">
        <w:rPr>
          <w:rFonts w:ascii="GHEA Grapalat" w:hAnsi="GHEA Grapalat"/>
          <w:sz w:val="18"/>
          <w:szCs w:val="18"/>
          <w:vertAlign w:val="superscript"/>
          <w:lang w:val="hy-AM"/>
        </w:rPr>
        <w:t xml:space="preserve"> </w:t>
      </w:r>
      <w:r w:rsidRPr="00BE3DCD">
        <w:rPr>
          <w:rFonts w:ascii="GHEA Grapalat" w:hAnsi="GHEA Grapalat"/>
          <w:sz w:val="18"/>
          <w:szCs w:val="18"/>
          <w:u w:val="single"/>
          <w:vertAlign w:val="superscript"/>
          <w:lang w:val="hy-AM"/>
        </w:rPr>
        <w:tab/>
      </w:r>
      <w:r w:rsidRPr="00BE3DCD">
        <w:rPr>
          <w:rFonts w:ascii="GHEA Grapalat" w:hAnsi="GHEA Grapalat"/>
          <w:sz w:val="18"/>
          <w:szCs w:val="18"/>
          <w:u w:val="single"/>
          <w:vertAlign w:val="superscript"/>
          <w:lang w:val="hy-AM"/>
        </w:rPr>
        <w:tab/>
      </w:r>
      <w:r w:rsidRPr="00BE3DCD">
        <w:rPr>
          <w:rFonts w:ascii="GHEA Grapalat" w:hAnsi="GHEA Grapalat"/>
          <w:sz w:val="18"/>
          <w:szCs w:val="18"/>
          <w:u w:val="single"/>
          <w:vertAlign w:val="superscript"/>
          <w:lang w:val="hy-AM"/>
        </w:rPr>
        <w:tab/>
      </w:r>
      <w:r w:rsidRPr="00BE3DCD">
        <w:rPr>
          <w:rFonts w:ascii="GHEA Grapalat" w:hAnsi="GHEA Grapalat"/>
          <w:sz w:val="18"/>
          <w:szCs w:val="18"/>
          <w:u w:val="single"/>
          <w:vertAlign w:val="superscript"/>
          <w:lang w:val="hy-AM"/>
        </w:rPr>
        <w:tab/>
      </w:r>
      <w:r w:rsidRPr="00BE3DCD">
        <w:rPr>
          <w:rFonts w:ascii="GHEA Grapalat" w:hAnsi="GHEA Grapalat"/>
          <w:sz w:val="18"/>
          <w:szCs w:val="18"/>
          <w:u w:val="single"/>
          <w:vertAlign w:val="superscript"/>
          <w:lang w:val="hy-AM"/>
        </w:rPr>
        <w:tab/>
      </w:r>
    </w:p>
    <w:p w:rsidR="007862B1" w:rsidRPr="00BE3DCD" w:rsidRDefault="007862B1" w:rsidP="007862B1">
      <w:pPr>
        <w:jc w:val="both"/>
        <w:rPr>
          <w:rFonts w:ascii="GHEA Grapalat" w:hAnsi="GHEA Grapalat"/>
          <w:sz w:val="18"/>
          <w:szCs w:val="18"/>
          <w:vertAlign w:val="superscript"/>
          <w:lang w:val="hy-AM"/>
        </w:rPr>
      </w:pPr>
      <w:r w:rsidRPr="00BE3DCD">
        <w:rPr>
          <w:rFonts w:ascii="GHEA Grapalat" w:hAnsi="GHEA Grapalat"/>
          <w:sz w:val="18"/>
          <w:szCs w:val="18"/>
          <w:vertAlign w:val="superscript"/>
          <w:lang w:val="hy-AM"/>
        </w:rPr>
        <w:t xml:space="preserve">                              ընկերության հասցեն</w:t>
      </w:r>
    </w:p>
    <w:p w:rsidR="007862B1" w:rsidRPr="00BE3DCD" w:rsidRDefault="007862B1" w:rsidP="007862B1">
      <w:pPr>
        <w:jc w:val="both"/>
        <w:rPr>
          <w:rFonts w:ascii="GHEA Grapalat" w:hAnsi="GHEA Grapalat"/>
          <w:sz w:val="18"/>
          <w:szCs w:val="18"/>
          <w:u w:val="single"/>
          <w:vertAlign w:val="superscript"/>
          <w:lang w:val="hy-AM"/>
        </w:rPr>
      </w:pPr>
      <w:r w:rsidRPr="00BE3DCD">
        <w:rPr>
          <w:rFonts w:ascii="GHEA Grapalat" w:hAnsi="GHEA Grapalat"/>
          <w:sz w:val="18"/>
          <w:szCs w:val="18"/>
          <w:u w:val="single"/>
          <w:vertAlign w:val="superscript"/>
          <w:lang w:val="hy-AM"/>
        </w:rPr>
        <w:tab/>
      </w:r>
      <w:r w:rsidRPr="00BE3DCD">
        <w:rPr>
          <w:rFonts w:ascii="GHEA Grapalat" w:hAnsi="GHEA Grapalat"/>
          <w:sz w:val="18"/>
          <w:szCs w:val="18"/>
          <w:u w:val="single"/>
          <w:vertAlign w:val="superscript"/>
          <w:lang w:val="hy-AM"/>
        </w:rPr>
        <w:tab/>
      </w:r>
      <w:r w:rsidRPr="00BE3DCD">
        <w:rPr>
          <w:rFonts w:ascii="GHEA Grapalat" w:hAnsi="GHEA Grapalat"/>
          <w:sz w:val="18"/>
          <w:szCs w:val="18"/>
          <w:u w:val="single"/>
          <w:vertAlign w:val="superscript"/>
          <w:lang w:val="hy-AM"/>
        </w:rPr>
        <w:tab/>
      </w:r>
      <w:r w:rsidRPr="00BE3DCD">
        <w:rPr>
          <w:rFonts w:ascii="GHEA Grapalat" w:hAnsi="GHEA Grapalat"/>
          <w:sz w:val="18"/>
          <w:szCs w:val="18"/>
          <w:u w:val="single"/>
          <w:vertAlign w:val="superscript"/>
          <w:lang w:val="hy-AM"/>
        </w:rPr>
        <w:tab/>
      </w:r>
      <w:r w:rsidRPr="00BE3DCD">
        <w:rPr>
          <w:rFonts w:ascii="GHEA Grapalat" w:hAnsi="GHEA Grapalat"/>
          <w:sz w:val="18"/>
          <w:szCs w:val="18"/>
          <w:u w:val="single"/>
          <w:vertAlign w:val="superscript"/>
          <w:lang w:val="hy-AM"/>
        </w:rPr>
        <w:tab/>
      </w:r>
    </w:p>
    <w:p w:rsidR="007862B1" w:rsidRPr="00BE3DCD" w:rsidRDefault="007862B1" w:rsidP="007862B1">
      <w:pPr>
        <w:jc w:val="both"/>
        <w:rPr>
          <w:rFonts w:ascii="GHEA Grapalat" w:hAnsi="GHEA Grapalat"/>
          <w:sz w:val="18"/>
          <w:szCs w:val="18"/>
          <w:vertAlign w:val="superscript"/>
          <w:lang w:val="hy-AM"/>
        </w:rPr>
      </w:pPr>
      <w:r w:rsidRPr="00BE3DCD">
        <w:rPr>
          <w:rFonts w:ascii="GHEA Grapalat" w:hAnsi="GHEA Grapalat"/>
          <w:sz w:val="18"/>
          <w:szCs w:val="18"/>
          <w:vertAlign w:val="superscript"/>
          <w:lang w:val="hy-AM"/>
        </w:rPr>
        <w:t xml:space="preserve">              ընկերությանը սպասարկող բանկի անվանումը</w:t>
      </w:r>
    </w:p>
    <w:p w:rsidR="007862B1" w:rsidRPr="00BE3DCD" w:rsidRDefault="007862B1" w:rsidP="007862B1">
      <w:pPr>
        <w:jc w:val="both"/>
        <w:rPr>
          <w:rFonts w:ascii="GHEA Grapalat" w:hAnsi="GHEA Grapalat"/>
          <w:sz w:val="18"/>
          <w:szCs w:val="18"/>
          <w:u w:val="single"/>
          <w:vertAlign w:val="superscript"/>
          <w:lang w:val="hy-AM"/>
        </w:rPr>
      </w:pPr>
      <w:r w:rsidRPr="00BE3DCD">
        <w:rPr>
          <w:rFonts w:ascii="GHEA Grapalat" w:hAnsi="GHEA Grapalat"/>
          <w:sz w:val="18"/>
          <w:szCs w:val="18"/>
          <w:u w:val="single"/>
          <w:vertAlign w:val="superscript"/>
          <w:lang w:val="hy-AM"/>
        </w:rPr>
        <w:tab/>
      </w:r>
      <w:r w:rsidRPr="00BE3DCD">
        <w:rPr>
          <w:rFonts w:ascii="GHEA Grapalat" w:hAnsi="GHEA Grapalat"/>
          <w:sz w:val="18"/>
          <w:szCs w:val="18"/>
          <w:u w:val="single"/>
          <w:vertAlign w:val="superscript"/>
          <w:lang w:val="hy-AM"/>
        </w:rPr>
        <w:tab/>
      </w:r>
      <w:r w:rsidRPr="00BE3DCD">
        <w:rPr>
          <w:rFonts w:ascii="GHEA Grapalat" w:hAnsi="GHEA Grapalat"/>
          <w:sz w:val="18"/>
          <w:szCs w:val="18"/>
          <w:u w:val="single"/>
          <w:vertAlign w:val="superscript"/>
          <w:lang w:val="hy-AM"/>
        </w:rPr>
        <w:tab/>
      </w:r>
      <w:r w:rsidRPr="00BE3DCD">
        <w:rPr>
          <w:rFonts w:ascii="GHEA Grapalat" w:hAnsi="GHEA Grapalat"/>
          <w:sz w:val="18"/>
          <w:szCs w:val="18"/>
          <w:u w:val="single"/>
          <w:vertAlign w:val="superscript"/>
          <w:lang w:val="hy-AM"/>
        </w:rPr>
        <w:tab/>
      </w:r>
      <w:r w:rsidRPr="00BE3DCD">
        <w:rPr>
          <w:rFonts w:ascii="GHEA Grapalat" w:hAnsi="GHEA Grapalat"/>
          <w:sz w:val="18"/>
          <w:szCs w:val="18"/>
          <w:u w:val="single"/>
          <w:vertAlign w:val="superscript"/>
          <w:lang w:val="hy-AM"/>
        </w:rPr>
        <w:tab/>
      </w:r>
    </w:p>
    <w:p w:rsidR="006E35C3" w:rsidRPr="00BE3DCD" w:rsidRDefault="006E35C3" w:rsidP="007862B1">
      <w:pPr>
        <w:jc w:val="both"/>
        <w:rPr>
          <w:rFonts w:ascii="GHEA Grapalat" w:hAnsi="GHEA Grapalat"/>
          <w:sz w:val="18"/>
          <w:szCs w:val="18"/>
          <w:u w:val="single"/>
          <w:vertAlign w:val="superscript"/>
          <w:lang w:val="hy-AM"/>
        </w:rPr>
      </w:pPr>
    </w:p>
    <w:p w:rsidR="00334B2F" w:rsidRPr="00BE3DCD" w:rsidRDefault="00334B2F" w:rsidP="00334B2F">
      <w:pPr>
        <w:jc w:val="both"/>
        <w:rPr>
          <w:rFonts w:ascii="GHEA Grapalat" w:hAnsi="GHEA Grapalat"/>
          <w:sz w:val="20"/>
          <w:szCs w:val="20"/>
          <w:lang w:val="hy-AM"/>
        </w:rPr>
      </w:pPr>
      <w:r w:rsidRPr="00BE3DCD">
        <w:rPr>
          <w:rFonts w:ascii="GHEA Grapalat" w:hAnsi="GHEA Grapalat"/>
          <w:sz w:val="20"/>
          <w:szCs w:val="20"/>
          <w:lang w:val="hy-AM"/>
        </w:rPr>
        <w:t>Կ.Տ</w:t>
      </w:r>
    </w:p>
    <w:p w:rsidR="00334B2F" w:rsidRPr="00BE3DCD" w:rsidRDefault="00334B2F" w:rsidP="00334B2F">
      <w:pPr>
        <w:jc w:val="both"/>
        <w:rPr>
          <w:rFonts w:ascii="GHEA Grapalat" w:hAnsi="GHEA Grapalat"/>
          <w:sz w:val="20"/>
          <w:szCs w:val="20"/>
          <w:lang w:val="hy-AM"/>
        </w:rPr>
      </w:pPr>
    </w:p>
    <w:p w:rsidR="00334B2F" w:rsidRPr="00BE3DCD" w:rsidRDefault="00334B2F" w:rsidP="00334B2F">
      <w:pPr>
        <w:jc w:val="both"/>
        <w:rPr>
          <w:rFonts w:ascii="GHEA Grapalat" w:hAnsi="GHEA Grapalat"/>
          <w:sz w:val="20"/>
          <w:szCs w:val="20"/>
          <w:lang w:val="hy-AM"/>
        </w:rPr>
      </w:pPr>
      <w:r w:rsidRPr="00BE3DCD">
        <w:rPr>
          <w:rFonts w:ascii="GHEA Grapalat" w:hAnsi="GHEA Grapalat"/>
          <w:sz w:val="20"/>
          <w:szCs w:val="20"/>
          <w:lang w:val="hy-AM"/>
        </w:rPr>
        <w:t>Օր/ամիս/տարի</w:t>
      </w:r>
    </w:p>
    <w:p w:rsidR="006E35C3" w:rsidRPr="00BE3DCD" w:rsidRDefault="006E35C3" w:rsidP="007862B1">
      <w:pPr>
        <w:jc w:val="both"/>
        <w:rPr>
          <w:rFonts w:ascii="GHEA Grapalat" w:hAnsi="GHEA Grapalat"/>
          <w:sz w:val="18"/>
          <w:szCs w:val="18"/>
          <w:vertAlign w:val="superscript"/>
          <w:lang w:val="hy-AM"/>
        </w:rPr>
      </w:pPr>
    </w:p>
    <w:p w:rsidR="007862B1" w:rsidRPr="00BE3DCD" w:rsidRDefault="007862B1" w:rsidP="007862B1">
      <w:pPr>
        <w:jc w:val="both"/>
        <w:rPr>
          <w:rFonts w:ascii="GHEA Grapalat" w:hAnsi="GHEA Grapalat" w:cs="GHEA Grapalat"/>
          <w:i/>
          <w:sz w:val="18"/>
          <w:szCs w:val="18"/>
          <w:lang w:val="hy-AM"/>
        </w:rPr>
      </w:pPr>
    </w:p>
    <w:p w:rsidR="006E35C3" w:rsidRPr="00BE3DCD"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BE3DCD">
        <w:rPr>
          <w:rFonts w:ascii="GHEA Grapalat" w:hAnsi="GHEA Grapalat" w:cs="Sylfaen"/>
          <w:i/>
          <w:sz w:val="16"/>
          <w:szCs w:val="16"/>
          <w:lang w:val="hy-AM"/>
        </w:rPr>
        <w:t xml:space="preserve">* </w:t>
      </w:r>
      <w:r w:rsidRPr="00BE3DCD">
        <w:rPr>
          <w:rFonts w:ascii="GHEA Grapalat" w:hAnsi="GHEA Grapalat"/>
          <w:i/>
          <w:sz w:val="16"/>
          <w:szCs w:val="16"/>
          <w:lang w:val="hy-AM"/>
        </w:rPr>
        <w:t>լրացվում է հանձնաժողովի քարտուղարի կողմից` մինչև հրավերը տեղեկագրում հրապարակելը:</w:t>
      </w:r>
    </w:p>
    <w:p w:rsidR="00595213" w:rsidRPr="00BE3DCD" w:rsidRDefault="007862B1" w:rsidP="00091EBC">
      <w:pPr>
        <w:pStyle w:val="31"/>
        <w:spacing w:line="240" w:lineRule="auto"/>
        <w:jc w:val="right"/>
        <w:rPr>
          <w:rFonts w:ascii="GHEA Grapalat" w:hAnsi="GHEA Grapalat"/>
          <w:b/>
          <w:lang w:val="hy-AM"/>
        </w:rPr>
      </w:pPr>
      <w:r w:rsidRPr="00BE3DC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BE3DC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BE3DCD" w:rsidRDefault="00595213" w:rsidP="00CB0ADE">
            <w:pPr>
              <w:rPr>
                <w:rFonts w:ascii="GHEA Grapalat" w:hAnsi="GHEA Grapalat" w:cs="Sylfaen"/>
                <w:b/>
                <w:bCs/>
                <w:sz w:val="20"/>
                <w:szCs w:val="20"/>
                <w:lang w:val="hy-AM"/>
              </w:rPr>
            </w:pPr>
            <w:r w:rsidRPr="00BE3DCD">
              <w:rPr>
                <w:rFonts w:ascii="GHEA Grapalat" w:hAnsi="GHEA Grapalat" w:cs="Sylfaen"/>
                <w:sz w:val="20"/>
                <w:szCs w:val="20"/>
              </w:rPr>
              <w:lastRenderedPageBreak/>
              <w:t xml:space="preserve">1.                                                              </w:t>
            </w:r>
            <w:r w:rsidRPr="00BE3DCD">
              <w:rPr>
                <w:rFonts w:ascii="GHEA Grapalat" w:hAnsi="GHEA Grapalat" w:cs="Sylfaen"/>
                <w:b/>
                <w:bCs/>
                <w:sz w:val="20"/>
                <w:szCs w:val="20"/>
              </w:rPr>
              <w:t>ՎՃԱՐՄԱՆ</w:t>
            </w:r>
            <w:r w:rsidRPr="00BE3DCD">
              <w:rPr>
                <w:rFonts w:ascii="GHEA Grapalat" w:hAnsi="GHEA Grapalat" w:cs="Arial"/>
                <w:b/>
                <w:bCs/>
                <w:sz w:val="20"/>
                <w:szCs w:val="20"/>
              </w:rPr>
              <w:t xml:space="preserve"> </w:t>
            </w:r>
            <w:r w:rsidRPr="00BE3DCD">
              <w:rPr>
                <w:rFonts w:ascii="GHEA Grapalat" w:hAnsi="GHEA Grapalat" w:cs="Sylfaen"/>
                <w:b/>
                <w:bCs/>
                <w:sz w:val="20"/>
                <w:szCs w:val="20"/>
              </w:rPr>
              <w:t xml:space="preserve">ՊԱՀԱՆՋԱԳԻՐ* </w:t>
            </w:r>
          </w:p>
          <w:p w:rsidR="00595213" w:rsidRPr="00BE3DCD" w:rsidRDefault="00595213" w:rsidP="00CB0ADE">
            <w:pPr>
              <w:jc w:val="center"/>
              <w:rPr>
                <w:rFonts w:ascii="GHEA Grapalat" w:hAnsi="GHEA Grapalat" w:cs="Arial"/>
                <w:bCs/>
                <w:i/>
                <w:sz w:val="20"/>
                <w:szCs w:val="20"/>
              </w:rPr>
            </w:pPr>
          </w:p>
        </w:tc>
      </w:tr>
      <w:tr w:rsidR="00595213" w:rsidRPr="00BE3DC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BE3DCD" w:rsidRDefault="00595213" w:rsidP="00CB0ADE">
            <w:pPr>
              <w:rPr>
                <w:rFonts w:ascii="GHEA Grapalat" w:hAnsi="GHEA Grapalat" w:cs="Sylfaen"/>
                <w:sz w:val="20"/>
                <w:szCs w:val="20"/>
                <w:lang w:val="hy-AM"/>
              </w:rPr>
            </w:pPr>
            <w:r w:rsidRPr="00BE3DCD">
              <w:rPr>
                <w:rFonts w:ascii="GHEA Grapalat" w:hAnsi="GHEA Grapalat" w:cs="Sylfaen"/>
                <w:sz w:val="20"/>
                <w:szCs w:val="20"/>
                <w:lang w:val="hy-AM"/>
              </w:rPr>
              <w:t>2</w:t>
            </w:r>
            <w:r w:rsidRPr="00BE3DCD">
              <w:rPr>
                <w:rFonts w:ascii="GHEA Grapalat" w:hAnsi="GHEA Grapalat" w:cs="Sylfaen"/>
                <w:sz w:val="20"/>
                <w:szCs w:val="20"/>
              </w:rPr>
              <w:t>.</w:t>
            </w:r>
            <w:r w:rsidRPr="00BE3DCD">
              <w:rPr>
                <w:rFonts w:ascii="GHEA Grapalat" w:hAnsi="GHEA Grapalat" w:cs="Sylfaen"/>
                <w:sz w:val="20"/>
                <w:szCs w:val="20"/>
                <w:lang w:val="hy-AM"/>
              </w:rPr>
              <w:t xml:space="preserve"> Թիվ </w:t>
            </w:r>
          </w:p>
        </w:tc>
      </w:tr>
      <w:tr w:rsidR="00595213" w:rsidRPr="00BE3DC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BE3DCD" w:rsidRDefault="00595213" w:rsidP="00CB0ADE">
            <w:pPr>
              <w:rPr>
                <w:rFonts w:ascii="GHEA Grapalat" w:hAnsi="GHEA Grapalat" w:cs="Sylfaen"/>
                <w:sz w:val="20"/>
                <w:szCs w:val="20"/>
              </w:rPr>
            </w:pPr>
            <w:r w:rsidRPr="00BE3DCD">
              <w:rPr>
                <w:rFonts w:ascii="GHEA Grapalat" w:hAnsi="GHEA Grapalat" w:cs="Sylfaen"/>
                <w:sz w:val="20"/>
                <w:szCs w:val="20"/>
                <w:lang w:val="hy-AM"/>
              </w:rPr>
              <w:t>3</w:t>
            </w:r>
            <w:r w:rsidRPr="00BE3DCD">
              <w:rPr>
                <w:rFonts w:ascii="GHEA Grapalat" w:hAnsi="GHEA Grapalat" w:cs="Sylfaen"/>
                <w:sz w:val="20"/>
                <w:szCs w:val="20"/>
              </w:rPr>
              <w:t>.                                                         Ներկայացման</w:t>
            </w:r>
            <w:r w:rsidRPr="00BE3DCD">
              <w:rPr>
                <w:rFonts w:ascii="GHEA Grapalat" w:hAnsi="GHEA Grapalat" w:cs="Arial"/>
                <w:sz w:val="20"/>
                <w:szCs w:val="20"/>
              </w:rPr>
              <w:t xml:space="preserve"> </w:t>
            </w:r>
            <w:r w:rsidRPr="00BE3DCD">
              <w:rPr>
                <w:rFonts w:ascii="GHEA Grapalat" w:hAnsi="GHEA Grapalat" w:cs="Sylfaen"/>
                <w:sz w:val="20"/>
                <w:szCs w:val="20"/>
              </w:rPr>
              <w:t>ամսաթիվը</w:t>
            </w:r>
            <w:r w:rsidRPr="00BE3DCD">
              <w:rPr>
                <w:rFonts w:ascii="GHEA Grapalat" w:hAnsi="GHEA Grapalat" w:cs="Arial"/>
                <w:sz w:val="20"/>
                <w:szCs w:val="20"/>
              </w:rPr>
              <w:t xml:space="preserve">` </w:t>
            </w:r>
            <w:r w:rsidRPr="00BE3DCD">
              <w:rPr>
                <w:rFonts w:ascii="GHEA Grapalat" w:hAnsi="GHEA Grapalat" w:cs="Tahoma"/>
                <w:color w:val="000000"/>
                <w:sz w:val="20"/>
                <w:szCs w:val="20"/>
              </w:rPr>
              <w:t xml:space="preserve">"___" </w:t>
            </w:r>
            <w:r w:rsidRPr="00BE3DCD">
              <w:rPr>
                <w:rFonts w:ascii="GHEA Grapalat" w:hAnsi="GHEA Grapalat" w:cs="Sylfaen"/>
                <w:color w:val="000000"/>
                <w:sz w:val="20"/>
                <w:szCs w:val="20"/>
              </w:rPr>
              <w:t xml:space="preserve">___ </w:t>
            </w:r>
            <w:r w:rsidRPr="00BE3DCD">
              <w:rPr>
                <w:rFonts w:ascii="GHEA Grapalat" w:hAnsi="GHEA Grapalat" w:cs="Tahoma"/>
                <w:color w:val="000000"/>
                <w:sz w:val="20"/>
                <w:szCs w:val="20"/>
              </w:rPr>
              <w:t>20___</w:t>
            </w:r>
            <w:r w:rsidRPr="00BE3DCD">
              <w:rPr>
                <w:rFonts w:ascii="GHEA Grapalat" w:hAnsi="GHEA Grapalat" w:cs="Sylfaen"/>
                <w:color w:val="000000"/>
                <w:sz w:val="20"/>
                <w:szCs w:val="20"/>
              </w:rPr>
              <w:t>թ.</w:t>
            </w:r>
          </w:p>
        </w:tc>
      </w:tr>
      <w:tr w:rsidR="00595213" w:rsidRPr="00BE3DCD"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BE3DCD" w:rsidRDefault="00595213" w:rsidP="00CB0ADE">
            <w:pPr>
              <w:rPr>
                <w:rFonts w:ascii="GHEA Grapalat" w:hAnsi="GHEA Grapalat" w:cs="Arial"/>
                <w:sz w:val="20"/>
                <w:szCs w:val="20"/>
              </w:rPr>
            </w:pPr>
            <w:r w:rsidRPr="00BE3DCD">
              <w:rPr>
                <w:rFonts w:ascii="GHEA Grapalat" w:hAnsi="GHEA Grapalat" w:cs="Sylfaen"/>
                <w:sz w:val="20"/>
                <w:szCs w:val="20"/>
                <w:lang w:val="hy-AM"/>
              </w:rPr>
              <w:t>4</w:t>
            </w:r>
            <w:r w:rsidRPr="00BE3DCD">
              <w:rPr>
                <w:rFonts w:ascii="GHEA Grapalat" w:hAnsi="GHEA Grapalat" w:cs="Sylfaen"/>
                <w:sz w:val="20"/>
                <w:szCs w:val="20"/>
              </w:rPr>
              <w:t xml:space="preserve">. </w:t>
            </w:r>
            <w:r w:rsidRPr="00BE3DCD">
              <w:rPr>
                <w:rFonts w:ascii="GHEA Grapalat" w:hAnsi="GHEA Grapalat" w:cs="Sylfaen"/>
                <w:sz w:val="20"/>
                <w:szCs w:val="20"/>
                <w:lang w:val="hy-AM"/>
              </w:rPr>
              <w:t>Վճարողի անվանումը</w:t>
            </w:r>
            <w:r w:rsidRPr="00BE3DCD">
              <w:rPr>
                <w:rFonts w:ascii="GHEA Grapalat" w:hAnsi="GHEA Grapalat" w:cs="Sylfaen"/>
                <w:sz w:val="20"/>
                <w:szCs w:val="20"/>
              </w:rPr>
              <w:t>,</w:t>
            </w:r>
            <w:r w:rsidRPr="00BE3DCD">
              <w:rPr>
                <w:rFonts w:ascii="GHEA Grapalat" w:hAnsi="GHEA Grapalat" w:cs="Sylfaen"/>
                <w:sz w:val="20"/>
                <w:szCs w:val="20"/>
                <w:lang w:val="hy-AM"/>
              </w:rPr>
              <w:t xml:space="preserve"> կամ անուն ազգանուն </w:t>
            </w:r>
            <w:r w:rsidRPr="00BE3DCD">
              <w:rPr>
                <w:rFonts w:ascii="GHEA Grapalat" w:hAnsi="GHEA Grapalat" w:cs="Sylfaen"/>
                <w:sz w:val="20"/>
                <w:szCs w:val="20"/>
              </w:rPr>
              <w:t xml:space="preserve">(Ընկերություն </w:t>
            </w:r>
            <w:r w:rsidRPr="00BE3DCD">
              <w:rPr>
                <w:rFonts w:ascii="GHEA Grapalat" w:hAnsi="GHEA Grapalat" w:cs="Arial"/>
                <w:sz w:val="20"/>
                <w:szCs w:val="20"/>
              </w:rPr>
              <w:t>`</w:t>
            </w:r>
          </w:p>
        </w:tc>
      </w:tr>
      <w:tr w:rsidR="00595213" w:rsidRPr="00BE3DC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BE3DCD" w:rsidRDefault="00595213" w:rsidP="00CB0ADE">
            <w:pPr>
              <w:rPr>
                <w:rFonts w:ascii="GHEA Grapalat" w:hAnsi="GHEA Grapalat" w:cs="Arial"/>
                <w:sz w:val="20"/>
                <w:szCs w:val="20"/>
              </w:rPr>
            </w:pPr>
            <w:r w:rsidRPr="00BE3DCD">
              <w:rPr>
                <w:rFonts w:ascii="GHEA Grapalat" w:hAnsi="GHEA Grapalat" w:cs="Sylfaen"/>
                <w:sz w:val="20"/>
                <w:szCs w:val="20"/>
                <w:lang w:val="hy-AM"/>
              </w:rPr>
              <w:t>5</w:t>
            </w:r>
            <w:r w:rsidRPr="00BE3DCD">
              <w:rPr>
                <w:rFonts w:ascii="GHEA Grapalat" w:hAnsi="GHEA Grapalat" w:cs="Sylfaen"/>
                <w:sz w:val="20"/>
                <w:szCs w:val="20"/>
              </w:rPr>
              <w:t>. Վճարողի</w:t>
            </w:r>
            <w:r w:rsidRPr="00BE3DCD">
              <w:rPr>
                <w:rFonts w:ascii="GHEA Grapalat" w:hAnsi="GHEA Grapalat" w:cs="Sylfaen"/>
                <w:sz w:val="20"/>
                <w:szCs w:val="20"/>
                <w:lang w:val="hy-AM"/>
              </w:rPr>
              <w:t xml:space="preserve">ն սպասարկող Ֆինանսական կազմակերպություն </w:t>
            </w:r>
            <w:r w:rsidRPr="00BE3DCD">
              <w:rPr>
                <w:rFonts w:ascii="GHEA Grapalat" w:hAnsi="GHEA Grapalat" w:cs="Sylfaen"/>
                <w:sz w:val="20"/>
                <w:szCs w:val="20"/>
              </w:rPr>
              <w:t>(</w:t>
            </w:r>
            <w:r w:rsidRPr="00BE3DCD">
              <w:rPr>
                <w:rFonts w:ascii="GHEA Grapalat" w:hAnsi="GHEA Grapalat" w:cs="Arial"/>
                <w:sz w:val="20"/>
                <w:szCs w:val="20"/>
              </w:rPr>
              <w:t xml:space="preserve"> </w:t>
            </w:r>
            <w:r w:rsidRPr="00BE3DCD">
              <w:rPr>
                <w:rFonts w:ascii="GHEA Grapalat" w:hAnsi="GHEA Grapalat" w:cs="Sylfaen"/>
                <w:sz w:val="20"/>
                <w:szCs w:val="20"/>
              </w:rPr>
              <w:t>բանկ)</w:t>
            </w:r>
            <w:r w:rsidRPr="00BE3DCD">
              <w:rPr>
                <w:rFonts w:ascii="GHEA Grapalat" w:hAnsi="GHEA Grapalat" w:cs="Arial"/>
                <w:sz w:val="20"/>
                <w:szCs w:val="20"/>
              </w:rPr>
              <w:t>`</w:t>
            </w:r>
          </w:p>
        </w:tc>
      </w:tr>
      <w:tr w:rsidR="00595213" w:rsidRPr="00BE3DC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BE3DCD" w:rsidRDefault="00595213" w:rsidP="00CB0ADE">
            <w:pPr>
              <w:rPr>
                <w:rFonts w:ascii="GHEA Grapalat" w:hAnsi="GHEA Grapalat" w:cs="Arial"/>
                <w:sz w:val="20"/>
                <w:szCs w:val="20"/>
              </w:rPr>
            </w:pPr>
            <w:r w:rsidRPr="00BE3DCD">
              <w:rPr>
                <w:rFonts w:ascii="GHEA Grapalat" w:hAnsi="GHEA Grapalat" w:cs="Sylfaen"/>
                <w:sz w:val="20"/>
                <w:szCs w:val="20"/>
                <w:lang w:val="hy-AM"/>
              </w:rPr>
              <w:t>6</w:t>
            </w:r>
            <w:r w:rsidRPr="00BE3DCD">
              <w:rPr>
                <w:rFonts w:ascii="GHEA Grapalat" w:hAnsi="GHEA Grapalat" w:cs="Sylfaen"/>
                <w:sz w:val="20"/>
                <w:szCs w:val="20"/>
              </w:rPr>
              <w:t>. Վճարողի</w:t>
            </w:r>
            <w:r w:rsidRPr="00BE3DCD">
              <w:rPr>
                <w:rFonts w:ascii="GHEA Grapalat" w:hAnsi="GHEA Grapalat" w:cs="Sylfaen"/>
                <w:sz w:val="20"/>
                <w:szCs w:val="20"/>
                <w:lang w:val="hy-AM"/>
              </w:rPr>
              <w:t xml:space="preserve"> </w:t>
            </w:r>
            <w:r w:rsidRPr="00BE3DCD">
              <w:rPr>
                <w:rFonts w:ascii="GHEA Grapalat" w:hAnsi="GHEA Grapalat" w:cs="Sylfaen"/>
                <w:sz w:val="20"/>
                <w:szCs w:val="20"/>
              </w:rPr>
              <w:t>հաշվի</w:t>
            </w:r>
            <w:r w:rsidRPr="00BE3DCD">
              <w:rPr>
                <w:rFonts w:ascii="GHEA Grapalat" w:hAnsi="GHEA Grapalat" w:cs="Arial"/>
                <w:sz w:val="20"/>
                <w:szCs w:val="20"/>
              </w:rPr>
              <w:t xml:space="preserve"> </w:t>
            </w:r>
            <w:r w:rsidRPr="00BE3DCD">
              <w:rPr>
                <w:rFonts w:ascii="GHEA Grapalat" w:hAnsi="GHEA Grapalat" w:cs="Sylfaen"/>
                <w:sz w:val="20"/>
                <w:szCs w:val="20"/>
              </w:rPr>
              <w:t>համարը</w:t>
            </w:r>
            <w:r w:rsidRPr="00BE3DCD">
              <w:rPr>
                <w:rFonts w:ascii="GHEA Grapalat" w:hAnsi="GHEA Grapalat" w:cs="Arial"/>
                <w:sz w:val="20"/>
                <w:szCs w:val="20"/>
              </w:rPr>
              <w:t>`</w:t>
            </w:r>
          </w:p>
        </w:tc>
      </w:tr>
      <w:tr w:rsidR="00595213" w:rsidRPr="00BE3DC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BE3DCD" w:rsidRDefault="00595213" w:rsidP="00CB0ADE">
            <w:pPr>
              <w:rPr>
                <w:rFonts w:ascii="GHEA Grapalat" w:hAnsi="GHEA Grapalat" w:cs="Arial"/>
                <w:sz w:val="20"/>
                <w:szCs w:val="20"/>
              </w:rPr>
            </w:pPr>
            <w:r w:rsidRPr="00BE3DCD">
              <w:rPr>
                <w:rFonts w:ascii="GHEA Grapalat" w:hAnsi="GHEA Grapalat" w:cs="Sylfaen"/>
                <w:sz w:val="20"/>
                <w:szCs w:val="20"/>
                <w:lang w:val="hy-AM"/>
              </w:rPr>
              <w:t>7</w:t>
            </w:r>
            <w:r w:rsidRPr="00BE3DCD">
              <w:rPr>
                <w:rFonts w:ascii="GHEA Grapalat" w:hAnsi="GHEA Grapalat" w:cs="Sylfaen"/>
                <w:sz w:val="20"/>
                <w:szCs w:val="20"/>
              </w:rPr>
              <w:t>. Վճարողի</w:t>
            </w:r>
            <w:r w:rsidRPr="00BE3DCD">
              <w:rPr>
                <w:rFonts w:ascii="GHEA Grapalat" w:hAnsi="GHEA Grapalat" w:cs="Arial"/>
                <w:sz w:val="20"/>
                <w:szCs w:val="20"/>
              </w:rPr>
              <w:t xml:space="preserve"> </w:t>
            </w:r>
            <w:r w:rsidRPr="00BE3DCD">
              <w:rPr>
                <w:rFonts w:ascii="GHEA Grapalat" w:hAnsi="GHEA Grapalat" w:cs="Sylfaen"/>
                <w:sz w:val="20"/>
                <w:szCs w:val="20"/>
              </w:rPr>
              <w:t>ՀՎՀՀ</w:t>
            </w:r>
            <w:r w:rsidRPr="00BE3DCD">
              <w:rPr>
                <w:rFonts w:ascii="GHEA Grapalat" w:hAnsi="GHEA Grapalat" w:cs="Arial"/>
                <w:sz w:val="20"/>
                <w:szCs w:val="20"/>
              </w:rPr>
              <w:t>`</w:t>
            </w:r>
          </w:p>
        </w:tc>
      </w:tr>
      <w:tr w:rsidR="00595213" w:rsidRPr="00BE3DC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BE3DCD" w:rsidRDefault="00595213" w:rsidP="00CB0ADE">
            <w:pPr>
              <w:rPr>
                <w:rFonts w:ascii="GHEA Grapalat" w:hAnsi="GHEA Grapalat" w:cs="Arial"/>
                <w:sz w:val="20"/>
                <w:szCs w:val="20"/>
              </w:rPr>
            </w:pPr>
            <w:r w:rsidRPr="00BE3DCD">
              <w:rPr>
                <w:rFonts w:ascii="GHEA Grapalat" w:hAnsi="GHEA Grapalat" w:cs="Sylfaen"/>
                <w:sz w:val="20"/>
                <w:szCs w:val="20"/>
                <w:lang w:val="hy-AM"/>
              </w:rPr>
              <w:t>8</w:t>
            </w:r>
            <w:r w:rsidRPr="00BE3DCD">
              <w:rPr>
                <w:rFonts w:ascii="GHEA Grapalat" w:hAnsi="GHEA Grapalat" w:cs="Sylfaen"/>
                <w:sz w:val="20"/>
                <w:szCs w:val="20"/>
              </w:rPr>
              <w:t>. Վճարողի</w:t>
            </w:r>
            <w:r w:rsidRPr="00BE3DCD">
              <w:rPr>
                <w:rFonts w:ascii="GHEA Grapalat" w:hAnsi="GHEA Grapalat" w:cs="Arial"/>
                <w:sz w:val="20"/>
                <w:szCs w:val="20"/>
              </w:rPr>
              <w:t xml:space="preserve"> </w:t>
            </w:r>
            <w:r w:rsidRPr="00BE3DCD">
              <w:rPr>
                <w:rFonts w:ascii="GHEA Grapalat" w:hAnsi="GHEA Grapalat" w:cs="Sylfaen"/>
                <w:sz w:val="20"/>
                <w:szCs w:val="20"/>
              </w:rPr>
              <w:t>ՀԾՀ</w:t>
            </w:r>
            <w:r w:rsidRPr="00BE3DCD">
              <w:rPr>
                <w:rFonts w:ascii="GHEA Grapalat" w:hAnsi="GHEA Grapalat" w:cs="Arial"/>
                <w:sz w:val="20"/>
                <w:szCs w:val="20"/>
              </w:rPr>
              <w:t>`</w:t>
            </w:r>
          </w:p>
        </w:tc>
      </w:tr>
      <w:tr w:rsidR="00595213" w:rsidRPr="00BE3DC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BE3DCD" w:rsidRDefault="00595213" w:rsidP="00CB0ADE">
            <w:pPr>
              <w:rPr>
                <w:rFonts w:ascii="GHEA Grapalat" w:hAnsi="GHEA Grapalat" w:cs="Arial"/>
                <w:sz w:val="20"/>
                <w:szCs w:val="20"/>
                <w:lang w:val="hy-AM"/>
              </w:rPr>
            </w:pPr>
            <w:r w:rsidRPr="00BE3DCD">
              <w:rPr>
                <w:rFonts w:ascii="GHEA Grapalat" w:hAnsi="GHEA Grapalat" w:cs="Sylfaen"/>
                <w:sz w:val="20"/>
                <w:szCs w:val="20"/>
                <w:lang w:val="hy-AM"/>
              </w:rPr>
              <w:t>9</w:t>
            </w:r>
            <w:r w:rsidRPr="00BE3DCD">
              <w:rPr>
                <w:rFonts w:ascii="GHEA Grapalat" w:hAnsi="GHEA Grapalat" w:cs="Sylfaen"/>
                <w:sz w:val="20"/>
                <w:szCs w:val="20"/>
              </w:rPr>
              <w:t>. Շահառու</w:t>
            </w:r>
            <w:r w:rsidRPr="00BE3DCD">
              <w:rPr>
                <w:rFonts w:ascii="GHEA Grapalat" w:hAnsi="GHEA Grapalat" w:cs="Sylfaen"/>
                <w:sz w:val="20"/>
                <w:szCs w:val="20"/>
                <w:lang w:val="hy-AM"/>
              </w:rPr>
              <w:t>ի  անվանումը</w:t>
            </w:r>
            <w:r w:rsidRPr="00BE3DCD">
              <w:rPr>
                <w:rFonts w:ascii="GHEA Grapalat" w:hAnsi="GHEA Grapalat" w:cs="Sylfaen"/>
                <w:sz w:val="20"/>
                <w:szCs w:val="20"/>
              </w:rPr>
              <w:t>,</w:t>
            </w:r>
            <w:r w:rsidRPr="00BE3DCD">
              <w:rPr>
                <w:rFonts w:ascii="GHEA Grapalat" w:hAnsi="GHEA Grapalat" w:cs="Sylfaen"/>
                <w:sz w:val="20"/>
                <w:szCs w:val="20"/>
                <w:lang w:val="hy-AM"/>
              </w:rPr>
              <w:t xml:space="preserve"> կամ անուն ազգանուն </w:t>
            </w:r>
            <w:r w:rsidRPr="00BE3DCD">
              <w:rPr>
                <w:rFonts w:ascii="GHEA Grapalat" w:hAnsi="GHEA Grapalat" w:cs="Arial"/>
                <w:sz w:val="20"/>
                <w:szCs w:val="20"/>
              </w:rPr>
              <w:t>`</w:t>
            </w:r>
            <w:r w:rsidR="00C33C2D" w:rsidRPr="00BE3DCD">
              <w:rPr>
                <w:rFonts w:ascii="GHEA Grapalat" w:hAnsi="GHEA Grapalat" w:cs="Arial"/>
                <w:sz w:val="20"/>
                <w:szCs w:val="20"/>
                <w:lang w:val="hy-AM"/>
              </w:rPr>
              <w:t xml:space="preserve"> </w:t>
            </w:r>
            <w:r w:rsidR="00C33C2D" w:rsidRPr="00BE3DCD">
              <w:rPr>
                <w:rFonts w:ascii="GHEA Grapalat" w:hAnsi="GHEA Grapalat" w:cs="Sylfaen"/>
                <w:sz w:val="20"/>
                <w:szCs w:val="20"/>
                <w:lang w:val="hy-AM"/>
              </w:rPr>
              <w:t xml:space="preserve"> «Թիվ 16 պոլիկլինիկա» ՓԲԸ</w:t>
            </w:r>
          </w:p>
        </w:tc>
      </w:tr>
      <w:tr w:rsidR="00595213" w:rsidRPr="00BE3DC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BE3DCD" w:rsidRDefault="00595213" w:rsidP="00CB0ADE">
            <w:pPr>
              <w:rPr>
                <w:rFonts w:ascii="GHEA Grapalat" w:hAnsi="GHEA Grapalat" w:cs="Sylfaen"/>
                <w:sz w:val="20"/>
                <w:szCs w:val="20"/>
                <w:lang w:val="ru-RU"/>
              </w:rPr>
            </w:pPr>
            <w:r w:rsidRPr="00BE3DCD">
              <w:rPr>
                <w:rFonts w:ascii="GHEA Grapalat" w:hAnsi="GHEA Grapalat" w:cs="Sylfaen"/>
                <w:sz w:val="20"/>
                <w:szCs w:val="20"/>
                <w:lang w:val="ru-RU"/>
              </w:rPr>
              <w:t xml:space="preserve">10. </w:t>
            </w:r>
            <w:r w:rsidRPr="00BE3DCD">
              <w:rPr>
                <w:rFonts w:ascii="GHEA Grapalat" w:hAnsi="GHEA Grapalat" w:cs="Sylfaen"/>
                <w:sz w:val="20"/>
                <w:szCs w:val="20"/>
              </w:rPr>
              <w:t xml:space="preserve"> Շահառուի</w:t>
            </w:r>
            <w:r w:rsidRPr="00BE3DCD">
              <w:rPr>
                <w:rFonts w:ascii="GHEA Grapalat" w:hAnsi="GHEA Grapalat" w:cs="Arial"/>
                <w:sz w:val="20"/>
                <w:szCs w:val="20"/>
              </w:rPr>
              <w:t xml:space="preserve"> </w:t>
            </w:r>
            <w:r w:rsidRPr="00BE3DCD">
              <w:rPr>
                <w:rFonts w:ascii="GHEA Grapalat" w:hAnsi="GHEA Grapalat" w:cs="Sylfaen"/>
                <w:sz w:val="20"/>
                <w:szCs w:val="20"/>
              </w:rPr>
              <w:t xml:space="preserve"> ՀԾՀ</w:t>
            </w:r>
            <w:r w:rsidRPr="00BE3DCD">
              <w:rPr>
                <w:rFonts w:ascii="GHEA Grapalat" w:hAnsi="GHEA Grapalat" w:cs="Sylfaen"/>
                <w:sz w:val="20"/>
                <w:szCs w:val="20"/>
                <w:lang w:val="ru-RU"/>
              </w:rPr>
              <w:t xml:space="preserve"> (</w:t>
            </w:r>
            <w:r w:rsidRPr="00BE3DCD">
              <w:rPr>
                <w:rFonts w:ascii="GHEA Grapalat" w:hAnsi="GHEA Grapalat" w:cs="Sylfaen"/>
                <w:sz w:val="20"/>
                <w:szCs w:val="20"/>
                <w:lang w:val="hy-AM"/>
              </w:rPr>
              <w:t>չի լրացվում</w:t>
            </w:r>
            <w:r w:rsidRPr="00BE3DCD">
              <w:rPr>
                <w:rFonts w:ascii="GHEA Grapalat" w:hAnsi="GHEA Grapalat" w:cs="Sylfaen"/>
                <w:sz w:val="20"/>
                <w:szCs w:val="20"/>
                <w:lang w:val="ru-RU"/>
              </w:rPr>
              <w:t>)</w:t>
            </w:r>
          </w:p>
        </w:tc>
      </w:tr>
      <w:tr w:rsidR="00595213" w:rsidRPr="00BE3DC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BE3DCD" w:rsidRDefault="00595213" w:rsidP="00CB0ADE">
            <w:pPr>
              <w:rPr>
                <w:rFonts w:ascii="GHEA Grapalat" w:hAnsi="GHEA Grapalat" w:cs="Arial"/>
                <w:sz w:val="20"/>
                <w:szCs w:val="20"/>
                <w:lang w:val="hy-AM"/>
              </w:rPr>
            </w:pPr>
            <w:r w:rsidRPr="00BE3DCD">
              <w:rPr>
                <w:rFonts w:ascii="GHEA Grapalat" w:hAnsi="GHEA Grapalat" w:cs="Sylfaen"/>
                <w:sz w:val="20"/>
                <w:szCs w:val="20"/>
                <w:lang w:val="hy-AM"/>
              </w:rPr>
              <w:t>11</w:t>
            </w:r>
            <w:r w:rsidRPr="00BE3DCD">
              <w:rPr>
                <w:rFonts w:ascii="GHEA Grapalat" w:hAnsi="GHEA Grapalat" w:cs="Sylfaen"/>
                <w:sz w:val="20"/>
                <w:szCs w:val="20"/>
              </w:rPr>
              <w:t>. Շահառուի</w:t>
            </w:r>
            <w:r w:rsidRPr="00BE3DCD">
              <w:rPr>
                <w:rFonts w:ascii="GHEA Grapalat" w:hAnsi="GHEA Grapalat" w:cs="Arial"/>
                <w:sz w:val="20"/>
                <w:szCs w:val="20"/>
              </w:rPr>
              <w:t xml:space="preserve"> </w:t>
            </w:r>
            <w:r w:rsidRPr="00BE3DCD">
              <w:rPr>
                <w:rFonts w:ascii="GHEA Grapalat" w:hAnsi="GHEA Grapalat" w:cs="Sylfaen"/>
                <w:sz w:val="20"/>
                <w:szCs w:val="20"/>
              </w:rPr>
              <w:t>ՀՎՀՀ</w:t>
            </w:r>
            <w:r w:rsidRPr="00BE3DCD">
              <w:rPr>
                <w:rFonts w:ascii="GHEA Grapalat" w:hAnsi="GHEA Grapalat" w:cs="Arial"/>
                <w:sz w:val="20"/>
                <w:szCs w:val="20"/>
              </w:rPr>
              <w:t>`</w:t>
            </w:r>
            <w:r w:rsidR="00C33C2D" w:rsidRPr="00BE3DCD">
              <w:rPr>
                <w:rFonts w:ascii="GHEA Grapalat" w:hAnsi="GHEA Grapalat" w:cs="Arial"/>
                <w:sz w:val="20"/>
                <w:szCs w:val="20"/>
                <w:lang w:val="hy-AM"/>
              </w:rPr>
              <w:t xml:space="preserve"> </w:t>
            </w:r>
            <w:r w:rsidR="00C33C2D" w:rsidRPr="00BE3DCD">
              <w:rPr>
                <w:rFonts w:ascii="GHEA Grapalat" w:hAnsi="GHEA Grapalat" w:cs="Sylfaen"/>
                <w:sz w:val="20"/>
                <w:szCs w:val="20"/>
                <w:lang w:val="hy-AM"/>
              </w:rPr>
              <w:t xml:space="preserve"> 03509871</w:t>
            </w:r>
          </w:p>
        </w:tc>
      </w:tr>
      <w:tr w:rsidR="00595213" w:rsidRPr="00BE3DC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BE3DCD" w:rsidRDefault="00595213" w:rsidP="00CB0ADE">
            <w:pPr>
              <w:rPr>
                <w:rFonts w:ascii="GHEA Grapalat" w:hAnsi="GHEA Grapalat" w:cs="Arial"/>
                <w:sz w:val="20"/>
                <w:szCs w:val="20"/>
                <w:lang w:val="hy-AM"/>
              </w:rPr>
            </w:pPr>
            <w:r w:rsidRPr="00BE3DCD">
              <w:rPr>
                <w:rFonts w:ascii="GHEA Grapalat" w:hAnsi="GHEA Grapalat" w:cs="Sylfaen"/>
                <w:sz w:val="20"/>
                <w:szCs w:val="20"/>
              </w:rPr>
              <w:t>1</w:t>
            </w:r>
            <w:r w:rsidRPr="00BE3DCD">
              <w:rPr>
                <w:rFonts w:ascii="GHEA Grapalat" w:hAnsi="GHEA Grapalat" w:cs="Sylfaen"/>
                <w:sz w:val="20"/>
                <w:szCs w:val="20"/>
                <w:lang w:val="hy-AM"/>
              </w:rPr>
              <w:t>2</w:t>
            </w:r>
            <w:r w:rsidRPr="00BE3DCD">
              <w:rPr>
                <w:rFonts w:ascii="GHEA Grapalat" w:hAnsi="GHEA Grapalat" w:cs="Sylfaen"/>
                <w:sz w:val="20"/>
                <w:szCs w:val="20"/>
              </w:rPr>
              <w:t>.Շահառուի</w:t>
            </w:r>
            <w:r w:rsidRPr="00BE3DCD">
              <w:rPr>
                <w:rFonts w:ascii="GHEA Grapalat" w:hAnsi="GHEA Grapalat" w:cs="Sylfaen"/>
                <w:sz w:val="20"/>
                <w:szCs w:val="20"/>
                <w:lang w:val="hy-AM"/>
              </w:rPr>
              <w:t>ն</w:t>
            </w:r>
            <w:r w:rsidRPr="00BE3DCD">
              <w:rPr>
                <w:rFonts w:ascii="GHEA Grapalat" w:hAnsi="GHEA Grapalat" w:cs="Arial"/>
                <w:sz w:val="20"/>
                <w:szCs w:val="20"/>
              </w:rPr>
              <w:t xml:space="preserve"> </w:t>
            </w:r>
            <w:r w:rsidRPr="00BE3DCD">
              <w:rPr>
                <w:rFonts w:ascii="GHEA Grapalat" w:hAnsi="GHEA Grapalat" w:cs="Sylfaen"/>
                <w:sz w:val="20"/>
                <w:szCs w:val="20"/>
                <w:lang w:val="hy-AM"/>
              </w:rPr>
              <w:t xml:space="preserve"> սպասարկող Ֆինանսական կազմակերպություն</w:t>
            </w:r>
            <w:r w:rsidRPr="00BE3DCD">
              <w:rPr>
                <w:rFonts w:ascii="GHEA Grapalat" w:hAnsi="GHEA Grapalat" w:cs="Sylfaen"/>
                <w:sz w:val="20"/>
                <w:szCs w:val="20"/>
              </w:rPr>
              <w:t xml:space="preserve"> (բանկ)</w:t>
            </w:r>
            <w:r w:rsidRPr="00BE3DCD">
              <w:rPr>
                <w:rFonts w:ascii="GHEA Grapalat" w:hAnsi="GHEA Grapalat" w:cs="Arial"/>
                <w:sz w:val="20"/>
                <w:szCs w:val="20"/>
              </w:rPr>
              <w:t>`</w:t>
            </w:r>
            <w:r w:rsidR="00C33C2D" w:rsidRPr="00BE3DCD">
              <w:rPr>
                <w:rFonts w:ascii="GHEA Grapalat" w:hAnsi="GHEA Grapalat" w:cs="Arial"/>
                <w:sz w:val="20"/>
                <w:szCs w:val="20"/>
                <w:lang w:val="hy-AM"/>
              </w:rPr>
              <w:t xml:space="preserve"> </w:t>
            </w:r>
            <w:r w:rsidR="00C33C2D" w:rsidRPr="00BE3DCD">
              <w:rPr>
                <w:rFonts w:ascii="GHEA Grapalat" w:hAnsi="GHEA Grapalat" w:cs="Sylfaen"/>
                <w:sz w:val="20"/>
                <w:szCs w:val="20"/>
                <w:lang w:val="hy-AM"/>
              </w:rPr>
              <w:t xml:space="preserve"> Հայբիզնեսբանկ ՓԲԸ</w:t>
            </w:r>
          </w:p>
        </w:tc>
      </w:tr>
      <w:tr w:rsidR="00595213" w:rsidRPr="00BE3DC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BE3DCD" w:rsidRDefault="00595213" w:rsidP="00CB0ADE">
            <w:pPr>
              <w:rPr>
                <w:rFonts w:ascii="GHEA Grapalat" w:hAnsi="GHEA Grapalat" w:cs="Arial"/>
                <w:sz w:val="20"/>
                <w:szCs w:val="20"/>
                <w:lang w:val="hy-AM"/>
              </w:rPr>
            </w:pPr>
            <w:r w:rsidRPr="00BE3DCD">
              <w:rPr>
                <w:rFonts w:ascii="GHEA Grapalat" w:hAnsi="GHEA Grapalat" w:cs="Sylfaen"/>
                <w:sz w:val="20"/>
                <w:szCs w:val="20"/>
              </w:rPr>
              <w:t>1</w:t>
            </w:r>
            <w:r w:rsidRPr="00BE3DCD">
              <w:rPr>
                <w:rFonts w:ascii="GHEA Grapalat" w:hAnsi="GHEA Grapalat" w:cs="Sylfaen"/>
                <w:sz w:val="20"/>
                <w:szCs w:val="20"/>
                <w:lang w:val="hy-AM"/>
              </w:rPr>
              <w:t>3</w:t>
            </w:r>
            <w:r w:rsidRPr="00BE3DCD">
              <w:rPr>
                <w:rFonts w:ascii="GHEA Grapalat" w:hAnsi="GHEA Grapalat" w:cs="Sylfaen"/>
                <w:sz w:val="20"/>
                <w:szCs w:val="20"/>
              </w:rPr>
              <w:t>.Շահառուի</w:t>
            </w:r>
            <w:r w:rsidRPr="00BE3DCD">
              <w:rPr>
                <w:rFonts w:ascii="GHEA Grapalat" w:hAnsi="GHEA Grapalat" w:cs="Arial"/>
                <w:sz w:val="20"/>
                <w:szCs w:val="20"/>
              </w:rPr>
              <w:t xml:space="preserve"> </w:t>
            </w:r>
            <w:r w:rsidRPr="00BE3DCD">
              <w:rPr>
                <w:rFonts w:ascii="GHEA Grapalat" w:hAnsi="GHEA Grapalat" w:cs="Sylfaen"/>
                <w:sz w:val="20"/>
                <w:szCs w:val="20"/>
              </w:rPr>
              <w:t>հաշվի</w:t>
            </w:r>
            <w:r w:rsidRPr="00BE3DCD">
              <w:rPr>
                <w:rFonts w:ascii="GHEA Grapalat" w:hAnsi="GHEA Grapalat" w:cs="Arial"/>
                <w:sz w:val="20"/>
                <w:szCs w:val="20"/>
              </w:rPr>
              <w:t xml:space="preserve"> </w:t>
            </w:r>
            <w:r w:rsidRPr="00BE3DCD">
              <w:rPr>
                <w:rFonts w:ascii="GHEA Grapalat" w:hAnsi="GHEA Grapalat" w:cs="Sylfaen"/>
                <w:sz w:val="20"/>
                <w:szCs w:val="20"/>
              </w:rPr>
              <w:t>համարը</w:t>
            </w:r>
            <w:r w:rsidRPr="00BE3DCD">
              <w:rPr>
                <w:rFonts w:ascii="GHEA Grapalat" w:hAnsi="GHEA Grapalat" w:cs="Arial"/>
                <w:sz w:val="20"/>
                <w:szCs w:val="20"/>
              </w:rPr>
              <w:t xml:space="preserve"> (</w:t>
            </w:r>
            <w:r w:rsidRPr="00BE3DCD">
              <w:rPr>
                <w:rFonts w:ascii="GHEA Grapalat" w:hAnsi="GHEA Grapalat" w:cs="Sylfaen"/>
                <w:sz w:val="20"/>
                <w:szCs w:val="20"/>
              </w:rPr>
              <w:t>հշ</w:t>
            </w:r>
            <w:r w:rsidRPr="00BE3DCD">
              <w:rPr>
                <w:rFonts w:ascii="GHEA Grapalat" w:hAnsi="GHEA Grapalat" w:cs="Arial"/>
                <w:sz w:val="20"/>
                <w:szCs w:val="20"/>
              </w:rPr>
              <w:t>.N)</w:t>
            </w:r>
            <w:r w:rsidR="00C33C2D" w:rsidRPr="00BE3DCD">
              <w:rPr>
                <w:rFonts w:ascii="GHEA Grapalat" w:hAnsi="GHEA Grapalat" w:cs="Arial"/>
                <w:sz w:val="20"/>
                <w:szCs w:val="20"/>
                <w:lang w:val="hy-AM"/>
              </w:rPr>
              <w:t xml:space="preserve"> </w:t>
            </w:r>
            <w:r w:rsidR="00C33C2D" w:rsidRPr="00BE3DCD">
              <w:rPr>
                <w:rFonts w:ascii="GHEA Grapalat" w:hAnsi="GHEA Grapalat" w:cs="Sylfaen"/>
                <w:sz w:val="20"/>
                <w:szCs w:val="20"/>
                <w:lang w:val="hy-AM"/>
              </w:rPr>
              <w:t xml:space="preserve"> 11500725739300</w:t>
            </w:r>
          </w:p>
        </w:tc>
      </w:tr>
      <w:tr w:rsidR="00595213" w:rsidRPr="00BE3DC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BE3DCD" w:rsidRDefault="00595213" w:rsidP="00CB0ADE">
            <w:pPr>
              <w:rPr>
                <w:rFonts w:ascii="GHEA Grapalat" w:hAnsi="GHEA Grapalat" w:cs="Arial"/>
                <w:sz w:val="20"/>
                <w:szCs w:val="20"/>
              </w:rPr>
            </w:pPr>
            <w:r w:rsidRPr="00BE3DCD">
              <w:rPr>
                <w:rFonts w:ascii="GHEA Grapalat" w:hAnsi="GHEA Grapalat" w:cs="Sylfaen"/>
                <w:sz w:val="20"/>
                <w:szCs w:val="20"/>
              </w:rPr>
              <w:t>1</w:t>
            </w:r>
            <w:r w:rsidRPr="00BE3DCD">
              <w:rPr>
                <w:rFonts w:ascii="GHEA Grapalat" w:hAnsi="GHEA Grapalat" w:cs="Sylfaen"/>
                <w:sz w:val="20"/>
                <w:szCs w:val="20"/>
                <w:lang w:val="hy-AM"/>
              </w:rPr>
              <w:t>4</w:t>
            </w:r>
            <w:r w:rsidRPr="00BE3DCD">
              <w:rPr>
                <w:rFonts w:ascii="GHEA Grapalat" w:hAnsi="GHEA Grapalat" w:cs="Sylfaen"/>
                <w:sz w:val="20"/>
                <w:szCs w:val="20"/>
              </w:rPr>
              <w:t>.Գումարը</w:t>
            </w:r>
            <w:r w:rsidRPr="00BE3DCD">
              <w:rPr>
                <w:rFonts w:ascii="GHEA Grapalat" w:hAnsi="GHEA Grapalat" w:cs="Arial"/>
                <w:sz w:val="20"/>
                <w:szCs w:val="20"/>
              </w:rPr>
              <w:t xml:space="preserve"> </w:t>
            </w:r>
            <w:r w:rsidRPr="00BE3DCD">
              <w:rPr>
                <w:rFonts w:ascii="GHEA Grapalat" w:hAnsi="GHEA Grapalat" w:cs="Arial"/>
                <w:sz w:val="20"/>
                <w:szCs w:val="20"/>
                <w:lang w:val="ru-RU"/>
              </w:rPr>
              <w:t>(</w:t>
            </w:r>
            <w:r w:rsidRPr="00BE3DCD">
              <w:rPr>
                <w:rFonts w:ascii="GHEA Grapalat" w:hAnsi="GHEA Grapalat" w:cs="Sylfaen"/>
                <w:sz w:val="20"/>
                <w:szCs w:val="20"/>
              </w:rPr>
              <w:t>թվերով</w:t>
            </w:r>
            <w:r w:rsidRPr="00BE3DCD">
              <w:rPr>
                <w:rFonts w:ascii="GHEA Grapalat" w:hAnsi="GHEA Grapalat" w:cs="Arial"/>
                <w:sz w:val="20"/>
                <w:szCs w:val="20"/>
              </w:rPr>
              <w:t xml:space="preserve"> </w:t>
            </w:r>
            <w:r w:rsidRPr="00BE3DCD">
              <w:rPr>
                <w:rFonts w:ascii="GHEA Grapalat" w:hAnsi="GHEA Grapalat" w:cs="Sylfaen"/>
                <w:sz w:val="20"/>
                <w:szCs w:val="20"/>
              </w:rPr>
              <w:t>և</w:t>
            </w:r>
            <w:r w:rsidRPr="00BE3DCD">
              <w:rPr>
                <w:rFonts w:ascii="GHEA Grapalat" w:hAnsi="GHEA Grapalat" w:cs="Arial"/>
                <w:sz w:val="20"/>
                <w:szCs w:val="20"/>
              </w:rPr>
              <w:t xml:space="preserve"> </w:t>
            </w:r>
            <w:r w:rsidRPr="00BE3DCD">
              <w:rPr>
                <w:rFonts w:ascii="GHEA Grapalat" w:hAnsi="GHEA Grapalat" w:cs="Sylfaen"/>
                <w:sz w:val="20"/>
                <w:szCs w:val="20"/>
              </w:rPr>
              <w:t>բառերով</w:t>
            </w:r>
            <w:r w:rsidRPr="00BE3DCD">
              <w:rPr>
                <w:rFonts w:ascii="GHEA Grapalat" w:hAnsi="GHEA Grapalat" w:cs="Sylfaen"/>
                <w:sz w:val="20"/>
                <w:szCs w:val="20"/>
                <w:lang w:val="ru-RU"/>
              </w:rPr>
              <w:t>)</w:t>
            </w:r>
            <w:r w:rsidRPr="00BE3DCD">
              <w:rPr>
                <w:rFonts w:ascii="GHEA Grapalat" w:hAnsi="GHEA Grapalat" w:cs="Arial"/>
                <w:sz w:val="20"/>
                <w:szCs w:val="20"/>
              </w:rPr>
              <w:t>`</w:t>
            </w:r>
          </w:p>
        </w:tc>
      </w:tr>
      <w:tr w:rsidR="00595213" w:rsidRPr="00BE3DC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BE3DCD" w:rsidRDefault="00595213" w:rsidP="00CB0ADE">
            <w:pPr>
              <w:rPr>
                <w:rFonts w:ascii="GHEA Grapalat" w:hAnsi="GHEA Grapalat" w:cs="Sylfaen"/>
                <w:sz w:val="20"/>
                <w:szCs w:val="20"/>
              </w:rPr>
            </w:pPr>
            <w:r w:rsidRPr="00BE3DCD">
              <w:rPr>
                <w:rFonts w:ascii="GHEA Grapalat" w:hAnsi="GHEA Grapalat" w:cs="Sylfaen"/>
                <w:sz w:val="20"/>
                <w:szCs w:val="20"/>
              </w:rPr>
              <w:t xml:space="preserve">15. </w:t>
            </w:r>
            <w:r w:rsidRPr="00BE3DCD">
              <w:rPr>
                <w:rFonts w:ascii="GHEA Grapalat" w:hAnsi="GHEA Grapalat" w:cs="Sylfaen"/>
                <w:sz w:val="20"/>
                <w:szCs w:val="20"/>
                <w:lang w:val="hy-AM"/>
              </w:rPr>
              <w:t xml:space="preserve">Ակցեպտավորված գումարը՝ </w:t>
            </w:r>
            <w:r w:rsidRPr="00BE3DCD">
              <w:rPr>
                <w:rFonts w:ascii="GHEA Grapalat" w:hAnsi="GHEA Grapalat" w:cs="Sylfaen"/>
                <w:sz w:val="20"/>
                <w:szCs w:val="20"/>
              </w:rPr>
              <w:t xml:space="preserve"> (թվերով</w:t>
            </w:r>
            <w:r w:rsidRPr="00BE3DCD">
              <w:rPr>
                <w:rFonts w:ascii="GHEA Grapalat" w:hAnsi="GHEA Grapalat" w:cs="Arial"/>
                <w:sz w:val="20"/>
                <w:szCs w:val="20"/>
              </w:rPr>
              <w:t xml:space="preserve"> </w:t>
            </w:r>
            <w:r w:rsidRPr="00BE3DCD">
              <w:rPr>
                <w:rFonts w:ascii="GHEA Grapalat" w:hAnsi="GHEA Grapalat" w:cs="Sylfaen"/>
                <w:sz w:val="20"/>
                <w:szCs w:val="20"/>
              </w:rPr>
              <w:t>և</w:t>
            </w:r>
            <w:r w:rsidRPr="00BE3DCD">
              <w:rPr>
                <w:rFonts w:ascii="GHEA Grapalat" w:hAnsi="GHEA Grapalat" w:cs="Arial"/>
                <w:sz w:val="20"/>
                <w:szCs w:val="20"/>
              </w:rPr>
              <w:t xml:space="preserve"> </w:t>
            </w:r>
            <w:r w:rsidRPr="00BE3DCD">
              <w:rPr>
                <w:rFonts w:ascii="GHEA Grapalat" w:hAnsi="GHEA Grapalat" w:cs="Sylfaen"/>
                <w:sz w:val="20"/>
                <w:szCs w:val="20"/>
              </w:rPr>
              <w:t>բառերով)</w:t>
            </w:r>
            <w:r w:rsidRPr="00BE3DCD">
              <w:rPr>
                <w:rFonts w:ascii="GHEA Grapalat" w:hAnsi="GHEA Grapalat" w:cs="Sylfaen"/>
                <w:sz w:val="20"/>
                <w:szCs w:val="20"/>
                <w:lang w:val="hy-AM"/>
              </w:rPr>
              <w:t xml:space="preserve">  </w:t>
            </w:r>
            <w:r w:rsidRPr="00BE3DCD">
              <w:rPr>
                <w:rFonts w:ascii="GHEA Grapalat" w:hAnsi="GHEA Grapalat" w:cs="Sylfaen"/>
                <w:sz w:val="20"/>
                <w:szCs w:val="20"/>
              </w:rPr>
              <w:t>(</w:t>
            </w:r>
            <w:r w:rsidRPr="00BE3DCD">
              <w:rPr>
                <w:rFonts w:ascii="GHEA Grapalat" w:hAnsi="GHEA Grapalat" w:cs="Sylfaen"/>
                <w:sz w:val="20"/>
                <w:szCs w:val="20"/>
                <w:lang w:val="hy-AM"/>
              </w:rPr>
              <w:t>նախատեսված է նշված գումարի մասնակի ակցեպտի համար, որը չի կիրառվում</w:t>
            </w:r>
            <w:r w:rsidRPr="00BE3DCD">
              <w:rPr>
                <w:rFonts w:ascii="GHEA Grapalat" w:hAnsi="GHEA Grapalat" w:cs="Sylfaen"/>
                <w:sz w:val="20"/>
                <w:szCs w:val="20"/>
              </w:rPr>
              <w:t>)</w:t>
            </w:r>
          </w:p>
        </w:tc>
      </w:tr>
      <w:tr w:rsidR="00595213" w:rsidRPr="00BE3DC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BE3DCD" w:rsidRDefault="00595213" w:rsidP="00CB0ADE">
            <w:pPr>
              <w:rPr>
                <w:rFonts w:ascii="GHEA Grapalat" w:hAnsi="GHEA Grapalat" w:cs="Arial"/>
                <w:sz w:val="20"/>
                <w:szCs w:val="20"/>
              </w:rPr>
            </w:pPr>
            <w:r w:rsidRPr="00BE3DCD">
              <w:rPr>
                <w:rFonts w:ascii="GHEA Grapalat" w:hAnsi="GHEA Grapalat" w:cs="Sylfaen"/>
                <w:sz w:val="20"/>
                <w:szCs w:val="20"/>
              </w:rPr>
              <w:t>1</w:t>
            </w:r>
            <w:r w:rsidRPr="00BE3DCD">
              <w:rPr>
                <w:rFonts w:ascii="GHEA Grapalat" w:hAnsi="GHEA Grapalat" w:cs="Sylfaen"/>
                <w:sz w:val="20"/>
                <w:szCs w:val="20"/>
                <w:lang w:val="ru-RU"/>
              </w:rPr>
              <w:t>6</w:t>
            </w:r>
            <w:r w:rsidRPr="00BE3DCD">
              <w:rPr>
                <w:rFonts w:ascii="GHEA Grapalat" w:hAnsi="GHEA Grapalat" w:cs="Sylfaen"/>
                <w:sz w:val="20"/>
                <w:szCs w:val="20"/>
              </w:rPr>
              <w:t>.Արժույթը</w:t>
            </w:r>
            <w:r w:rsidRPr="00BE3DCD">
              <w:rPr>
                <w:rFonts w:ascii="GHEA Grapalat" w:hAnsi="GHEA Grapalat" w:cs="Arial"/>
                <w:sz w:val="20"/>
                <w:szCs w:val="20"/>
              </w:rPr>
              <w:t xml:space="preserve"> (</w:t>
            </w:r>
            <w:r w:rsidRPr="00BE3DCD">
              <w:rPr>
                <w:rFonts w:ascii="GHEA Grapalat" w:hAnsi="GHEA Grapalat" w:cs="Sylfaen"/>
                <w:sz w:val="20"/>
                <w:szCs w:val="20"/>
              </w:rPr>
              <w:t>բառերով</w:t>
            </w:r>
            <w:r w:rsidRPr="00BE3DCD">
              <w:rPr>
                <w:rFonts w:ascii="GHEA Grapalat" w:hAnsi="GHEA Grapalat" w:cs="Arial"/>
                <w:sz w:val="20"/>
                <w:szCs w:val="20"/>
              </w:rPr>
              <w:t xml:space="preserve"> </w:t>
            </w:r>
            <w:r w:rsidRPr="00BE3DCD">
              <w:rPr>
                <w:rFonts w:ascii="GHEA Grapalat" w:hAnsi="GHEA Grapalat" w:cs="Sylfaen"/>
                <w:sz w:val="20"/>
                <w:szCs w:val="20"/>
              </w:rPr>
              <w:t>և</w:t>
            </w:r>
            <w:r w:rsidRPr="00BE3DCD">
              <w:rPr>
                <w:rFonts w:ascii="GHEA Grapalat" w:hAnsi="GHEA Grapalat" w:cs="Arial"/>
                <w:sz w:val="20"/>
                <w:szCs w:val="20"/>
              </w:rPr>
              <w:t xml:space="preserve"> </w:t>
            </w:r>
            <w:r w:rsidRPr="00BE3DCD">
              <w:rPr>
                <w:rFonts w:ascii="GHEA Grapalat" w:hAnsi="GHEA Grapalat" w:cs="Sylfaen"/>
                <w:sz w:val="20"/>
                <w:szCs w:val="20"/>
              </w:rPr>
              <w:t>կոդով</w:t>
            </w:r>
            <w:r w:rsidRPr="00BE3DCD">
              <w:rPr>
                <w:rFonts w:ascii="GHEA Grapalat" w:hAnsi="GHEA Grapalat" w:cs="Arial"/>
                <w:sz w:val="20"/>
                <w:szCs w:val="20"/>
              </w:rPr>
              <w:t>)`</w:t>
            </w:r>
          </w:p>
        </w:tc>
      </w:tr>
      <w:tr w:rsidR="00595213" w:rsidRPr="00BE3DC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BE3DCD" w:rsidRDefault="00595213" w:rsidP="00CB0ADE">
            <w:pPr>
              <w:rPr>
                <w:rFonts w:ascii="GHEA Grapalat" w:hAnsi="GHEA Grapalat" w:cs="Arial"/>
                <w:sz w:val="20"/>
                <w:szCs w:val="20"/>
                <w:lang w:val="hy-AM"/>
              </w:rPr>
            </w:pPr>
            <w:r w:rsidRPr="00BE3DCD">
              <w:rPr>
                <w:rFonts w:ascii="GHEA Grapalat" w:hAnsi="GHEA Grapalat" w:cs="Sylfaen"/>
                <w:sz w:val="20"/>
                <w:szCs w:val="20"/>
              </w:rPr>
              <w:t>1</w:t>
            </w:r>
            <w:r w:rsidRPr="00BE3DCD">
              <w:rPr>
                <w:rFonts w:ascii="GHEA Grapalat" w:hAnsi="GHEA Grapalat" w:cs="Sylfaen"/>
                <w:sz w:val="20"/>
                <w:szCs w:val="20"/>
                <w:lang w:val="hy-AM"/>
              </w:rPr>
              <w:t>7</w:t>
            </w:r>
            <w:r w:rsidRPr="00BE3DCD">
              <w:rPr>
                <w:rFonts w:ascii="GHEA Grapalat" w:hAnsi="GHEA Grapalat" w:cs="Sylfaen"/>
                <w:sz w:val="20"/>
                <w:szCs w:val="20"/>
              </w:rPr>
              <w:t>.Գործարքի</w:t>
            </w:r>
            <w:r w:rsidRPr="00BE3DCD">
              <w:rPr>
                <w:rFonts w:ascii="GHEA Grapalat" w:hAnsi="GHEA Grapalat" w:cs="Arial"/>
                <w:sz w:val="20"/>
                <w:szCs w:val="20"/>
              </w:rPr>
              <w:t xml:space="preserve"> (</w:t>
            </w:r>
            <w:r w:rsidRPr="00BE3DCD">
              <w:rPr>
                <w:rFonts w:ascii="GHEA Grapalat" w:hAnsi="GHEA Grapalat" w:cs="Sylfaen"/>
                <w:sz w:val="20"/>
                <w:szCs w:val="20"/>
              </w:rPr>
              <w:t>վճարման</w:t>
            </w:r>
            <w:r w:rsidRPr="00BE3DCD">
              <w:rPr>
                <w:rFonts w:ascii="GHEA Grapalat" w:hAnsi="GHEA Grapalat" w:cs="Arial"/>
                <w:sz w:val="20"/>
                <w:szCs w:val="20"/>
              </w:rPr>
              <w:t xml:space="preserve">) </w:t>
            </w:r>
            <w:r w:rsidRPr="00BE3DCD">
              <w:rPr>
                <w:rFonts w:ascii="GHEA Grapalat" w:hAnsi="GHEA Grapalat" w:cs="Sylfaen"/>
                <w:sz w:val="20"/>
                <w:szCs w:val="20"/>
              </w:rPr>
              <w:t>նպատակը</w:t>
            </w:r>
            <w:r w:rsidRPr="00BE3DCD">
              <w:rPr>
                <w:rFonts w:ascii="GHEA Grapalat" w:hAnsi="GHEA Grapalat" w:cs="Arial"/>
                <w:sz w:val="20"/>
                <w:szCs w:val="20"/>
              </w:rPr>
              <w:t>`</w:t>
            </w:r>
            <w:r w:rsidRPr="00BE3DCD">
              <w:rPr>
                <w:rFonts w:ascii="GHEA Grapalat" w:hAnsi="GHEA Grapalat" w:cs="Arial"/>
                <w:sz w:val="20"/>
                <w:szCs w:val="20"/>
                <w:lang w:val="hy-AM"/>
              </w:rPr>
              <w:t xml:space="preserve">  </w:t>
            </w:r>
            <w:r w:rsidRPr="00BE3DCD">
              <w:rPr>
                <w:rFonts w:ascii="GHEA Grapalat" w:hAnsi="GHEA Grapalat" w:cs="Sylfaen"/>
                <w:bCs/>
                <w:i/>
                <w:sz w:val="20"/>
                <w:szCs w:val="20"/>
              </w:rPr>
              <w:t>(</w:t>
            </w:r>
            <w:r w:rsidR="00631658" w:rsidRPr="00BE3DCD">
              <w:rPr>
                <w:rFonts w:ascii="GHEA Grapalat" w:hAnsi="GHEA Grapalat" w:cs="Sylfaen"/>
                <w:bCs/>
                <w:i/>
                <w:sz w:val="20"/>
                <w:szCs w:val="20"/>
              </w:rPr>
              <w:t>որակավորման ա</w:t>
            </w:r>
            <w:r w:rsidRPr="00BE3DCD">
              <w:rPr>
                <w:rFonts w:ascii="GHEA Grapalat" w:hAnsi="GHEA Grapalat" w:cs="Sylfaen"/>
                <w:bCs/>
                <w:i/>
                <w:sz w:val="20"/>
                <w:szCs w:val="20"/>
              </w:rPr>
              <w:t>պահովմ</w:t>
            </w:r>
            <w:r w:rsidRPr="00BE3DCD">
              <w:rPr>
                <w:rFonts w:ascii="GHEA Grapalat" w:hAnsi="GHEA Grapalat" w:cs="Sylfaen"/>
                <w:bCs/>
                <w:i/>
                <w:sz w:val="20"/>
                <w:szCs w:val="20"/>
                <w:lang w:val="hy-AM"/>
              </w:rPr>
              <w:t>ան համար</w:t>
            </w:r>
            <w:r w:rsidRPr="00BE3DCD">
              <w:rPr>
                <w:rFonts w:ascii="GHEA Grapalat" w:hAnsi="GHEA Grapalat" w:cs="Sylfaen"/>
                <w:bCs/>
                <w:i/>
                <w:sz w:val="20"/>
                <w:szCs w:val="20"/>
              </w:rPr>
              <w:t>)</w:t>
            </w:r>
          </w:p>
        </w:tc>
      </w:tr>
      <w:tr w:rsidR="00595213" w:rsidRPr="00BE3DCD"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BE3DCD" w:rsidRDefault="00595213" w:rsidP="00CB0ADE">
            <w:pPr>
              <w:rPr>
                <w:rFonts w:ascii="GHEA Grapalat" w:hAnsi="GHEA Grapalat" w:cs="Arial"/>
                <w:sz w:val="20"/>
                <w:szCs w:val="20"/>
              </w:rPr>
            </w:pPr>
            <w:r w:rsidRPr="00BE3DCD">
              <w:rPr>
                <w:rFonts w:ascii="GHEA Grapalat" w:hAnsi="GHEA Grapalat" w:cs="Sylfaen"/>
                <w:sz w:val="20"/>
                <w:szCs w:val="20"/>
              </w:rPr>
              <w:t>1</w:t>
            </w:r>
            <w:r w:rsidRPr="00BE3DCD">
              <w:rPr>
                <w:rFonts w:ascii="GHEA Grapalat" w:hAnsi="GHEA Grapalat" w:cs="Sylfaen"/>
                <w:sz w:val="20"/>
                <w:szCs w:val="20"/>
                <w:lang w:val="hy-AM"/>
              </w:rPr>
              <w:t>8</w:t>
            </w:r>
            <w:r w:rsidRPr="00BE3DCD">
              <w:rPr>
                <w:rFonts w:ascii="GHEA Grapalat" w:hAnsi="GHEA Grapalat" w:cs="Sylfaen"/>
                <w:sz w:val="20"/>
                <w:szCs w:val="20"/>
              </w:rPr>
              <w:t xml:space="preserve">. </w:t>
            </w:r>
            <w:r w:rsidRPr="00BE3DCD">
              <w:rPr>
                <w:rFonts w:ascii="GHEA Grapalat" w:hAnsi="GHEA Grapalat" w:cs="Sylfaen"/>
                <w:sz w:val="20"/>
                <w:szCs w:val="20"/>
                <w:lang w:val="hy-AM"/>
              </w:rPr>
              <w:t xml:space="preserve">Վճարման կատարման հիմքերը՝ </w:t>
            </w:r>
            <w:r w:rsidRPr="00BE3DCD">
              <w:rPr>
                <w:rFonts w:ascii="GHEA Grapalat" w:hAnsi="GHEA Grapalat" w:cs="Sylfaen"/>
                <w:sz w:val="20"/>
                <w:szCs w:val="20"/>
              </w:rPr>
              <w:t>(</w:t>
            </w:r>
            <w:r w:rsidRPr="00BE3DCD">
              <w:rPr>
                <w:rFonts w:ascii="GHEA Grapalat" w:hAnsi="GHEA Grapalat" w:cs="Sylfaen"/>
                <w:sz w:val="20"/>
                <w:szCs w:val="20"/>
                <w:lang w:val="hy-AM"/>
              </w:rPr>
              <w:t>Փաստաթղթերի</w:t>
            </w:r>
            <w:r w:rsidRPr="00BE3DCD">
              <w:rPr>
                <w:rFonts w:ascii="GHEA Grapalat" w:hAnsi="GHEA Grapalat" w:cs="Arial"/>
                <w:sz w:val="20"/>
                <w:szCs w:val="20"/>
                <w:lang w:val="hy-AM"/>
              </w:rPr>
              <w:t xml:space="preserve"> անվանումը</w:t>
            </w:r>
            <w:r w:rsidRPr="00BE3DCD">
              <w:rPr>
                <w:rFonts w:ascii="GHEA Grapalat" w:hAnsi="GHEA Grapalat" w:cs="Arial"/>
                <w:sz w:val="20"/>
                <w:szCs w:val="20"/>
              </w:rPr>
              <w:t>,</w:t>
            </w:r>
            <w:r w:rsidRPr="00BE3DCD">
              <w:rPr>
                <w:rFonts w:ascii="GHEA Grapalat" w:hAnsi="GHEA Grapalat" w:cs="Arial"/>
                <w:sz w:val="20"/>
                <w:szCs w:val="20"/>
                <w:lang w:val="hy-AM"/>
              </w:rPr>
              <w:t xml:space="preserve"> այդ թվում՝ տուժանքի մասին համաձայնագիրը, </w:t>
            </w:r>
            <w:r w:rsidRPr="00BE3DCD">
              <w:rPr>
                <w:rFonts w:ascii="GHEA Grapalat" w:hAnsi="GHEA Grapalat" w:cs="Sylfaen"/>
                <w:sz w:val="20"/>
                <w:szCs w:val="20"/>
                <w:lang w:val="hy-AM"/>
              </w:rPr>
              <w:t>դրանց</w:t>
            </w:r>
            <w:r w:rsidRPr="00BE3DCD">
              <w:rPr>
                <w:rFonts w:ascii="GHEA Grapalat" w:hAnsi="GHEA Grapalat" w:cs="Arial"/>
                <w:sz w:val="20"/>
                <w:szCs w:val="20"/>
                <w:lang w:val="hy-AM"/>
              </w:rPr>
              <w:t xml:space="preserve"> </w:t>
            </w:r>
            <w:r w:rsidRPr="00BE3DCD">
              <w:rPr>
                <w:rFonts w:ascii="GHEA Grapalat" w:hAnsi="GHEA Grapalat" w:cs="Sylfaen"/>
                <w:sz w:val="20"/>
                <w:szCs w:val="20"/>
                <w:lang w:val="hy-AM"/>
              </w:rPr>
              <w:t>համարները</w:t>
            </w:r>
            <w:r w:rsidRPr="00BE3DCD">
              <w:rPr>
                <w:rFonts w:ascii="GHEA Grapalat" w:hAnsi="GHEA Grapalat" w:cs="Arial"/>
                <w:sz w:val="20"/>
                <w:szCs w:val="20"/>
                <w:lang w:val="hy-AM"/>
              </w:rPr>
              <w:t>,</w:t>
            </w:r>
            <w:r w:rsidRPr="00BE3DCD">
              <w:rPr>
                <w:rFonts w:ascii="GHEA Grapalat" w:hAnsi="GHEA Grapalat" w:cs="Arial"/>
                <w:sz w:val="20"/>
                <w:szCs w:val="20"/>
              </w:rPr>
              <w:t xml:space="preserve"> </w:t>
            </w:r>
            <w:r w:rsidRPr="00BE3DCD">
              <w:rPr>
                <w:rFonts w:ascii="GHEA Grapalat" w:hAnsi="GHEA Grapalat" w:cs="Sylfaen"/>
                <w:sz w:val="20"/>
                <w:szCs w:val="20"/>
                <w:lang w:val="hy-AM"/>
              </w:rPr>
              <w:t>պ</w:t>
            </w:r>
            <w:r w:rsidRPr="00BE3DCD">
              <w:rPr>
                <w:rFonts w:ascii="GHEA Grapalat" w:hAnsi="GHEA Grapalat" w:cs="Sylfaen"/>
                <w:sz w:val="20"/>
                <w:szCs w:val="20"/>
              </w:rPr>
              <w:t xml:space="preserve">այմանագրի </w:t>
            </w:r>
            <w:r w:rsidRPr="00BE3DCD">
              <w:rPr>
                <w:rFonts w:ascii="GHEA Grapalat" w:hAnsi="GHEA Grapalat" w:cs="Arial"/>
                <w:sz w:val="20"/>
                <w:szCs w:val="20"/>
              </w:rPr>
              <w:t xml:space="preserve"> </w:t>
            </w:r>
            <w:r w:rsidRPr="00BE3DCD">
              <w:rPr>
                <w:rFonts w:ascii="GHEA Grapalat" w:hAnsi="GHEA Grapalat" w:cs="Sylfaen"/>
                <w:sz w:val="20"/>
                <w:szCs w:val="20"/>
              </w:rPr>
              <w:t>ծածկագիրը</w:t>
            </w:r>
            <w:r w:rsidRPr="00BE3DCD">
              <w:rPr>
                <w:rFonts w:ascii="GHEA Grapalat" w:hAnsi="GHEA Grapalat" w:cs="Arial"/>
                <w:sz w:val="20"/>
                <w:szCs w:val="20"/>
                <w:lang w:val="hy-AM"/>
              </w:rPr>
              <w:t xml:space="preserve"> որի հիման վրա կատարվում է  գանձումը</w:t>
            </w:r>
            <w:r w:rsidRPr="00BE3DCD">
              <w:rPr>
                <w:rFonts w:ascii="GHEA Grapalat" w:hAnsi="GHEA Grapalat" w:cs="Arial"/>
                <w:sz w:val="20"/>
                <w:szCs w:val="20"/>
              </w:rPr>
              <w:t>)</w:t>
            </w:r>
            <w:r w:rsidRPr="00BE3DCD">
              <w:rPr>
                <w:rFonts w:ascii="GHEA Grapalat" w:hAnsi="GHEA Grapalat" w:cs="Sylfaen"/>
                <w:sz w:val="20"/>
                <w:szCs w:val="20"/>
              </w:rPr>
              <w:t>`</w:t>
            </w:r>
          </w:p>
          <w:p w:rsidR="00595213" w:rsidRPr="00BE3DCD" w:rsidRDefault="00595213" w:rsidP="00CB0ADE">
            <w:pPr>
              <w:rPr>
                <w:rFonts w:ascii="GHEA Grapalat" w:hAnsi="GHEA Grapalat" w:cs="Arial"/>
                <w:sz w:val="20"/>
                <w:szCs w:val="20"/>
              </w:rPr>
            </w:pPr>
          </w:p>
        </w:tc>
      </w:tr>
      <w:tr w:rsidR="00595213" w:rsidRPr="00BE3DCD"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BE3DCD" w:rsidRDefault="00595213" w:rsidP="00CB0ADE">
            <w:pPr>
              <w:rPr>
                <w:rFonts w:ascii="GHEA Grapalat" w:hAnsi="GHEA Grapalat" w:cs="Arial"/>
                <w:sz w:val="20"/>
                <w:szCs w:val="20"/>
                <w:lang w:val="hy-AM"/>
              </w:rPr>
            </w:pPr>
          </w:p>
        </w:tc>
      </w:tr>
      <w:tr w:rsidR="00595213" w:rsidRPr="00BE3DC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BE3DCD" w:rsidRDefault="00595213" w:rsidP="00CB0ADE">
            <w:pPr>
              <w:rPr>
                <w:rFonts w:ascii="GHEA Grapalat" w:hAnsi="GHEA Grapalat" w:cs="Sylfaen"/>
                <w:sz w:val="20"/>
                <w:szCs w:val="20"/>
                <w:lang w:val="hy-AM"/>
              </w:rPr>
            </w:pPr>
            <w:r w:rsidRPr="00BE3DCD">
              <w:rPr>
                <w:rFonts w:ascii="GHEA Grapalat" w:hAnsi="GHEA Grapalat" w:cs="Sylfaen"/>
                <w:sz w:val="20"/>
                <w:szCs w:val="20"/>
                <w:lang w:val="hy-AM"/>
              </w:rPr>
              <w:t>19. Վճարման պայմանները՝                                &lt;ակցեպտավորված վճարում&gt;</w:t>
            </w:r>
          </w:p>
          <w:p w:rsidR="00595213" w:rsidRPr="00BE3DCD" w:rsidRDefault="00595213" w:rsidP="00CB0ADE">
            <w:pPr>
              <w:rPr>
                <w:rFonts w:ascii="GHEA Grapalat" w:hAnsi="GHEA Grapalat" w:cs="Sylfaen"/>
                <w:sz w:val="20"/>
                <w:szCs w:val="20"/>
                <w:lang w:val="ru-RU"/>
              </w:rPr>
            </w:pPr>
          </w:p>
        </w:tc>
      </w:tr>
      <w:tr w:rsidR="00595213" w:rsidRPr="00BE3DC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BE3DCD" w:rsidRDefault="00595213" w:rsidP="00CB0ADE">
            <w:pPr>
              <w:rPr>
                <w:rFonts w:ascii="GHEA Grapalat" w:hAnsi="GHEA Grapalat" w:cs="Sylfaen"/>
                <w:sz w:val="20"/>
                <w:szCs w:val="20"/>
              </w:rPr>
            </w:pPr>
            <w:r w:rsidRPr="00BE3DCD">
              <w:rPr>
                <w:rFonts w:ascii="GHEA Grapalat" w:hAnsi="GHEA Grapalat" w:cs="Sylfaen"/>
                <w:sz w:val="20"/>
                <w:szCs w:val="20"/>
                <w:lang w:val="hy-AM"/>
              </w:rPr>
              <w:t xml:space="preserve">20. Առդիր էջերի քանակը՝    </w:t>
            </w:r>
            <w:r w:rsidRPr="00BE3DCD">
              <w:rPr>
                <w:rFonts w:ascii="GHEA Grapalat" w:hAnsi="GHEA Grapalat" w:cs="Arial"/>
                <w:sz w:val="20"/>
                <w:szCs w:val="20"/>
              </w:rPr>
              <w:t xml:space="preserve">--- </w:t>
            </w:r>
            <w:r w:rsidRPr="00BE3DCD">
              <w:rPr>
                <w:rFonts w:ascii="GHEA Grapalat" w:hAnsi="GHEA Grapalat" w:cs="Arial"/>
                <w:sz w:val="20"/>
                <w:szCs w:val="20"/>
                <w:lang w:val="hy-AM"/>
              </w:rPr>
              <w:t xml:space="preserve">    </w:t>
            </w:r>
            <w:r w:rsidRPr="00BE3DCD">
              <w:rPr>
                <w:rFonts w:ascii="GHEA Grapalat" w:hAnsi="GHEA Grapalat" w:cs="Sylfaen"/>
                <w:sz w:val="20"/>
                <w:szCs w:val="20"/>
              </w:rPr>
              <w:t>էջ</w:t>
            </w:r>
          </w:p>
          <w:p w:rsidR="00595213" w:rsidRPr="00BE3DCD" w:rsidRDefault="00595213" w:rsidP="00CB0ADE">
            <w:pPr>
              <w:rPr>
                <w:rFonts w:ascii="GHEA Grapalat" w:hAnsi="GHEA Grapalat" w:cs="Sylfaen"/>
                <w:sz w:val="20"/>
                <w:szCs w:val="20"/>
                <w:lang w:val="hy-AM"/>
              </w:rPr>
            </w:pPr>
          </w:p>
        </w:tc>
      </w:tr>
      <w:tr w:rsidR="00595213" w:rsidRPr="00BE3DC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BE3DCD" w:rsidRDefault="00595213" w:rsidP="00CB0ADE">
            <w:pPr>
              <w:rPr>
                <w:rFonts w:ascii="GHEA Grapalat" w:hAnsi="GHEA Grapalat" w:cs="Sylfaen"/>
                <w:sz w:val="20"/>
                <w:szCs w:val="20"/>
              </w:rPr>
            </w:pPr>
            <w:r w:rsidRPr="00BE3DCD">
              <w:rPr>
                <w:rFonts w:ascii="Courier New" w:hAnsi="Courier New" w:cs="Courier New"/>
                <w:sz w:val="20"/>
                <w:szCs w:val="20"/>
              </w:rPr>
              <w:t> </w:t>
            </w:r>
            <w:r w:rsidRPr="00BE3DCD">
              <w:rPr>
                <w:rFonts w:ascii="GHEA Grapalat" w:hAnsi="GHEA Grapalat" w:cs="Arial"/>
                <w:sz w:val="20"/>
                <w:szCs w:val="20"/>
                <w:lang w:val="hy-AM"/>
              </w:rPr>
              <w:t>22</w:t>
            </w:r>
            <w:r w:rsidRPr="00BE3DCD">
              <w:rPr>
                <w:rFonts w:ascii="GHEA Grapalat" w:hAnsi="GHEA Grapalat" w:cs="Arial"/>
                <w:sz w:val="20"/>
                <w:szCs w:val="20"/>
              </w:rPr>
              <w:t>.</w:t>
            </w:r>
            <w:r w:rsidRPr="00BE3DCD">
              <w:rPr>
                <w:rFonts w:ascii="GHEA Grapalat" w:hAnsi="GHEA Grapalat" w:cs="Sylfaen"/>
                <w:sz w:val="20"/>
                <w:szCs w:val="20"/>
              </w:rPr>
              <w:t>ա. Շահառուի ստորագրությունները</w:t>
            </w:r>
          </w:p>
          <w:p w:rsidR="00595213" w:rsidRPr="00BE3DCD" w:rsidRDefault="00595213" w:rsidP="00CB0ADE">
            <w:pPr>
              <w:rPr>
                <w:rFonts w:ascii="GHEA Grapalat" w:hAnsi="GHEA Grapalat" w:cs="Sylfaen"/>
                <w:sz w:val="20"/>
                <w:szCs w:val="20"/>
              </w:rPr>
            </w:pPr>
          </w:p>
          <w:p w:rsidR="00595213" w:rsidRPr="00BE3DCD" w:rsidRDefault="00595213" w:rsidP="00CB0ADE">
            <w:pPr>
              <w:jc w:val="right"/>
              <w:rPr>
                <w:rFonts w:ascii="GHEA Grapalat" w:hAnsi="GHEA Grapalat" w:cs="Tahoma"/>
                <w:color w:val="000000"/>
                <w:sz w:val="20"/>
                <w:szCs w:val="20"/>
              </w:rPr>
            </w:pPr>
            <w:r w:rsidRPr="00BE3DCD">
              <w:rPr>
                <w:rFonts w:ascii="GHEA Grapalat" w:hAnsi="GHEA Grapalat" w:cs="Tahoma"/>
                <w:color w:val="000000"/>
                <w:sz w:val="20"/>
                <w:szCs w:val="20"/>
              </w:rPr>
              <w:t>/____________________/</w:t>
            </w:r>
          </w:p>
          <w:p w:rsidR="00595213" w:rsidRPr="00BE3DCD" w:rsidRDefault="00595213" w:rsidP="00CB0ADE">
            <w:pPr>
              <w:rPr>
                <w:rFonts w:ascii="GHEA Grapalat" w:hAnsi="GHEA Grapalat" w:cs="Tahoma"/>
                <w:color w:val="000000"/>
                <w:sz w:val="20"/>
                <w:szCs w:val="20"/>
              </w:rPr>
            </w:pPr>
          </w:p>
          <w:p w:rsidR="00595213" w:rsidRPr="00BE3DCD" w:rsidRDefault="00595213" w:rsidP="00CB0ADE">
            <w:pPr>
              <w:rPr>
                <w:rFonts w:ascii="GHEA Grapalat" w:hAnsi="GHEA Grapalat" w:cs="Sylfaen"/>
                <w:sz w:val="20"/>
                <w:szCs w:val="20"/>
              </w:rPr>
            </w:pPr>
          </w:p>
          <w:p w:rsidR="00595213" w:rsidRPr="00BE3DCD" w:rsidRDefault="00595213" w:rsidP="00CB0ADE">
            <w:pPr>
              <w:jc w:val="right"/>
              <w:rPr>
                <w:rFonts w:ascii="GHEA Grapalat" w:hAnsi="GHEA Grapalat" w:cs="Sylfaen"/>
                <w:sz w:val="20"/>
                <w:szCs w:val="20"/>
              </w:rPr>
            </w:pPr>
            <w:r w:rsidRPr="00BE3DCD">
              <w:rPr>
                <w:rFonts w:ascii="GHEA Grapalat" w:hAnsi="GHEA Grapalat" w:cs="Tahoma"/>
                <w:color w:val="000000"/>
                <w:sz w:val="20"/>
                <w:szCs w:val="20"/>
              </w:rPr>
              <w:t>/____________________/</w:t>
            </w:r>
          </w:p>
          <w:p w:rsidR="00595213" w:rsidRPr="00BE3DCD" w:rsidRDefault="00595213" w:rsidP="00CB0ADE">
            <w:pPr>
              <w:rPr>
                <w:rFonts w:ascii="GHEA Grapalat" w:hAnsi="GHEA Grapalat" w:cs="Sylfaen"/>
                <w:sz w:val="20"/>
                <w:szCs w:val="20"/>
              </w:rPr>
            </w:pPr>
          </w:p>
          <w:p w:rsidR="00595213" w:rsidRPr="00BE3DCD" w:rsidRDefault="00595213" w:rsidP="00CB0ADE">
            <w:pPr>
              <w:rPr>
                <w:rFonts w:ascii="GHEA Grapalat" w:hAnsi="GHEA Grapalat" w:cs="Sylfaen"/>
                <w:sz w:val="20"/>
                <w:szCs w:val="20"/>
              </w:rPr>
            </w:pPr>
            <w:r w:rsidRPr="00BE3DCD">
              <w:rPr>
                <w:rFonts w:ascii="GHEA Grapalat" w:hAnsi="GHEA Grapalat" w:cs="Sylfaen"/>
                <w:sz w:val="20"/>
                <w:szCs w:val="20"/>
                <w:lang w:val="hy-AM"/>
              </w:rPr>
              <w:t>22</w:t>
            </w:r>
            <w:r w:rsidRPr="00BE3DCD">
              <w:rPr>
                <w:rFonts w:ascii="GHEA Grapalat" w:hAnsi="GHEA Grapalat" w:cs="Sylfaen"/>
                <w:sz w:val="20"/>
                <w:szCs w:val="20"/>
              </w:rPr>
              <w:t>.բ.</w:t>
            </w:r>
          </w:p>
          <w:p w:rsidR="00595213" w:rsidRPr="00BE3DCD" w:rsidRDefault="00595213" w:rsidP="00CB0ADE">
            <w:pPr>
              <w:rPr>
                <w:rFonts w:ascii="GHEA Grapalat" w:hAnsi="GHEA Grapalat" w:cs="Sylfaen"/>
                <w:sz w:val="20"/>
                <w:szCs w:val="20"/>
              </w:rPr>
            </w:pPr>
            <w:r w:rsidRPr="00BE3DCD">
              <w:rPr>
                <w:rFonts w:ascii="GHEA Grapalat" w:hAnsi="GHEA Grapalat" w:cs="Sylfaen"/>
                <w:sz w:val="20"/>
                <w:szCs w:val="20"/>
              </w:rPr>
              <w:t xml:space="preserve">                                                                             Կ.Տ.</w:t>
            </w:r>
          </w:p>
          <w:p w:rsidR="00595213" w:rsidRPr="00BE3DCD"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595213" w:rsidRPr="00BE3DCD" w:rsidRDefault="00595213" w:rsidP="00CB0ADE">
            <w:pPr>
              <w:rPr>
                <w:rFonts w:ascii="GHEA Grapalat" w:hAnsi="GHEA Grapalat" w:cs="Sylfaen"/>
                <w:sz w:val="20"/>
                <w:szCs w:val="20"/>
              </w:rPr>
            </w:pPr>
            <w:r w:rsidRPr="00BE3DCD">
              <w:rPr>
                <w:rFonts w:ascii="GHEA Grapalat" w:hAnsi="GHEA Grapalat" w:cs="Arial"/>
                <w:sz w:val="20"/>
                <w:szCs w:val="20"/>
                <w:lang w:val="hy-AM"/>
              </w:rPr>
              <w:t>2</w:t>
            </w:r>
            <w:r w:rsidRPr="00BE3DCD">
              <w:rPr>
                <w:rFonts w:ascii="GHEA Grapalat" w:hAnsi="GHEA Grapalat" w:cs="Arial"/>
                <w:sz w:val="20"/>
                <w:szCs w:val="20"/>
              </w:rPr>
              <w:t>1.</w:t>
            </w:r>
            <w:r w:rsidRPr="00BE3DCD">
              <w:rPr>
                <w:rFonts w:ascii="GHEA Grapalat" w:hAnsi="GHEA Grapalat" w:cs="Sylfaen"/>
                <w:sz w:val="20"/>
                <w:szCs w:val="20"/>
              </w:rPr>
              <w:t xml:space="preserve">ա. </w:t>
            </w:r>
            <w:r w:rsidRPr="00BE3DCD">
              <w:rPr>
                <w:rFonts w:ascii="Courier New" w:hAnsi="Courier New" w:cs="Courier New"/>
                <w:sz w:val="20"/>
                <w:szCs w:val="20"/>
              </w:rPr>
              <w:t> </w:t>
            </w:r>
            <w:r w:rsidRPr="00BE3DCD">
              <w:rPr>
                <w:rFonts w:ascii="GHEA Grapalat" w:hAnsi="GHEA Grapalat" w:cs="Sylfaen"/>
                <w:sz w:val="20"/>
                <w:szCs w:val="20"/>
              </w:rPr>
              <w:t>Վճարողի ստորագրությունները`</w:t>
            </w:r>
          </w:p>
          <w:p w:rsidR="00595213" w:rsidRPr="00BE3DCD" w:rsidRDefault="00595213" w:rsidP="00CB0ADE">
            <w:pPr>
              <w:jc w:val="right"/>
              <w:rPr>
                <w:rFonts w:ascii="GHEA Grapalat" w:hAnsi="GHEA Grapalat" w:cs="Sylfaen"/>
                <w:sz w:val="20"/>
                <w:szCs w:val="20"/>
              </w:rPr>
            </w:pPr>
          </w:p>
          <w:p w:rsidR="00595213" w:rsidRPr="00BE3DCD" w:rsidRDefault="00595213" w:rsidP="00CB0ADE">
            <w:pPr>
              <w:rPr>
                <w:rFonts w:ascii="GHEA Grapalat" w:hAnsi="GHEA Grapalat" w:cs="Sylfaen"/>
                <w:sz w:val="20"/>
                <w:szCs w:val="20"/>
              </w:rPr>
            </w:pPr>
            <w:r w:rsidRPr="00BE3DCD">
              <w:rPr>
                <w:rFonts w:ascii="GHEA Grapalat" w:hAnsi="GHEA Grapalat" w:cs="Tahoma"/>
                <w:color w:val="000000"/>
                <w:sz w:val="20"/>
                <w:szCs w:val="20"/>
              </w:rPr>
              <w:t xml:space="preserve">                                               /____________________/</w:t>
            </w:r>
          </w:p>
          <w:p w:rsidR="00595213" w:rsidRPr="00BE3DCD" w:rsidRDefault="00595213" w:rsidP="00CB0ADE">
            <w:pPr>
              <w:jc w:val="right"/>
              <w:rPr>
                <w:rFonts w:ascii="GHEA Grapalat" w:hAnsi="GHEA Grapalat" w:cs="Tahoma"/>
                <w:color w:val="000000"/>
                <w:sz w:val="20"/>
                <w:szCs w:val="20"/>
              </w:rPr>
            </w:pPr>
          </w:p>
          <w:p w:rsidR="00595213" w:rsidRPr="00BE3DCD" w:rsidRDefault="00595213" w:rsidP="00CB0ADE">
            <w:pPr>
              <w:jc w:val="right"/>
              <w:rPr>
                <w:rFonts w:ascii="GHEA Grapalat" w:hAnsi="GHEA Grapalat" w:cs="Tahoma"/>
                <w:color w:val="000000"/>
                <w:sz w:val="20"/>
                <w:szCs w:val="20"/>
              </w:rPr>
            </w:pPr>
          </w:p>
          <w:p w:rsidR="00595213" w:rsidRPr="00BE3DCD" w:rsidRDefault="00595213" w:rsidP="00CB0ADE">
            <w:pPr>
              <w:jc w:val="right"/>
              <w:rPr>
                <w:rFonts w:ascii="GHEA Grapalat" w:hAnsi="GHEA Grapalat" w:cs="Sylfaen"/>
                <w:sz w:val="20"/>
                <w:szCs w:val="20"/>
              </w:rPr>
            </w:pPr>
            <w:r w:rsidRPr="00BE3DCD">
              <w:rPr>
                <w:rFonts w:ascii="GHEA Grapalat" w:hAnsi="GHEA Grapalat" w:cs="Tahoma"/>
                <w:color w:val="000000"/>
                <w:sz w:val="20"/>
                <w:szCs w:val="20"/>
              </w:rPr>
              <w:t>/____________________/</w:t>
            </w:r>
          </w:p>
          <w:p w:rsidR="00595213" w:rsidRPr="00BE3DCD" w:rsidRDefault="00595213" w:rsidP="00CB0ADE">
            <w:pPr>
              <w:jc w:val="right"/>
              <w:rPr>
                <w:rFonts w:ascii="GHEA Grapalat" w:hAnsi="GHEA Grapalat" w:cs="Sylfaen"/>
                <w:sz w:val="20"/>
                <w:szCs w:val="20"/>
              </w:rPr>
            </w:pPr>
          </w:p>
          <w:p w:rsidR="00595213" w:rsidRPr="00BE3DCD" w:rsidRDefault="00595213" w:rsidP="00CB0ADE">
            <w:pPr>
              <w:jc w:val="right"/>
              <w:rPr>
                <w:rFonts w:ascii="GHEA Grapalat" w:hAnsi="GHEA Grapalat" w:cs="Sylfaen"/>
                <w:sz w:val="20"/>
                <w:szCs w:val="20"/>
              </w:rPr>
            </w:pPr>
            <w:r w:rsidRPr="00BE3DCD">
              <w:rPr>
                <w:rFonts w:ascii="GHEA Grapalat" w:hAnsi="GHEA Grapalat" w:cs="Sylfaen"/>
                <w:sz w:val="20"/>
                <w:szCs w:val="20"/>
                <w:lang w:val="hy-AM"/>
              </w:rPr>
              <w:t>2</w:t>
            </w:r>
            <w:r w:rsidRPr="00BE3DCD">
              <w:rPr>
                <w:rFonts w:ascii="GHEA Grapalat" w:hAnsi="GHEA Grapalat" w:cs="Sylfaen"/>
                <w:sz w:val="20"/>
                <w:szCs w:val="20"/>
              </w:rPr>
              <w:t>1.բ.                                                                    Կ.Տ.</w:t>
            </w:r>
          </w:p>
          <w:p w:rsidR="00595213" w:rsidRPr="00BE3DCD" w:rsidRDefault="00595213" w:rsidP="00CB0ADE">
            <w:pPr>
              <w:jc w:val="right"/>
              <w:rPr>
                <w:rFonts w:ascii="GHEA Grapalat" w:hAnsi="GHEA Grapalat" w:cs="Sylfaen"/>
                <w:sz w:val="20"/>
                <w:szCs w:val="20"/>
              </w:rPr>
            </w:pPr>
          </w:p>
        </w:tc>
      </w:tr>
      <w:tr w:rsidR="00595213" w:rsidRPr="00BE3DCD"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BE3DCD" w:rsidRDefault="00595213" w:rsidP="00CB0ADE">
            <w:pPr>
              <w:rPr>
                <w:rFonts w:ascii="GHEA Grapalat" w:hAnsi="GHEA Grapalat" w:cs="Tahoma"/>
                <w:color w:val="000000"/>
                <w:sz w:val="20"/>
                <w:szCs w:val="20"/>
              </w:rPr>
            </w:pPr>
            <w:r w:rsidRPr="00BE3DCD">
              <w:rPr>
                <w:rFonts w:ascii="GHEA Grapalat" w:hAnsi="GHEA Grapalat" w:cs="Tahoma"/>
                <w:color w:val="000000"/>
                <w:sz w:val="20"/>
                <w:szCs w:val="20"/>
              </w:rPr>
              <w:t>2</w:t>
            </w:r>
            <w:r w:rsidRPr="00BE3DCD">
              <w:rPr>
                <w:rFonts w:ascii="GHEA Grapalat" w:hAnsi="GHEA Grapalat" w:cs="Tahoma"/>
                <w:color w:val="000000"/>
                <w:sz w:val="20"/>
                <w:szCs w:val="20"/>
                <w:lang w:val="hy-AM"/>
              </w:rPr>
              <w:t>4</w:t>
            </w:r>
            <w:r w:rsidRPr="00BE3DCD">
              <w:rPr>
                <w:rFonts w:ascii="GHEA Grapalat" w:hAnsi="GHEA Grapalat" w:cs="Tahoma"/>
                <w:color w:val="000000"/>
                <w:sz w:val="20"/>
                <w:szCs w:val="20"/>
              </w:rPr>
              <w:t xml:space="preserve">.ա.   </w:t>
            </w:r>
            <w:r w:rsidRPr="00BE3DCD">
              <w:rPr>
                <w:rFonts w:ascii="GHEA Grapalat" w:hAnsi="GHEA Grapalat" w:cs="Tahoma"/>
                <w:color w:val="000000"/>
                <w:sz w:val="20"/>
                <w:szCs w:val="20"/>
                <w:lang w:val="hy-AM"/>
              </w:rPr>
              <w:t>Շահառուին  սպասարկող ֆինանսական կազմակերպություն</w:t>
            </w:r>
            <w:r w:rsidRPr="00BE3DCD">
              <w:rPr>
                <w:rFonts w:ascii="GHEA Grapalat" w:hAnsi="GHEA Grapalat" w:cs="Tahoma"/>
                <w:color w:val="000000"/>
                <w:sz w:val="20"/>
                <w:szCs w:val="20"/>
              </w:rPr>
              <w:t xml:space="preserve"> </w:t>
            </w:r>
          </w:p>
          <w:p w:rsidR="00595213" w:rsidRPr="00BE3DCD" w:rsidRDefault="00595213" w:rsidP="00CB0ADE">
            <w:pPr>
              <w:rPr>
                <w:rFonts w:ascii="GHEA Grapalat" w:hAnsi="GHEA Grapalat" w:cs="Tahoma"/>
                <w:color w:val="000000"/>
                <w:sz w:val="20"/>
                <w:szCs w:val="20"/>
                <w:lang w:val="hy-AM"/>
              </w:rPr>
            </w:pPr>
            <w:r w:rsidRPr="00BE3DCD">
              <w:rPr>
                <w:rFonts w:ascii="GHEA Grapalat" w:hAnsi="GHEA Grapalat" w:cs="Tahoma"/>
                <w:color w:val="000000"/>
                <w:sz w:val="20"/>
                <w:szCs w:val="20"/>
              </w:rPr>
              <w:t xml:space="preserve">                             </w:t>
            </w:r>
            <w:r w:rsidRPr="00BE3DCD">
              <w:rPr>
                <w:rFonts w:ascii="GHEA Grapalat" w:hAnsi="GHEA Grapalat" w:cs="Tahoma"/>
                <w:color w:val="000000"/>
                <w:sz w:val="20"/>
                <w:szCs w:val="20"/>
                <w:lang w:val="hy-AM"/>
              </w:rPr>
              <w:t xml:space="preserve">                 </w:t>
            </w:r>
          </w:p>
          <w:p w:rsidR="00595213" w:rsidRPr="00BE3DCD" w:rsidRDefault="00595213" w:rsidP="00CB0ADE">
            <w:pPr>
              <w:rPr>
                <w:rFonts w:ascii="GHEA Grapalat" w:hAnsi="GHEA Grapalat" w:cs="Tahoma"/>
                <w:color w:val="000000"/>
                <w:sz w:val="20"/>
                <w:szCs w:val="20"/>
              </w:rPr>
            </w:pPr>
            <w:r w:rsidRPr="00BE3DCD">
              <w:rPr>
                <w:rFonts w:ascii="GHEA Grapalat" w:hAnsi="GHEA Grapalat" w:cs="Tahoma"/>
                <w:color w:val="000000"/>
                <w:sz w:val="20"/>
                <w:szCs w:val="20"/>
                <w:lang w:val="hy-AM"/>
              </w:rPr>
              <w:t xml:space="preserve">                                                 </w:t>
            </w:r>
            <w:r w:rsidRPr="00BE3DCD">
              <w:rPr>
                <w:rFonts w:ascii="GHEA Grapalat" w:hAnsi="GHEA Grapalat" w:cs="Tahoma"/>
                <w:color w:val="000000"/>
                <w:sz w:val="20"/>
                <w:szCs w:val="20"/>
              </w:rPr>
              <w:t xml:space="preserve">   /____________________/</w:t>
            </w:r>
          </w:p>
          <w:p w:rsidR="00595213" w:rsidRPr="00BE3DCD" w:rsidRDefault="00595213" w:rsidP="00CB0ADE">
            <w:pPr>
              <w:rPr>
                <w:rFonts w:ascii="GHEA Grapalat" w:hAnsi="GHEA Grapalat" w:cs="Sylfaen"/>
                <w:sz w:val="20"/>
                <w:szCs w:val="20"/>
              </w:rPr>
            </w:pPr>
            <w:r w:rsidRPr="00BE3DCD">
              <w:rPr>
                <w:rFonts w:ascii="GHEA Grapalat" w:hAnsi="GHEA Grapalat" w:cs="Sylfaen"/>
                <w:sz w:val="20"/>
                <w:szCs w:val="20"/>
              </w:rPr>
              <w:t xml:space="preserve">  </w:t>
            </w:r>
          </w:p>
          <w:p w:rsidR="00595213" w:rsidRPr="00BE3DCD" w:rsidRDefault="00595213" w:rsidP="00CB0ADE">
            <w:pPr>
              <w:rPr>
                <w:rFonts w:ascii="GHEA Grapalat" w:hAnsi="GHEA Grapalat" w:cs="Sylfaen"/>
                <w:sz w:val="20"/>
                <w:szCs w:val="20"/>
              </w:rPr>
            </w:pPr>
            <w:r w:rsidRPr="00BE3DCD">
              <w:rPr>
                <w:rFonts w:ascii="GHEA Grapalat" w:hAnsi="GHEA Grapalat" w:cs="Sylfaen"/>
                <w:sz w:val="20"/>
                <w:szCs w:val="20"/>
              </w:rPr>
              <w:t xml:space="preserve">                                                       /ստորագրություն/</w:t>
            </w:r>
          </w:p>
          <w:p w:rsidR="00595213" w:rsidRPr="00BE3DCD" w:rsidRDefault="00595213" w:rsidP="00CB0ADE">
            <w:pPr>
              <w:rPr>
                <w:rFonts w:ascii="GHEA Grapalat" w:hAnsi="GHEA Grapalat" w:cs="Tahoma"/>
                <w:color w:val="000000"/>
                <w:sz w:val="20"/>
                <w:szCs w:val="20"/>
              </w:rPr>
            </w:pPr>
          </w:p>
          <w:p w:rsidR="00595213" w:rsidRPr="00BE3DCD"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595213" w:rsidRPr="00BE3DCD" w:rsidRDefault="00595213" w:rsidP="00CB0ADE">
            <w:pPr>
              <w:rPr>
                <w:rFonts w:ascii="GHEA Grapalat" w:hAnsi="GHEA Grapalat" w:cs="Tahoma"/>
                <w:color w:val="000000"/>
                <w:sz w:val="20"/>
                <w:szCs w:val="20"/>
              </w:rPr>
            </w:pPr>
            <w:r w:rsidRPr="00BE3DCD">
              <w:rPr>
                <w:rFonts w:ascii="GHEA Grapalat" w:hAnsi="GHEA Grapalat" w:cs="Tahoma"/>
                <w:color w:val="000000"/>
                <w:sz w:val="20"/>
                <w:szCs w:val="20"/>
              </w:rPr>
              <w:t>2</w:t>
            </w:r>
            <w:r w:rsidRPr="00BE3DCD">
              <w:rPr>
                <w:rFonts w:ascii="GHEA Grapalat" w:hAnsi="GHEA Grapalat" w:cs="Tahoma"/>
                <w:color w:val="000000"/>
                <w:sz w:val="20"/>
                <w:szCs w:val="20"/>
                <w:lang w:val="hy-AM"/>
              </w:rPr>
              <w:t>3</w:t>
            </w:r>
            <w:r w:rsidRPr="00BE3DCD">
              <w:rPr>
                <w:rFonts w:ascii="GHEA Grapalat" w:hAnsi="GHEA Grapalat" w:cs="Tahoma"/>
                <w:color w:val="000000"/>
                <w:sz w:val="20"/>
                <w:szCs w:val="20"/>
              </w:rPr>
              <w:t xml:space="preserve">.ա.   </w:t>
            </w:r>
            <w:r w:rsidRPr="00BE3DCD">
              <w:rPr>
                <w:rFonts w:ascii="GHEA Grapalat" w:hAnsi="GHEA Grapalat" w:cs="Tahoma"/>
                <w:color w:val="000000"/>
                <w:sz w:val="20"/>
                <w:szCs w:val="20"/>
                <w:lang w:val="hy-AM"/>
              </w:rPr>
              <w:t>Վճարողին  սպասարկող ֆինանսական կազմակերպություն</w:t>
            </w:r>
            <w:r w:rsidRPr="00BE3DCD">
              <w:rPr>
                <w:rFonts w:ascii="GHEA Grapalat" w:hAnsi="GHEA Grapalat" w:cs="Tahoma"/>
                <w:color w:val="000000"/>
                <w:sz w:val="20"/>
                <w:szCs w:val="20"/>
              </w:rPr>
              <w:t xml:space="preserve"> </w:t>
            </w:r>
          </w:p>
          <w:p w:rsidR="00595213" w:rsidRPr="00BE3DCD" w:rsidRDefault="00595213" w:rsidP="00CB0ADE">
            <w:pPr>
              <w:jc w:val="right"/>
              <w:rPr>
                <w:rFonts w:ascii="GHEA Grapalat" w:hAnsi="GHEA Grapalat" w:cs="Tahoma"/>
                <w:color w:val="000000"/>
                <w:sz w:val="20"/>
                <w:szCs w:val="20"/>
              </w:rPr>
            </w:pPr>
          </w:p>
          <w:p w:rsidR="00595213" w:rsidRPr="00BE3DCD" w:rsidRDefault="00595213" w:rsidP="00CB0ADE">
            <w:pPr>
              <w:jc w:val="right"/>
              <w:rPr>
                <w:rFonts w:ascii="GHEA Grapalat" w:hAnsi="GHEA Grapalat" w:cs="Tahoma"/>
                <w:color w:val="000000"/>
                <w:sz w:val="20"/>
                <w:szCs w:val="20"/>
              </w:rPr>
            </w:pPr>
          </w:p>
          <w:p w:rsidR="00595213" w:rsidRPr="00BE3DCD" w:rsidRDefault="00595213" w:rsidP="00CB0ADE">
            <w:pPr>
              <w:jc w:val="right"/>
              <w:rPr>
                <w:rFonts w:ascii="GHEA Grapalat" w:hAnsi="GHEA Grapalat" w:cs="Tahoma"/>
                <w:color w:val="000000"/>
                <w:sz w:val="20"/>
                <w:szCs w:val="20"/>
              </w:rPr>
            </w:pPr>
            <w:r w:rsidRPr="00BE3DCD">
              <w:rPr>
                <w:rFonts w:ascii="GHEA Grapalat" w:hAnsi="GHEA Grapalat" w:cs="Tahoma"/>
                <w:color w:val="000000"/>
                <w:sz w:val="20"/>
                <w:szCs w:val="20"/>
              </w:rPr>
              <w:t>/____________________/</w:t>
            </w:r>
          </w:p>
          <w:p w:rsidR="00595213" w:rsidRPr="00BE3DCD" w:rsidRDefault="00595213" w:rsidP="00CB0ADE">
            <w:pPr>
              <w:jc w:val="center"/>
              <w:rPr>
                <w:rFonts w:ascii="GHEA Grapalat" w:hAnsi="GHEA Grapalat" w:cs="Sylfaen"/>
                <w:sz w:val="20"/>
                <w:szCs w:val="20"/>
              </w:rPr>
            </w:pPr>
            <w:r w:rsidRPr="00BE3DCD">
              <w:rPr>
                <w:rFonts w:ascii="GHEA Grapalat" w:hAnsi="GHEA Grapalat" w:cs="Tahoma"/>
                <w:color w:val="000000"/>
                <w:sz w:val="20"/>
                <w:szCs w:val="20"/>
              </w:rPr>
              <w:t xml:space="preserve">                                                   </w:t>
            </w:r>
            <w:r w:rsidRPr="00BE3DCD">
              <w:rPr>
                <w:rFonts w:ascii="GHEA Grapalat" w:hAnsi="GHEA Grapalat" w:cs="Sylfaen"/>
                <w:sz w:val="20"/>
                <w:szCs w:val="20"/>
              </w:rPr>
              <w:t>/ստորագրություն/</w:t>
            </w:r>
          </w:p>
          <w:p w:rsidR="00595213" w:rsidRPr="00BE3DCD" w:rsidRDefault="00595213" w:rsidP="00CB0ADE">
            <w:pPr>
              <w:jc w:val="right"/>
              <w:rPr>
                <w:rFonts w:ascii="GHEA Grapalat" w:hAnsi="GHEA Grapalat" w:cs="Arial"/>
                <w:sz w:val="20"/>
                <w:szCs w:val="20"/>
                <w:lang w:val="hy-AM"/>
              </w:rPr>
            </w:pPr>
          </w:p>
        </w:tc>
      </w:tr>
      <w:tr w:rsidR="00595213" w:rsidRPr="00BE3DC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BE3DCD" w:rsidRDefault="00595213" w:rsidP="00CB0ADE">
            <w:pPr>
              <w:rPr>
                <w:rFonts w:ascii="GHEA Grapalat" w:hAnsi="GHEA Grapalat" w:cs="Sylfaen"/>
                <w:sz w:val="20"/>
                <w:szCs w:val="20"/>
              </w:rPr>
            </w:pPr>
            <w:r w:rsidRPr="00BE3DCD">
              <w:rPr>
                <w:rFonts w:ascii="GHEA Grapalat" w:hAnsi="GHEA Grapalat" w:cs="Sylfaen"/>
                <w:sz w:val="20"/>
                <w:szCs w:val="20"/>
              </w:rPr>
              <w:lastRenderedPageBreak/>
              <w:t>24.բ.                                                       Կ.Տ.</w:t>
            </w:r>
          </w:p>
          <w:p w:rsidR="00595213" w:rsidRPr="00BE3DCD" w:rsidRDefault="00595213" w:rsidP="00CB0ADE">
            <w:pPr>
              <w:rPr>
                <w:rFonts w:ascii="GHEA Grapalat" w:hAnsi="GHEA Grapalat" w:cs="Sylfaen"/>
                <w:sz w:val="20"/>
                <w:szCs w:val="20"/>
              </w:rPr>
            </w:pPr>
          </w:p>
          <w:p w:rsidR="00595213" w:rsidRPr="00BE3DCD" w:rsidRDefault="00595213" w:rsidP="00CB0ADE">
            <w:pPr>
              <w:rPr>
                <w:rFonts w:ascii="GHEA Grapalat" w:hAnsi="GHEA Grapalat" w:cs="Sylfaen"/>
                <w:sz w:val="20"/>
                <w:szCs w:val="20"/>
              </w:rPr>
            </w:pPr>
          </w:p>
          <w:p w:rsidR="00595213" w:rsidRPr="00BE3DCD" w:rsidRDefault="00595213" w:rsidP="00CB0ADE">
            <w:pPr>
              <w:rPr>
                <w:rFonts w:ascii="GHEA Grapalat" w:hAnsi="GHEA Grapalat" w:cs="Sylfaen"/>
                <w:sz w:val="20"/>
                <w:szCs w:val="20"/>
              </w:rPr>
            </w:pPr>
            <w:r w:rsidRPr="00BE3DCD">
              <w:rPr>
                <w:rFonts w:ascii="GHEA Grapalat" w:hAnsi="GHEA Grapalat" w:cs="Tahoma"/>
                <w:color w:val="000000"/>
                <w:sz w:val="20"/>
                <w:szCs w:val="20"/>
              </w:rPr>
              <w:t xml:space="preserve"> </w:t>
            </w:r>
            <w:r w:rsidRPr="00BE3DCD">
              <w:rPr>
                <w:rFonts w:ascii="GHEA Grapalat" w:hAnsi="GHEA Grapalat" w:cs="Sylfaen"/>
                <w:sz w:val="20"/>
                <w:szCs w:val="20"/>
              </w:rPr>
              <w:t>2</w:t>
            </w:r>
            <w:r w:rsidRPr="00BE3DCD">
              <w:rPr>
                <w:rFonts w:ascii="GHEA Grapalat" w:hAnsi="GHEA Grapalat" w:cs="Sylfaen"/>
                <w:sz w:val="20"/>
                <w:szCs w:val="20"/>
                <w:lang w:val="hy-AM"/>
              </w:rPr>
              <w:t>4</w:t>
            </w:r>
            <w:r w:rsidRPr="00BE3DCD">
              <w:rPr>
                <w:rFonts w:ascii="GHEA Grapalat" w:hAnsi="GHEA Grapalat" w:cs="Sylfaen"/>
                <w:sz w:val="20"/>
                <w:szCs w:val="20"/>
              </w:rPr>
              <w:t>.</w:t>
            </w:r>
            <w:r w:rsidRPr="00BE3DCD">
              <w:rPr>
                <w:rFonts w:ascii="GHEA Grapalat" w:hAnsi="GHEA Grapalat" w:cs="Sylfaen"/>
                <w:sz w:val="20"/>
                <w:szCs w:val="20"/>
                <w:lang w:val="hy-AM"/>
              </w:rPr>
              <w:t>գ</w:t>
            </w:r>
            <w:r w:rsidRPr="00BE3DCD">
              <w:rPr>
                <w:rFonts w:ascii="GHEA Grapalat" w:hAnsi="GHEA Grapalat" w:cs="Tahoma"/>
                <w:color w:val="000000"/>
                <w:sz w:val="20"/>
                <w:szCs w:val="20"/>
              </w:rPr>
              <w:t xml:space="preserve">                                                 "___" </w:t>
            </w:r>
            <w:r w:rsidRPr="00BE3DCD">
              <w:rPr>
                <w:rFonts w:ascii="GHEA Grapalat" w:hAnsi="GHEA Grapalat" w:cs="Sylfaen"/>
                <w:color w:val="000000"/>
                <w:sz w:val="20"/>
                <w:szCs w:val="20"/>
              </w:rPr>
              <w:t xml:space="preserve">___ </w:t>
            </w:r>
            <w:r w:rsidRPr="00BE3DCD">
              <w:rPr>
                <w:rFonts w:ascii="GHEA Grapalat" w:hAnsi="GHEA Grapalat" w:cs="Tahoma"/>
                <w:color w:val="000000"/>
                <w:sz w:val="20"/>
                <w:szCs w:val="20"/>
              </w:rPr>
              <w:t xml:space="preserve">20___ </w:t>
            </w:r>
            <w:r w:rsidRPr="00BE3DCD">
              <w:rPr>
                <w:rFonts w:ascii="GHEA Grapalat" w:hAnsi="GHEA Grapalat" w:cs="Sylfaen"/>
                <w:color w:val="000000"/>
                <w:sz w:val="20"/>
                <w:szCs w:val="20"/>
              </w:rPr>
              <w:t>թ.</w:t>
            </w:r>
            <w:r w:rsidRPr="00BE3DCD">
              <w:rPr>
                <w:rFonts w:ascii="GHEA Grapalat" w:hAnsi="GHEA Grapalat" w:cs="Sylfaen"/>
                <w:sz w:val="20"/>
                <w:szCs w:val="20"/>
              </w:rPr>
              <w:t xml:space="preserve"> </w:t>
            </w:r>
          </w:p>
          <w:p w:rsidR="00595213" w:rsidRPr="00BE3DCD" w:rsidRDefault="00595213" w:rsidP="00CB0ADE">
            <w:pPr>
              <w:rPr>
                <w:rFonts w:ascii="GHEA Grapalat" w:hAnsi="GHEA Grapalat" w:cs="Sylfaen"/>
                <w:sz w:val="20"/>
                <w:szCs w:val="20"/>
              </w:rPr>
            </w:pPr>
          </w:p>
          <w:p w:rsidR="00595213" w:rsidRPr="00BE3DCD" w:rsidRDefault="00595213" w:rsidP="00CB0ADE">
            <w:pPr>
              <w:rPr>
                <w:rFonts w:ascii="GHEA Grapalat" w:hAnsi="GHEA Grapalat" w:cs="Sylfaen"/>
                <w:sz w:val="20"/>
                <w:szCs w:val="20"/>
              </w:rPr>
            </w:pPr>
            <w:r w:rsidRPr="00BE3DCD">
              <w:rPr>
                <w:rFonts w:ascii="GHEA Grapalat" w:hAnsi="GHEA Grapalat" w:cs="Sylfaen"/>
                <w:sz w:val="20"/>
                <w:szCs w:val="20"/>
              </w:rPr>
              <w:t xml:space="preserve">  </w:t>
            </w:r>
          </w:p>
          <w:p w:rsidR="00595213" w:rsidRPr="00BE3DCD"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595213" w:rsidRPr="00BE3DCD" w:rsidRDefault="00595213" w:rsidP="00CB0ADE">
            <w:pPr>
              <w:rPr>
                <w:rFonts w:ascii="GHEA Grapalat" w:hAnsi="GHEA Grapalat" w:cs="Sylfaen"/>
                <w:sz w:val="20"/>
                <w:szCs w:val="20"/>
              </w:rPr>
            </w:pPr>
            <w:r w:rsidRPr="00BE3DCD">
              <w:rPr>
                <w:rFonts w:ascii="GHEA Grapalat" w:hAnsi="GHEA Grapalat" w:cs="Sylfaen"/>
                <w:sz w:val="20"/>
                <w:szCs w:val="20"/>
              </w:rPr>
              <w:t xml:space="preserve">23.բ.                                                                 Կ.Տ.    </w:t>
            </w:r>
          </w:p>
          <w:p w:rsidR="00595213" w:rsidRPr="00BE3DCD" w:rsidRDefault="00595213" w:rsidP="00CB0ADE">
            <w:pPr>
              <w:rPr>
                <w:rFonts w:ascii="GHEA Grapalat" w:hAnsi="GHEA Grapalat" w:cs="Sylfaen"/>
                <w:sz w:val="20"/>
                <w:szCs w:val="20"/>
              </w:rPr>
            </w:pPr>
          </w:p>
          <w:p w:rsidR="00595213" w:rsidRPr="00BE3DCD" w:rsidRDefault="00595213" w:rsidP="00CB0ADE">
            <w:pPr>
              <w:rPr>
                <w:rFonts w:ascii="GHEA Grapalat" w:hAnsi="GHEA Grapalat" w:cs="Sylfaen"/>
                <w:sz w:val="20"/>
                <w:szCs w:val="20"/>
              </w:rPr>
            </w:pPr>
            <w:r w:rsidRPr="00BE3DCD">
              <w:rPr>
                <w:rFonts w:ascii="GHEA Grapalat" w:hAnsi="GHEA Grapalat" w:cs="Sylfaen"/>
                <w:sz w:val="20"/>
                <w:szCs w:val="20"/>
              </w:rPr>
              <w:t xml:space="preserve">                     </w:t>
            </w:r>
          </w:p>
          <w:p w:rsidR="00595213" w:rsidRPr="00BE3DCD" w:rsidRDefault="00595213" w:rsidP="00CB0ADE">
            <w:pPr>
              <w:rPr>
                <w:rFonts w:ascii="GHEA Grapalat" w:hAnsi="GHEA Grapalat" w:cs="Sylfaen"/>
                <w:color w:val="000000"/>
                <w:sz w:val="20"/>
                <w:szCs w:val="20"/>
              </w:rPr>
            </w:pPr>
            <w:r w:rsidRPr="00BE3DCD">
              <w:rPr>
                <w:rFonts w:ascii="GHEA Grapalat" w:hAnsi="GHEA Grapalat" w:cs="Sylfaen"/>
                <w:sz w:val="20"/>
                <w:szCs w:val="20"/>
              </w:rPr>
              <w:t>23.</w:t>
            </w:r>
            <w:r w:rsidRPr="00BE3DCD">
              <w:rPr>
                <w:rFonts w:ascii="GHEA Grapalat" w:hAnsi="GHEA Grapalat" w:cs="Sylfaen"/>
                <w:sz w:val="20"/>
                <w:szCs w:val="20"/>
                <w:lang w:val="hy-AM"/>
              </w:rPr>
              <w:t>գ</w:t>
            </w:r>
            <w:r w:rsidRPr="00BE3DCD">
              <w:rPr>
                <w:rFonts w:ascii="GHEA Grapalat" w:hAnsi="GHEA Grapalat" w:cs="Sylfaen"/>
                <w:sz w:val="20"/>
                <w:szCs w:val="20"/>
              </w:rPr>
              <w:t xml:space="preserve">.Կատարման ամսաթիվը`           </w:t>
            </w:r>
            <w:r w:rsidRPr="00BE3DCD">
              <w:rPr>
                <w:rFonts w:ascii="GHEA Grapalat" w:hAnsi="GHEA Grapalat" w:cs="Tahoma"/>
                <w:color w:val="000000"/>
                <w:sz w:val="20"/>
                <w:szCs w:val="20"/>
              </w:rPr>
              <w:t xml:space="preserve">"___" </w:t>
            </w:r>
            <w:r w:rsidRPr="00BE3DCD">
              <w:rPr>
                <w:rFonts w:ascii="GHEA Grapalat" w:hAnsi="GHEA Grapalat" w:cs="Sylfaen"/>
                <w:color w:val="000000"/>
                <w:sz w:val="20"/>
                <w:szCs w:val="20"/>
              </w:rPr>
              <w:t xml:space="preserve">___ </w:t>
            </w:r>
            <w:r w:rsidRPr="00BE3DCD">
              <w:rPr>
                <w:rFonts w:ascii="GHEA Grapalat" w:hAnsi="GHEA Grapalat" w:cs="Tahoma"/>
                <w:color w:val="000000"/>
                <w:sz w:val="20"/>
                <w:szCs w:val="20"/>
              </w:rPr>
              <w:t>20___</w:t>
            </w:r>
            <w:r w:rsidRPr="00BE3DCD">
              <w:rPr>
                <w:rFonts w:ascii="GHEA Grapalat" w:hAnsi="GHEA Grapalat" w:cs="Sylfaen"/>
                <w:color w:val="000000"/>
                <w:sz w:val="20"/>
                <w:szCs w:val="20"/>
              </w:rPr>
              <w:t>թ.</w:t>
            </w:r>
          </w:p>
          <w:p w:rsidR="00595213" w:rsidRPr="00BE3DCD" w:rsidRDefault="00595213" w:rsidP="00CB0ADE">
            <w:pPr>
              <w:rPr>
                <w:rFonts w:ascii="GHEA Grapalat" w:hAnsi="GHEA Grapalat" w:cs="Sylfaen"/>
                <w:color w:val="000000"/>
                <w:sz w:val="20"/>
                <w:szCs w:val="20"/>
              </w:rPr>
            </w:pPr>
          </w:p>
          <w:p w:rsidR="00595213" w:rsidRPr="00BE3DCD" w:rsidRDefault="00595213" w:rsidP="00CB0ADE">
            <w:pPr>
              <w:rPr>
                <w:rFonts w:ascii="GHEA Grapalat" w:hAnsi="GHEA Grapalat" w:cs="Sylfaen"/>
                <w:sz w:val="20"/>
                <w:szCs w:val="20"/>
              </w:rPr>
            </w:pPr>
          </w:p>
          <w:p w:rsidR="00595213" w:rsidRPr="00BE3DCD" w:rsidRDefault="00595213" w:rsidP="00CB0ADE">
            <w:pPr>
              <w:jc w:val="right"/>
              <w:rPr>
                <w:rFonts w:ascii="GHEA Grapalat" w:hAnsi="GHEA Grapalat" w:cs="Arial"/>
                <w:sz w:val="20"/>
                <w:szCs w:val="20"/>
              </w:rPr>
            </w:pPr>
          </w:p>
        </w:tc>
      </w:tr>
    </w:tbl>
    <w:p w:rsidR="00595213" w:rsidRPr="00BE3DC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BE3DC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BE3DC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BE3DC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BE3DC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BE3DC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BE3DC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BE3DCD" w:rsidRDefault="00595213" w:rsidP="00631658">
      <w:pPr>
        <w:jc w:val="center"/>
        <w:rPr>
          <w:rFonts w:ascii="GHEA Grapalat" w:hAnsi="GHEA Grapalat"/>
          <w:b/>
          <w:sz w:val="22"/>
          <w:szCs w:val="22"/>
          <w:lang w:val="nl-NL"/>
        </w:rPr>
      </w:pPr>
      <w:r w:rsidRPr="00BE3DCD">
        <w:rPr>
          <w:rFonts w:ascii="GHEA Grapalat" w:hAnsi="GHEA Grapalat"/>
          <w:b/>
          <w:lang w:val="hy-AM"/>
        </w:rPr>
        <w:br w:type="page"/>
      </w:r>
      <w:r w:rsidR="00631658" w:rsidRPr="00BE3DCD">
        <w:rPr>
          <w:rFonts w:ascii="GHEA Grapalat" w:hAnsi="GHEA Grapalat"/>
          <w:b/>
          <w:sz w:val="22"/>
          <w:szCs w:val="22"/>
          <w:lang w:val="hy-AM"/>
        </w:rPr>
        <w:lastRenderedPageBreak/>
        <w:t>Վճարման</w:t>
      </w:r>
      <w:r w:rsidR="00631658" w:rsidRPr="00BE3DCD">
        <w:rPr>
          <w:rFonts w:ascii="GHEA Grapalat" w:hAnsi="GHEA Grapalat"/>
          <w:b/>
          <w:sz w:val="22"/>
          <w:szCs w:val="22"/>
          <w:lang w:val="nl-NL"/>
        </w:rPr>
        <w:t xml:space="preserve"> </w:t>
      </w:r>
      <w:r w:rsidR="00631658" w:rsidRPr="00BE3DCD">
        <w:rPr>
          <w:rFonts w:ascii="GHEA Grapalat" w:hAnsi="GHEA Grapalat"/>
          <w:b/>
          <w:sz w:val="22"/>
          <w:szCs w:val="22"/>
          <w:lang w:val="hy-AM"/>
        </w:rPr>
        <w:t>պահանջագրի</w:t>
      </w:r>
      <w:r w:rsidR="00631658" w:rsidRPr="00BE3DCD">
        <w:rPr>
          <w:rFonts w:ascii="GHEA Grapalat" w:hAnsi="GHEA Grapalat"/>
          <w:b/>
          <w:sz w:val="22"/>
          <w:szCs w:val="22"/>
          <w:lang w:val="nl-NL"/>
        </w:rPr>
        <w:t xml:space="preserve"> </w:t>
      </w:r>
      <w:r w:rsidR="00631658" w:rsidRPr="00BE3DCD">
        <w:rPr>
          <w:rFonts w:ascii="GHEA Grapalat" w:hAnsi="GHEA Grapalat"/>
          <w:b/>
          <w:sz w:val="22"/>
          <w:szCs w:val="22"/>
          <w:lang w:val="hy-AM"/>
        </w:rPr>
        <w:t>պարտադիր</w:t>
      </w:r>
      <w:r w:rsidR="00631658" w:rsidRPr="00BE3DCD">
        <w:rPr>
          <w:rFonts w:ascii="GHEA Grapalat" w:hAnsi="GHEA Grapalat"/>
          <w:b/>
          <w:sz w:val="22"/>
          <w:szCs w:val="22"/>
          <w:lang w:val="nl-NL"/>
        </w:rPr>
        <w:t xml:space="preserve"> </w:t>
      </w:r>
      <w:r w:rsidR="00631658" w:rsidRPr="00BE3DCD">
        <w:rPr>
          <w:rFonts w:ascii="GHEA Grapalat" w:hAnsi="GHEA Grapalat"/>
          <w:b/>
          <w:sz w:val="22"/>
          <w:szCs w:val="22"/>
          <w:lang w:val="hy-AM"/>
        </w:rPr>
        <w:t>վավերապայմանները</w:t>
      </w:r>
      <w:r w:rsidR="00631658" w:rsidRPr="00BE3DCD">
        <w:rPr>
          <w:rFonts w:ascii="GHEA Grapalat" w:hAnsi="GHEA Grapalat"/>
          <w:b/>
          <w:sz w:val="22"/>
          <w:szCs w:val="22"/>
          <w:lang w:val="nl-NL"/>
        </w:rPr>
        <w:t xml:space="preserve"> </w:t>
      </w:r>
      <w:r w:rsidR="00631658" w:rsidRPr="00BE3DCD">
        <w:rPr>
          <w:rFonts w:ascii="GHEA Grapalat" w:hAnsi="GHEA Grapalat"/>
          <w:b/>
          <w:sz w:val="22"/>
          <w:szCs w:val="22"/>
          <w:lang w:val="hy-AM"/>
        </w:rPr>
        <w:t>և</w:t>
      </w:r>
      <w:r w:rsidR="00631658" w:rsidRPr="00BE3DCD">
        <w:rPr>
          <w:rFonts w:ascii="GHEA Grapalat" w:hAnsi="GHEA Grapalat"/>
          <w:b/>
          <w:sz w:val="22"/>
          <w:szCs w:val="22"/>
          <w:lang w:val="nl-NL"/>
        </w:rPr>
        <w:t xml:space="preserve"> </w:t>
      </w:r>
      <w:r w:rsidR="00631658" w:rsidRPr="00BE3DCD">
        <w:rPr>
          <w:rFonts w:ascii="GHEA Grapalat" w:hAnsi="GHEA Grapalat"/>
          <w:b/>
          <w:sz w:val="22"/>
          <w:szCs w:val="22"/>
          <w:lang w:val="hy-AM"/>
        </w:rPr>
        <w:t>լրացման</w:t>
      </w:r>
      <w:r w:rsidR="00631658" w:rsidRPr="00BE3DCD">
        <w:rPr>
          <w:rFonts w:ascii="GHEA Grapalat" w:hAnsi="GHEA Grapalat"/>
          <w:b/>
          <w:sz w:val="22"/>
          <w:szCs w:val="22"/>
          <w:lang w:val="nl-NL"/>
        </w:rPr>
        <w:t xml:space="preserve"> </w:t>
      </w:r>
      <w:r w:rsidR="00631658" w:rsidRPr="00BE3DCD">
        <w:rPr>
          <w:rFonts w:ascii="GHEA Grapalat" w:hAnsi="GHEA Grapalat"/>
          <w:b/>
          <w:sz w:val="22"/>
          <w:szCs w:val="22"/>
          <w:lang w:val="hy-AM"/>
        </w:rPr>
        <w:t>ուղեցույցը</w:t>
      </w:r>
    </w:p>
    <w:p w:rsidR="00631658" w:rsidRPr="00BE3DC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BE3DCD" w:rsidTr="00CB0ADE">
        <w:tc>
          <w:tcPr>
            <w:tcW w:w="720"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both"/>
              <w:rPr>
                <w:rFonts w:ascii="GHEA Grapalat" w:hAnsi="GHEA Grapalat"/>
                <w:sz w:val="20"/>
                <w:szCs w:val="20"/>
              </w:rPr>
            </w:pPr>
            <w:r w:rsidRPr="00BE3DC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b/>
                <w:sz w:val="20"/>
                <w:szCs w:val="20"/>
              </w:rPr>
            </w:pPr>
            <w:r w:rsidRPr="00BE3DC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b/>
                <w:sz w:val="20"/>
                <w:szCs w:val="20"/>
              </w:rPr>
            </w:pPr>
            <w:r w:rsidRPr="00BE3DCD">
              <w:rPr>
                <w:rFonts w:ascii="GHEA Grapalat" w:hAnsi="GHEA Grapalat"/>
                <w:b/>
                <w:sz w:val="20"/>
                <w:szCs w:val="20"/>
              </w:rPr>
              <w:t>Նշված դաշտի/</w:t>
            </w:r>
          </w:p>
          <w:p w:rsidR="00631658" w:rsidRPr="00BE3DCD" w:rsidRDefault="00631658" w:rsidP="00CB0ADE">
            <w:pPr>
              <w:jc w:val="center"/>
              <w:rPr>
                <w:rFonts w:ascii="GHEA Grapalat" w:hAnsi="GHEA Grapalat"/>
                <w:b/>
                <w:sz w:val="20"/>
                <w:szCs w:val="20"/>
              </w:rPr>
            </w:pPr>
            <w:r w:rsidRPr="00BE3DC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b/>
                <w:sz w:val="20"/>
                <w:szCs w:val="20"/>
                <w:lang w:val="hy-AM"/>
              </w:rPr>
            </w:pPr>
            <w:r w:rsidRPr="00BE3DCD">
              <w:rPr>
                <w:rFonts w:ascii="GHEA Grapalat" w:hAnsi="GHEA Grapalat"/>
                <w:b/>
                <w:sz w:val="20"/>
                <w:szCs w:val="20"/>
              </w:rPr>
              <w:t>Վավերապայմանի լրացման պահանջը</w:t>
            </w:r>
            <w:r w:rsidRPr="00BE3DCD">
              <w:rPr>
                <w:rFonts w:ascii="GHEA Grapalat" w:hAnsi="GHEA Grapalat"/>
                <w:b/>
                <w:sz w:val="20"/>
                <w:szCs w:val="20"/>
                <w:lang w:val="hy-AM"/>
              </w:rPr>
              <w:t xml:space="preserve"> </w:t>
            </w:r>
          </w:p>
          <w:p w:rsidR="00631658" w:rsidRPr="00BE3DCD" w:rsidRDefault="00631658" w:rsidP="00CB0ADE">
            <w:pPr>
              <w:jc w:val="center"/>
              <w:rPr>
                <w:rFonts w:ascii="GHEA Grapalat" w:hAnsi="GHEA Grapalat"/>
                <w:b/>
                <w:sz w:val="20"/>
                <w:szCs w:val="20"/>
              </w:rPr>
            </w:pPr>
            <w:r w:rsidRPr="00BE3DCD">
              <w:rPr>
                <w:rFonts w:ascii="GHEA Grapalat" w:hAnsi="GHEA Grapalat"/>
                <w:b/>
                <w:sz w:val="20"/>
                <w:szCs w:val="20"/>
              </w:rPr>
              <w:t>(</w:t>
            </w:r>
            <w:r w:rsidRPr="00BE3DCD">
              <w:rPr>
                <w:rFonts w:ascii="GHEA Grapalat" w:hAnsi="GHEA Grapalat"/>
                <w:b/>
                <w:sz w:val="20"/>
                <w:szCs w:val="20"/>
                <w:lang w:val="hy-AM"/>
              </w:rPr>
              <w:t>գնումների գործընթացի հետ կապված</w:t>
            </w:r>
            <w:r w:rsidRPr="00BE3DC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ind w:left="-588" w:firstLine="588"/>
              <w:jc w:val="center"/>
              <w:rPr>
                <w:rFonts w:ascii="GHEA Grapalat" w:hAnsi="GHEA Grapalat"/>
                <w:b/>
                <w:sz w:val="20"/>
                <w:szCs w:val="20"/>
              </w:rPr>
            </w:pPr>
            <w:r w:rsidRPr="00BE3DCD">
              <w:rPr>
                <w:rFonts w:ascii="GHEA Grapalat" w:hAnsi="GHEA Grapalat"/>
                <w:b/>
                <w:sz w:val="20"/>
                <w:szCs w:val="20"/>
              </w:rPr>
              <w:t>Վավերապայմանը</w:t>
            </w:r>
          </w:p>
          <w:p w:rsidR="00631658" w:rsidRPr="00BE3DCD" w:rsidRDefault="00631658" w:rsidP="00CB0ADE">
            <w:pPr>
              <w:ind w:left="-588" w:firstLine="588"/>
              <w:jc w:val="center"/>
              <w:rPr>
                <w:rFonts w:ascii="GHEA Grapalat" w:hAnsi="GHEA Grapalat"/>
                <w:b/>
                <w:sz w:val="20"/>
                <w:szCs w:val="20"/>
              </w:rPr>
            </w:pPr>
            <w:r w:rsidRPr="00BE3DCD">
              <w:rPr>
                <w:rFonts w:ascii="GHEA Grapalat" w:hAnsi="GHEA Grapalat"/>
                <w:b/>
                <w:sz w:val="20"/>
                <w:szCs w:val="20"/>
              </w:rPr>
              <w:t xml:space="preserve">լրացնող կողմը` </w:t>
            </w:r>
          </w:p>
          <w:p w:rsidR="00631658" w:rsidRPr="00BE3DCD" w:rsidRDefault="00631658" w:rsidP="00CB0ADE">
            <w:pPr>
              <w:ind w:left="-588" w:firstLine="588"/>
              <w:jc w:val="center"/>
              <w:rPr>
                <w:rFonts w:ascii="GHEA Grapalat" w:hAnsi="GHEA Grapalat"/>
                <w:b/>
                <w:sz w:val="20"/>
                <w:szCs w:val="20"/>
              </w:rPr>
            </w:pPr>
            <w:r w:rsidRPr="00BE3DCD">
              <w:rPr>
                <w:rFonts w:ascii="GHEA Grapalat" w:hAnsi="GHEA Grapalat"/>
                <w:b/>
                <w:sz w:val="20"/>
                <w:szCs w:val="20"/>
              </w:rPr>
              <w:t>շահառուն կամ վճարողը</w:t>
            </w:r>
          </w:p>
          <w:p w:rsidR="00631658" w:rsidRPr="00BE3DCD" w:rsidRDefault="00631658" w:rsidP="00CB0ADE">
            <w:pPr>
              <w:ind w:left="-588" w:firstLine="588"/>
              <w:jc w:val="center"/>
              <w:rPr>
                <w:rFonts w:ascii="GHEA Grapalat" w:hAnsi="GHEA Grapalat"/>
                <w:b/>
                <w:sz w:val="20"/>
                <w:szCs w:val="20"/>
              </w:rPr>
            </w:pPr>
            <w:r w:rsidRPr="00BE3DCD">
              <w:rPr>
                <w:rFonts w:ascii="GHEA Grapalat" w:hAnsi="GHEA Grapalat"/>
                <w:b/>
                <w:sz w:val="20"/>
                <w:szCs w:val="20"/>
              </w:rPr>
              <w:t>(</w:t>
            </w:r>
            <w:r w:rsidRPr="00BE3DCD">
              <w:rPr>
                <w:rFonts w:ascii="GHEA Grapalat" w:hAnsi="GHEA Grapalat"/>
                <w:b/>
                <w:sz w:val="20"/>
                <w:szCs w:val="20"/>
                <w:lang w:val="hy-AM"/>
              </w:rPr>
              <w:t>գնումների գործընթացի հետ կապված</w:t>
            </w:r>
            <w:r w:rsidRPr="00BE3DCD">
              <w:rPr>
                <w:rFonts w:ascii="GHEA Grapalat" w:hAnsi="GHEA Grapalat"/>
                <w:b/>
                <w:sz w:val="20"/>
                <w:szCs w:val="20"/>
              </w:rPr>
              <w:t>)</w:t>
            </w:r>
          </w:p>
        </w:tc>
      </w:tr>
      <w:tr w:rsidR="00631658" w:rsidRPr="00BE3DCD" w:rsidTr="00CB0ADE">
        <w:tc>
          <w:tcPr>
            <w:tcW w:w="720"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b/>
                <w:sz w:val="20"/>
                <w:szCs w:val="20"/>
              </w:rPr>
            </w:pPr>
            <w:r w:rsidRPr="00BE3DC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b/>
                <w:sz w:val="20"/>
                <w:szCs w:val="20"/>
              </w:rPr>
            </w:pPr>
            <w:r w:rsidRPr="00BE3DC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b/>
                <w:sz w:val="20"/>
                <w:szCs w:val="20"/>
              </w:rPr>
            </w:pPr>
            <w:r w:rsidRPr="00BE3DC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b/>
                <w:sz w:val="20"/>
                <w:szCs w:val="20"/>
              </w:rPr>
            </w:pPr>
            <w:r w:rsidRPr="00BE3DC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b/>
                <w:sz w:val="20"/>
                <w:szCs w:val="20"/>
              </w:rPr>
            </w:pPr>
            <w:r w:rsidRPr="00BE3DCD">
              <w:rPr>
                <w:rFonts w:ascii="GHEA Grapalat" w:hAnsi="GHEA Grapalat"/>
                <w:b/>
                <w:sz w:val="20"/>
                <w:szCs w:val="20"/>
              </w:rPr>
              <w:t>5</w:t>
            </w:r>
          </w:p>
        </w:tc>
      </w:tr>
      <w:tr w:rsidR="00631658" w:rsidRPr="00BE3DCD" w:rsidTr="00CB0ADE">
        <w:tc>
          <w:tcPr>
            <w:tcW w:w="720"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sz w:val="20"/>
                <w:szCs w:val="20"/>
                <w:lang w:val="hy-AM"/>
              </w:rPr>
            </w:pPr>
            <w:r w:rsidRPr="00BE3DC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sz w:val="20"/>
                <w:szCs w:val="20"/>
                <w:lang w:val="hy-AM"/>
              </w:rPr>
            </w:pPr>
            <w:r w:rsidRPr="00BE3DC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sz w:val="20"/>
                <w:szCs w:val="20"/>
              </w:rPr>
            </w:pPr>
            <w:r w:rsidRPr="00BE3DC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sz w:val="20"/>
                <w:szCs w:val="20"/>
              </w:rPr>
            </w:pPr>
            <w:r w:rsidRPr="00BE3DC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sz w:val="20"/>
                <w:szCs w:val="20"/>
                <w:lang w:val="hy-AM"/>
              </w:rPr>
            </w:pPr>
            <w:r w:rsidRPr="00BE3DCD">
              <w:rPr>
                <w:rFonts w:ascii="GHEA Grapalat" w:hAnsi="GHEA Grapalat"/>
                <w:sz w:val="20"/>
                <w:szCs w:val="20"/>
                <w:lang w:val="hy-AM"/>
              </w:rPr>
              <w:t>Փաստաթղթի վրա նախապես լրացված է &lt;Վճարման պահանջագիր&gt;</w:t>
            </w:r>
          </w:p>
        </w:tc>
      </w:tr>
      <w:tr w:rsidR="00631658" w:rsidRPr="00BE3DCD" w:rsidTr="00CB0ADE">
        <w:tc>
          <w:tcPr>
            <w:tcW w:w="720"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pStyle w:val="aff"/>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both"/>
              <w:rPr>
                <w:rFonts w:ascii="GHEA Grapalat" w:hAnsi="GHEA Grapalat"/>
                <w:sz w:val="20"/>
                <w:szCs w:val="20"/>
              </w:rPr>
            </w:pPr>
            <w:r w:rsidRPr="00BE3DC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sz w:val="20"/>
                <w:szCs w:val="20"/>
              </w:rPr>
            </w:pPr>
            <w:r w:rsidRPr="00BE3DC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sz w:val="20"/>
                <w:szCs w:val="20"/>
              </w:rPr>
            </w:pPr>
            <w:r w:rsidRPr="00BE3DC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sz w:val="20"/>
                <w:szCs w:val="20"/>
              </w:rPr>
            </w:pPr>
            <w:r w:rsidRPr="00BE3DCD">
              <w:rPr>
                <w:rFonts w:ascii="GHEA Grapalat" w:hAnsi="GHEA Grapalat"/>
                <w:sz w:val="20"/>
                <w:szCs w:val="20"/>
              </w:rPr>
              <w:t>լրացվում է շահառուի կողմից` վճարողի բանկին վճարման պահանջագիրը ներկայացնելիս</w:t>
            </w:r>
          </w:p>
        </w:tc>
      </w:tr>
      <w:tr w:rsidR="00631658" w:rsidRPr="00BE3DCD" w:rsidTr="00CB0ADE">
        <w:tc>
          <w:tcPr>
            <w:tcW w:w="720"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both"/>
              <w:rPr>
                <w:rFonts w:ascii="GHEA Grapalat" w:hAnsi="GHEA Grapalat"/>
                <w:sz w:val="20"/>
                <w:szCs w:val="20"/>
              </w:rPr>
            </w:pPr>
            <w:r w:rsidRPr="00BE3DC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sz w:val="20"/>
                <w:szCs w:val="20"/>
              </w:rPr>
            </w:pPr>
            <w:r w:rsidRPr="00BE3DC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sz w:val="20"/>
                <w:szCs w:val="20"/>
              </w:rPr>
            </w:pPr>
            <w:r w:rsidRPr="00BE3DCD">
              <w:rPr>
                <w:rFonts w:ascii="GHEA Grapalat" w:hAnsi="GHEA Grapalat"/>
                <w:sz w:val="20"/>
                <w:szCs w:val="20"/>
              </w:rPr>
              <w:t>պարտադիր</w:t>
            </w:r>
          </w:p>
          <w:p w:rsidR="00631658" w:rsidRPr="00BE3DC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ind w:left="132" w:hanging="132"/>
              <w:jc w:val="center"/>
              <w:rPr>
                <w:rFonts w:ascii="GHEA Grapalat" w:hAnsi="GHEA Grapalat"/>
                <w:sz w:val="20"/>
                <w:szCs w:val="20"/>
                <w:lang w:val="hy-AM"/>
              </w:rPr>
            </w:pPr>
            <w:r w:rsidRPr="00BE3DCD">
              <w:rPr>
                <w:rFonts w:ascii="GHEA Grapalat" w:hAnsi="GHEA Grapalat"/>
                <w:sz w:val="20"/>
                <w:szCs w:val="20"/>
              </w:rPr>
              <w:t>լրացվում է շահառուի կողմից` վճարողի բանկին վճարման պահանջագրի ներկայացման օրը</w:t>
            </w:r>
            <w:r w:rsidRPr="00BE3DCD">
              <w:rPr>
                <w:rFonts w:ascii="GHEA Grapalat" w:hAnsi="GHEA Grapalat"/>
                <w:sz w:val="20"/>
                <w:szCs w:val="20"/>
                <w:lang w:val="hy-AM"/>
              </w:rPr>
              <w:t xml:space="preserve">: </w:t>
            </w:r>
          </w:p>
        </w:tc>
      </w:tr>
      <w:tr w:rsidR="00631658" w:rsidRPr="00BE3DCD" w:rsidTr="00CB0ADE">
        <w:tc>
          <w:tcPr>
            <w:tcW w:w="720"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both"/>
              <w:rPr>
                <w:rFonts w:ascii="GHEA Grapalat" w:hAnsi="GHEA Grapalat"/>
                <w:sz w:val="20"/>
                <w:szCs w:val="20"/>
              </w:rPr>
            </w:pPr>
            <w:r w:rsidRPr="00BE3DCD">
              <w:rPr>
                <w:rFonts w:ascii="GHEA Grapalat" w:hAnsi="GHEA Grapalat" w:cs="Sylfaen"/>
                <w:sz w:val="20"/>
                <w:szCs w:val="20"/>
                <w:lang w:val="hy-AM"/>
              </w:rPr>
              <w:t>Վճարողի անվանումը</w:t>
            </w:r>
            <w:r w:rsidRPr="00BE3DCD">
              <w:rPr>
                <w:rFonts w:ascii="GHEA Grapalat" w:hAnsi="GHEA Grapalat" w:cs="Sylfaen"/>
                <w:sz w:val="20"/>
                <w:szCs w:val="20"/>
              </w:rPr>
              <w:t>,</w:t>
            </w:r>
            <w:r w:rsidRPr="00BE3DC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sz w:val="20"/>
                <w:szCs w:val="20"/>
              </w:rPr>
            </w:pPr>
            <w:r w:rsidRPr="00BE3DC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sz w:val="20"/>
                <w:szCs w:val="20"/>
              </w:rPr>
            </w:pPr>
            <w:r w:rsidRPr="00BE3DCD">
              <w:rPr>
                <w:rFonts w:ascii="GHEA Grapalat" w:hAnsi="GHEA Grapalat"/>
                <w:sz w:val="20"/>
                <w:szCs w:val="20"/>
              </w:rPr>
              <w:t>պարտադիր</w:t>
            </w:r>
          </w:p>
          <w:p w:rsidR="00631658" w:rsidRPr="00BE3DCD" w:rsidRDefault="00631658" w:rsidP="00CB0ADE">
            <w:pPr>
              <w:jc w:val="center"/>
              <w:rPr>
                <w:rFonts w:ascii="GHEA Grapalat" w:hAnsi="GHEA Grapalat"/>
                <w:sz w:val="20"/>
                <w:szCs w:val="20"/>
              </w:rPr>
            </w:pPr>
            <w:r w:rsidRPr="00BE3DC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BE3DCD">
              <w:rPr>
                <w:rFonts w:ascii="GHEA Grapalat" w:hAnsi="GHEA Grapalat"/>
                <w:sz w:val="20"/>
                <w:szCs w:val="20"/>
                <w:lang w:val="hy-AM"/>
              </w:rPr>
              <w:t xml:space="preserve"> </w:t>
            </w:r>
            <w:r w:rsidRPr="00BE3DC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ind w:left="252" w:hanging="252"/>
              <w:jc w:val="center"/>
              <w:rPr>
                <w:rFonts w:ascii="GHEA Grapalat" w:hAnsi="GHEA Grapalat"/>
                <w:sz w:val="20"/>
                <w:szCs w:val="20"/>
              </w:rPr>
            </w:pPr>
            <w:r w:rsidRPr="00BE3DCD">
              <w:rPr>
                <w:rFonts w:ascii="GHEA Grapalat" w:hAnsi="GHEA Grapalat"/>
                <w:sz w:val="20"/>
                <w:szCs w:val="20"/>
              </w:rPr>
              <w:t>լրացվում է վճարողի կողմից</w:t>
            </w:r>
          </w:p>
        </w:tc>
      </w:tr>
      <w:tr w:rsidR="00631658" w:rsidRPr="00BE3DCD" w:rsidTr="00CB0ADE">
        <w:tc>
          <w:tcPr>
            <w:tcW w:w="720"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sz w:val="20"/>
                <w:szCs w:val="20"/>
              </w:rPr>
            </w:pPr>
            <w:r w:rsidRPr="00BE3DC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sz w:val="20"/>
                <w:szCs w:val="20"/>
              </w:rPr>
            </w:pPr>
            <w:r w:rsidRPr="00BE3DC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sz w:val="20"/>
                <w:szCs w:val="20"/>
              </w:rPr>
            </w:pPr>
            <w:r w:rsidRPr="00BE3DC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sz w:val="20"/>
                <w:szCs w:val="20"/>
              </w:rPr>
            </w:pPr>
            <w:r w:rsidRPr="00BE3DC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sz w:val="20"/>
                <w:szCs w:val="20"/>
              </w:rPr>
            </w:pPr>
            <w:r w:rsidRPr="00BE3DCD">
              <w:rPr>
                <w:rFonts w:ascii="GHEA Grapalat" w:hAnsi="GHEA Grapalat"/>
                <w:sz w:val="20"/>
                <w:szCs w:val="20"/>
              </w:rPr>
              <w:t>լրացվում է վճարողի կողմից</w:t>
            </w:r>
          </w:p>
        </w:tc>
      </w:tr>
      <w:tr w:rsidR="00631658" w:rsidRPr="00BE3DCD" w:rsidTr="00CB0ADE">
        <w:tc>
          <w:tcPr>
            <w:tcW w:w="720"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sz w:val="20"/>
                <w:szCs w:val="20"/>
              </w:rPr>
            </w:pPr>
            <w:r w:rsidRPr="00BE3DC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sz w:val="20"/>
                <w:szCs w:val="20"/>
              </w:rPr>
            </w:pPr>
            <w:r w:rsidRPr="00BE3DC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sz w:val="20"/>
                <w:szCs w:val="20"/>
              </w:rPr>
            </w:pPr>
            <w:r w:rsidRPr="00BE3DC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sz w:val="20"/>
                <w:szCs w:val="20"/>
              </w:rPr>
            </w:pPr>
            <w:r w:rsidRPr="00BE3DCD">
              <w:rPr>
                <w:rFonts w:ascii="GHEA Grapalat" w:hAnsi="GHEA Grapalat"/>
                <w:sz w:val="20"/>
                <w:szCs w:val="20"/>
              </w:rPr>
              <w:t>պարտադիր</w:t>
            </w:r>
          </w:p>
          <w:p w:rsidR="00631658" w:rsidRPr="00BE3DCD" w:rsidRDefault="00631658" w:rsidP="00CB0ADE">
            <w:pPr>
              <w:jc w:val="center"/>
              <w:rPr>
                <w:rFonts w:ascii="GHEA Grapalat" w:hAnsi="GHEA Grapalat"/>
                <w:sz w:val="20"/>
                <w:szCs w:val="20"/>
              </w:rPr>
            </w:pPr>
            <w:r w:rsidRPr="00BE3DC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sz w:val="20"/>
                <w:szCs w:val="20"/>
              </w:rPr>
            </w:pPr>
            <w:r w:rsidRPr="00BE3DCD">
              <w:rPr>
                <w:rFonts w:ascii="GHEA Grapalat" w:hAnsi="GHEA Grapalat"/>
                <w:sz w:val="20"/>
                <w:szCs w:val="20"/>
              </w:rPr>
              <w:t>լրացվում է վճարողի կողմից</w:t>
            </w:r>
          </w:p>
        </w:tc>
      </w:tr>
      <w:tr w:rsidR="00631658" w:rsidRPr="00BE3DCD" w:rsidTr="00CB0ADE">
        <w:tc>
          <w:tcPr>
            <w:tcW w:w="720"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sz w:val="20"/>
                <w:szCs w:val="20"/>
              </w:rPr>
            </w:pPr>
            <w:r w:rsidRPr="00BE3DC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sz w:val="20"/>
                <w:szCs w:val="20"/>
              </w:rPr>
            </w:pPr>
            <w:r w:rsidRPr="00BE3DC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sz w:val="20"/>
                <w:szCs w:val="20"/>
              </w:rPr>
            </w:pPr>
            <w:r w:rsidRPr="00BE3DC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sz w:val="20"/>
                <w:szCs w:val="20"/>
              </w:rPr>
            </w:pPr>
            <w:r w:rsidRPr="00BE3DCD">
              <w:rPr>
                <w:rFonts w:ascii="GHEA Grapalat" w:hAnsi="GHEA Grapalat"/>
                <w:sz w:val="20"/>
                <w:szCs w:val="20"/>
              </w:rPr>
              <w:t>ոչ պարտադիր</w:t>
            </w:r>
          </w:p>
          <w:p w:rsidR="00631658" w:rsidRPr="00BE3DCD" w:rsidRDefault="00631658" w:rsidP="00CB0ADE">
            <w:pPr>
              <w:jc w:val="center"/>
              <w:rPr>
                <w:rFonts w:ascii="GHEA Grapalat" w:hAnsi="GHEA Grapalat"/>
                <w:sz w:val="20"/>
                <w:szCs w:val="20"/>
              </w:rPr>
            </w:pPr>
            <w:r w:rsidRPr="00BE3DC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sz w:val="20"/>
                <w:szCs w:val="20"/>
              </w:rPr>
            </w:pPr>
            <w:r w:rsidRPr="00BE3DCD">
              <w:rPr>
                <w:rFonts w:ascii="GHEA Grapalat" w:hAnsi="GHEA Grapalat"/>
                <w:sz w:val="20"/>
                <w:szCs w:val="20"/>
              </w:rPr>
              <w:t>լրացվում է վճարողի կողմից</w:t>
            </w:r>
          </w:p>
        </w:tc>
      </w:tr>
      <w:tr w:rsidR="00631658" w:rsidRPr="00BE3DCD" w:rsidTr="00CB0ADE">
        <w:tc>
          <w:tcPr>
            <w:tcW w:w="720"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sz w:val="20"/>
                <w:szCs w:val="20"/>
              </w:rPr>
            </w:pPr>
            <w:r w:rsidRPr="00BE3DCD">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sz w:val="20"/>
                <w:szCs w:val="20"/>
              </w:rPr>
            </w:pPr>
            <w:r w:rsidRPr="00BE3DC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sz w:val="20"/>
                <w:szCs w:val="20"/>
              </w:rPr>
            </w:pPr>
            <w:r w:rsidRPr="00BE3DC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sz w:val="20"/>
                <w:szCs w:val="20"/>
              </w:rPr>
            </w:pPr>
            <w:r w:rsidRPr="00BE3DCD">
              <w:rPr>
                <w:rFonts w:ascii="GHEA Grapalat" w:hAnsi="GHEA Grapalat"/>
                <w:sz w:val="20"/>
                <w:szCs w:val="20"/>
              </w:rPr>
              <w:t>ոչ պարտադիր</w:t>
            </w:r>
          </w:p>
          <w:p w:rsidR="00631658" w:rsidRPr="00BE3DCD" w:rsidRDefault="00631658" w:rsidP="00CB0ADE">
            <w:pPr>
              <w:jc w:val="center"/>
              <w:rPr>
                <w:rFonts w:ascii="GHEA Grapalat" w:hAnsi="GHEA Grapalat"/>
                <w:sz w:val="20"/>
                <w:szCs w:val="20"/>
              </w:rPr>
            </w:pPr>
            <w:r w:rsidRPr="00BE3DCD">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sz w:val="20"/>
                <w:szCs w:val="20"/>
              </w:rPr>
            </w:pPr>
            <w:r w:rsidRPr="00BE3DCD">
              <w:rPr>
                <w:rFonts w:ascii="GHEA Grapalat" w:hAnsi="GHEA Grapalat"/>
                <w:sz w:val="20"/>
                <w:szCs w:val="20"/>
              </w:rPr>
              <w:t>լրացվում է վճարողի կողմից</w:t>
            </w:r>
          </w:p>
        </w:tc>
      </w:tr>
      <w:tr w:rsidR="00631658" w:rsidRPr="00BE3DCD" w:rsidTr="00CB0ADE">
        <w:tc>
          <w:tcPr>
            <w:tcW w:w="720"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sz w:val="20"/>
                <w:szCs w:val="20"/>
              </w:rPr>
            </w:pPr>
            <w:r w:rsidRPr="00BE3DC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sz w:val="20"/>
                <w:szCs w:val="20"/>
              </w:rPr>
            </w:pPr>
            <w:r w:rsidRPr="00BE3DCD">
              <w:rPr>
                <w:rFonts w:ascii="GHEA Grapalat" w:hAnsi="GHEA Grapalat"/>
                <w:sz w:val="20"/>
                <w:szCs w:val="20"/>
              </w:rPr>
              <w:t>շահառու</w:t>
            </w:r>
            <w:r w:rsidRPr="00BE3DCD">
              <w:rPr>
                <w:rFonts w:ascii="GHEA Grapalat" w:hAnsi="GHEA Grapalat" w:cs="Sylfaen"/>
                <w:sz w:val="20"/>
                <w:szCs w:val="20"/>
                <w:lang w:val="hy-AM"/>
              </w:rPr>
              <w:t>ի  անվանումը</w:t>
            </w:r>
            <w:r w:rsidRPr="00BE3DCD">
              <w:rPr>
                <w:rFonts w:ascii="GHEA Grapalat" w:hAnsi="GHEA Grapalat" w:cs="Sylfaen"/>
                <w:sz w:val="20"/>
                <w:szCs w:val="20"/>
              </w:rPr>
              <w:t>,</w:t>
            </w:r>
            <w:r w:rsidRPr="00BE3DC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sz w:val="20"/>
                <w:szCs w:val="20"/>
              </w:rPr>
            </w:pPr>
            <w:r w:rsidRPr="00BE3DC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sz w:val="20"/>
                <w:szCs w:val="20"/>
              </w:rPr>
            </w:pPr>
            <w:r w:rsidRPr="00BE3DCD">
              <w:rPr>
                <w:rFonts w:ascii="GHEA Grapalat" w:hAnsi="GHEA Grapalat"/>
                <w:sz w:val="20"/>
                <w:szCs w:val="20"/>
              </w:rPr>
              <w:t>պարտադիր</w:t>
            </w:r>
          </w:p>
          <w:p w:rsidR="00631658" w:rsidRPr="00BE3DCD" w:rsidRDefault="00631658" w:rsidP="00CB0ADE">
            <w:pPr>
              <w:jc w:val="center"/>
              <w:rPr>
                <w:rFonts w:ascii="GHEA Grapalat" w:hAnsi="GHEA Grapalat"/>
                <w:sz w:val="20"/>
                <w:szCs w:val="20"/>
              </w:rPr>
            </w:pPr>
            <w:r w:rsidRPr="00BE3DC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sz w:val="20"/>
                <w:szCs w:val="20"/>
              </w:rPr>
            </w:pPr>
            <w:r w:rsidRPr="00BE3DCD">
              <w:rPr>
                <w:rFonts w:ascii="GHEA Grapalat" w:hAnsi="GHEA Grapalat"/>
                <w:sz w:val="20"/>
                <w:szCs w:val="20"/>
              </w:rPr>
              <w:t>նախապես լրացվում է շահառուի կողմից` հրավերով</w:t>
            </w:r>
          </w:p>
        </w:tc>
      </w:tr>
      <w:tr w:rsidR="00631658" w:rsidRPr="00BE3DCD" w:rsidTr="00CB0ADE">
        <w:tc>
          <w:tcPr>
            <w:tcW w:w="720"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sz w:val="20"/>
                <w:szCs w:val="20"/>
                <w:lang w:val="hy-AM"/>
              </w:rPr>
            </w:pPr>
            <w:r w:rsidRPr="00BE3DC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sz w:val="20"/>
                <w:szCs w:val="20"/>
              </w:rPr>
            </w:pPr>
            <w:r w:rsidRPr="00BE3DCD">
              <w:rPr>
                <w:rFonts w:ascii="GHEA Grapalat" w:hAnsi="GHEA Grapalat"/>
                <w:sz w:val="20"/>
                <w:szCs w:val="20"/>
              </w:rPr>
              <w:t>շահառուի Հ</w:t>
            </w:r>
            <w:r w:rsidRPr="00BE3DC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sz w:val="20"/>
                <w:szCs w:val="20"/>
              </w:rPr>
            </w:pPr>
            <w:r w:rsidRPr="00BE3DC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sz w:val="20"/>
                <w:szCs w:val="20"/>
              </w:rPr>
            </w:pPr>
            <w:r w:rsidRPr="00BE3DCD">
              <w:rPr>
                <w:rFonts w:ascii="GHEA Grapalat" w:hAnsi="GHEA Grapalat"/>
                <w:sz w:val="20"/>
                <w:szCs w:val="20"/>
              </w:rPr>
              <w:t>ոչ պարտադիր</w:t>
            </w:r>
          </w:p>
          <w:p w:rsidR="00631658" w:rsidRPr="00BE3DCD" w:rsidRDefault="00631658" w:rsidP="00CB0ADE">
            <w:pPr>
              <w:jc w:val="center"/>
              <w:rPr>
                <w:rFonts w:ascii="GHEA Grapalat" w:hAnsi="GHEA Grapalat"/>
                <w:sz w:val="20"/>
                <w:szCs w:val="20"/>
              </w:rPr>
            </w:pPr>
            <w:r w:rsidRPr="00BE3DCD">
              <w:rPr>
                <w:rFonts w:ascii="GHEA Grapalat" w:hAnsi="GHEA Grapalat" w:cs="Sylfaen"/>
                <w:sz w:val="20"/>
                <w:szCs w:val="20"/>
              </w:rPr>
              <w:t xml:space="preserve"> (</w:t>
            </w:r>
            <w:r w:rsidRPr="00BE3DCD">
              <w:rPr>
                <w:rFonts w:ascii="GHEA Grapalat" w:hAnsi="GHEA Grapalat" w:cs="Sylfaen"/>
                <w:sz w:val="20"/>
                <w:szCs w:val="20"/>
                <w:lang w:val="hy-AM"/>
              </w:rPr>
              <w:t>գնումների հետ կապված գործընթացում չի լրացվում</w:t>
            </w:r>
            <w:r w:rsidRPr="00BE3DC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sz w:val="20"/>
                <w:szCs w:val="20"/>
              </w:rPr>
            </w:pPr>
            <w:r w:rsidRPr="00BE3DCD">
              <w:rPr>
                <w:rFonts w:ascii="GHEA Grapalat" w:hAnsi="GHEA Grapalat" w:cs="Sylfaen"/>
                <w:sz w:val="20"/>
                <w:szCs w:val="20"/>
                <w:lang w:val="ru-RU"/>
              </w:rPr>
              <w:t>(</w:t>
            </w:r>
            <w:r w:rsidRPr="00BE3DCD">
              <w:rPr>
                <w:rFonts w:ascii="GHEA Grapalat" w:hAnsi="GHEA Grapalat" w:cs="Sylfaen"/>
                <w:sz w:val="20"/>
                <w:szCs w:val="20"/>
                <w:lang w:val="hy-AM"/>
              </w:rPr>
              <w:t>չի լրացվում</w:t>
            </w:r>
            <w:r w:rsidRPr="00BE3DCD">
              <w:rPr>
                <w:rFonts w:ascii="GHEA Grapalat" w:hAnsi="GHEA Grapalat" w:cs="Sylfaen"/>
                <w:sz w:val="20"/>
                <w:szCs w:val="20"/>
                <w:lang w:val="ru-RU"/>
              </w:rPr>
              <w:t>)</w:t>
            </w:r>
          </w:p>
        </w:tc>
      </w:tr>
      <w:tr w:rsidR="00631658" w:rsidRPr="00BE3DCD" w:rsidTr="00CB0ADE">
        <w:tc>
          <w:tcPr>
            <w:tcW w:w="720"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sz w:val="20"/>
                <w:szCs w:val="20"/>
              </w:rPr>
            </w:pPr>
            <w:r w:rsidRPr="00BE3DC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sz w:val="20"/>
                <w:szCs w:val="20"/>
              </w:rPr>
            </w:pPr>
            <w:r w:rsidRPr="00BE3DC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sz w:val="20"/>
                <w:szCs w:val="20"/>
              </w:rPr>
            </w:pPr>
            <w:r w:rsidRPr="00BE3DC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sz w:val="20"/>
                <w:szCs w:val="20"/>
              </w:rPr>
            </w:pPr>
            <w:r w:rsidRPr="00BE3DCD">
              <w:rPr>
                <w:rFonts w:ascii="GHEA Grapalat" w:hAnsi="GHEA Grapalat"/>
                <w:sz w:val="20"/>
                <w:szCs w:val="20"/>
              </w:rPr>
              <w:t>ոչ պարտադիր</w:t>
            </w:r>
          </w:p>
          <w:p w:rsidR="00631658" w:rsidRPr="00BE3DCD" w:rsidRDefault="00631658" w:rsidP="00CB0ADE">
            <w:pPr>
              <w:jc w:val="center"/>
              <w:rPr>
                <w:rFonts w:ascii="GHEA Grapalat" w:hAnsi="GHEA Grapalat"/>
                <w:sz w:val="20"/>
                <w:szCs w:val="20"/>
              </w:rPr>
            </w:pPr>
            <w:r w:rsidRPr="00BE3DC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sz w:val="20"/>
                <w:szCs w:val="20"/>
              </w:rPr>
            </w:pPr>
            <w:r w:rsidRPr="00BE3DCD">
              <w:rPr>
                <w:rFonts w:ascii="GHEA Grapalat" w:hAnsi="GHEA Grapalat"/>
                <w:sz w:val="20"/>
                <w:szCs w:val="20"/>
              </w:rPr>
              <w:t>նախապես լրացվում է շահառուի կողմից` հրավերով</w:t>
            </w:r>
          </w:p>
        </w:tc>
      </w:tr>
      <w:tr w:rsidR="00631658" w:rsidRPr="00BE3DCD" w:rsidTr="00CB0ADE">
        <w:tc>
          <w:tcPr>
            <w:tcW w:w="720"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sz w:val="20"/>
                <w:szCs w:val="20"/>
              </w:rPr>
            </w:pPr>
            <w:r w:rsidRPr="00BE3DC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sz w:val="20"/>
                <w:szCs w:val="20"/>
              </w:rPr>
            </w:pPr>
            <w:r w:rsidRPr="00BE3DC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sz w:val="20"/>
                <w:szCs w:val="20"/>
              </w:rPr>
            </w:pPr>
            <w:r w:rsidRPr="00BE3DC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sz w:val="20"/>
                <w:szCs w:val="20"/>
              </w:rPr>
            </w:pPr>
            <w:r w:rsidRPr="00BE3DC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sz w:val="20"/>
                <w:szCs w:val="20"/>
              </w:rPr>
            </w:pPr>
            <w:r w:rsidRPr="00BE3DCD">
              <w:rPr>
                <w:rFonts w:ascii="GHEA Grapalat" w:hAnsi="GHEA Grapalat"/>
                <w:sz w:val="20"/>
                <w:szCs w:val="20"/>
              </w:rPr>
              <w:t>նախապես լրացվում է շահառուի կողմից` հրավերով</w:t>
            </w:r>
          </w:p>
        </w:tc>
      </w:tr>
      <w:tr w:rsidR="00631658" w:rsidRPr="00BE3DCD" w:rsidTr="00CB0ADE">
        <w:tc>
          <w:tcPr>
            <w:tcW w:w="720"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sz w:val="20"/>
                <w:szCs w:val="20"/>
              </w:rPr>
            </w:pPr>
            <w:r w:rsidRPr="00BE3DC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sz w:val="20"/>
                <w:szCs w:val="20"/>
              </w:rPr>
            </w:pPr>
            <w:r w:rsidRPr="00BE3DC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sz w:val="20"/>
                <w:szCs w:val="20"/>
              </w:rPr>
            </w:pPr>
            <w:r w:rsidRPr="00BE3DC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sz w:val="20"/>
                <w:szCs w:val="20"/>
              </w:rPr>
            </w:pPr>
            <w:r w:rsidRPr="00BE3DCD">
              <w:rPr>
                <w:rFonts w:ascii="GHEA Grapalat" w:hAnsi="GHEA Grapalat"/>
                <w:sz w:val="20"/>
                <w:szCs w:val="20"/>
              </w:rPr>
              <w:t>պարտադիր</w:t>
            </w:r>
          </w:p>
          <w:p w:rsidR="00631658" w:rsidRPr="00BE3DCD" w:rsidRDefault="00631658" w:rsidP="00CB0ADE">
            <w:pPr>
              <w:jc w:val="center"/>
              <w:rPr>
                <w:rFonts w:ascii="GHEA Grapalat" w:hAnsi="GHEA Grapalat"/>
                <w:sz w:val="20"/>
                <w:szCs w:val="20"/>
              </w:rPr>
            </w:pPr>
            <w:r w:rsidRPr="00BE3DCD">
              <w:rPr>
                <w:rFonts w:ascii="GHEA Grapalat" w:hAnsi="GHEA Grapalat"/>
                <w:sz w:val="20"/>
                <w:szCs w:val="20"/>
              </w:rPr>
              <w:t>լրացվում է շահառուի այն բանկային (</w:t>
            </w:r>
            <w:r w:rsidRPr="00BE3DCD">
              <w:rPr>
                <w:rFonts w:ascii="GHEA Grapalat" w:hAnsi="GHEA Grapalat"/>
                <w:sz w:val="20"/>
                <w:szCs w:val="20"/>
                <w:lang w:val="hy-AM"/>
              </w:rPr>
              <w:t>գանձապետական</w:t>
            </w:r>
            <w:r w:rsidRPr="00BE3DC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sz w:val="20"/>
                <w:szCs w:val="20"/>
              </w:rPr>
            </w:pPr>
            <w:r w:rsidRPr="00BE3DCD">
              <w:rPr>
                <w:rFonts w:ascii="GHEA Grapalat" w:hAnsi="GHEA Grapalat"/>
                <w:sz w:val="20"/>
                <w:szCs w:val="20"/>
              </w:rPr>
              <w:t>նախապես լրացվում է շահառուի կողմից` հրավերով</w:t>
            </w:r>
          </w:p>
        </w:tc>
      </w:tr>
      <w:tr w:rsidR="00631658" w:rsidRPr="00BE3DCD" w:rsidTr="00CB0ADE">
        <w:tc>
          <w:tcPr>
            <w:tcW w:w="720"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sz w:val="20"/>
                <w:szCs w:val="20"/>
              </w:rPr>
            </w:pPr>
            <w:r w:rsidRPr="00BE3DC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sz w:val="20"/>
                <w:szCs w:val="20"/>
              </w:rPr>
            </w:pPr>
            <w:r w:rsidRPr="00BE3DC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sz w:val="20"/>
                <w:szCs w:val="20"/>
              </w:rPr>
            </w:pPr>
            <w:r w:rsidRPr="00BE3DC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sz w:val="20"/>
                <w:szCs w:val="20"/>
              </w:rPr>
            </w:pPr>
            <w:r w:rsidRPr="00BE3DCD">
              <w:rPr>
                <w:rFonts w:ascii="GHEA Grapalat" w:hAnsi="GHEA Grapalat"/>
                <w:sz w:val="20"/>
                <w:szCs w:val="20"/>
              </w:rPr>
              <w:t>պարտադիր</w:t>
            </w:r>
          </w:p>
          <w:p w:rsidR="00631658" w:rsidRPr="00BE3DCD" w:rsidRDefault="00631658" w:rsidP="00CB0ADE">
            <w:pPr>
              <w:jc w:val="center"/>
              <w:rPr>
                <w:rFonts w:ascii="GHEA Grapalat" w:hAnsi="GHEA Grapalat"/>
                <w:sz w:val="20"/>
                <w:szCs w:val="20"/>
              </w:rPr>
            </w:pPr>
            <w:r w:rsidRPr="00BE3DC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sz w:val="20"/>
                <w:szCs w:val="20"/>
                <w:lang w:val="hy-AM"/>
              </w:rPr>
            </w:pPr>
            <w:r w:rsidRPr="00BE3DCD">
              <w:rPr>
                <w:rFonts w:ascii="GHEA Grapalat" w:hAnsi="GHEA Grapalat"/>
                <w:sz w:val="20"/>
                <w:szCs w:val="20"/>
              </w:rPr>
              <w:t>լրացվում է վճարողի կողմից</w:t>
            </w:r>
            <w:r w:rsidRPr="00BE3DCD">
              <w:rPr>
                <w:rFonts w:ascii="GHEA Grapalat" w:hAnsi="GHEA Grapalat"/>
                <w:sz w:val="20"/>
                <w:szCs w:val="20"/>
                <w:lang w:val="hy-AM"/>
              </w:rPr>
              <w:t xml:space="preserve"> </w:t>
            </w:r>
          </w:p>
        </w:tc>
      </w:tr>
      <w:tr w:rsidR="00631658" w:rsidRPr="00AA5493" w:rsidTr="00CB0ADE">
        <w:tc>
          <w:tcPr>
            <w:tcW w:w="720"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sz w:val="20"/>
                <w:szCs w:val="20"/>
                <w:lang w:val="hy-AM"/>
              </w:rPr>
            </w:pPr>
            <w:r w:rsidRPr="00BE3DC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sz w:val="20"/>
                <w:szCs w:val="20"/>
                <w:lang w:val="hy-AM"/>
              </w:rPr>
            </w:pPr>
            <w:r w:rsidRPr="00BE3DCD">
              <w:rPr>
                <w:rFonts w:ascii="GHEA Grapalat" w:hAnsi="GHEA Grapalat" w:cs="Sylfaen"/>
                <w:sz w:val="20"/>
                <w:szCs w:val="20"/>
                <w:lang w:val="hy-AM"/>
              </w:rPr>
              <w:t>Ակցեպտավորված գումարը՝  (թվերով</w:t>
            </w:r>
            <w:r w:rsidRPr="00BE3DCD">
              <w:rPr>
                <w:rFonts w:ascii="GHEA Grapalat" w:hAnsi="GHEA Grapalat" w:cs="Arial"/>
                <w:sz w:val="20"/>
                <w:szCs w:val="20"/>
                <w:lang w:val="hy-AM"/>
              </w:rPr>
              <w:t xml:space="preserve"> </w:t>
            </w:r>
            <w:r w:rsidRPr="00BE3DCD">
              <w:rPr>
                <w:rFonts w:ascii="GHEA Grapalat" w:hAnsi="GHEA Grapalat" w:cs="Sylfaen"/>
                <w:sz w:val="20"/>
                <w:szCs w:val="20"/>
                <w:lang w:val="hy-AM"/>
              </w:rPr>
              <w:t>և</w:t>
            </w:r>
            <w:r w:rsidRPr="00BE3DCD">
              <w:rPr>
                <w:rFonts w:ascii="GHEA Grapalat" w:hAnsi="GHEA Grapalat" w:cs="Arial"/>
                <w:sz w:val="20"/>
                <w:szCs w:val="20"/>
                <w:lang w:val="hy-AM"/>
              </w:rPr>
              <w:t xml:space="preserve"> </w:t>
            </w:r>
            <w:r w:rsidRPr="00BE3DC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sz w:val="20"/>
                <w:szCs w:val="20"/>
                <w:lang w:val="hy-AM"/>
              </w:rPr>
            </w:pPr>
            <w:r w:rsidRPr="00BE3DC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sz w:val="20"/>
                <w:szCs w:val="20"/>
                <w:lang w:val="hy-AM"/>
              </w:rPr>
            </w:pPr>
            <w:r w:rsidRPr="00BE3DCD">
              <w:rPr>
                <w:rFonts w:ascii="GHEA Grapalat" w:hAnsi="GHEA Grapalat"/>
                <w:sz w:val="20"/>
                <w:szCs w:val="20"/>
                <w:lang w:val="hy-AM"/>
              </w:rPr>
              <w:t>ոչ պարտադիր</w:t>
            </w:r>
          </w:p>
          <w:p w:rsidR="00631658" w:rsidRPr="00BE3DCD" w:rsidRDefault="00631658" w:rsidP="00CB0ADE">
            <w:pPr>
              <w:jc w:val="center"/>
              <w:rPr>
                <w:rFonts w:ascii="GHEA Grapalat" w:hAnsi="GHEA Grapalat"/>
                <w:sz w:val="20"/>
                <w:szCs w:val="20"/>
                <w:lang w:val="hy-AM"/>
              </w:rPr>
            </w:pPr>
            <w:r w:rsidRPr="00BE3DC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sz w:val="20"/>
                <w:szCs w:val="20"/>
                <w:lang w:val="hy-AM"/>
              </w:rPr>
            </w:pPr>
            <w:r w:rsidRPr="00BE3DCD">
              <w:rPr>
                <w:rFonts w:ascii="GHEA Grapalat" w:hAnsi="GHEA Grapalat" w:cs="Sylfaen"/>
                <w:sz w:val="20"/>
                <w:szCs w:val="20"/>
                <w:lang w:val="hy-AM"/>
              </w:rPr>
              <w:t>(չի լրացվում եւ չի կիրառվում)</w:t>
            </w:r>
          </w:p>
        </w:tc>
      </w:tr>
      <w:tr w:rsidR="00631658" w:rsidRPr="00BE3DCD" w:rsidTr="00CB0ADE">
        <w:tc>
          <w:tcPr>
            <w:tcW w:w="720"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sz w:val="20"/>
                <w:szCs w:val="20"/>
                <w:lang w:val="hy-AM"/>
              </w:rPr>
            </w:pPr>
            <w:r w:rsidRPr="00BE3DC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sz w:val="20"/>
                <w:szCs w:val="20"/>
              </w:rPr>
            </w:pPr>
            <w:r w:rsidRPr="00BE3DC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sz w:val="20"/>
                <w:szCs w:val="20"/>
              </w:rPr>
            </w:pPr>
            <w:r w:rsidRPr="00BE3DC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sz w:val="20"/>
                <w:szCs w:val="20"/>
              </w:rPr>
            </w:pPr>
            <w:r w:rsidRPr="00BE3DC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sz w:val="20"/>
                <w:szCs w:val="20"/>
              </w:rPr>
            </w:pPr>
            <w:r w:rsidRPr="00BE3DCD">
              <w:rPr>
                <w:rFonts w:ascii="GHEA Grapalat" w:hAnsi="GHEA Grapalat"/>
                <w:sz w:val="20"/>
                <w:szCs w:val="20"/>
              </w:rPr>
              <w:t>լրացվում է վճարողի կողմից</w:t>
            </w:r>
          </w:p>
        </w:tc>
      </w:tr>
      <w:tr w:rsidR="00631658" w:rsidRPr="00AA5493" w:rsidTr="00CB0ADE">
        <w:tc>
          <w:tcPr>
            <w:tcW w:w="720"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sz w:val="20"/>
                <w:szCs w:val="20"/>
              </w:rPr>
            </w:pPr>
            <w:r w:rsidRPr="00BE3DC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sz w:val="20"/>
                <w:szCs w:val="20"/>
              </w:rPr>
            </w:pPr>
            <w:r w:rsidRPr="00BE3DC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sz w:val="20"/>
                <w:szCs w:val="20"/>
              </w:rPr>
            </w:pPr>
            <w:r w:rsidRPr="00BE3DC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sz w:val="20"/>
                <w:szCs w:val="20"/>
                <w:lang w:val="hy-AM"/>
              </w:rPr>
            </w:pPr>
            <w:r w:rsidRPr="00BE3DCD">
              <w:rPr>
                <w:rFonts w:ascii="GHEA Grapalat" w:hAnsi="GHEA Grapalat"/>
                <w:sz w:val="20"/>
                <w:szCs w:val="20"/>
              </w:rPr>
              <w:t xml:space="preserve">Պարտադիր </w:t>
            </w:r>
            <w:r w:rsidRPr="00BE3DCD">
              <w:rPr>
                <w:rFonts w:ascii="GHEA Grapalat" w:hAnsi="GHEA Grapalat"/>
                <w:sz w:val="20"/>
                <w:szCs w:val="20"/>
                <w:lang w:val="hy-AM"/>
              </w:rPr>
              <w:t xml:space="preserve">լրացվում է </w:t>
            </w:r>
            <w:r w:rsidRPr="00BE3DCD">
              <w:rPr>
                <w:rFonts w:ascii="GHEA Grapalat" w:hAnsi="GHEA Grapalat"/>
                <w:sz w:val="20"/>
                <w:szCs w:val="20"/>
              </w:rPr>
              <w:t>«</w:t>
            </w:r>
            <w:r w:rsidRPr="00BE3DCD">
              <w:rPr>
                <w:rFonts w:ascii="GHEA Grapalat" w:hAnsi="GHEA Grapalat"/>
                <w:sz w:val="20"/>
                <w:szCs w:val="20"/>
                <w:lang w:val="hy-AM"/>
              </w:rPr>
              <w:t>պայմանագրի կատարման ապահովման համար</w:t>
            </w:r>
            <w:r w:rsidRPr="00BE3DCD">
              <w:rPr>
                <w:rFonts w:ascii="GHEA Grapalat" w:hAnsi="GHEA Grapalat"/>
                <w:sz w:val="20"/>
                <w:szCs w:val="20"/>
              </w:rPr>
              <w:t>»</w:t>
            </w:r>
            <w:r w:rsidRPr="00BE3DC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sz w:val="20"/>
                <w:szCs w:val="20"/>
                <w:lang w:val="hy-AM"/>
              </w:rPr>
            </w:pPr>
            <w:r w:rsidRPr="00BE3DCD">
              <w:rPr>
                <w:rFonts w:ascii="GHEA Grapalat" w:hAnsi="GHEA Grapalat"/>
                <w:sz w:val="20"/>
                <w:szCs w:val="20"/>
                <w:lang w:val="hy-AM"/>
              </w:rPr>
              <w:t>նախապես լրացվում է շահառուի կողմից` հրավերով</w:t>
            </w:r>
          </w:p>
        </w:tc>
      </w:tr>
      <w:tr w:rsidR="00631658" w:rsidRPr="00BE3DCD" w:rsidTr="00CB0ADE">
        <w:tc>
          <w:tcPr>
            <w:tcW w:w="720"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sz w:val="20"/>
                <w:szCs w:val="20"/>
              </w:rPr>
            </w:pPr>
            <w:r w:rsidRPr="00BE3DC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sz w:val="20"/>
                <w:szCs w:val="20"/>
              </w:rPr>
            </w:pPr>
            <w:r w:rsidRPr="00BE3DC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sz w:val="20"/>
                <w:szCs w:val="20"/>
              </w:rPr>
            </w:pPr>
            <w:r w:rsidRPr="00BE3DC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sz w:val="20"/>
                <w:szCs w:val="20"/>
              </w:rPr>
            </w:pPr>
            <w:r w:rsidRPr="00BE3DCD">
              <w:rPr>
                <w:rFonts w:ascii="GHEA Grapalat" w:hAnsi="GHEA Grapalat"/>
                <w:sz w:val="20"/>
                <w:szCs w:val="20"/>
              </w:rPr>
              <w:t>պարտադիր</w:t>
            </w:r>
          </w:p>
          <w:p w:rsidR="00631658" w:rsidRPr="00BE3DCD" w:rsidRDefault="00631658" w:rsidP="00CB0ADE">
            <w:pPr>
              <w:jc w:val="center"/>
              <w:rPr>
                <w:rFonts w:ascii="GHEA Grapalat" w:hAnsi="GHEA Grapalat"/>
                <w:sz w:val="20"/>
                <w:szCs w:val="20"/>
              </w:rPr>
            </w:pPr>
            <w:r w:rsidRPr="00BE3DCD">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w:t>
            </w:r>
            <w:r w:rsidRPr="00BE3DCD">
              <w:rPr>
                <w:rFonts w:ascii="GHEA Grapalat" w:hAnsi="GHEA Grapalat"/>
                <w:sz w:val="20"/>
                <w:szCs w:val="20"/>
              </w:rPr>
              <w:lastRenderedPageBreak/>
              <w:t>պահանջագիր է ներկայացնում վճարողին սպասարկող բանկին լրացվում է պահանջագրի ներկայացման համար հիմք հանդիսացող պայմանագրի համարը</w:t>
            </w:r>
            <w:r w:rsidRPr="00BE3DCD">
              <w:rPr>
                <w:rFonts w:ascii="GHEA Grapalat" w:hAnsi="GHEA Grapalat"/>
                <w:sz w:val="20"/>
                <w:szCs w:val="20"/>
                <w:lang w:val="hy-AM"/>
              </w:rPr>
              <w:t>,</w:t>
            </w:r>
            <w:r w:rsidRPr="00BE3DCD">
              <w:rPr>
                <w:rFonts w:ascii="GHEA Grapalat" w:hAnsi="GHEA Grapalat" w:cs="Arial"/>
                <w:sz w:val="20"/>
                <w:szCs w:val="20"/>
                <w:lang w:val="hy-AM"/>
              </w:rPr>
              <w:t xml:space="preserve"> </w:t>
            </w:r>
            <w:r w:rsidRPr="00BE3DCD">
              <w:rPr>
                <w:rFonts w:ascii="GHEA Grapalat" w:hAnsi="GHEA Grapalat"/>
                <w:sz w:val="20"/>
                <w:szCs w:val="20"/>
              </w:rPr>
              <w:t xml:space="preserve"> գնման ընթացակարգի ծածկագիրը</w:t>
            </w:r>
            <w:r w:rsidRPr="00BE3DC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sz w:val="20"/>
                <w:szCs w:val="20"/>
                <w:lang w:val="hy-AM"/>
              </w:rPr>
            </w:pPr>
            <w:r w:rsidRPr="00BE3DCD">
              <w:rPr>
                <w:rFonts w:ascii="GHEA Grapalat" w:hAnsi="GHEA Grapalat"/>
                <w:sz w:val="20"/>
                <w:szCs w:val="20"/>
              </w:rPr>
              <w:lastRenderedPageBreak/>
              <w:t xml:space="preserve">լրացվում է </w:t>
            </w:r>
            <w:r w:rsidRPr="00BE3DCD">
              <w:rPr>
                <w:rFonts w:ascii="GHEA Grapalat" w:hAnsi="GHEA Grapalat"/>
                <w:sz w:val="20"/>
                <w:szCs w:val="20"/>
                <w:lang w:val="hy-AM"/>
              </w:rPr>
              <w:t>շահառու</w:t>
            </w:r>
            <w:r w:rsidRPr="00BE3DCD">
              <w:rPr>
                <w:rFonts w:ascii="GHEA Grapalat" w:hAnsi="GHEA Grapalat"/>
                <w:sz w:val="20"/>
                <w:szCs w:val="20"/>
              </w:rPr>
              <w:t>ի կողմից</w:t>
            </w:r>
          </w:p>
        </w:tc>
      </w:tr>
      <w:tr w:rsidR="00631658" w:rsidRPr="00AA5493" w:rsidTr="00CB0ADE">
        <w:tc>
          <w:tcPr>
            <w:tcW w:w="720" w:type="dxa"/>
            <w:tcBorders>
              <w:top w:val="single" w:sz="4" w:space="0" w:color="auto"/>
              <w:left w:val="single" w:sz="4" w:space="0" w:color="auto"/>
              <w:bottom w:val="single" w:sz="4" w:space="0" w:color="auto"/>
              <w:right w:val="single" w:sz="4" w:space="0" w:color="auto"/>
            </w:tcBorders>
          </w:tcPr>
          <w:p w:rsidR="00631658" w:rsidRPr="00BE3DCD" w:rsidDel="0010680B" w:rsidRDefault="00631658" w:rsidP="00CB0ADE">
            <w:pPr>
              <w:jc w:val="center"/>
              <w:rPr>
                <w:rFonts w:ascii="GHEA Grapalat" w:hAnsi="GHEA Grapalat"/>
                <w:sz w:val="20"/>
                <w:szCs w:val="20"/>
                <w:lang w:val="hy-AM"/>
              </w:rPr>
            </w:pPr>
            <w:r w:rsidRPr="00BE3DCD">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sz w:val="20"/>
                <w:szCs w:val="20"/>
              </w:rPr>
            </w:pPr>
            <w:r w:rsidRPr="00BE3DC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sz w:val="20"/>
                <w:szCs w:val="20"/>
              </w:rPr>
            </w:pPr>
            <w:r w:rsidRPr="00BE3DC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cs="Sylfaen"/>
                <w:sz w:val="20"/>
                <w:szCs w:val="20"/>
                <w:lang w:val="hy-AM"/>
              </w:rPr>
            </w:pPr>
            <w:r w:rsidRPr="00BE3DCD">
              <w:rPr>
                <w:rFonts w:ascii="GHEA Grapalat" w:hAnsi="GHEA Grapalat"/>
                <w:sz w:val="20"/>
                <w:szCs w:val="20"/>
              </w:rPr>
              <w:t>պարտադիր</w:t>
            </w:r>
            <w:r w:rsidRPr="00BE3DCD">
              <w:rPr>
                <w:rFonts w:ascii="GHEA Grapalat" w:hAnsi="GHEA Grapalat" w:cs="Sylfaen"/>
                <w:sz w:val="20"/>
                <w:szCs w:val="20"/>
                <w:lang w:val="hy-AM"/>
              </w:rPr>
              <w:t xml:space="preserve"> </w:t>
            </w:r>
          </w:p>
          <w:p w:rsidR="00631658" w:rsidRPr="00BE3DCD" w:rsidRDefault="00631658" w:rsidP="00CB0ADE">
            <w:pPr>
              <w:jc w:val="center"/>
              <w:rPr>
                <w:rFonts w:ascii="GHEA Grapalat" w:hAnsi="GHEA Grapalat" w:cs="Sylfaen"/>
                <w:sz w:val="20"/>
                <w:szCs w:val="20"/>
                <w:lang w:val="hy-AM"/>
              </w:rPr>
            </w:pPr>
            <w:r w:rsidRPr="00BE3DCD">
              <w:rPr>
                <w:rFonts w:ascii="GHEA Grapalat" w:hAnsi="GHEA Grapalat" w:cs="Sylfaen"/>
                <w:sz w:val="20"/>
                <w:szCs w:val="20"/>
                <w:lang w:val="hy-AM"/>
              </w:rPr>
              <w:t xml:space="preserve">լրացվում է &lt;ակցեպտավորված վճարում&gt; բառերը, </w:t>
            </w:r>
          </w:p>
          <w:p w:rsidR="00631658" w:rsidRPr="00BE3DCD" w:rsidRDefault="00631658" w:rsidP="00CB0ADE">
            <w:pPr>
              <w:jc w:val="center"/>
              <w:rPr>
                <w:rFonts w:ascii="GHEA Grapalat" w:hAnsi="GHEA Grapalat"/>
                <w:sz w:val="20"/>
                <w:szCs w:val="20"/>
                <w:lang w:val="hy-AM"/>
              </w:rPr>
            </w:pPr>
            <w:r w:rsidRPr="00BE3DC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sz w:val="20"/>
                <w:szCs w:val="20"/>
                <w:lang w:val="hy-AM"/>
              </w:rPr>
            </w:pPr>
            <w:r w:rsidRPr="00BE3DCD">
              <w:rPr>
                <w:rFonts w:ascii="GHEA Grapalat" w:hAnsi="GHEA Grapalat"/>
                <w:sz w:val="20"/>
                <w:szCs w:val="20"/>
                <w:lang w:val="hy-AM"/>
              </w:rPr>
              <w:t xml:space="preserve">նախապես լրացվում է շահառուի կողմից </w:t>
            </w:r>
          </w:p>
        </w:tc>
      </w:tr>
      <w:tr w:rsidR="00631658" w:rsidRPr="00BE3DCD" w:rsidTr="00CB0ADE">
        <w:tc>
          <w:tcPr>
            <w:tcW w:w="720"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sz w:val="20"/>
                <w:szCs w:val="20"/>
                <w:lang w:val="hy-AM"/>
              </w:rPr>
            </w:pPr>
            <w:r w:rsidRPr="00BE3DC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sz w:val="20"/>
                <w:szCs w:val="20"/>
              </w:rPr>
            </w:pPr>
            <w:r w:rsidRPr="00BE3DC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sz w:val="20"/>
                <w:szCs w:val="20"/>
              </w:rPr>
            </w:pPr>
            <w:r w:rsidRPr="00BE3DC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sz w:val="20"/>
                <w:szCs w:val="20"/>
              </w:rPr>
            </w:pPr>
            <w:r w:rsidRPr="00BE3DCD">
              <w:rPr>
                <w:rFonts w:ascii="GHEA Grapalat" w:hAnsi="GHEA Grapalat"/>
                <w:sz w:val="20"/>
                <w:szCs w:val="20"/>
              </w:rPr>
              <w:t>ոչ պարտադիր</w:t>
            </w:r>
          </w:p>
          <w:p w:rsidR="00631658" w:rsidRPr="00BE3DCD" w:rsidRDefault="00631658" w:rsidP="00CB0ADE">
            <w:pPr>
              <w:jc w:val="center"/>
              <w:rPr>
                <w:rFonts w:ascii="GHEA Grapalat" w:hAnsi="GHEA Grapalat"/>
                <w:sz w:val="20"/>
                <w:szCs w:val="20"/>
              </w:rPr>
            </w:pPr>
            <w:r w:rsidRPr="00BE3DC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BE3DCD">
              <w:rPr>
                <w:rFonts w:ascii="GHEA Grapalat" w:hAnsi="GHEA Grapalat"/>
                <w:sz w:val="20"/>
                <w:szCs w:val="20"/>
                <w:lang w:val="hy-AM"/>
              </w:rPr>
              <w:t xml:space="preserve"> </w:t>
            </w:r>
            <w:r w:rsidRPr="00BE3DCD">
              <w:rPr>
                <w:rFonts w:ascii="GHEA Grapalat" w:hAnsi="GHEA Grapalat"/>
                <w:sz w:val="20"/>
                <w:szCs w:val="20"/>
              </w:rPr>
              <w:t>(</w:t>
            </w:r>
            <w:r w:rsidRPr="00BE3DCD">
              <w:rPr>
                <w:rFonts w:ascii="GHEA Grapalat" w:hAnsi="GHEA Grapalat"/>
                <w:sz w:val="20"/>
                <w:szCs w:val="20"/>
                <w:lang w:val="hy-AM"/>
              </w:rPr>
              <w:t>վճարողի բանկին</w:t>
            </w:r>
            <w:r w:rsidRPr="00BE3DCD">
              <w:rPr>
                <w:rFonts w:ascii="GHEA Grapalat" w:hAnsi="GHEA Grapalat"/>
                <w:sz w:val="20"/>
                <w:szCs w:val="20"/>
              </w:rPr>
              <w:t>)</w:t>
            </w:r>
          </w:p>
          <w:p w:rsidR="00631658" w:rsidRPr="00BE3DCD" w:rsidRDefault="00631658" w:rsidP="00CB0ADE">
            <w:pPr>
              <w:jc w:val="center"/>
              <w:rPr>
                <w:rFonts w:ascii="GHEA Grapalat" w:hAnsi="GHEA Grapalat"/>
                <w:sz w:val="20"/>
                <w:szCs w:val="20"/>
              </w:rPr>
            </w:pPr>
            <w:r w:rsidRPr="00BE3DCD">
              <w:rPr>
                <w:rFonts w:ascii="GHEA Grapalat" w:hAnsi="GHEA Grapalat"/>
                <w:sz w:val="20"/>
                <w:szCs w:val="20"/>
                <w:lang w:val="hy-AM"/>
              </w:rPr>
              <w:t>Եթ ե լրացվել է &lt;</w:t>
            </w:r>
            <w:r w:rsidRPr="00BE3DCD">
              <w:rPr>
                <w:rFonts w:ascii="GHEA Grapalat" w:hAnsi="GHEA Grapalat" w:cs="Sylfaen"/>
                <w:sz w:val="20"/>
                <w:szCs w:val="20"/>
                <w:lang w:val="hy-AM"/>
              </w:rPr>
              <w:t>Վճարման կատարման հիմքեր&gt; դաշտը ապա այս տվյալը պարտադիր լրացվում է</w:t>
            </w:r>
            <w:r w:rsidRPr="00BE3DC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sz w:val="20"/>
                <w:szCs w:val="20"/>
              </w:rPr>
            </w:pPr>
            <w:r w:rsidRPr="00BE3DCD">
              <w:rPr>
                <w:rFonts w:ascii="GHEA Grapalat" w:hAnsi="GHEA Grapalat"/>
                <w:sz w:val="20"/>
                <w:szCs w:val="20"/>
              </w:rPr>
              <w:t>լրացվում է շահառուի</w:t>
            </w:r>
            <w:r w:rsidRPr="00BE3DCD">
              <w:rPr>
                <w:rFonts w:ascii="GHEA Grapalat" w:hAnsi="GHEA Grapalat"/>
                <w:sz w:val="20"/>
                <w:szCs w:val="20"/>
                <w:lang w:val="hy-AM"/>
              </w:rPr>
              <w:t xml:space="preserve"> </w:t>
            </w:r>
            <w:r w:rsidRPr="00BE3DCD">
              <w:rPr>
                <w:rFonts w:ascii="GHEA Grapalat" w:hAnsi="GHEA Grapalat"/>
                <w:sz w:val="20"/>
                <w:szCs w:val="20"/>
              </w:rPr>
              <w:t>կողմից</w:t>
            </w:r>
          </w:p>
        </w:tc>
      </w:tr>
      <w:tr w:rsidR="00631658" w:rsidRPr="00AA5493" w:rsidTr="00CB0ADE">
        <w:tc>
          <w:tcPr>
            <w:tcW w:w="720"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sz w:val="20"/>
                <w:szCs w:val="20"/>
              </w:rPr>
            </w:pPr>
            <w:r w:rsidRPr="00BE3DCD">
              <w:rPr>
                <w:rFonts w:ascii="GHEA Grapalat" w:hAnsi="GHEA Grapalat"/>
                <w:sz w:val="20"/>
                <w:szCs w:val="20"/>
                <w:lang w:val="hy-AM"/>
              </w:rPr>
              <w:t>2</w:t>
            </w:r>
            <w:r w:rsidRPr="00BE3DC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sz w:val="20"/>
                <w:szCs w:val="20"/>
              </w:rPr>
            </w:pPr>
            <w:r w:rsidRPr="00BE3DC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sz w:val="20"/>
                <w:szCs w:val="20"/>
              </w:rPr>
            </w:pPr>
            <w:r w:rsidRPr="00BE3DC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sz w:val="20"/>
                <w:szCs w:val="20"/>
              </w:rPr>
            </w:pPr>
            <w:r w:rsidRPr="00BE3DCD">
              <w:rPr>
                <w:rFonts w:ascii="GHEA Grapalat" w:hAnsi="GHEA Grapalat"/>
                <w:sz w:val="20"/>
                <w:szCs w:val="20"/>
              </w:rPr>
              <w:t>պարտադիր</w:t>
            </w:r>
          </w:p>
          <w:p w:rsidR="00631658" w:rsidRPr="00BE3DCD" w:rsidRDefault="00631658" w:rsidP="00CB0ADE">
            <w:pPr>
              <w:jc w:val="center"/>
              <w:rPr>
                <w:rFonts w:ascii="GHEA Grapalat" w:hAnsi="GHEA Grapalat"/>
                <w:sz w:val="20"/>
                <w:szCs w:val="20"/>
                <w:lang w:val="hy-AM"/>
              </w:rPr>
            </w:pPr>
            <w:r w:rsidRPr="00BE3DCD">
              <w:rPr>
                <w:rFonts w:ascii="GHEA Grapalat" w:hAnsi="GHEA Grapalat"/>
                <w:sz w:val="20"/>
                <w:szCs w:val="20"/>
              </w:rPr>
              <w:t>այս դաշտը լրացվում</w:t>
            </w:r>
            <w:r w:rsidRPr="00BE3DCD">
              <w:rPr>
                <w:rFonts w:ascii="GHEA Grapalat" w:hAnsi="GHEA Grapalat"/>
                <w:sz w:val="20"/>
                <w:szCs w:val="20"/>
                <w:lang w:val="hy-AM"/>
              </w:rPr>
              <w:t xml:space="preserve"> է վճարողի կողմից պահանջագրի ներկայացման դեպքում: Ընդ որում</w:t>
            </w:r>
            <w:r w:rsidRPr="00BE3DCD">
              <w:rPr>
                <w:rFonts w:ascii="GHEA Grapalat" w:hAnsi="GHEA Grapalat"/>
                <w:sz w:val="20"/>
                <w:szCs w:val="20"/>
              </w:rPr>
              <w:t xml:space="preserve"> եթե </w:t>
            </w:r>
            <w:r w:rsidRPr="00BE3DCD">
              <w:rPr>
                <w:rFonts w:ascii="GHEA Grapalat" w:hAnsi="GHEA Grapalat" w:cs="Sylfaen"/>
                <w:sz w:val="20"/>
                <w:szCs w:val="20"/>
                <w:lang w:val="hy-AM"/>
              </w:rPr>
              <w:t xml:space="preserve">Վճարման պայմաններ դաշտում </w:t>
            </w:r>
            <w:r w:rsidRPr="00BE3DCD">
              <w:rPr>
                <w:rFonts w:ascii="GHEA Grapalat" w:hAnsi="GHEA Grapalat"/>
                <w:sz w:val="20"/>
                <w:szCs w:val="20"/>
                <w:lang w:val="hy-AM"/>
              </w:rPr>
              <w:t>նշված է &lt;ակցեպտավորված վճարում&gt; ապա</w:t>
            </w:r>
            <w:r w:rsidRPr="00BE3DCD">
              <w:rPr>
                <w:rFonts w:ascii="GHEA Grapalat" w:hAnsi="GHEA Grapalat" w:cs="Sylfaen"/>
                <w:sz w:val="20"/>
                <w:szCs w:val="20"/>
                <w:lang w:val="hy-AM"/>
              </w:rPr>
              <w:t xml:space="preserve"> </w:t>
            </w:r>
            <w:r w:rsidRPr="00BE3DCD">
              <w:rPr>
                <w:rFonts w:ascii="GHEA Grapalat" w:hAnsi="GHEA Grapalat"/>
                <w:sz w:val="20"/>
                <w:szCs w:val="20"/>
              </w:rPr>
              <w:t>վճարող</w:t>
            </w:r>
            <w:r w:rsidRPr="00BE3DCD">
              <w:rPr>
                <w:rFonts w:ascii="GHEA Grapalat" w:hAnsi="GHEA Grapalat"/>
                <w:sz w:val="20"/>
                <w:szCs w:val="20"/>
                <w:lang w:val="hy-AM"/>
              </w:rPr>
              <w:t xml:space="preserve">ը ստորագրելով՝ </w:t>
            </w:r>
            <w:r w:rsidRPr="00BE3DCD">
              <w:rPr>
                <w:rFonts w:ascii="GHEA Grapalat" w:hAnsi="GHEA Grapalat" w:cs="Sylfaen"/>
                <w:sz w:val="20"/>
                <w:szCs w:val="20"/>
                <w:lang w:val="hy-AM"/>
              </w:rPr>
              <w:t xml:space="preserve">նախապես </w:t>
            </w:r>
            <w:r w:rsidRPr="00BE3DCD">
              <w:rPr>
                <w:rFonts w:ascii="GHEA Grapalat" w:hAnsi="GHEA Grapalat"/>
                <w:sz w:val="20"/>
                <w:szCs w:val="20"/>
                <w:lang w:val="hy-AM"/>
              </w:rPr>
              <w:t xml:space="preserve">համաձայնվում  </w:t>
            </w:r>
            <w:r w:rsidRPr="00BE3DCD">
              <w:rPr>
                <w:rFonts w:ascii="GHEA Grapalat" w:hAnsi="GHEA Grapalat" w:cs="Sylfaen"/>
                <w:sz w:val="20"/>
                <w:szCs w:val="20"/>
                <w:lang w:val="hy-AM"/>
              </w:rPr>
              <w:t xml:space="preserve">  </w:t>
            </w:r>
            <w:r w:rsidRPr="00BE3DC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BE3DC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sz w:val="20"/>
                <w:szCs w:val="20"/>
                <w:lang w:val="hy-AM"/>
              </w:rPr>
            </w:pPr>
            <w:r w:rsidRPr="00BE3DCD">
              <w:rPr>
                <w:rFonts w:ascii="GHEA Grapalat" w:hAnsi="GHEA Grapalat"/>
                <w:sz w:val="20"/>
                <w:szCs w:val="20"/>
                <w:lang w:val="hy-AM"/>
              </w:rPr>
              <w:t xml:space="preserve">ստորագրվում է վճարողի կողմից կամ </w:t>
            </w:r>
          </w:p>
          <w:p w:rsidR="00631658" w:rsidRPr="00BE3DCD" w:rsidRDefault="00631658" w:rsidP="00CB0ADE">
            <w:pPr>
              <w:jc w:val="center"/>
              <w:rPr>
                <w:rFonts w:ascii="GHEA Grapalat" w:hAnsi="GHEA Grapalat"/>
                <w:sz w:val="20"/>
                <w:szCs w:val="20"/>
                <w:lang w:val="hy-AM"/>
              </w:rPr>
            </w:pPr>
            <w:r w:rsidRPr="00BE3DCD">
              <w:rPr>
                <w:rFonts w:ascii="GHEA Grapalat" w:hAnsi="GHEA Grapalat"/>
                <w:sz w:val="20"/>
                <w:szCs w:val="20"/>
                <w:lang w:val="hy-AM"/>
              </w:rPr>
              <w:t>դրվում է վճարողի էլեկտրոնային ստորագրությունը</w:t>
            </w:r>
          </w:p>
          <w:p w:rsidR="00631658" w:rsidRPr="00BE3DCD" w:rsidRDefault="00631658" w:rsidP="00CB0ADE">
            <w:pPr>
              <w:jc w:val="center"/>
              <w:rPr>
                <w:rFonts w:ascii="GHEA Grapalat" w:hAnsi="GHEA Grapalat"/>
                <w:sz w:val="20"/>
                <w:szCs w:val="20"/>
                <w:lang w:val="hy-AM"/>
              </w:rPr>
            </w:pPr>
          </w:p>
        </w:tc>
      </w:tr>
      <w:tr w:rsidR="00631658" w:rsidRPr="00AA5493"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BE3DCD" w:rsidRDefault="00631658" w:rsidP="00CB0ADE">
            <w:pPr>
              <w:rPr>
                <w:rFonts w:ascii="GHEA Grapalat" w:hAnsi="GHEA Grapalat"/>
                <w:sz w:val="20"/>
                <w:szCs w:val="20"/>
              </w:rPr>
            </w:pPr>
            <w:r w:rsidRPr="00BE3DCD">
              <w:rPr>
                <w:rFonts w:ascii="GHEA Grapalat" w:hAnsi="GHEA Grapalat"/>
                <w:sz w:val="20"/>
                <w:szCs w:val="20"/>
                <w:lang w:val="hy-AM"/>
              </w:rPr>
              <w:t>2</w:t>
            </w:r>
            <w:r w:rsidRPr="00BE3DC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sz w:val="20"/>
                <w:szCs w:val="20"/>
              </w:rPr>
            </w:pPr>
            <w:r w:rsidRPr="00BE3DC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sz w:val="20"/>
                <w:szCs w:val="20"/>
              </w:rPr>
            </w:pPr>
            <w:r w:rsidRPr="00BE3DC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sz w:val="20"/>
                <w:szCs w:val="20"/>
              </w:rPr>
            </w:pPr>
            <w:r w:rsidRPr="00BE3DCD">
              <w:rPr>
                <w:rFonts w:ascii="GHEA Grapalat" w:hAnsi="GHEA Grapalat"/>
                <w:sz w:val="20"/>
                <w:szCs w:val="20"/>
              </w:rPr>
              <w:t xml:space="preserve">պարտադիր` </w:t>
            </w:r>
          </w:p>
          <w:p w:rsidR="00631658" w:rsidRPr="00BE3DCD" w:rsidRDefault="00631658" w:rsidP="00CB0ADE">
            <w:pPr>
              <w:jc w:val="center"/>
              <w:rPr>
                <w:rFonts w:ascii="GHEA Grapalat" w:hAnsi="GHEA Grapalat"/>
                <w:sz w:val="20"/>
                <w:szCs w:val="20"/>
                <w:lang w:val="hy-AM"/>
              </w:rPr>
            </w:pPr>
            <w:r w:rsidRPr="00BE3DCD">
              <w:rPr>
                <w:rFonts w:ascii="GHEA Grapalat" w:hAnsi="GHEA Grapalat"/>
                <w:sz w:val="20"/>
                <w:szCs w:val="20"/>
              </w:rPr>
              <w:t>կնիքի առկայության դեպքում</w:t>
            </w:r>
            <w:r w:rsidRPr="00BE3DC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sz w:val="20"/>
                <w:szCs w:val="20"/>
                <w:lang w:val="hy-AM"/>
              </w:rPr>
            </w:pPr>
            <w:r w:rsidRPr="00BE3DCD">
              <w:rPr>
                <w:rFonts w:ascii="GHEA Grapalat" w:hAnsi="GHEA Grapalat"/>
                <w:sz w:val="20"/>
                <w:szCs w:val="20"/>
                <w:lang w:val="hy-AM"/>
              </w:rPr>
              <w:t xml:space="preserve">կնքվում է վճարողի կողմից </w:t>
            </w:r>
          </w:p>
          <w:p w:rsidR="00631658" w:rsidRPr="00BE3DCD" w:rsidRDefault="00631658" w:rsidP="00CB0ADE">
            <w:pPr>
              <w:jc w:val="center"/>
              <w:rPr>
                <w:rFonts w:ascii="GHEA Grapalat" w:hAnsi="GHEA Grapalat"/>
                <w:sz w:val="20"/>
                <w:szCs w:val="20"/>
                <w:lang w:val="hy-AM"/>
              </w:rPr>
            </w:pPr>
            <w:r w:rsidRPr="00BE3DCD">
              <w:rPr>
                <w:rFonts w:ascii="GHEA Grapalat" w:hAnsi="GHEA Grapalat"/>
                <w:sz w:val="20"/>
                <w:szCs w:val="20"/>
                <w:lang w:val="hy-AM"/>
              </w:rPr>
              <w:t>թղթային եղանակով ներկայացնելիս</w:t>
            </w:r>
          </w:p>
        </w:tc>
      </w:tr>
      <w:tr w:rsidR="00631658" w:rsidRPr="00BE3DCD" w:rsidTr="00CB0ADE">
        <w:tc>
          <w:tcPr>
            <w:tcW w:w="720"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sz w:val="20"/>
                <w:szCs w:val="20"/>
              </w:rPr>
            </w:pPr>
            <w:r w:rsidRPr="00BE3DCD">
              <w:rPr>
                <w:rFonts w:ascii="GHEA Grapalat" w:hAnsi="GHEA Grapalat"/>
                <w:sz w:val="20"/>
                <w:szCs w:val="20"/>
                <w:lang w:val="hy-AM"/>
              </w:rPr>
              <w:t>22</w:t>
            </w:r>
            <w:r w:rsidRPr="00BE3DC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sz w:val="20"/>
                <w:szCs w:val="20"/>
              </w:rPr>
            </w:pPr>
            <w:r w:rsidRPr="00BE3DC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sz w:val="20"/>
                <w:szCs w:val="20"/>
              </w:rPr>
            </w:pPr>
            <w:r w:rsidRPr="00BE3DC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sz w:val="20"/>
                <w:szCs w:val="20"/>
              </w:rPr>
            </w:pPr>
            <w:r w:rsidRPr="00BE3DCD">
              <w:rPr>
                <w:rFonts w:ascii="GHEA Grapalat" w:hAnsi="GHEA Grapalat"/>
                <w:sz w:val="20"/>
                <w:szCs w:val="20"/>
              </w:rPr>
              <w:t>Պարտադիր</w:t>
            </w:r>
            <w:r w:rsidRPr="00BE3DCD">
              <w:rPr>
                <w:rFonts w:ascii="GHEA Grapalat" w:hAnsi="GHEA Grapalat"/>
                <w:sz w:val="20"/>
                <w:szCs w:val="20"/>
                <w:lang w:val="hy-AM"/>
              </w:rPr>
              <w:t>՝</w:t>
            </w:r>
            <w:r w:rsidRPr="00BE3DCD">
              <w:rPr>
                <w:rFonts w:ascii="GHEA Grapalat" w:hAnsi="GHEA Grapalat"/>
                <w:sz w:val="20"/>
                <w:szCs w:val="20"/>
              </w:rPr>
              <w:t xml:space="preserve"> </w:t>
            </w:r>
          </w:p>
          <w:p w:rsidR="00631658" w:rsidRPr="00BE3DCD" w:rsidRDefault="00631658" w:rsidP="00CB0ADE">
            <w:pPr>
              <w:jc w:val="center"/>
              <w:rPr>
                <w:rFonts w:ascii="GHEA Grapalat" w:hAnsi="GHEA Grapalat"/>
                <w:sz w:val="20"/>
                <w:szCs w:val="20"/>
              </w:rPr>
            </w:pPr>
            <w:r w:rsidRPr="00BE3DC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sz w:val="20"/>
                <w:szCs w:val="20"/>
              </w:rPr>
            </w:pPr>
            <w:r w:rsidRPr="00BE3DCD">
              <w:rPr>
                <w:rFonts w:ascii="GHEA Grapalat" w:hAnsi="GHEA Grapalat"/>
                <w:sz w:val="20"/>
                <w:szCs w:val="20"/>
              </w:rPr>
              <w:t>ստորագրվում է շահառուի կողմից</w:t>
            </w:r>
          </w:p>
        </w:tc>
      </w:tr>
      <w:tr w:rsidR="00631658" w:rsidRPr="00BE3DCD"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BE3DCD" w:rsidRDefault="00631658" w:rsidP="00CB0ADE">
            <w:pPr>
              <w:rPr>
                <w:rFonts w:ascii="GHEA Grapalat" w:hAnsi="GHEA Grapalat"/>
                <w:sz w:val="20"/>
                <w:szCs w:val="20"/>
              </w:rPr>
            </w:pPr>
            <w:r w:rsidRPr="00BE3DCD">
              <w:rPr>
                <w:rFonts w:ascii="GHEA Grapalat" w:hAnsi="GHEA Grapalat"/>
                <w:sz w:val="20"/>
                <w:szCs w:val="20"/>
                <w:lang w:val="hy-AM"/>
              </w:rPr>
              <w:t>22</w:t>
            </w:r>
            <w:r w:rsidRPr="00BE3DC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sz w:val="20"/>
                <w:szCs w:val="20"/>
              </w:rPr>
            </w:pPr>
            <w:r w:rsidRPr="00BE3DC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sz w:val="20"/>
                <w:szCs w:val="20"/>
              </w:rPr>
            </w:pPr>
            <w:r w:rsidRPr="00BE3DC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sz w:val="20"/>
                <w:szCs w:val="20"/>
              </w:rPr>
            </w:pPr>
            <w:r w:rsidRPr="00BE3DCD">
              <w:rPr>
                <w:rFonts w:ascii="GHEA Grapalat" w:hAnsi="GHEA Grapalat"/>
                <w:sz w:val="20"/>
                <w:szCs w:val="20"/>
              </w:rPr>
              <w:t xml:space="preserve">պարտադիր` </w:t>
            </w:r>
          </w:p>
          <w:p w:rsidR="00631658" w:rsidRPr="00BE3DCD" w:rsidRDefault="00631658" w:rsidP="00CB0ADE">
            <w:pPr>
              <w:jc w:val="center"/>
              <w:rPr>
                <w:rFonts w:ascii="GHEA Grapalat" w:hAnsi="GHEA Grapalat"/>
                <w:sz w:val="20"/>
                <w:szCs w:val="20"/>
              </w:rPr>
            </w:pPr>
            <w:r w:rsidRPr="00BE3DC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sz w:val="20"/>
                <w:szCs w:val="20"/>
                <w:lang w:val="hy-AM"/>
              </w:rPr>
            </w:pPr>
            <w:r w:rsidRPr="00BE3DCD">
              <w:rPr>
                <w:rFonts w:ascii="GHEA Grapalat" w:hAnsi="GHEA Grapalat"/>
                <w:sz w:val="20"/>
                <w:szCs w:val="20"/>
              </w:rPr>
              <w:t>կնքվում է շահառուի կողմից</w:t>
            </w:r>
            <w:r w:rsidRPr="00BE3DCD">
              <w:rPr>
                <w:rFonts w:ascii="GHEA Grapalat" w:hAnsi="GHEA Grapalat"/>
                <w:sz w:val="20"/>
                <w:szCs w:val="20"/>
                <w:lang w:val="hy-AM"/>
              </w:rPr>
              <w:t xml:space="preserve"> </w:t>
            </w:r>
          </w:p>
          <w:p w:rsidR="00631658" w:rsidRPr="00BE3DCD" w:rsidRDefault="00631658" w:rsidP="00CB0ADE">
            <w:pPr>
              <w:jc w:val="center"/>
              <w:rPr>
                <w:rFonts w:ascii="GHEA Grapalat" w:hAnsi="GHEA Grapalat"/>
                <w:sz w:val="20"/>
                <w:szCs w:val="20"/>
                <w:lang w:val="hy-AM"/>
              </w:rPr>
            </w:pPr>
            <w:r w:rsidRPr="00BE3DCD">
              <w:rPr>
                <w:rFonts w:ascii="GHEA Grapalat" w:hAnsi="GHEA Grapalat"/>
                <w:sz w:val="20"/>
                <w:szCs w:val="20"/>
                <w:lang w:val="hy-AM"/>
              </w:rPr>
              <w:t>թղթային եղանակով բանկ ներկայացնելիս</w:t>
            </w:r>
          </w:p>
        </w:tc>
      </w:tr>
      <w:tr w:rsidR="00631658" w:rsidRPr="00BE3DCD" w:rsidTr="00CB0ADE">
        <w:tc>
          <w:tcPr>
            <w:tcW w:w="720"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sz w:val="20"/>
                <w:szCs w:val="20"/>
              </w:rPr>
            </w:pPr>
            <w:r w:rsidRPr="00BE3DCD">
              <w:rPr>
                <w:rFonts w:ascii="GHEA Grapalat" w:hAnsi="GHEA Grapalat"/>
                <w:sz w:val="20"/>
                <w:szCs w:val="20"/>
              </w:rPr>
              <w:lastRenderedPageBreak/>
              <w:t>2</w:t>
            </w:r>
            <w:r w:rsidRPr="00BE3DCD">
              <w:rPr>
                <w:rFonts w:ascii="GHEA Grapalat" w:hAnsi="GHEA Grapalat"/>
                <w:sz w:val="20"/>
                <w:szCs w:val="20"/>
                <w:lang w:val="hy-AM"/>
              </w:rPr>
              <w:t>3</w:t>
            </w:r>
            <w:r w:rsidRPr="00BE3DC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sz w:val="20"/>
                <w:szCs w:val="20"/>
              </w:rPr>
            </w:pPr>
            <w:r w:rsidRPr="00BE3DCD">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sz w:val="20"/>
                <w:szCs w:val="20"/>
              </w:rPr>
            </w:pPr>
            <w:r w:rsidRPr="00BE3DC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sz w:val="20"/>
                <w:szCs w:val="20"/>
              </w:rPr>
            </w:pPr>
            <w:r w:rsidRPr="00BE3DCD">
              <w:rPr>
                <w:rFonts w:ascii="GHEA Grapalat" w:hAnsi="GHEA Grapalat"/>
                <w:sz w:val="20"/>
                <w:szCs w:val="20"/>
              </w:rPr>
              <w:t>պարտադիր</w:t>
            </w:r>
          </w:p>
          <w:p w:rsidR="00631658" w:rsidRPr="00BE3DCD" w:rsidRDefault="00631658" w:rsidP="00CB0ADE">
            <w:pPr>
              <w:jc w:val="center"/>
              <w:rPr>
                <w:rFonts w:ascii="GHEA Grapalat" w:hAnsi="GHEA Grapalat"/>
                <w:sz w:val="20"/>
                <w:szCs w:val="20"/>
              </w:rPr>
            </w:pPr>
            <w:r w:rsidRPr="00BE3DCD">
              <w:rPr>
                <w:rFonts w:ascii="GHEA Grapalat" w:hAnsi="GHEA Grapalat"/>
                <w:sz w:val="20"/>
                <w:szCs w:val="20"/>
              </w:rPr>
              <w:t>վճարման պահանջագիրը վճարողին սպասարկող ֆինանսական կազմակերպության</w:t>
            </w:r>
            <w:r w:rsidRPr="00BE3DCD">
              <w:rPr>
                <w:rFonts w:ascii="GHEA Grapalat" w:hAnsi="GHEA Grapalat"/>
                <w:sz w:val="20"/>
                <w:szCs w:val="20"/>
                <w:lang w:val="hy-AM"/>
              </w:rPr>
              <w:t>ը</w:t>
            </w:r>
            <w:r w:rsidRPr="00BE3DCD">
              <w:rPr>
                <w:rFonts w:ascii="GHEA Grapalat" w:hAnsi="GHEA Grapalat"/>
                <w:sz w:val="20"/>
                <w:szCs w:val="20"/>
              </w:rPr>
              <w:t xml:space="preserve"> թղթային եղանակով </w:t>
            </w:r>
            <w:r w:rsidRPr="00BE3DCD">
              <w:rPr>
                <w:rFonts w:ascii="GHEA Grapalat" w:hAnsi="GHEA Grapalat"/>
                <w:sz w:val="20"/>
                <w:szCs w:val="20"/>
                <w:lang w:val="hy-AM"/>
              </w:rPr>
              <w:t xml:space="preserve"> </w:t>
            </w:r>
            <w:r w:rsidRPr="00BE3DCD">
              <w:rPr>
                <w:rFonts w:ascii="GHEA Grapalat" w:hAnsi="GHEA Grapalat"/>
                <w:sz w:val="20"/>
                <w:szCs w:val="20"/>
              </w:rPr>
              <w:t>ներկայաց</w:t>
            </w:r>
            <w:r w:rsidRPr="00BE3DCD">
              <w:rPr>
                <w:rFonts w:ascii="GHEA Grapalat" w:hAnsi="GHEA Grapalat"/>
                <w:sz w:val="20"/>
                <w:szCs w:val="20"/>
                <w:lang w:val="hy-AM"/>
              </w:rPr>
              <w:t>ված լի</w:t>
            </w:r>
            <w:r w:rsidRPr="00BE3DC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sz w:val="20"/>
                <w:szCs w:val="20"/>
              </w:rPr>
            </w:pPr>
          </w:p>
        </w:tc>
      </w:tr>
      <w:tr w:rsidR="00631658" w:rsidRPr="00BE3DCD"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BE3DCD" w:rsidRDefault="00631658" w:rsidP="00CB0ADE">
            <w:pPr>
              <w:rPr>
                <w:rFonts w:ascii="GHEA Grapalat" w:hAnsi="GHEA Grapalat"/>
                <w:sz w:val="20"/>
                <w:szCs w:val="20"/>
              </w:rPr>
            </w:pPr>
            <w:r w:rsidRPr="00BE3DCD">
              <w:rPr>
                <w:rFonts w:ascii="GHEA Grapalat" w:hAnsi="GHEA Grapalat"/>
                <w:sz w:val="20"/>
                <w:szCs w:val="20"/>
              </w:rPr>
              <w:t>2</w:t>
            </w:r>
            <w:r w:rsidRPr="00BE3DCD">
              <w:rPr>
                <w:rFonts w:ascii="GHEA Grapalat" w:hAnsi="GHEA Grapalat"/>
                <w:sz w:val="20"/>
                <w:szCs w:val="20"/>
                <w:lang w:val="hy-AM"/>
              </w:rPr>
              <w:t>3</w:t>
            </w:r>
            <w:r w:rsidRPr="00BE3DC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sz w:val="20"/>
                <w:szCs w:val="20"/>
              </w:rPr>
            </w:pPr>
            <w:r w:rsidRPr="00BE3DCD">
              <w:rPr>
                <w:rFonts w:ascii="GHEA Grapalat" w:hAnsi="GHEA Grapalat"/>
                <w:sz w:val="20"/>
                <w:szCs w:val="20"/>
              </w:rPr>
              <w:t xml:space="preserve">վճարողին սպասարկող ֆինանսական կազմակերպության (մասնաճյուղի) </w:t>
            </w:r>
            <w:r w:rsidRPr="00BE3DCD">
              <w:rPr>
                <w:rFonts w:ascii="GHEA Grapalat" w:hAnsi="GHEA Grapalat"/>
                <w:sz w:val="20"/>
                <w:szCs w:val="20"/>
                <w:lang w:val="hy-AM"/>
              </w:rPr>
              <w:t>դրոշմա</w:t>
            </w:r>
            <w:r w:rsidRPr="00BE3DC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sz w:val="20"/>
                <w:szCs w:val="20"/>
              </w:rPr>
            </w:pPr>
            <w:r w:rsidRPr="00BE3DC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sz w:val="20"/>
                <w:szCs w:val="20"/>
              </w:rPr>
            </w:pPr>
            <w:r w:rsidRPr="00BE3DCD">
              <w:rPr>
                <w:rFonts w:ascii="GHEA Grapalat" w:hAnsi="GHEA Grapalat"/>
                <w:sz w:val="20"/>
                <w:szCs w:val="20"/>
              </w:rPr>
              <w:t>պարտադիր</w:t>
            </w:r>
          </w:p>
          <w:p w:rsidR="00631658" w:rsidRPr="00BE3DCD" w:rsidRDefault="00631658" w:rsidP="00CB0ADE">
            <w:pPr>
              <w:jc w:val="center"/>
              <w:rPr>
                <w:rFonts w:ascii="GHEA Grapalat" w:hAnsi="GHEA Grapalat"/>
                <w:sz w:val="20"/>
                <w:szCs w:val="20"/>
              </w:rPr>
            </w:pPr>
            <w:r w:rsidRPr="00BE3DCD">
              <w:rPr>
                <w:rFonts w:ascii="GHEA Grapalat" w:hAnsi="GHEA Grapalat"/>
                <w:sz w:val="20"/>
                <w:szCs w:val="20"/>
              </w:rPr>
              <w:t>վճարման պահանջագիրը վճարողին սպասարկող ֆինանսական կազմակերպության</w:t>
            </w:r>
            <w:r w:rsidRPr="00BE3DCD">
              <w:rPr>
                <w:rFonts w:ascii="GHEA Grapalat" w:hAnsi="GHEA Grapalat"/>
                <w:sz w:val="20"/>
                <w:szCs w:val="20"/>
                <w:lang w:val="hy-AM"/>
              </w:rPr>
              <w:t>ը</w:t>
            </w:r>
            <w:r w:rsidRPr="00BE3DCD">
              <w:rPr>
                <w:rFonts w:ascii="GHEA Grapalat" w:hAnsi="GHEA Grapalat"/>
                <w:sz w:val="20"/>
                <w:szCs w:val="20"/>
              </w:rPr>
              <w:t xml:space="preserve"> թղթային եղանակով ներկայաց</w:t>
            </w:r>
            <w:r w:rsidRPr="00BE3DCD">
              <w:rPr>
                <w:rFonts w:ascii="GHEA Grapalat" w:hAnsi="GHEA Grapalat"/>
                <w:sz w:val="20"/>
                <w:szCs w:val="20"/>
                <w:lang w:val="hy-AM"/>
              </w:rPr>
              <w:t>ված լի</w:t>
            </w:r>
            <w:r w:rsidRPr="00BE3DC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sz w:val="20"/>
                <w:szCs w:val="20"/>
              </w:rPr>
            </w:pPr>
          </w:p>
        </w:tc>
      </w:tr>
      <w:tr w:rsidR="00631658" w:rsidRPr="00BE3DCD" w:rsidTr="00CB0ADE">
        <w:tc>
          <w:tcPr>
            <w:tcW w:w="720"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sz w:val="20"/>
                <w:szCs w:val="20"/>
                <w:lang w:val="hy-AM"/>
              </w:rPr>
            </w:pPr>
            <w:r w:rsidRPr="00BE3DCD">
              <w:rPr>
                <w:rFonts w:ascii="GHEA Grapalat" w:hAnsi="GHEA Grapalat"/>
                <w:sz w:val="20"/>
                <w:szCs w:val="20"/>
              </w:rPr>
              <w:t>2</w:t>
            </w:r>
            <w:r w:rsidRPr="00BE3DCD">
              <w:rPr>
                <w:rFonts w:ascii="GHEA Grapalat" w:hAnsi="GHEA Grapalat"/>
                <w:sz w:val="20"/>
                <w:szCs w:val="20"/>
                <w:lang w:val="hy-AM"/>
              </w:rPr>
              <w:t>3</w:t>
            </w:r>
            <w:r w:rsidRPr="00BE3DCD">
              <w:rPr>
                <w:rFonts w:ascii="GHEA Grapalat" w:hAnsi="GHEA Grapalat"/>
                <w:sz w:val="20"/>
                <w:szCs w:val="20"/>
              </w:rPr>
              <w:t>.</w:t>
            </w:r>
            <w:r w:rsidRPr="00BE3DC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sz w:val="20"/>
                <w:szCs w:val="20"/>
                <w:lang w:val="hy-AM"/>
              </w:rPr>
            </w:pPr>
            <w:r w:rsidRPr="00BE3DC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sz w:val="20"/>
                <w:szCs w:val="20"/>
              </w:rPr>
            </w:pPr>
            <w:r w:rsidRPr="00BE3DC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sz w:val="20"/>
                <w:szCs w:val="20"/>
              </w:rPr>
            </w:pPr>
            <w:r w:rsidRPr="00BE3DCD">
              <w:rPr>
                <w:rFonts w:ascii="GHEA Grapalat" w:hAnsi="GHEA Grapalat"/>
                <w:sz w:val="20"/>
                <w:szCs w:val="20"/>
              </w:rPr>
              <w:t>պարտադիր</w:t>
            </w:r>
          </w:p>
          <w:p w:rsidR="00631658" w:rsidRPr="00BE3DCD" w:rsidRDefault="00631658" w:rsidP="00CB0ADE">
            <w:pPr>
              <w:jc w:val="center"/>
              <w:rPr>
                <w:rFonts w:ascii="GHEA Grapalat" w:hAnsi="GHEA Grapalat"/>
                <w:sz w:val="20"/>
                <w:szCs w:val="20"/>
              </w:rPr>
            </w:pPr>
            <w:r w:rsidRPr="00BE3DC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sz w:val="20"/>
                <w:szCs w:val="20"/>
              </w:rPr>
            </w:pPr>
          </w:p>
        </w:tc>
      </w:tr>
      <w:tr w:rsidR="00631658" w:rsidRPr="00BE3DCD" w:rsidTr="00CB0ADE">
        <w:tc>
          <w:tcPr>
            <w:tcW w:w="720"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sz w:val="20"/>
                <w:szCs w:val="20"/>
              </w:rPr>
            </w:pPr>
            <w:r w:rsidRPr="00BE3DCD">
              <w:rPr>
                <w:rFonts w:ascii="GHEA Grapalat" w:hAnsi="GHEA Grapalat"/>
                <w:sz w:val="20"/>
                <w:szCs w:val="20"/>
              </w:rPr>
              <w:t>2</w:t>
            </w:r>
            <w:r w:rsidRPr="00BE3DCD">
              <w:rPr>
                <w:rFonts w:ascii="GHEA Grapalat" w:hAnsi="GHEA Grapalat"/>
                <w:sz w:val="20"/>
                <w:szCs w:val="20"/>
                <w:lang w:val="hy-AM"/>
              </w:rPr>
              <w:t>4</w:t>
            </w:r>
            <w:r w:rsidRPr="00BE3DC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sz w:val="20"/>
                <w:szCs w:val="20"/>
              </w:rPr>
            </w:pPr>
            <w:r w:rsidRPr="00BE3DC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sz w:val="20"/>
                <w:szCs w:val="20"/>
              </w:rPr>
            </w:pPr>
            <w:r w:rsidRPr="00BE3DC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sz w:val="20"/>
                <w:szCs w:val="20"/>
              </w:rPr>
            </w:pPr>
            <w:r w:rsidRPr="00BE3DCD">
              <w:rPr>
                <w:rFonts w:ascii="GHEA Grapalat" w:hAnsi="GHEA Grapalat"/>
                <w:sz w:val="20"/>
                <w:szCs w:val="20"/>
              </w:rPr>
              <w:t>ոչ պարտադիր</w:t>
            </w:r>
          </w:p>
          <w:p w:rsidR="00631658" w:rsidRPr="00BE3DCD" w:rsidRDefault="00631658" w:rsidP="00CB0ADE">
            <w:pPr>
              <w:jc w:val="center"/>
              <w:rPr>
                <w:rFonts w:ascii="GHEA Grapalat" w:hAnsi="GHEA Grapalat"/>
                <w:sz w:val="20"/>
                <w:szCs w:val="20"/>
              </w:rPr>
            </w:pPr>
            <w:r w:rsidRPr="00BE3DCD">
              <w:rPr>
                <w:rFonts w:ascii="GHEA Grapalat" w:hAnsi="GHEA Grapalat"/>
                <w:sz w:val="20"/>
                <w:szCs w:val="20"/>
                <w:lang w:val="hy-AM"/>
              </w:rPr>
              <w:t xml:space="preserve">լրացվում է </w:t>
            </w:r>
            <w:r w:rsidRPr="00BE3DCD">
              <w:rPr>
                <w:rFonts w:ascii="GHEA Grapalat" w:hAnsi="GHEA Grapalat"/>
                <w:sz w:val="20"/>
                <w:szCs w:val="20"/>
              </w:rPr>
              <w:t>վճարման պահանջագիրը շահառուին սպասարկող ֆինանսական կազմակերպության</w:t>
            </w:r>
            <w:r w:rsidRPr="00BE3DCD">
              <w:rPr>
                <w:rFonts w:ascii="GHEA Grapalat" w:hAnsi="GHEA Grapalat"/>
                <w:sz w:val="20"/>
                <w:szCs w:val="20"/>
                <w:lang w:val="hy-AM"/>
              </w:rPr>
              <w:t xml:space="preserve">ը </w:t>
            </w:r>
            <w:r w:rsidRPr="00BE3DCD">
              <w:rPr>
                <w:rFonts w:ascii="GHEA Grapalat" w:hAnsi="GHEA Grapalat"/>
                <w:sz w:val="20"/>
                <w:szCs w:val="20"/>
              </w:rPr>
              <w:t xml:space="preserve"> ներկայաց</w:t>
            </w:r>
            <w:r w:rsidRPr="00BE3DCD">
              <w:rPr>
                <w:rFonts w:ascii="GHEA Grapalat" w:hAnsi="GHEA Grapalat"/>
                <w:sz w:val="20"/>
                <w:szCs w:val="20"/>
                <w:lang w:val="hy-AM"/>
              </w:rPr>
              <w:t>վ</w:t>
            </w:r>
            <w:r w:rsidRPr="00BE3DCD">
              <w:rPr>
                <w:rFonts w:ascii="GHEA Grapalat" w:hAnsi="GHEA Grapalat"/>
                <w:sz w:val="20"/>
                <w:szCs w:val="20"/>
              </w:rPr>
              <w:t>ելու դեպքում</w:t>
            </w:r>
            <w:r w:rsidRPr="00BE3DCD">
              <w:rPr>
                <w:rFonts w:ascii="GHEA Grapalat" w:hAnsi="GHEA Grapalat"/>
                <w:sz w:val="20"/>
                <w:szCs w:val="20"/>
                <w:lang w:val="hy-AM"/>
              </w:rPr>
              <w:t xml:space="preserve">, որտեղ </w:t>
            </w:r>
            <w:r w:rsidRPr="00BE3DCD" w:rsidDel="00DF049B">
              <w:rPr>
                <w:rFonts w:ascii="GHEA Grapalat" w:hAnsi="GHEA Grapalat"/>
                <w:sz w:val="20"/>
                <w:szCs w:val="20"/>
                <w:lang w:val="hy-AM"/>
              </w:rPr>
              <w:t xml:space="preserve"> </w:t>
            </w:r>
            <w:r w:rsidRPr="00BE3DCD">
              <w:rPr>
                <w:rFonts w:ascii="GHEA Grapalat" w:hAnsi="GHEA Grapalat"/>
                <w:sz w:val="20"/>
                <w:szCs w:val="20"/>
                <w:lang w:val="hy-AM"/>
              </w:rPr>
              <w:t xml:space="preserve"> </w:t>
            </w:r>
            <w:r w:rsidRPr="00BE3DCD">
              <w:rPr>
                <w:rFonts w:ascii="GHEA Grapalat" w:hAnsi="GHEA Grapalat"/>
                <w:sz w:val="20"/>
                <w:szCs w:val="20"/>
              </w:rPr>
              <w:t xml:space="preserve">աշխատակցի ստորագրությունը </w:t>
            </w:r>
            <w:r w:rsidRPr="00BE3DCD">
              <w:rPr>
                <w:rFonts w:ascii="GHEA Grapalat" w:hAnsi="GHEA Grapalat"/>
                <w:sz w:val="20"/>
                <w:szCs w:val="20"/>
                <w:lang w:val="hy-AM"/>
              </w:rPr>
              <w:t xml:space="preserve">դրվում է </w:t>
            </w:r>
            <w:r w:rsidRPr="00BE3DCD">
              <w:rPr>
                <w:rFonts w:ascii="GHEA Grapalat" w:hAnsi="GHEA Grapalat"/>
                <w:sz w:val="20"/>
                <w:szCs w:val="20"/>
              </w:rPr>
              <w:t>թղթային եղանակով ներկայաց</w:t>
            </w:r>
            <w:r w:rsidRPr="00BE3DC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sz w:val="20"/>
                <w:szCs w:val="20"/>
              </w:rPr>
            </w:pPr>
          </w:p>
        </w:tc>
      </w:tr>
      <w:tr w:rsidR="00631658" w:rsidRPr="00BE3DCD" w:rsidTr="00CB0ADE">
        <w:tc>
          <w:tcPr>
            <w:tcW w:w="720"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sz w:val="20"/>
                <w:szCs w:val="20"/>
              </w:rPr>
            </w:pPr>
            <w:r w:rsidRPr="00BE3DCD">
              <w:rPr>
                <w:rFonts w:ascii="GHEA Grapalat" w:hAnsi="GHEA Grapalat"/>
                <w:sz w:val="20"/>
                <w:szCs w:val="20"/>
              </w:rPr>
              <w:t>2</w:t>
            </w:r>
            <w:r w:rsidRPr="00BE3DCD">
              <w:rPr>
                <w:rFonts w:ascii="GHEA Grapalat" w:hAnsi="GHEA Grapalat"/>
                <w:sz w:val="20"/>
                <w:szCs w:val="20"/>
                <w:lang w:val="hy-AM"/>
              </w:rPr>
              <w:t>4</w:t>
            </w:r>
            <w:r w:rsidRPr="00BE3DC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sz w:val="20"/>
                <w:szCs w:val="20"/>
              </w:rPr>
            </w:pPr>
            <w:r w:rsidRPr="00BE3DCD">
              <w:rPr>
                <w:rFonts w:ascii="GHEA Grapalat" w:hAnsi="GHEA Grapalat"/>
                <w:sz w:val="20"/>
                <w:szCs w:val="20"/>
              </w:rPr>
              <w:t xml:space="preserve">շահառռւին սպասարկող ֆինանսական կազմակերպության (մասնաճյուղի) </w:t>
            </w:r>
            <w:r w:rsidRPr="00BE3DCD">
              <w:rPr>
                <w:rFonts w:ascii="GHEA Grapalat" w:hAnsi="GHEA Grapalat"/>
                <w:sz w:val="20"/>
                <w:szCs w:val="20"/>
                <w:lang w:val="hy-AM"/>
              </w:rPr>
              <w:t>դրոշմա</w:t>
            </w:r>
            <w:r w:rsidRPr="00BE3DC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sz w:val="20"/>
                <w:szCs w:val="20"/>
              </w:rPr>
            </w:pPr>
            <w:r w:rsidRPr="00BE3DC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sz w:val="20"/>
                <w:szCs w:val="20"/>
              </w:rPr>
            </w:pPr>
            <w:r w:rsidRPr="00BE3DCD">
              <w:rPr>
                <w:rFonts w:ascii="GHEA Grapalat" w:hAnsi="GHEA Grapalat"/>
                <w:sz w:val="20"/>
                <w:szCs w:val="20"/>
                <w:lang w:val="hy-AM"/>
              </w:rPr>
              <w:t xml:space="preserve">ոչ </w:t>
            </w:r>
            <w:r w:rsidRPr="00BE3DCD">
              <w:rPr>
                <w:rFonts w:ascii="GHEA Grapalat" w:hAnsi="GHEA Grapalat"/>
                <w:sz w:val="20"/>
                <w:szCs w:val="20"/>
              </w:rPr>
              <w:t>պարտադիր</w:t>
            </w:r>
          </w:p>
          <w:p w:rsidR="00631658" w:rsidRPr="00BE3DCD" w:rsidRDefault="00631658" w:rsidP="00CB0ADE">
            <w:pPr>
              <w:jc w:val="center"/>
              <w:rPr>
                <w:rFonts w:ascii="GHEA Grapalat" w:hAnsi="GHEA Grapalat"/>
                <w:sz w:val="20"/>
                <w:szCs w:val="20"/>
              </w:rPr>
            </w:pPr>
            <w:r w:rsidRPr="00BE3DCD">
              <w:rPr>
                <w:rFonts w:ascii="GHEA Grapalat" w:hAnsi="GHEA Grapalat"/>
                <w:sz w:val="20"/>
                <w:szCs w:val="20"/>
                <w:lang w:val="hy-AM"/>
              </w:rPr>
              <w:t xml:space="preserve">լրացվում է </w:t>
            </w:r>
            <w:r w:rsidRPr="00BE3DCD">
              <w:rPr>
                <w:rFonts w:ascii="GHEA Grapalat" w:hAnsi="GHEA Grapalat"/>
                <w:sz w:val="20"/>
                <w:szCs w:val="20"/>
              </w:rPr>
              <w:t xml:space="preserve">վճարման պահանջագիրը </w:t>
            </w:r>
            <w:r w:rsidRPr="00BE3DCD">
              <w:rPr>
                <w:rFonts w:ascii="GHEA Grapalat" w:hAnsi="GHEA Grapalat"/>
                <w:sz w:val="20"/>
                <w:szCs w:val="20"/>
                <w:lang w:val="hy-AM"/>
              </w:rPr>
              <w:t xml:space="preserve">վերջինիս </w:t>
            </w:r>
            <w:r w:rsidRPr="00BE3DCD">
              <w:rPr>
                <w:rFonts w:ascii="GHEA Grapalat" w:hAnsi="GHEA Grapalat"/>
                <w:sz w:val="20"/>
                <w:szCs w:val="20"/>
              </w:rPr>
              <w:t>ներկայաց</w:t>
            </w:r>
            <w:r w:rsidRPr="00BE3DCD">
              <w:rPr>
                <w:rFonts w:ascii="GHEA Grapalat" w:hAnsi="GHEA Grapalat"/>
                <w:sz w:val="20"/>
                <w:szCs w:val="20"/>
                <w:lang w:val="hy-AM"/>
              </w:rPr>
              <w:t>վ</w:t>
            </w:r>
            <w:r w:rsidRPr="00BE3DCD">
              <w:rPr>
                <w:rFonts w:ascii="GHEA Grapalat" w:hAnsi="GHEA Grapalat"/>
                <w:sz w:val="20"/>
                <w:szCs w:val="20"/>
              </w:rPr>
              <w:t>ելու դեպքում</w:t>
            </w:r>
            <w:r w:rsidRPr="00BE3DCD">
              <w:rPr>
                <w:rFonts w:ascii="GHEA Grapalat" w:hAnsi="GHEA Grapalat"/>
                <w:sz w:val="20"/>
                <w:szCs w:val="20"/>
                <w:lang w:val="hy-AM"/>
              </w:rPr>
              <w:t xml:space="preserve">, որտեղ </w:t>
            </w:r>
            <w:r w:rsidRPr="00BE3DCD" w:rsidDel="00DF049B">
              <w:rPr>
                <w:rFonts w:ascii="GHEA Grapalat" w:hAnsi="GHEA Grapalat"/>
                <w:sz w:val="20"/>
                <w:szCs w:val="20"/>
                <w:lang w:val="hy-AM"/>
              </w:rPr>
              <w:t xml:space="preserve"> </w:t>
            </w:r>
            <w:r w:rsidRPr="00BE3DCD">
              <w:rPr>
                <w:rFonts w:ascii="GHEA Grapalat" w:hAnsi="GHEA Grapalat"/>
                <w:sz w:val="20"/>
                <w:szCs w:val="20"/>
                <w:lang w:val="hy-AM"/>
              </w:rPr>
              <w:t xml:space="preserve"> դրոշմակնիքը</w:t>
            </w:r>
            <w:r w:rsidRPr="00BE3DCD">
              <w:rPr>
                <w:rFonts w:ascii="GHEA Grapalat" w:hAnsi="GHEA Grapalat"/>
                <w:sz w:val="20"/>
                <w:szCs w:val="20"/>
              </w:rPr>
              <w:t xml:space="preserve"> </w:t>
            </w:r>
            <w:r w:rsidRPr="00BE3DCD">
              <w:rPr>
                <w:rFonts w:ascii="GHEA Grapalat" w:hAnsi="GHEA Grapalat"/>
                <w:sz w:val="20"/>
                <w:szCs w:val="20"/>
                <w:lang w:val="hy-AM"/>
              </w:rPr>
              <w:t xml:space="preserve">դրվում է </w:t>
            </w:r>
            <w:r w:rsidRPr="00BE3DCD">
              <w:rPr>
                <w:rFonts w:ascii="GHEA Grapalat" w:hAnsi="GHEA Grapalat"/>
                <w:sz w:val="20"/>
                <w:szCs w:val="20"/>
              </w:rPr>
              <w:t>թղթային եղանակով ներկայաց</w:t>
            </w:r>
            <w:r w:rsidRPr="00BE3DC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sz w:val="20"/>
                <w:szCs w:val="20"/>
              </w:rPr>
            </w:pPr>
          </w:p>
        </w:tc>
      </w:tr>
      <w:tr w:rsidR="00631658" w:rsidRPr="00BE3DCD" w:rsidTr="00CB0ADE">
        <w:tc>
          <w:tcPr>
            <w:tcW w:w="720"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sz w:val="20"/>
                <w:szCs w:val="20"/>
              </w:rPr>
            </w:pPr>
            <w:r w:rsidRPr="00BE3DCD">
              <w:rPr>
                <w:rFonts w:ascii="GHEA Grapalat" w:hAnsi="GHEA Grapalat"/>
                <w:sz w:val="20"/>
                <w:szCs w:val="20"/>
              </w:rPr>
              <w:t>2</w:t>
            </w:r>
            <w:r w:rsidRPr="00BE3DCD">
              <w:rPr>
                <w:rFonts w:ascii="GHEA Grapalat" w:hAnsi="GHEA Grapalat"/>
                <w:sz w:val="20"/>
                <w:szCs w:val="20"/>
                <w:lang w:val="hy-AM"/>
              </w:rPr>
              <w:t>4</w:t>
            </w:r>
            <w:r w:rsidRPr="00BE3DC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sz w:val="20"/>
                <w:szCs w:val="20"/>
              </w:rPr>
            </w:pPr>
            <w:r w:rsidRPr="00BE3DC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sz w:val="20"/>
                <w:szCs w:val="20"/>
              </w:rPr>
            </w:pPr>
            <w:r w:rsidRPr="00BE3DC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sz w:val="20"/>
                <w:szCs w:val="20"/>
              </w:rPr>
            </w:pPr>
            <w:r w:rsidRPr="00BE3DCD">
              <w:rPr>
                <w:rFonts w:ascii="GHEA Grapalat" w:hAnsi="GHEA Grapalat"/>
                <w:sz w:val="20"/>
                <w:szCs w:val="20"/>
                <w:lang w:val="hy-AM"/>
              </w:rPr>
              <w:t xml:space="preserve">ոչ </w:t>
            </w:r>
            <w:r w:rsidRPr="00BE3DCD">
              <w:rPr>
                <w:rFonts w:ascii="GHEA Grapalat" w:hAnsi="GHEA Grapalat"/>
                <w:sz w:val="20"/>
                <w:szCs w:val="20"/>
              </w:rPr>
              <w:t>պարտադիր</w:t>
            </w:r>
          </w:p>
          <w:p w:rsidR="00631658" w:rsidRPr="00BE3DCD" w:rsidRDefault="00631658" w:rsidP="00CB0ADE">
            <w:pPr>
              <w:jc w:val="center"/>
              <w:rPr>
                <w:rFonts w:ascii="GHEA Grapalat" w:hAnsi="GHEA Grapalat"/>
                <w:sz w:val="20"/>
                <w:szCs w:val="20"/>
              </w:rPr>
            </w:pPr>
            <w:r w:rsidRPr="00BE3DCD">
              <w:rPr>
                <w:rFonts w:ascii="GHEA Grapalat" w:hAnsi="GHEA Grapalat"/>
                <w:sz w:val="20"/>
                <w:szCs w:val="20"/>
                <w:lang w:val="hy-AM"/>
              </w:rPr>
              <w:t xml:space="preserve">լրացվում է </w:t>
            </w:r>
            <w:r w:rsidRPr="00BE3DCD">
              <w:rPr>
                <w:rFonts w:ascii="GHEA Grapalat" w:hAnsi="GHEA Grapalat"/>
                <w:sz w:val="20"/>
                <w:szCs w:val="20"/>
              </w:rPr>
              <w:t xml:space="preserve">վճարման պահանջագիրը </w:t>
            </w:r>
            <w:r w:rsidRPr="00BE3DCD">
              <w:rPr>
                <w:rFonts w:ascii="GHEA Grapalat" w:hAnsi="GHEA Grapalat"/>
                <w:sz w:val="20"/>
                <w:szCs w:val="20"/>
                <w:lang w:val="hy-AM"/>
              </w:rPr>
              <w:t xml:space="preserve">վերջինիս </w:t>
            </w:r>
            <w:r w:rsidRPr="00BE3DCD">
              <w:rPr>
                <w:rFonts w:ascii="GHEA Grapalat" w:hAnsi="GHEA Grapalat"/>
                <w:sz w:val="20"/>
                <w:szCs w:val="20"/>
              </w:rPr>
              <w:t>ներկայաց</w:t>
            </w:r>
            <w:r w:rsidRPr="00BE3DCD">
              <w:rPr>
                <w:rFonts w:ascii="GHEA Grapalat" w:hAnsi="GHEA Grapalat"/>
                <w:sz w:val="20"/>
                <w:szCs w:val="20"/>
                <w:lang w:val="hy-AM"/>
              </w:rPr>
              <w:t>վ</w:t>
            </w:r>
            <w:r w:rsidRPr="00BE3DCD">
              <w:rPr>
                <w:rFonts w:ascii="GHEA Grapalat" w:hAnsi="GHEA Grapalat"/>
                <w:sz w:val="20"/>
                <w:szCs w:val="20"/>
              </w:rPr>
              <w:t>ելու դեպքում</w:t>
            </w:r>
            <w:r w:rsidRPr="00BE3DCD">
              <w:rPr>
                <w:rFonts w:ascii="GHEA Grapalat" w:hAnsi="GHEA Grapalat"/>
                <w:sz w:val="20"/>
                <w:szCs w:val="20"/>
                <w:lang w:val="hy-AM"/>
              </w:rPr>
              <w:t xml:space="preserve">,   որտեղ </w:t>
            </w:r>
            <w:r w:rsidRPr="00BE3DCD" w:rsidDel="00DF049B">
              <w:rPr>
                <w:rFonts w:ascii="GHEA Grapalat" w:hAnsi="GHEA Grapalat"/>
                <w:sz w:val="20"/>
                <w:szCs w:val="20"/>
                <w:lang w:val="hy-AM"/>
              </w:rPr>
              <w:t xml:space="preserve"> </w:t>
            </w:r>
            <w:r w:rsidRPr="00BE3DCD">
              <w:rPr>
                <w:rFonts w:ascii="GHEA Grapalat" w:hAnsi="GHEA Grapalat"/>
                <w:sz w:val="20"/>
                <w:szCs w:val="20"/>
                <w:lang w:val="hy-AM"/>
              </w:rPr>
              <w:t xml:space="preserve"> սույն տվյալները</w:t>
            </w:r>
            <w:r w:rsidRPr="00BE3DCD">
              <w:rPr>
                <w:rFonts w:ascii="GHEA Grapalat" w:hAnsi="GHEA Grapalat"/>
                <w:sz w:val="20"/>
                <w:szCs w:val="20"/>
              </w:rPr>
              <w:t xml:space="preserve"> </w:t>
            </w:r>
            <w:r w:rsidRPr="00BE3DCD">
              <w:rPr>
                <w:rFonts w:ascii="GHEA Grapalat" w:hAnsi="GHEA Grapalat"/>
                <w:sz w:val="20"/>
                <w:szCs w:val="20"/>
                <w:lang w:val="hy-AM"/>
              </w:rPr>
              <w:t xml:space="preserve">դրվում են </w:t>
            </w:r>
            <w:r w:rsidRPr="00BE3DCD">
              <w:rPr>
                <w:rFonts w:ascii="GHEA Grapalat" w:hAnsi="GHEA Grapalat"/>
                <w:sz w:val="20"/>
                <w:szCs w:val="20"/>
              </w:rPr>
              <w:t>թղթային եղանակով ներկայաց</w:t>
            </w:r>
            <w:r w:rsidRPr="00BE3DC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BE3DCD" w:rsidRDefault="00631658" w:rsidP="00CB0ADE">
            <w:pPr>
              <w:jc w:val="center"/>
              <w:rPr>
                <w:rFonts w:ascii="GHEA Grapalat" w:hAnsi="GHEA Grapalat"/>
                <w:sz w:val="20"/>
                <w:szCs w:val="20"/>
              </w:rPr>
            </w:pPr>
          </w:p>
        </w:tc>
      </w:tr>
    </w:tbl>
    <w:p w:rsidR="00631658" w:rsidRPr="00BE3DCD" w:rsidRDefault="00631658" w:rsidP="00631658">
      <w:pPr>
        <w:pStyle w:val="a3"/>
        <w:jc w:val="right"/>
        <w:rPr>
          <w:rFonts w:ascii="GHEA Grapalat" w:hAnsi="GHEA Grapalat" w:cs="Sylfaen"/>
          <w:i w:val="0"/>
          <w:lang w:val="en-US"/>
        </w:rPr>
      </w:pPr>
    </w:p>
    <w:p w:rsidR="00631658" w:rsidRPr="00BE3DCD" w:rsidRDefault="00631658" w:rsidP="00631658">
      <w:pPr>
        <w:pStyle w:val="a3"/>
        <w:jc w:val="right"/>
        <w:rPr>
          <w:rFonts w:ascii="GHEA Grapalat" w:hAnsi="GHEA Grapalat" w:cs="Sylfaen"/>
          <w:i w:val="0"/>
          <w:lang w:val="en-US"/>
        </w:rPr>
      </w:pPr>
    </w:p>
    <w:p w:rsidR="00631658" w:rsidRPr="00BE3DCD" w:rsidRDefault="00631658" w:rsidP="00631658">
      <w:pPr>
        <w:pStyle w:val="a3"/>
        <w:jc w:val="right"/>
        <w:rPr>
          <w:rFonts w:ascii="GHEA Grapalat" w:hAnsi="GHEA Grapalat" w:cs="Sylfaen"/>
          <w:i w:val="0"/>
          <w:lang w:val="en-US"/>
        </w:rPr>
      </w:pPr>
    </w:p>
    <w:p w:rsidR="00631658" w:rsidRPr="00BE3DCD" w:rsidRDefault="00631658" w:rsidP="00631658">
      <w:pPr>
        <w:pStyle w:val="a3"/>
        <w:jc w:val="right"/>
        <w:rPr>
          <w:rFonts w:ascii="GHEA Grapalat" w:hAnsi="GHEA Grapalat" w:cs="Sylfaen"/>
          <w:i w:val="0"/>
          <w:lang w:val="en-US"/>
        </w:rPr>
      </w:pPr>
    </w:p>
    <w:p w:rsidR="00631658" w:rsidRPr="00BE3DCD" w:rsidRDefault="00631658" w:rsidP="00631658">
      <w:pPr>
        <w:pStyle w:val="a3"/>
        <w:jc w:val="right"/>
        <w:rPr>
          <w:rFonts w:ascii="GHEA Grapalat" w:hAnsi="GHEA Grapalat" w:cs="Sylfaen"/>
          <w:i w:val="0"/>
          <w:lang w:val="en-US"/>
        </w:rPr>
      </w:pPr>
    </w:p>
    <w:p w:rsidR="00631658" w:rsidRPr="00BE3DCD" w:rsidRDefault="00631658" w:rsidP="00631658">
      <w:pPr>
        <w:rPr>
          <w:rFonts w:ascii="GHEA Grapalat" w:hAnsi="GHEA Grapalat"/>
        </w:rPr>
      </w:pPr>
    </w:p>
    <w:p w:rsidR="00631658" w:rsidRPr="00BE3DCD" w:rsidRDefault="00631658" w:rsidP="00631658">
      <w:pPr>
        <w:jc w:val="center"/>
        <w:rPr>
          <w:rFonts w:ascii="GHEA Grapalat" w:hAnsi="GHEA Grapalat" w:cs="GHEA Grapalat"/>
          <w:sz w:val="22"/>
          <w:szCs w:val="22"/>
          <w:lang w:val="hy-AM"/>
        </w:rPr>
      </w:pPr>
    </w:p>
    <w:p w:rsidR="00091EBC" w:rsidRPr="00BE3DCD" w:rsidRDefault="00631658" w:rsidP="00091EBC">
      <w:pPr>
        <w:pStyle w:val="31"/>
        <w:spacing w:line="240" w:lineRule="auto"/>
        <w:jc w:val="right"/>
        <w:rPr>
          <w:rFonts w:ascii="GHEA Grapalat" w:hAnsi="GHEA Grapalat" w:cs="Arial"/>
          <w:b/>
          <w:lang w:val="hy-AM"/>
        </w:rPr>
      </w:pPr>
      <w:r w:rsidRPr="00BE3DCD">
        <w:rPr>
          <w:rFonts w:ascii="GHEA Grapalat" w:hAnsi="GHEA Grapalat"/>
          <w:b/>
          <w:lang w:val="hy-AM"/>
        </w:rPr>
        <w:br w:type="page"/>
      </w:r>
      <w:r w:rsidR="00091EBC" w:rsidRPr="00BE3DCD">
        <w:rPr>
          <w:rFonts w:ascii="GHEA Grapalat" w:hAnsi="GHEA Grapalat" w:cs="Sylfaen"/>
          <w:b/>
          <w:lang w:val="hy-AM"/>
        </w:rPr>
        <w:lastRenderedPageBreak/>
        <w:t>Հավելված</w:t>
      </w:r>
      <w:r w:rsidR="00091EBC" w:rsidRPr="00BE3DCD">
        <w:rPr>
          <w:rFonts w:ascii="GHEA Grapalat" w:hAnsi="GHEA Grapalat" w:cs="Arial"/>
          <w:b/>
          <w:lang w:val="hy-AM"/>
        </w:rPr>
        <w:t xml:space="preserve"> </w:t>
      </w:r>
      <w:r w:rsidR="00BF7D70" w:rsidRPr="00BE3DCD">
        <w:rPr>
          <w:rFonts w:ascii="GHEA Grapalat" w:hAnsi="GHEA Grapalat" w:cs="Arial"/>
          <w:b/>
          <w:lang w:val="hy-AM"/>
        </w:rPr>
        <w:t>5</w:t>
      </w:r>
    </w:p>
    <w:p w:rsidR="00091EBC" w:rsidRPr="00BE3DCD" w:rsidRDefault="00091EBC" w:rsidP="00091EBC">
      <w:pPr>
        <w:pStyle w:val="31"/>
        <w:spacing w:line="240" w:lineRule="auto"/>
        <w:jc w:val="right"/>
        <w:rPr>
          <w:rFonts w:ascii="GHEA Grapalat" w:hAnsi="GHEA Grapalat" w:cs="Arial"/>
          <w:b/>
          <w:lang w:val="hy-AM"/>
        </w:rPr>
      </w:pPr>
      <w:r w:rsidRPr="00BE3DCD">
        <w:rPr>
          <w:rFonts w:ascii="GHEA Grapalat" w:hAnsi="GHEA Grapalat"/>
          <w:sz w:val="24"/>
          <w:szCs w:val="24"/>
          <w:lang w:val="hy-AM"/>
        </w:rPr>
        <w:t>«</w:t>
      </w:r>
      <w:r w:rsidR="00802B76">
        <w:rPr>
          <w:rFonts w:ascii="GHEA Grapalat" w:hAnsi="GHEA Grapalat"/>
          <w:b/>
          <w:lang w:val="hy-AM"/>
        </w:rPr>
        <w:t>Թ16ՊՈԼ-ԳՀԱՊՁԲ-20/05</w:t>
      </w:r>
      <w:r w:rsidRPr="00BE3DCD">
        <w:rPr>
          <w:rFonts w:ascii="GHEA Grapalat" w:hAnsi="GHEA Grapalat"/>
          <w:sz w:val="24"/>
          <w:szCs w:val="24"/>
          <w:lang w:val="hy-AM"/>
        </w:rPr>
        <w:t>»</w:t>
      </w:r>
      <w:r w:rsidRPr="00BE3DCD">
        <w:rPr>
          <w:rFonts w:ascii="GHEA Grapalat" w:hAnsi="GHEA Grapalat"/>
          <w:b/>
          <w:lang w:val="hy-AM"/>
        </w:rPr>
        <w:t xml:space="preserve">  </w:t>
      </w:r>
      <w:r w:rsidRPr="00BE3DCD">
        <w:rPr>
          <w:rFonts w:ascii="GHEA Grapalat" w:hAnsi="GHEA Grapalat" w:cs="Sylfaen"/>
          <w:b/>
          <w:lang w:val="hy-AM"/>
        </w:rPr>
        <w:t>ծածկագրով</w:t>
      </w:r>
    </w:p>
    <w:p w:rsidR="00091EBC" w:rsidRPr="00BE3DCD" w:rsidRDefault="00480C3C" w:rsidP="00091EBC">
      <w:pPr>
        <w:pStyle w:val="31"/>
        <w:spacing w:line="240" w:lineRule="auto"/>
        <w:jc w:val="right"/>
        <w:rPr>
          <w:rFonts w:ascii="GHEA Grapalat" w:hAnsi="GHEA Grapalat" w:cs="Sylfaen"/>
          <w:b/>
          <w:lang w:val="hy-AM"/>
        </w:rPr>
      </w:pPr>
      <w:r w:rsidRPr="00BE3DCD">
        <w:rPr>
          <w:rFonts w:ascii="GHEA Grapalat" w:hAnsi="GHEA Grapalat" w:cs="Sylfaen"/>
          <w:b/>
          <w:lang w:val="hy-AM"/>
        </w:rPr>
        <w:t>Գնանշման հարցման</w:t>
      </w:r>
      <w:r w:rsidR="00091EBC" w:rsidRPr="00BE3DCD">
        <w:rPr>
          <w:rFonts w:ascii="GHEA Grapalat" w:hAnsi="GHEA Grapalat" w:cs="Arial"/>
          <w:b/>
          <w:lang w:val="hy-AM"/>
        </w:rPr>
        <w:t xml:space="preserve"> </w:t>
      </w:r>
      <w:r w:rsidR="00091EBC" w:rsidRPr="00BE3DCD">
        <w:rPr>
          <w:rFonts w:ascii="GHEA Grapalat" w:hAnsi="GHEA Grapalat" w:cs="Sylfaen"/>
          <w:b/>
          <w:lang w:val="hy-AM"/>
        </w:rPr>
        <w:t>հրավերի</w:t>
      </w:r>
    </w:p>
    <w:p w:rsidR="00091EBC" w:rsidRPr="00BE3DCD" w:rsidRDefault="00091EBC" w:rsidP="00091EBC">
      <w:pPr>
        <w:pStyle w:val="31"/>
        <w:spacing w:line="240" w:lineRule="auto"/>
        <w:jc w:val="right"/>
        <w:rPr>
          <w:rFonts w:ascii="GHEA Grapalat" w:hAnsi="GHEA Grapalat" w:cs="Sylfaen"/>
          <w:b/>
          <w:lang w:val="hy-AM"/>
        </w:rPr>
      </w:pPr>
    </w:p>
    <w:p w:rsidR="00091EBC" w:rsidRPr="00BE3DCD" w:rsidRDefault="00091EBC" w:rsidP="00091EB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BE3DCD">
        <w:rPr>
          <w:rStyle w:val="af5"/>
          <w:rFonts w:ascii="GHEA Grapalat" w:hAnsi="GHEA Grapalat"/>
          <w:color w:val="000000"/>
          <w:sz w:val="20"/>
          <w:szCs w:val="20"/>
          <w:lang w:val="hy-AM"/>
        </w:rPr>
        <w:t>ԵՐԱՇԽԻՔ N __________</w:t>
      </w:r>
    </w:p>
    <w:p w:rsidR="001C7C1A" w:rsidRPr="00BE3DCD" w:rsidRDefault="001C7C1A" w:rsidP="001C7C1A">
      <w:pPr>
        <w:jc w:val="center"/>
        <w:rPr>
          <w:rFonts w:ascii="GHEA Grapalat" w:hAnsi="GHEA Grapalat" w:cs="GHEA Grapalat"/>
          <w:b/>
          <w:sz w:val="20"/>
          <w:szCs w:val="20"/>
          <w:lang w:val="hy-AM"/>
        </w:rPr>
      </w:pPr>
      <w:r w:rsidRPr="00BE3DCD">
        <w:rPr>
          <w:rFonts w:ascii="GHEA Grapalat" w:hAnsi="GHEA Grapalat" w:cs="GHEA Grapalat"/>
          <w:b/>
          <w:sz w:val="18"/>
          <w:szCs w:val="18"/>
          <w:lang w:val="hy-AM"/>
        </w:rPr>
        <w:t xml:space="preserve">         (պայմանագրի ապահովում)</w:t>
      </w:r>
    </w:p>
    <w:p w:rsidR="00091EBC" w:rsidRPr="00BE3DCD" w:rsidRDefault="00091EBC" w:rsidP="00091EBC">
      <w:pPr>
        <w:pStyle w:val="af4"/>
        <w:shd w:val="clear" w:color="auto" w:fill="FFFFFF"/>
        <w:spacing w:before="0" w:beforeAutospacing="0" w:after="0" w:afterAutospacing="0"/>
        <w:ind w:firstLine="375"/>
        <w:rPr>
          <w:rStyle w:val="af5"/>
          <w:lang w:val="hy-AM"/>
        </w:rPr>
      </w:pPr>
    </w:p>
    <w:p w:rsidR="00091EBC" w:rsidRPr="00BE3DCD"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BE3DCD">
        <w:rPr>
          <w:rStyle w:val="af5"/>
          <w:rFonts w:ascii="GHEA Grapalat" w:hAnsi="GHEA Grapalat"/>
          <w:b w:val="0"/>
          <w:bCs w:val="0"/>
          <w:sz w:val="20"/>
          <w:szCs w:val="20"/>
          <w:lang w:val="hy-AM"/>
        </w:rPr>
        <w:tab/>
        <w:t xml:space="preserve">1.Սույն երաշխիքը (այսուհետ՝ երաշխիք) հանդիսանում է </w:t>
      </w:r>
      <w:r w:rsidRPr="00BE3DCD">
        <w:rPr>
          <w:rStyle w:val="af5"/>
          <w:rFonts w:ascii="GHEA Grapalat" w:hAnsi="GHEA Grapalat"/>
          <w:b w:val="0"/>
          <w:bCs w:val="0"/>
          <w:sz w:val="20"/>
          <w:szCs w:val="20"/>
          <w:u w:val="single"/>
          <w:lang w:val="hy-AM"/>
        </w:rPr>
        <w:tab/>
      </w:r>
      <w:r w:rsidRPr="00BE3DCD">
        <w:rPr>
          <w:rStyle w:val="af5"/>
          <w:rFonts w:ascii="GHEA Grapalat" w:hAnsi="GHEA Grapalat"/>
          <w:b w:val="0"/>
          <w:bCs w:val="0"/>
          <w:sz w:val="20"/>
          <w:szCs w:val="20"/>
          <w:u w:val="single"/>
          <w:lang w:val="hy-AM"/>
        </w:rPr>
        <w:tab/>
      </w:r>
      <w:r w:rsidRPr="00BE3DCD">
        <w:rPr>
          <w:rStyle w:val="af5"/>
          <w:rFonts w:ascii="GHEA Grapalat" w:hAnsi="GHEA Grapalat"/>
          <w:b w:val="0"/>
          <w:bCs w:val="0"/>
          <w:sz w:val="20"/>
          <w:szCs w:val="20"/>
          <w:u w:val="single"/>
          <w:lang w:val="hy-AM"/>
        </w:rPr>
        <w:tab/>
      </w:r>
      <w:r w:rsidRPr="00BE3DCD">
        <w:rPr>
          <w:rStyle w:val="af5"/>
          <w:rFonts w:ascii="GHEA Grapalat" w:hAnsi="GHEA Grapalat"/>
          <w:b w:val="0"/>
          <w:bCs w:val="0"/>
          <w:sz w:val="20"/>
          <w:szCs w:val="20"/>
          <w:u w:val="single"/>
          <w:lang w:val="hy-AM"/>
        </w:rPr>
        <w:tab/>
      </w:r>
      <w:r w:rsidRPr="00BE3DCD">
        <w:rPr>
          <w:rStyle w:val="af5"/>
          <w:rFonts w:ascii="GHEA Grapalat" w:hAnsi="GHEA Grapalat"/>
          <w:b w:val="0"/>
          <w:bCs w:val="0"/>
          <w:sz w:val="20"/>
          <w:szCs w:val="20"/>
          <w:u w:val="single"/>
          <w:lang w:val="hy-AM"/>
        </w:rPr>
        <w:tab/>
      </w:r>
      <w:r w:rsidRPr="00BE3DCD">
        <w:rPr>
          <w:rStyle w:val="af5"/>
          <w:rFonts w:ascii="GHEA Grapalat" w:hAnsi="GHEA Grapalat"/>
          <w:b w:val="0"/>
          <w:bCs w:val="0"/>
          <w:sz w:val="20"/>
          <w:szCs w:val="20"/>
          <w:u w:val="single"/>
          <w:lang w:val="hy-AM"/>
        </w:rPr>
        <w:tab/>
      </w:r>
    </w:p>
    <w:p w:rsidR="00091EBC" w:rsidRPr="00BE3DCD" w:rsidRDefault="00091EBC" w:rsidP="00091EBC">
      <w:pPr>
        <w:pStyle w:val="af4"/>
        <w:shd w:val="clear" w:color="auto" w:fill="FFFFFF"/>
        <w:spacing w:before="0" w:beforeAutospacing="0" w:after="0" w:afterAutospacing="0"/>
        <w:ind w:left="5664" w:firstLine="708"/>
        <w:rPr>
          <w:rStyle w:val="af5"/>
          <w:lang w:val="hy-AM"/>
        </w:rPr>
      </w:pPr>
      <w:r w:rsidRPr="00BE3DCD">
        <w:rPr>
          <w:rFonts w:ascii="GHEA Grapalat" w:hAnsi="GHEA Grapalat" w:cs="Sylfaen"/>
          <w:vertAlign w:val="superscript"/>
          <w:lang w:val="hy-AM"/>
        </w:rPr>
        <w:t xml:space="preserve">          պատվիրատուի անվանումը</w:t>
      </w:r>
    </w:p>
    <w:p w:rsidR="00091EBC" w:rsidRPr="00BE3DCD" w:rsidRDefault="00091EBC" w:rsidP="007A5E2D">
      <w:pPr>
        <w:pStyle w:val="af4"/>
        <w:shd w:val="clear" w:color="auto" w:fill="FFFFFF"/>
        <w:spacing w:before="0" w:beforeAutospacing="0" w:after="0" w:afterAutospacing="0"/>
        <w:rPr>
          <w:rFonts w:ascii="GHEA Grapalat" w:hAnsi="GHEA Grapalat" w:cs="Sylfaen"/>
          <w:vertAlign w:val="superscript"/>
          <w:lang w:val="hy-AM"/>
        </w:rPr>
      </w:pPr>
      <w:r w:rsidRPr="00BE3DCD">
        <w:rPr>
          <w:rStyle w:val="af5"/>
          <w:rFonts w:ascii="GHEA Grapalat" w:hAnsi="GHEA Grapalat"/>
          <w:b w:val="0"/>
          <w:bCs w:val="0"/>
          <w:sz w:val="20"/>
          <w:szCs w:val="20"/>
          <w:lang w:val="hy-AM"/>
        </w:rPr>
        <w:t xml:space="preserve">(այսուհետ՝ բենեֆիցիար) և </w:t>
      </w:r>
      <w:r w:rsidRPr="00BE3DCD">
        <w:rPr>
          <w:rStyle w:val="af5"/>
          <w:rFonts w:ascii="GHEA Grapalat" w:hAnsi="GHEA Grapalat"/>
          <w:b w:val="0"/>
          <w:bCs w:val="0"/>
          <w:sz w:val="20"/>
          <w:szCs w:val="20"/>
          <w:u w:val="single"/>
          <w:lang w:val="hy-AM"/>
        </w:rPr>
        <w:tab/>
      </w:r>
      <w:r w:rsidRPr="00BE3DCD">
        <w:rPr>
          <w:rStyle w:val="af5"/>
          <w:rFonts w:ascii="GHEA Grapalat" w:hAnsi="GHEA Grapalat"/>
          <w:b w:val="0"/>
          <w:bCs w:val="0"/>
          <w:sz w:val="20"/>
          <w:szCs w:val="20"/>
          <w:u w:val="single"/>
          <w:lang w:val="hy-AM"/>
        </w:rPr>
        <w:tab/>
      </w:r>
      <w:r w:rsidRPr="00BE3DCD">
        <w:rPr>
          <w:rStyle w:val="af5"/>
          <w:rFonts w:ascii="GHEA Grapalat" w:hAnsi="GHEA Grapalat"/>
          <w:b w:val="0"/>
          <w:bCs w:val="0"/>
          <w:sz w:val="20"/>
          <w:szCs w:val="20"/>
          <w:u w:val="single"/>
          <w:lang w:val="hy-AM"/>
        </w:rPr>
        <w:tab/>
      </w:r>
      <w:r w:rsidRPr="00BE3DCD">
        <w:rPr>
          <w:rStyle w:val="af5"/>
          <w:rFonts w:ascii="GHEA Grapalat" w:hAnsi="GHEA Grapalat"/>
          <w:b w:val="0"/>
          <w:bCs w:val="0"/>
          <w:sz w:val="20"/>
          <w:szCs w:val="20"/>
          <w:u w:val="single"/>
          <w:lang w:val="hy-AM"/>
        </w:rPr>
        <w:tab/>
      </w:r>
      <w:r w:rsidRPr="00BE3DCD">
        <w:rPr>
          <w:rStyle w:val="af5"/>
          <w:rFonts w:ascii="GHEA Grapalat" w:hAnsi="GHEA Grapalat"/>
          <w:b w:val="0"/>
          <w:bCs w:val="0"/>
          <w:sz w:val="20"/>
          <w:szCs w:val="20"/>
          <w:u w:val="single"/>
          <w:lang w:val="hy-AM"/>
        </w:rPr>
        <w:tab/>
      </w:r>
      <w:r w:rsidRPr="00BE3DCD">
        <w:rPr>
          <w:rStyle w:val="af5"/>
          <w:rFonts w:ascii="GHEA Grapalat" w:hAnsi="GHEA Grapalat"/>
          <w:b w:val="0"/>
          <w:bCs w:val="0"/>
          <w:sz w:val="20"/>
          <w:szCs w:val="20"/>
          <w:u w:val="single"/>
          <w:lang w:val="hy-AM"/>
        </w:rPr>
        <w:tab/>
      </w:r>
      <w:r w:rsidRPr="00BE3DCD">
        <w:rPr>
          <w:rStyle w:val="af5"/>
          <w:rFonts w:ascii="GHEA Grapalat" w:hAnsi="GHEA Grapalat"/>
          <w:b w:val="0"/>
          <w:bCs w:val="0"/>
          <w:sz w:val="20"/>
          <w:szCs w:val="20"/>
          <w:u w:val="single"/>
          <w:lang w:val="hy-AM"/>
        </w:rPr>
        <w:tab/>
      </w:r>
      <w:r w:rsidRPr="00BE3DCD">
        <w:rPr>
          <w:rStyle w:val="af5"/>
          <w:rFonts w:ascii="GHEA Grapalat" w:hAnsi="GHEA Grapalat"/>
          <w:b w:val="0"/>
          <w:bCs w:val="0"/>
          <w:sz w:val="20"/>
          <w:szCs w:val="20"/>
          <w:u w:val="single"/>
          <w:lang w:val="hy-AM"/>
        </w:rPr>
        <w:tab/>
      </w:r>
      <w:r w:rsidRPr="00BE3DCD">
        <w:rPr>
          <w:rStyle w:val="af5"/>
          <w:rFonts w:ascii="GHEA Grapalat" w:hAnsi="GHEA Grapalat"/>
          <w:b w:val="0"/>
          <w:bCs w:val="0"/>
          <w:sz w:val="20"/>
          <w:szCs w:val="20"/>
          <w:u w:val="single"/>
          <w:lang w:val="hy-AM"/>
        </w:rPr>
        <w:tab/>
      </w:r>
      <w:r w:rsidRPr="00BE3DCD">
        <w:rPr>
          <w:rStyle w:val="af5"/>
          <w:rFonts w:ascii="GHEA Grapalat" w:hAnsi="GHEA Grapalat"/>
          <w:b w:val="0"/>
          <w:bCs w:val="0"/>
          <w:sz w:val="20"/>
          <w:szCs w:val="20"/>
          <w:lang w:val="hy-AM"/>
        </w:rPr>
        <w:t xml:space="preserve"> միջև </w:t>
      </w:r>
      <w:r w:rsidRPr="00BE3DCD">
        <w:rPr>
          <w:rFonts w:cs="Sylfaen"/>
          <w:vertAlign w:val="superscript"/>
          <w:lang w:val="hy-AM"/>
        </w:rPr>
        <w:t xml:space="preserve">                       </w:t>
      </w:r>
      <w:r w:rsidRPr="00BE3DCD">
        <w:rPr>
          <w:rFonts w:cs="Sylfaen"/>
          <w:vertAlign w:val="superscript"/>
          <w:lang w:val="hy-AM"/>
        </w:rPr>
        <w:tab/>
      </w:r>
      <w:r w:rsidRPr="00BE3DCD">
        <w:rPr>
          <w:rFonts w:cs="Sylfaen"/>
          <w:vertAlign w:val="superscript"/>
          <w:lang w:val="hy-AM"/>
        </w:rPr>
        <w:tab/>
      </w:r>
      <w:r w:rsidRPr="00BE3DCD">
        <w:rPr>
          <w:rFonts w:cs="Sylfaen"/>
          <w:vertAlign w:val="superscript"/>
          <w:lang w:val="hy-AM"/>
        </w:rPr>
        <w:tab/>
      </w:r>
      <w:r w:rsidRPr="00BE3DCD">
        <w:rPr>
          <w:rFonts w:cs="Sylfaen"/>
          <w:vertAlign w:val="superscript"/>
          <w:lang w:val="hy-AM"/>
        </w:rPr>
        <w:tab/>
      </w:r>
      <w:r w:rsidRPr="00BE3DCD">
        <w:rPr>
          <w:rFonts w:cs="Sylfaen"/>
          <w:vertAlign w:val="superscript"/>
          <w:lang w:val="hy-AM"/>
        </w:rPr>
        <w:tab/>
      </w:r>
      <w:r w:rsidRPr="00BE3DCD">
        <w:rPr>
          <w:rFonts w:cs="Sylfaen"/>
          <w:vertAlign w:val="superscript"/>
          <w:lang w:val="hy-AM"/>
        </w:rPr>
        <w:tab/>
      </w:r>
      <w:r w:rsidRPr="00BE3DCD">
        <w:rPr>
          <w:rFonts w:ascii="GHEA Grapalat" w:hAnsi="GHEA Grapalat" w:cs="Sylfaen"/>
          <w:vertAlign w:val="superscript"/>
          <w:lang w:val="hy-AM"/>
        </w:rPr>
        <w:t xml:space="preserve">ընտրված մասնակցի անվանումը </w:t>
      </w:r>
    </w:p>
    <w:p w:rsidR="00091EBC" w:rsidRPr="00BE3DCD" w:rsidRDefault="00091EBC" w:rsidP="007A5E2D">
      <w:pPr>
        <w:pStyle w:val="af4"/>
        <w:shd w:val="clear" w:color="auto" w:fill="FFFFFF"/>
        <w:spacing w:before="0" w:beforeAutospacing="0" w:after="0" w:afterAutospacing="0"/>
        <w:rPr>
          <w:rStyle w:val="af5"/>
          <w:rFonts w:ascii="GHEA Grapalat" w:hAnsi="GHEA Grapalat"/>
          <w:b w:val="0"/>
          <w:bCs w:val="0"/>
          <w:sz w:val="20"/>
          <w:szCs w:val="20"/>
          <w:lang w:val="hy-AM"/>
        </w:rPr>
      </w:pPr>
      <w:r w:rsidRPr="00BE3DCD">
        <w:rPr>
          <w:rStyle w:val="af5"/>
          <w:rFonts w:ascii="GHEA Grapalat" w:hAnsi="GHEA Grapalat"/>
          <w:b w:val="0"/>
          <w:bCs w:val="0"/>
          <w:sz w:val="20"/>
          <w:szCs w:val="20"/>
          <w:lang w:val="hy-AM"/>
        </w:rPr>
        <w:t xml:space="preserve">կնքվելիք N </w:t>
      </w:r>
      <w:r w:rsidRPr="00BE3DCD">
        <w:rPr>
          <w:rStyle w:val="af5"/>
          <w:rFonts w:ascii="GHEA Grapalat" w:hAnsi="GHEA Grapalat"/>
          <w:b w:val="0"/>
          <w:bCs w:val="0"/>
          <w:sz w:val="20"/>
          <w:szCs w:val="20"/>
          <w:u w:val="single"/>
          <w:lang w:val="hy-AM"/>
        </w:rPr>
        <w:tab/>
      </w:r>
      <w:r w:rsidRPr="00BE3DCD">
        <w:rPr>
          <w:rStyle w:val="af5"/>
          <w:rFonts w:ascii="GHEA Grapalat" w:hAnsi="GHEA Grapalat"/>
          <w:b w:val="0"/>
          <w:bCs w:val="0"/>
          <w:sz w:val="20"/>
          <w:szCs w:val="20"/>
          <w:u w:val="single"/>
          <w:lang w:val="hy-AM"/>
        </w:rPr>
        <w:tab/>
      </w:r>
      <w:r w:rsidRPr="00BE3DCD">
        <w:rPr>
          <w:rStyle w:val="af5"/>
          <w:rFonts w:ascii="GHEA Grapalat" w:hAnsi="GHEA Grapalat"/>
          <w:b w:val="0"/>
          <w:bCs w:val="0"/>
          <w:sz w:val="20"/>
          <w:szCs w:val="20"/>
          <w:u w:val="single"/>
          <w:lang w:val="hy-AM"/>
        </w:rPr>
        <w:tab/>
      </w:r>
      <w:r w:rsidRPr="00BE3DCD">
        <w:rPr>
          <w:rStyle w:val="af5"/>
          <w:rFonts w:ascii="GHEA Grapalat" w:hAnsi="GHEA Grapalat"/>
          <w:b w:val="0"/>
          <w:bCs w:val="0"/>
          <w:sz w:val="20"/>
          <w:szCs w:val="20"/>
          <w:u w:val="single"/>
          <w:lang w:val="hy-AM"/>
        </w:rPr>
        <w:tab/>
      </w:r>
      <w:r w:rsidRPr="00BE3DCD">
        <w:rPr>
          <w:rStyle w:val="af5"/>
          <w:rFonts w:ascii="GHEA Grapalat" w:hAnsi="GHEA Grapalat"/>
          <w:b w:val="0"/>
          <w:bCs w:val="0"/>
          <w:sz w:val="20"/>
          <w:szCs w:val="20"/>
          <w:u w:val="single"/>
          <w:lang w:val="hy-AM"/>
        </w:rPr>
        <w:tab/>
      </w:r>
      <w:r w:rsidRPr="00BE3DCD">
        <w:rPr>
          <w:rStyle w:val="af5"/>
          <w:rFonts w:ascii="GHEA Grapalat" w:hAnsi="GHEA Grapalat"/>
          <w:b w:val="0"/>
          <w:bCs w:val="0"/>
          <w:sz w:val="20"/>
          <w:szCs w:val="20"/>
          <w:u w:val="single"/>
          <w:lang w:val="hy-AM"/>
        </w:rPr>
        <w:tab/>
      </w:r>
      <w:r w:rsidRPr="00BE3DCD">
        <w:rPr>
          <w:rStyle w:val="af5"/>
          <w:rFonts w:ascii="GHEA Grapalat" w:hAnsi="GHEA Grapalat"/>
          <w:b w:val="0"/>
          <w:bCs w:val="0"/>
          <w:sz w:val="20"/>
          <w:szCs w:val="20"/>
          <w:u w:val="single"/>
          <w:lang w:val="hy-AM"/>
        </w:rPr>
        <w:tab/>
      </w:r>
      <w:r w:rsidRPr="00BE3DCD">
        <w:rPr>
          <w:rStyle w:val="af5"/>
          <w:rFonts w:ascii="GHEA Grapalat" w:hAnsi="GHEA Grapalat"/>
          <w:b w:val="0"/>
          <w:bCs w:val="0"/>
          <w:sz w:val="20"/>
          <w:szCs w:val="20"/>
          <w:lang w:val="hy-AM"/>
        </w:rPr>
        <w:t xml:space="preserve">  պայմանագրից բխող պրինցիպալի </w:t>
      </w:r>
    </w:p>
    <w:p w:rsidR="00091EBC" w:rsidRPr="00BE3DCD"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BE3DCD">
        <w:rPr>
          <w:rStyle w:val="af5"/>
          <w:rFonts w:ascii="GHEA Grapalat" w:hAnsi="GHEA Grapalat"/>
          <w:b w:val="0"/>
          <w:bCs w:val="0"/>
          <w:sz w:val="20"/>
          <w:szCs w:val="20"/>
          <w:lang w:val="hy-AM"/>
        </w:rPr>
        <w:tab/>
      </w:r>
      <w:r w:rsidRPr="00BE3DCD">
        <w:rPr>
          <w:rStyle w:val="af5"/>
          <w:rFonts w:ascii="GHEA Grapalat" w:hAnsi="GHEA Grapalat"/>
          <w:b w:val="0"/>
          <w:bCs w:val="0"/>
          <w:sz w:val="20"/>
          <w:szCs w:val="20"/>
          <w:lang w:val="hy-AM"/>
        </w:rPr>
        <w:tab/>
      </w:r>
      <w:r w:rsidRPr="00BE3DCD">
        <w:rPr>
          <w:rStyle w:val="af5"/>
          <w:rFonts w:ascii="GHEA Grapalat" w:hAnsi="GHEA Grapalat"/>
          <w:b w:val="0"/>
          <w:bCs w:val="0"/>
          <w:sz w:val="20"/>
          <w:szCs w:val="20"/>
          <w:lang w:val="hy-AM"/>
        </w:rPr>
        <w:tab/>
      </w:r>
      <w:r w:rsidRPr="00BE3DCD">
        <w:rPr>
          <w:rStyle w:val="af5"/>
          <w:rFonts w:ascii="GHEA Grapalat" w:hAnsi="GHEA Grapalat"/>
          <w:b w:val="0"/>
          <w:bCs w:val="0"/>
          <w:sz w:val="20"/>
          <w:szCs w:val="20"/>
          <w:lang w:val="hy-AM"/>
        </w:rPr>
        <w:tab/>
      </w:r>
      <w:r w:rsidRPr="00BE3DCD">
        <w:rPr>
          <w:rFonts w:ascii="GHEA Grapalat" w:hAnsi="GHEA Grapalat" w:cs="Sylfaen"/>
          <w:vertAlign w:val="superscript"/>
          <w:lang w:val="hy-AM"/>
        </w:rPr>
        <w:t xml:space="preserve">կնքվելիք պայմանագրի </w:t>
      </w:r>
      <w:r w:rsidR="007A5E2D" w:rsidRPr="00BE3DCD">
        <w:rPr>
          <w:rFonts w:ascii="GHEA Grapalat" w:hAnsi="GHEA Grapalat" w:cs="Sylfaen"/>
          <w:vertAlign w:val="superscript"/>
          <w:lang w:val="hy-AM"/>
        </w:rPr>
        <w:t>համարը</w:t>
      </w:r>
    </w:p>
    <w:p w:rsidR="00091EBC" w:rsidRPr="00BE3DCD" w:rsidRDefault="00091EBC" w:rsidP="007A5E2D">
      <w:pPr>
        <w:pStyle w:val="af4"/>
        <w:shd w:val="clear" w:color="auto" w:fill="FFFFFF"/>
        <w:spacing w:before="0" w:beforeAutospacing="0" w:after="0" w:afterAutospacing="0"/>
        <w:rPr>
          <w:rStyle w:val="af5"/>
          <w:rFonts w:ascii="GHEA Grapalat" w:hAnsi="GHEA Grapalat"/>
          <w:b w:val="0"/>
          <w:bCs w:val="0"/>
          <w:sz w:val="20"/>
          <w:szCs w:val="20"/>
          <w:lang w:val="hy-AM"/>
        </w:rPr>
      </w:pPr>
      <w:r w:rsidRPr="00BE3DCD">
        <w:rPr>
          <w:rStyle w:val="af5"/>
          <w:rFonts w:ascii="GHEA Grapalat" w:hAnsi="GHEA Grapalat"/>
          <w:b w:val="0"/>
          <w:bCs w:val="0"/>
          <w:sz w:val="20"/>
          <w:szCs w:val="20"/>
          <w:lang w:val="hy-AM"/>
        </w:rPr>
        <w:t xml:space="preserve">պարտավորությունների (այսուհետ՝ երաշխավորված պարտավորություններ) կատարման ապահով: </w:t>
      </w:r>
    </w:p>
    <w:p w:rsidR="00091EBC" w:rsidRPr="00BE3DCD" w:rsidRDefault="00091EBC" w:rsidP="00091EBC">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BE3DCD">
        <w:rPr>
          <w:rStyle w:val="af5"/>
          <w:rFonts w:ascii="GHEA Grapalat" w:hAnsi="GHEA Grapalat"/>
          <w:b w:val="0"/>
          <w:bCs w:val="0"/>
          <w:sz w:val="20"/>
          <w:szCs w:val="20"/>
          <w:lang w:val="hy-AM"/>
        </w:rPr>
        <w:t xml:space="preserve">2. Երաշխիքով </w:t>
      </w:r>
      <w:r w:rsidRPr="00BE3DCD">
        <w:rPr>
          <w:rStyle w:val="af5"/>
          <w:rFonts w:ascii="GHEA Grapalat" w:hAnsi="GHEA Grapalat"/>
          <w:b w:val="0"/>
          <w:bCs w:val="0"/>
          <w:sz w:val="20"/>
          <w:szCs w:val="20"/>
          <w:u w:val="single"/>
          <w:lang w:val="hy-AM"/>
        </w:rPr>
        <w:tab/>
      </w:r>
      <w:r w:rsidRPr="00BE3DCD">
        <w:rPr>
          <w:rStyle w:val="af5"/>
          <w:rFonts w:ascii="GHEA Grapalat" w:hAnsi="GHEA Grapalat"/>
          <w:b w:val="0"/>
          <w:bCs w:val="0"/>
          <w:sz w:val="20"/>
          <w:szCs w:val="20"/>
          <w:u w:val="single"/>
          <w:lang w:val="hy-AM"/>
        </w:rPr>
        <w:tab/>
      </w:r>
      <w:r w:rsidRPr="00BE3DCD">
        <w:rPr>
          <w:rStyle w:val="af5"/>
          <w:rFonts w:ascii="GHEA Grapalat" w:hAnsi="GHEA Grapalat"/>
          <w:b w:val="0"/>
          <w:bCs w:val="0"/>
          <w:sz w:val="20"/>
          <w:szCs w:val="20"/>
          <w:u w:val="single"/>
          <w:lang w:val="hy-AM"/>
        </w:rPr>
        <w:tab/>
      </w:r>
      <w:r w:rsidRPr="00BE3DCD">
        <w:rPr>
          <w:rStyle w:val="af5"/>
          <w:rFonts w:ascii="GHEA Grapalat" w:hAnsi="GHEA Grapalat"/>
          <w:b w:val="0"/>
          <w:bCs w:val="0"/>
          <w:sz w:val="20"/>
          <w:szCs w:val="20"/>
          <w:u w:val="single"/>
          <w:lang w:val="hy-AM"/>
        </w:rPr>
        <w:tab/>
      </w:r>
      <w:r w:rsidRPr="00BE3DCD">
        <w:rPr>
          <w:rStyle w:val="af5"/>
          <w:rFonts w:ascii="GHEA Grapalat" w:hAnsi="GHEA Grapalat"/>
          <w:b w:val="0"/>
          <w:bCs w:val="0"/>
          <w:sz w:val="20"/>
          <w:szCs w:val="20"/>
          <w:u w:val="single"/>
          <w:lang w:val="hy-AM"/>
        </w:rPr>
        <w:tab/>
      </w:r>
      <w:r w:rsidRPr="00BE3DCD">
        <w:rPr>
          <w:rStyle w:val="af5"/>
          <w:rFonts w:ascii="GHEA Grapalat" w:hAnsi="GHEA Grapalat"/>
          <w:b w:val="0"/>
          <w:bCs w:val="0"/>
          <w:sz w:val="20"/>
          <w:szCs w:val="20"/>
          <w:u w:val="single"/>
          <w:lang w:val="hy-AM"/>
        </w:rPr>
        <w:tab/>
      </w:r>
      <w:r w:rsidRPr="00BE3DCD">
        <w:rPr>
          <w:rStyle w:val="af5"/>
          <w:rFonts w:ascii="GHEA Grapalat" w:hAnsi="GHEA Grapalat"/>
          <w:b w:val="0"/>
          <w:bCs w:val="0"/>
          <w:sz w:val="20"/>
          <w:szCs w:val="20"/>
          <w:u w:val="single"/>
          <w:lang w:val="hy-AM"/>
        </w:rPr>
        <w:tab/>
      </w:r>
      <w:r w:rsidRPr="00BE3DCD">
        <w:rPr>
          <w:rStyle w:val="af5"/>
          <w:rFonts w:ascii="GHEA Grapalat" w:hAnsi="GHEA Grapalat"/>
          <w:b w:val="0"/>
          <w:bCs w:val="0"/>
          <w:sz w:val="20"/>
          <w:szCs w:val="20"/>
          <w:u w:val="single"/>
          <w:lang w:val="hy-AM"/>
        </w:rPr>
        <w:tab/>
      </w:r>
      <w:r w:rsidRPr="00BE3DCD">
        <w:rPr>
          <w:rStyle w:val="af5"/>
          <w:rFonts w:ascii="GHEA Grapalat" w:hAnsi="GHEA Grapalat"/>
          <w:b w:val="0"/>
          <w:bCs w:val="0"/>
          <w:sz w:val="20"/>
          <w:szCs w:val="20"/>
          <w:lang w:val="hy-AM"/>
        </w:rPr>
        <w:t xml:space="preserve"> (այսուհետ՝ երաշխիք տվող </w:t>
      </w:r>
    </w:p>
    <w:p w:rsidR="00091EBC" w:rsidRPr="00BE3DCD"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BE3DCD">
        <w:rPr>
          <w:rStyle w:val="af5"/>
          <w:rFonts w:ascii="GHEA Grapalat" w:hAnsi="GHEA Grapalat"/>
          <w:b w:val="0"/>
          <w:bCs w:val="0"/>
          <w:sz w:val="20"/>
          <w:szCs w:val="20"/>
          <w:lang w:val="hy-AM"/>
        </w:rPr>
        <w:tab/>
      </w:r>
      <w:r w:rsidRPr="00BE3DCD">
        <w:rPr>
          <w:rStyle w:val="af5"/>
          <w:rFonts w:ascii="GHEA Grapalat" w:hAnsi="GHEA Grapalat"/>
          <w:b w:val="0"/>
          <w:bCs w:val="0"/>
          <w:sz w:val="20"/>
          <w:szCs w:val="20"/>
          <w:lang w:val="hy-AM"/>
        </w:rPr>
        <w:tab/>
      </w:r>
      <w:r w:rsidRPr="00BE3DCD">
        <w:rPr>
          <w:rStyle w:val="af5"/>
          <w:rFonts w:ascii="GHEA Grapalat" w:hAnsi="GHEA Grapalat"/>
          <w:b w:val="0"/>
          <w:bCs w:val="0"/>
          <w:sz w:val="20"/>
          <w:szCs w:val="20"/>
          <w:lang w:val="hy-AM"/>
        </w:rPr>
        <w:tab/>
        <w:t xml:space="preserve">                         </w:t>
      </w:r>
      <w:r w:rsidRPr="00BE3DCD">
        <w:rPr>
          <w:rFonts w:ascii="GHEA Grapalat" w:hAnsi="GHEA Grapalat" w:cs="Sylfaen"/>
          <w:vertAlign w:val="superscript"/>
          <w:lang w:val="hy-AM"/>
        </w:rPr>
        <w:t>երաշխիքը տվող բանկի անվանումը</w:t>
      </w:r>
    </w:p>
    <w:p w:rsidR="00091EBC" w:rsidRPr="00BE3DCD" w:rsidRDefault="00091EBC" w:rsidP="00091EBC">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BE3DCD">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BE3DCD">
        <w:rPr>
          <w:rStyle w:val="af5"/>
          <w:rFonts w:ascii="GHEA Grapalat" w:hAnsi="GHEA Grapalat"/>
          <w:b w:val="0"/>
          <w:bCs w:val="0"/>
          <w:sz w:val="20"/>
          <w:szCs w:val="20"/>
          <w:u w:val="single"/>
          <w:lang w:val="hy-AM"/>
        </w:rPr>
        <w:tab/>
      </w:r>
      <w:r w:rsidRPr="00BE3DCD">
        <w:rPr>
          <w:rStyle w:val="af5"/>
          <w:rFonts w:ascii="GHEA Grapalat" w:hAnsi="GHEA Grapalat"/>
          <w:b w:val="0"/>
          <w:bCs w:val="0"/>
          <w:sz w:val="20"/>
          <w:szCs w:val="20"/>
          <w:u w:val="single"/>
          <w:lang w:val="hy-AM"/>
        </w:rPr>
        <w:tab/>
      </w:r>
      <w:r w:rsidRPr="00BE3DCD">
        <w:rPr>
          <w:rStyle w:val="af5"/>
          <w:rFonts w:ascii="GHEA Grapalat" w:hAnsi="GHEA Grapalat"/>
          <w:b w:val="0"/>
          <w:bCs w:val="0"/>
          <w:sz w:val="20"/>
          <w:szCs w:val="20"/>
          <w:u w:val="single"/>
          <w:lang w:val="hy-AM"/>
        </w:rPr>
        <w:tab/>
      </w:r>
      <w:r w:rsidRPr="00BE3DCD">
        <w:rPr>
          <w:rStyle w:val="af5"/>
          <w:rFonts w:ascii="GHEA Grapalat" w:hAnsi="GHEA Grapalat"/>
          <w:b w:val="0"/>
          <w:bCs w:val="0"/>
          <w:sz w:val="20"/>
          <w:szCs w:val="20"/>
          <w:u w:val="single"/>
          <w:lang w:val="hy-AM"/>
        </w:rPr>
        <w:tab/>
      </w:r>
    </w:p>
    <w:p w:rsidR="00091EBC" w:rsidRPr="00BE3DCD" w:rsidRDefault="00091EBC" w:rsidP="00091EBC">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BE3DCD">
        <w:rPr>
          <w:rFonts w:ascii="GHEA Grapalat" w:hAnsi="GHEA Grapalat" w:cs="Sylfaen"/>
          <w:vertAlign w:val="superscript"/>
          <w:lang w:val="hy-AM"/>
        </w:rPr>
        <w:t xml:space="preserve">   գումարը թվերով և տառերով</w:t>
      </w:r>
    </w:p>
    <w:p w:rsidR="00091EBC" w:rsidRPr="00BE3DCD" w:rsidRDefault="00091EBC" w:rsidP="00091EBC">
      <w:pPr>
        <w:pStyle w:val="af4"/>
        <w:shd w:val="clear" w:color="auto" w:fill="FFFFFF"/>
        <w:spacing w:before="0" w:beforeAutospacing="0" w:after="0" w:afterAutospacing="0"/>
        <w:rPr>
          <w:rStyle w:val="af5"/>
          <w:rFonts w:ascii="GHEA Grapalat" w:hAnsi="GHEA Grapalat"/>
          <w:b w:val="0"/>
          <w:bCs w:val="0"/>
          <w:sz w:val="20"/>
          <w:szCs w:val="20"/>
          <w:lang w:val="hy-AM"/>
        </w:rPr>
      </w:pPr>
      <w:r w:rsidRPr="00BE3DCD">
        <w:rPr>
          <w:rStyle w:val="af5"/>
          <w:rFonts w:ascii="GHEA Grapalat" w:hAnsi="GHEA Grapalat"/>
          <w:b w:val="0"/>
          <w:bCs w:val="0"/>
          <w:sz w:val="20"/>
          <w:szCs w:val="20"/>
          <w:lang w:val="hy-AM"/>
        </w:rPr>
        <w:t xml:space="preserve">(այսուհետ՝ երաշխիքի գումար)՝ պահանջն ստանալուց տասը աշխատանքային օրվա ընթացքում:   Վճարումը  կատարվում է բենեֆիցիարի </w:t>
      </w:r>
      <w:r w:rsidRPr="00BE3DCD">
        <w:rPr>
          <w:rStyle w:val="af5"/>
          <w:rFonts w:ascii="GHEA Grapalat" w:hAnsi="GHEA Grapalat"/>
          <w:b w:val="0"/>
          <w:bCs w:val="0"/>
          <w:sz w:val="20"/>
          <w:szCs w:val="20"/>
          <w:u w:val="single"/>
          <w:lang w:val="hy-AM"/>
        </w:rPr>
        <w:tab/>
      </w:r>
      <w:r w:rsidRPr="00BE3DCD">
        <w:rPr>
          <w:rStyle w:val="af5"/>
          <w:rFonts w:ascii="GHEA Grapalat" w:hAnsi="GHEA Grapalat"/>
          <w:b w:val="0"/>
          <w:bCs w:val="0"/>
          <w:sz w:val="20"/>
          <w:szCs w:val="20"/>
          <w:u w:val="single"/>
          <w:lang w:val="hy-AM"/>
        </w:rPr>
        <w:tab/>
      </w:r>
      <w:r w:rsidRPr="00BE3DCD">
        <w:rPr>
          <w:rStyle w:val="af5"/>
          <w:rFonts w:ascii="GHEA Grapalat" w:hAnsi="GHEA Grapalat"/>
          <w:b w:val="0"/>
          <w:bCs w:val="0"/>
          <w:sz w:val="20"/>
          <w:szCs w:val="20"/>
          <w:u w:val="single"/>
          <w:lang w:val="hy-AM"/>
        </w:rPr>
        <w:tab/>
      </w:r>
      <w:r w:rsidRPr="00BE3DCD">
        <w:rPr>
          <w:rStyle w:val="af5"/>
          <w:rFonts w:ascii="GHEA Grapalat" w:hAnsi="GHEA Grapalat"/>
          <w:b w:val="0"/>
          <w:bCs w:val="0"/>
          <w:sz w:val="20"/>
          <w:szCs w:val="20"/>
          <w:u w:val="single"/>
          <w:lang w:val="hy-AM"/>
        </w:rPr>
        <w:tab/>
      </w:r>
      <w:r w:rsidRPr="00BE3DCD">
        <w:rPr>
          <w:rStyle w:val="af5"/>
          <w:rFonts w:ascii="GHEA Grapalat" w:hAnsi="GHEA Grapalat"/>
          <w:b w:val="0"/>
          <w:bCs w:val="0"/>
          <w:sz w:val="20"/>
          <w:szCs w:val="20"/>
          <w:u w:val="single"/>
          <w:lang w:val="hy-AM"/>
        </w:rPr>
        <w:tab/>
      </w:r>
      <w:r w:rsidRPr="00BE3DCD">
        <w:rPr>
          <w:rStyle w:val="af5"/>
          <w:rFonts w:ascii="GHEA Grapalat" w:hAnsi="GHEA Grapalat"/>
          <w:b w:val="0"/>
          <w:bCs w:val="0"/>
          <w:sz w:val="20"/>
          <w:szCs w:val="20"/>
          <w:u w:val="single"/>
          <w:lang w:val="hy-AM"/>
        </w:rPr>
        <w:tab/>
      </w:r>
      <w:r w:rsidRPr="00BE3DCD">
        <w:rPr>
          <w:rStyle w:val="af5"/>
          <w:rFonts w:ascii="GHEA Grapalat" w:hAnsi="GHEA Grapalat"/>
          <w:b w:val="0"/>
          <w:bCs w:val="0"/>
          <w:sz w:val="20"/>
          <w:szCs w:val="20"/>
          <w:lang w:val="hy-AM"/>
        </w:rPr>
        <w:t>հաշվեհամարին փոխանցման միջոցով:</w:t>
      </w:r>
    </w:p>
    <w:p w:rsidR="00091EBC" w:rsidRPr="00BE3DCD" w:rsidRDefault="00091EBC" w:rsidP="00091EBC">
      <w:pPr>
        <w:pStyle w:val="af4"/>
        <w:shd w:val="clear" w:color="auto" w:fill="FFFFFF"/>
        <w:spacing w:before="0" w:beforeAutospacing="0" w:after="0" w:afterAutospacing="0"/>
        <w:rPr>
          <w:rStyle w:val="af5"/>
          <w:rFonts w:ascii="GHEA Grapalat" w:hAnsi="GHEA Grapalat"/>
          <w:b w:val="0"/>
          <w:bCs w:val="0"/>
          <w:sz w:val="20"/>
          <w:szCs w:val="20"/>
          <w:lang w:val="hy-AM"/>
        </w:rPr>
      </w:pPr>
      <w:r w:rsidRPr="00BE3DCD">
        <w:rPr>
          <w:rFonts w:ascii="GHEA Grapalat" w:hAnsi="GHEA Grapalat" w:cs="Sylfaen"/>
          <w:vertAlign w:val="superscript"/>
          <w:lang w:val="hy-AM"/>
        </w:rPr>
        <w:t xml:space="preserve">                                                                                      հաշվեհամարը</w:t>
      </w:r>
    </w:p>
    <w:p w:rsidR="00091EBC" w:rsidRPr="00BE3DCD"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BE3DCD">
        <w:rPr>
          <w:rFonts w:ascii="GHEA Grapalat" w:hAnsi="GHEA Grapalat"/>
          <w:color w:val="000000"/>
          <w:sz w:val="20"/>
          <w:szCs w:val="20"/>
          <w:lang w:val="hy-AM"/>
        </w:rPr>
        <w:t>3. Սույն երաշխիքն անհետկանչելի է:</w:t>
      </w:r>
    </w:p>
    <w:p w:rsidR="00091EBC" w:rsidRPr="00BE3DCD"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BE3DCD">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24041A" w:rsidRPr="00BE3DCD" w:rsidRDefault="0024041A" w:rsidP="00410FAF">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BE3DCD">
        <w:rPr>
          <w:rFonts w:ascii="GHEA Grapalat" w:hAnsi="GHEA Grapalat"/>
          <w:color w:val="000000"/>
          <w:sz w:val="20"/>
          <w:szCs w:val="20"/>
          <w:lang w:val="hy-AM"/>
        </w:rPr>
        <w:t xml:space="preserve">5. Երաշխիքը գործում է բենեֆիցիարի և պրիցիպալի միջև </w:t>
      </w:r>
      <w:r w:rsidR="007A5E2D" w:rsidRPr="00BE3DCD">
        <w:rPr>
          <w:rFonts w:ascii="GHEA Grapalat" w:hAnsi="GHEA Grapalat"/>
          <w:color w:val="000000"/>
          <w:sz w:val="20"/>
          <w:szCs w:val="20"/>
          <w:lang w:val="hy-AM"/>
        </w:rPr>
        <w:t xml:space="preserve">կնքված N </w:t>
      </w:r>
      <w:r w:rsidRPr="00BE3DCD">
        <w:rPr>
          <w:rFonts w:ascii="GHEA Grapalat" w:hAnsi="GHEA Grapalat"/>
          <w:color w:val="000000"/>
          <w:sz w:val="20"/>
          <w:szCs w:val="20"/>
          <w:u w:val="single"/>
          <w:lang w:val="hy-AM"/>
        </w:rPr>
        <w:tab/>
      </w:r>
      <w:r w:rsidRPr="00BE3DCD">
        <w:rPr>
          <w:rFonts w:ascii="GHEA Grapalat" w:hAnsi="GHEA Grapalat"/>
          <w:color w:val="000000"/>
          <w:sz w:val="20"/>
          <w:szCs w:val="20"/>
          <w:u w:val="single"/>
          <w:lang w:val="hy-AM"/>
        </w:rPr>
        <w:tab/>
      </w:r>
      <w:r w:rsidRPr="00BE3DCD">
        <w:rPr>
          <w:rFonts w:ascii="GHEA Grapalat" w:hAnsi="GHEA Grapalat"/>
          <w:color w:val="000000"/>
          <w:sz w:val="20"/>
          <w:szCs w:val="20"/>
          <w:u w:val="single"/>
          <w:lang w:val="hy-AM"/>
        </w:rPr>
        <w:tab/>
      </w:r>
      <w:r w:rsidRPr="00BE3DCD">
        <w:rPr>
          <w:rFonts w:ascii="GHEA Grapalat" w:hAnsi="GHEA Grapalat"/>
          <w:color w:val="000000"/>
          <w:sz w:val="20"/>
          <w:szCs w:val="20"/>
          <w:u w:val="single"/>
          <w:lang w:val="hy-AM"/>
        </w:rPr>
        <w:tab/>
      </w:r>
      <w:r w:rsidR="00410FAF" w:rsidRPr="00BE3DCD">
        <w:rPr>
          <w:rFonts w:ascii="GHEA Grapalat" w:hAnsi="GHEA Grapalat"/>
          <w:color w:val="000000"/>
          <w:sz w:val="20"/>
          <w:szCs w:val="20"/>
          <w:u w:val="single"/>
          <w:lang w:val="hy-AM"/>
        </w:rPr>
        <w:tab/>
      </w:r>
      <w:r w:rsidRPr="00BE3DCD">
        <w:rPr>
          <w:rFonts w:ascii="GHEA Grapalat" w:hAnsi="GHEA Grapalat"/>
          <w:color w:val="000000"/>
          <w:sz w:val="20"/>
          <w:szCs w:val="20"/>
          <w:lang w:val="hy-AM"/>
        </w:rPr>
        <w:t xml:space="preserve"> </w:t>
      </w:r>
    </w:p>
    <w:p w:rsidR="0024041A" w:rsidRPr="00BE3DCD" w:rsidRDefault="0024041A" w:rsidP="0024041A">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BE3DCD">
        <w:rPr>
          <w:rFonts w:ascii="GHEA Grapalat" w:hAnsi="GHEA Grapalat" w:cs="Sylfaen"/>
          <w:vertAlign w:val="superscript"/>
          <w:lang w:val="hy-AM"/>
        </w:rPr>
        <w:t xml:space="preserve">                         </w:t>
      </w:r>
      <w:r w:rsidR="007A5E2D" w:rsidRPr="00BE3DCD">
        <w:rPr>
          <w:rFonts w:ascii="GHEA Grapalat" w:hAnsi="GHEA Grapalat" w:cs="Sylfaen"/>
          <w:vertAlign w:val="superscript"/>
          <w:lang w:val="hy-AM"/>
        </w:rPr>
        <w:t xml:space="preserve">               </w:t>
      </w:r>
      <w:r w:rsidRPr="00BE3DCD">
        <w:rPr>
          <w:rFonts w:ascii="GHEA Grapalat" w:hAnsi="GHEA Grapalat" w:cs="Sylfaen"/>
          <w:vertAlign w:val="superscript"/>
          <w:lang w:val="hy-AM"/>
        </w:rPr>
        <w:t xml:space="preserve">կնքվելիք պայմանագրի </w:t>
      </w:r>
      <w:r w:rsidR="00410FAF" w:rsidRPr="00BE3DCD">
        <w:rPr>
          <w:rFonts w:ascii="GHEA Grapalat" w:hAnsi="GHEA Grapalat" w:cs="Sylfaen"/>
          <w:vertAlign w:val="superscript"/>
          <w:lang w:val="hy-AM"/>
        </w:rPr>
        <w:t>համարը</w:t>
      </w:r>
      <w:r w:rsidRPr="00BE3DCD">
        <w:rPr>
          <w:rFonts w:ascii="GHEA Grapalat" w:hAnsi="GHEA Grapalat" w:cs="Sylfaen"/>
          <w:vertAlign w:val="superscript"/>
          <w:lang w:val="hy-AM"/>
        </w:rPr>
        <w:t xml:space="preserve"> </w:t>
      </w:r>
    </w:p>
    <w:p w:rsidR="00251E84" w:rsidRPr="00BE3DCD" w:rsidRDefault="0024041A" w:rsidP="0024041A">
      <w:pPr>
        <w:pStyle w:val="af4"/>
        <w:shd w:val="clear" w:color="auto" w:fill="FFFFFF"/>
        <w:spacing w:before="0" w:beforeAutospacing="0" w:after="0" w:afterAutospacing="0"/>
        <w:jc w:val="both"/>
        <w:rPr>
          <w:rFonts w:ascii="GHEA Grapalat" w:hAnsi="GHEA Grapalat"/>
          <w:color w:val="000000"/>
          <w:sz w:val="20"/>
          <w:szCs w:val="20"/>
          <w:lang w:val="hy-AM"/>
        </w:rPr>
      </w:pPr>
      <w:r w:rsidRPr="00BE3DCD">
        <w:rPr>
          <w:rFonts w:ascii="GHEA Grapalat" w:hAnsi="GHEA Grapalat"/>
          <w:color w:val="000000"/>
          <w:sz w:val="20"/>
          <w:szCs w:val="20"/>
          <w:lang w:val="hy-AM"/>
        </w:rPr>
        <w:t>պայմանագիրն ուժի մեջ մտնելու օրվանից մինչև պրիցիպալի կողմից ստանձնվ</w:t>
      </w:r>
      <w:r w:rsidR="00410FAF" w:rsidRPr="00BE3DCD">
        <w:rPr>
          <w:rFonts w:ascii="GHEA Grapalat" w:hAnsi="GHEA Grapalat"/>
          <w:color w:val="000000"/>
          <w:sz w:val="20"/>
          <w:szCs w:val="20"/>
          <w:lang w:val="hy-AM"/>
        </w:rPr>
        <w:t xml:space="preserve">ած </w:t>
      </w:r>
      <w:r w:rsidRPr="00BE3DCD">
        <w:rPr>
          <w:rFonts w:ascii="GHEA Grapalat" w:hAnsi="GHEA Grapalat"/>
          <w:color w:val="000000"/>
          <w:sz w:val="20"/>
          <w:szCs w:val="20"/>
          <w:lang w:val="hy-AM"/>
        </w:rPr>
        <w:t xml:space="preserve">պարտավորությունների </w:t>
      </w:r>
      <w:r w:rsidR="00410FAF" w:rsidRPr="00BE3DCD">
        <w:rPr>
          <w:rFonts w:ascii="GHEA Grapalat" w:hAnsi="GHEA Grapalat"/>
          <w:color w:val="000000"/>
          <w:sz w:val="20"/>
          <w:szCs w:val="20"/>
          <w:lang w:val="hy-AM"/>
        </w:rPr>
        <w:t xml:space="preserve">ամբողջական </w:t>
      </w:r>
      <w:r w:rsidR="00251E84" w:rsidRPr="00BE3DCD">
        <w:rPr>
          <w:rFonts w:ascii="GHEA Grapalat" w:hAnsi="GHEA Grapalat"/>
          <w:color w:val="000000"/>
          <w:sz w:val="20"/>
          <w:szCs w:val="20"/>
          <w:lang w:val="hy-AM"/>
        </w:rPr>
        <w:t xml:space="preserve">կատարման վերջին օրվան հաջորդող </w:t>
      </w:r>
      <w:r w:rsidR="00334B2F" w:rsidRPr="00BE3DCD">
        <w:rPr>
          <w:rFonts w:ascii="GHEA Grapalat" w:hAnsi="GHEA Grapalat"/>
          <w:color w:val="000000"/>
          <w:sz w:val="20"/>
          <w:szCs w:val="20"/>
          <w:lang w:val="hy-AM"/>
        </w:rPr>
        <w:t xml:space="preserve">քսաներորդ </w:t>
      </w:r>
      <w:r w:rsidR="00251E84" w:rsidRPr="00BE3DCD">
        <w:rPr>
          <w:rFonts w:ascii="GHEA Grapalat" w:hAnsi="GHEA Grapalat"/>
          <w:color w:val="000000"/>
          <w:sz w:val="20"/>
          <w:szCs w:val="20"/>
          <w:lang w:val="hy-AM"/>
        </w:rPr>
        <w:t>աշխատանքային օրը ներառյալ:</w:t>
      </w:r>
    </w:p>
    <w:p w:rsidR="00091EBC" w:rsidRPr="00BE3DCD" w:rsidRDefault="00091EBC" w:rsidP="007A5E2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BE3DCD">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C3470" w:rsidRPr="00BE3DCD" w:rsidRDefault="00DC3470" w:rsidP="00DC3470">
      <w:pPr>
        <w:pStyle w:val="af4"/>
        <w:shd w:val="clear" w:color="auto" w:fill="FFFFFF"/>
        <w:spacing w:before="0" w:beforeAutospacing="0" w:after="0" w:afterAutospacing="0"/>
        <w:ind w:firstLine="375"/>
        <w:rPr>
          <w:rFonts w:ascii="GHEA Grapalat" w:hAnsi="GHEA Grapalat"/>
          <w:color w:val="000000"/>
          <w:sz w:val="20"/>
          <w:szCs w:val="20"/>
          <w:lang w:val="hy-AM"/>
        </w:rPr>
      </w:pPr>
      <w:r w:rsidRPr="00BE3DCD">
        <w:rPr>
          <w:rFonts w:ascii="GHEA Grapalat" w:hAnsi="GHEA Grapalat"/>
          <w:color w:val="000000"/>
          <w:sz w:val="20"/>
          <w:szCs w:val="20"/>
          <w:lang w:val="hy-AM"/>
        </w:rPr>
        <w:t xml:space="preserve">1) </w:t>
      </w:r>
      <w:r w:rsidR="0091775C" w:rsidRPr="00BE3DCD">
        <w:rPr>
          <w:rFonts w:ascii="GHEA Grapalat" w:hAnsi="GHEA Grapalat"/>
          <w:color w:val="000000"/>
          <w:sz w:val="20"/>
          <w:szCs w:val="20"/>
          <w:lang w:val="hy-AM"/>
        </w:rPr>
        <w:t xml:space="preserve">N </w:t>
      </w:r>
      <w:r w:rsidRPr="00BE3DCD">
        <w:rPr>
          <w:rFonts w:ascii="GHEA Grapalat" w:hAnsi="GHEA Grapalat"/>
          <w:color w:val="000000"/>
          <w:sz w:val="20"/>
          <w:szCs w:val="20"/>
          <w:u w:val="single"/>
          <w:lang w:val="hy-AM"/>
        </w:rPr>
        <w:tab/>
      </w:r>
      <w:r w:rsidRPr="00BE3DCD">
        <w:rPr>
          <w:rFonts w:ascii="GHEA Grapalat" w:hAnsi="GHEA Grapalat"/>
          <w:color w:val="000000"/>
          <w:sz w:val="20"/>
          <w:szCs w:val="20"/>
          <w:u w:val="single"/>
          <w:lang w:val="hy-AM"/>
        </w:rPr>
        <w:tab/>
      </w:r>
      <w:r w:rsidRPr="00BE3DCD">
        <w:rPr>
          <w:rFonts w:ascii="GHEA Grapalat" w:hAnsi="GHEA Grapalat"/>
          <w:color w:val="000000"/>
          <w:sz w:val="20"/>
          <w:szCs w:val="20"/>
          <w:u w:val="single"/>
          <w:lang w:val="hy-AM"/>
        </w:rPr>
        <w:tab/>
      </w:r>
      <w:r w:rsidRPr="00BE3DCD">
        <w:rPr>
          <w:rFonts w:ascii="GHEA Grapalat" w:hAnsi="GHEA Grapalat"/>
          <w:color w:val="000000"/>
          <w:sz w:val="20"/>
          <w:szCs w:val="20"/>
          <w:u w:val="single"/>
          <w:lang w:val="hy-AM"/>
        </w:rPr>
        <w:tab/>
      </w:r>
      <w:r w:rsidRPr="00BE3DCD">
        <w:rPr>
          <w:rFonts w:ascii="GHEA Grapalat" w:hAnsi="GHEA Grapalat"/>
          <w:color w:val="000000"/>
          <w:sz w:val="20"/>
          <w:szCs w:val="20"/>
          <w:u w:val="single"/>
          <w:lang w:val="hy-AM"/>
        </w:rPr>
        <w:tab/>
      </w:r>
      <w:r w:rsidR="0091775C" w:rsidRPr="00BE3DCD">
        <w:rPr>
          <w:rFonts w:ascii="GHEA Grapalat" w:hAnsi="GHEA Grapalat"/>
          <w:color w:val="000000"/>
          <w:sz w:val="20"/>
          <w:szCs w:val="20"/>
          <w:u w:val="single"/>
          <w:lang w:val="hy-AM"/>
        </w:rPr>
        <w:tab/>
        <w:t xml:space="preserve">     </w:t>
      </w:r>
      <w:r w:rsidRPr="00BE3DCD">
        <w:rPr>
          <w:rFonts w:ascii="GHEA Grapalat" w:hAnsi="GHEA Grapalat"/>
          <w:color w:val="000000"/>
          <w:sz w:val="20"/>
          <w:szCs w:val="20"/>
          <w:lang w:val="hy-AM"/>
        </w:rPr>
        <w:t xml:space="preserve"> պայմանագրի, ներառյալ նաև դրանում </w:t>
      </w:r>
      <w:r w:rsidR="0091775C" w:rsidRPr="00BE3DCD">
        <w:rPr>
          <w:rFonts w:ascii="GHEA Grapalat" w:hAnsi="GHEA Grapalat"/>
          <w:color w:val="000000"/>
          <w:sz w:val="20"/>
          <w:szCs w:val="20"/>
          <w:lang w:val="hy-AM"/>
        </w:rPr>
        <w:t>կատարված</w:t>
      </w:r>
    </w:p>
    <w:p w:rsidR="00DC3470" w:rsidRPr="00BE3DCD" w:rsidRDefault="00DC3470" w:rsidP="00DC3470">
      <w:pPr>
        <w:pStyle w:val="af4"/>
        <w:shd w:val="clear" w:color="auto" w:fill="FFFFFF"/>
        <w:spacing w:before="0" w:beforeAutospacing="0" w:after="0" w:afterAutospacing="0"/>
        <w:rPr>
          <w:rFonts w:ascii="GHEA Grapalat" w:hAnsi="GHEA Grapalat" w:cs="Sylfaen"/>
          <w:vertAlign w:val="superscript"/>
          <w:lang w:val="hy-AM"/>
        </w:rPr>
      </w:pPr>
      <w:r w:rsidRPr="00BE3DCD">
        <w:rPr>
          <w:rFonts w:ascii="GHEA Grapalat" w:hAnsi="GHEA Grapalat" w:cs="Sylfaen"/>
          <w:vertAlign w:val="superscript"/>
          <w:lang w:val="hy-AM"/>
        </w:rPr>
        <w:t xml:space="preserve">                          կնքվելիք պայմանագրի </w:t>
      </w:r>
      <w:r w:rsidR="0091775C" w:rsidRPr="00BE3DCD">
        <w:rPr>
          <w:rFonts w:ascii="GHEA Grapalat" w:hAnsi="GHEA Grapalat" w:cs="Sylfaen"/>
          <w:vertAlign w:val="superscript"/>
          <w:lang w:val="hy-AM"/>
        </w:rPr>
        <w:t>համարը</w:t>
      </w:r>
      <w:r w:rsidRPr="00BE3DCD">
        <w:rPr>
          <w:rFonts w:ascii="GHEA Grapalat" w:hAnsi="GHEA Grapalat" w:cs="Sylfaen"/>
          <w:vertAlign w:val="superscript"/>
          <w:lang w:val="hy-AM"/>
        </w:rPr>
        <w:t xml:space="preserve"> </w:t>
      </w:r>
    </w:p>
    <w:p w:rsidR="00DC3470" w:rsidRPr="00BE3DCD" w:rsidRDefault="00DC3470" w:rsidP="00DC3470">
      <w:pPr>
        <w:pStyle w:val="af4"/>
        <w:shd w:val="clear" w:color="auto" w:fill="FFFFFF"/>
        <w:spacing w:before="0" w:beforeAutospacing="0" w:after="0" w:afterAutospacing="0"/>
        <w:rPr>
          <w:rFonts w:ascii="GHEA Grapalat" w:hAnsi="GHEA Grapalat"/>
          <w:color w:val="000000"/>
          <w:sz w:val="20"/>
          <w:szCs w:val="20"/>
          <w:lang w:val="hy-AM"/>
        </w:rPr>
      </w:pPr>
      <w:r w:rsidRPr="00BE3DCD">
        <w:rPr>
          <w:rFonts w:ascii="GHEA Grapalat" w:hAnsi="GHEA Grapalat"/>
          <w:color w:val="000000"/>
          <w:sz w:val="20"/>
          <w:szCs w:val="20"/>
          <w:lang w:val="hy-AM"/>
        </w:rPr>
        <w:t>կատարված փոփոխությունների, լրացուցիչ համաձայնագրերի պատճենները.</w:t>
      </w:r>
    </w:p>
    <w:p w:rsidR="00DC3470" w:rsidRPr="00BE3DCD" w:rsidRDefault="00DC3470" w:rsidP="00DC3470">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BE3DCD">
        <w:rPr>
          <w:rFonts w:ascii="GHEA Grapalat" w:hAnsi="GHEA Grapalat"/>
          <w:color w:val="000000"/>
          <w:sz w:val="20"/>
          <w:szCs w:val="20"/>
          <w:lang w:val="hy-AM"/>
        </w:rPr>
        <w:t xml:space="preserve">2) բենեֆիցիարի կողմից պայմանագիրը միակողմանի լուծելու մասին </w:t>
      </w:r>
      <w:hyperlink r:id="rId8" w:history="1">
        <w:r w:rsidRPr="00BE3DCD">
          <w:rPr>
            <w:rStyle w:val="a9"/>
            <w:rFonts w:ascii="GHEA Grapalat" w:hAnsi="GHEA Grapalat"/>
            <w:sz w:val="20"/>
            <w:szCs w:val="20"/>
            <w:lang w:val="hy-AM"/>
          </w:rPr>
          <w:t>www.procurement.am</w:t>
        </w:r>
      </w:hyperlink>
      <w:r w:rsidRPr="00BE3DCD">
        <w:rPr>
          <w:rFonts w:ascii="GHEA Grapalat" w:hAnsi="GHEA Grapalat"/>
          <w:color w:val="000000"/>
          <w:sz w:val="20"/>
          <w:szCs w:val="20"/>
          <w:lang w:val="hy-AM"/>
        </w:rPr>
        <w:t xml:space="preserve"> հասցով գործող տեղեկագրում հրապարակած ծանուցումը.</w:t>
      </w:r>
    </w:p>
    <w:p w:rsidR="00DC3470" w:rsidRPr="00BE3DCD" w:rsidRDefault="00DC3470" w:rsidP="00DC3470">
      <w:pPr>
        <w:pStyle w:val="af4"/>
        <w:shd w:val="clear" w:color="auto" w:fill="FFFFFF"/>
        <w:spacing w:before="0" w:beforeAutospacing="0" w:after="0" w:afterAutospacing="0"/>
        <w:ind w:firstLine="375"/>
        <w:rPr>
          <w:rFonts w:ascii="GHEA Grapalat" w:hAnsi="GHEA Grapalat"/>
          <w:color w:val="000000"/>
          <w:sz w:val="20"/>
          <w:szCs w:val="20"/>
          <w:lang w:val="hy-AM"/>
        </w:rPr>
      </w:pPr>
      <w:r w:rsidRPr="00BE3DCD">
        <w:rPr>
          <w:rFonts w:ascii="GHEA Grapalat" w:hAnsi="GHEA Grapalat"/>
          <w:color w:val="000000"/>
          <w:sz w:val="20"/>
          <w:szCs w:val="20"/>
          <w:lang w:val="hy-AM"/>
        </w:rPr>
        <w:t>3) սույն երաշխիքը:</w:t>
      </w:r>
    </w:p>
    <w:p w:rsidR="00091EBC" w:rsidRPr="00BE3DC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BE3DCD">
        <w:rPr>
          <w:rFonts w:ascii="GHEA Grapalat" w:hAnsi="GHEA Grapalat"/>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91EBC" w:rsidRPr="00BE3DCD" w:rsidRDefault="0054575E"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BE3DCD">
        <w:rPr>
          <w:rFonts w:ascii="GHEA Grapalat" w:hAnsi="GHEA Grapalat"/>
          <w:color w:val="000000"/>
          <w:sz w:val="20"/>
          <w:szCs w:val="20"/>
          <w:lang w:val="hy-AM"/>
        </w:rPr>
        <w:t>8</w:t>
      </w:r>
      <w:r w:rsidR="00091EBC" w:rsidRPr="00BE3DCD">
        <w:rPr>
          <w:rFonts w:ascii="GHEA Grapalat" w:hAnsi="GHEA Grapalat"/>
          <w:color w:val="000000"/>
          <w:sz w:val="20"/>
          <w:szCs w:val="20"/>
          <w:lang w:val="hy-AM"/>
        </w:rPr>
        <w:t>. Երաշխիք տվող անձը մերժում է բենեֆիցիարի պահանջը, եթե`</w:t>
      </w:r>
    </w:p>
    <w:p w:rsidR="00091EBC" w:rsidRPr="00BE3DC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BE3DCD">
        <w:rPr>
          <w:rFonts w:ascii="GHEA Grapalat" w:hAnsi="GHEA Grapalat"/>
          <w:color w:val="000000"/>
          <w:sz w:val="20"/>
          <w:szCs w:val="20"/>
          <w:lang w:val="hy-AM"/>
        </w:rPr>
        <w:t>1) պահանջը կամ կից փաստաթղթերը չեն համապատասխանում սույն երաշխիքի պայմաններին.</w:t>
      </w:r>
    </w:p>
    <w:p w:rsidR="00091EBC" w:rsidRPr="00BE3DCD"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BE3DCD">
        <w:rPr>
          <w:rFonts w:ascii="GHEA Grapalat" w:hAnsi="GHEA Grapalat"/>
          <w:color w:val="000000"/>
          <w:sz w:val="20"/>
          <w:szCs w:val="20"/>
          <w:lang w:val="hy-AM"/>
        </w:rPr>
        <w:t>2) պահանջը ներկայացվել է երաշխիքով սահմանված ժամկետի ավարտից հետո:</w:t>
      </w:r>
    </w:p>
    <w:p w:rsidR="00091EBC" w:rsidRPr="00BE3DCD" w:rsidRDefault="0054575E"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BE3DCD">
        <w:rPr>
          <w:rFonts w:ascii="GHEA Grapalat" w:hAnsi="GHEA Grapalat"/>
          <w:color w:val="000000"/>
          <w:sz w:val="20"/>
          <w:szCs w:val="20"/>
          <w:lang w:val="hy-AM"/>
        </w:rPr>
        <w:t>9</w:t>
      </w:r>
      <w:r w:rsidR="00091EBC" w:rsidRPr="00BE3DCD">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91EBC" w:rsidRPr="00BE3DC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BE3DCD">
        <w:rPr>
          <w:rFonts w:ascii="GHEA Grapalat" w:hAnsi="GHEA Grapalat"/>
          <w:color w:val="000000"/>
          <w:sz w:val="20"/>
          <w:szCs w:val="20"/>
          <w:lang w:val="hy-AM"/>
        </w:rPr>
        <w:t>1</w:t>
      </w:r>
      <w:r w:rsidR="0054575E" w:rsidRPr="00BE3DCD">
        <w:rPr>
          <w:rFonts w:ascii="GHEA Grapalat" w:hAnsi="GHEA Grapalat"/>
          <w:color w:val="000000"/>
          <w:sz w:val="20"/>
          <w:szCs w:val="20"/>
          <w:lang w:val="hy-AM"/>
        </w:rPr>
        <w:t>0</w:t>
      </w:r>
      <w:r w:rsidRPr="00BE3DCD">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rsidR="00091EBC" w:rsidRPr="00BE3DC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BE3DCD">
        <w:rPr>
          <w:rFonts w:ascii="GHEA Grapalat" w:hAnsi="GHEA Grapalat"/>
          <w:color w:val="000000"/>
          <w:sz w:val="20"/>
          <w:szCs w:val="20"/>
          <w:lang w:val="hy-AM"/>
        </w:rPr>
        <w:t>1</w:t>
      </w:r>
      <w:r w:rsidR="0054575E" w:rsidRPr="00BE3DCD">
        <w:rPr>
          <w:rFonts w:ascii="GHEA Grapalat" w:hAnsi="GHEA Grapalat"/>
          <w:color w:val="000000"/>
          <w:sz w:val="20"/>
          <w:szCs w:val="20"/>
          <w:lang w:val="hy-AM"/>
        </w:rPr>
        <w:t>1</w:t>
      </w:r>
      <w:r w:rsidRPr="00BE3DCD">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rsidR="00091EBC" w:rsidRPr="00BE3DC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rsidR="006C459C" w:rsidRPr="00BE3DC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BE3DCD">
        <w:rPr>
          <w:rFonts w:ascii="GHEA Grapalat" w:hAnsi="GHEA Grapalat"/>
          <w:color w:val="000000"/>
          <w:sz w:val="20"/>
          <w:szCs w:val="20"/>
          <w:lang w:val="hy-AM"/>
        </w:rPr>
        <w:t xml:space="preserve">Գործադիր </w:t>
      </w:r>
      <w:r w:rsidR="006C459C" w:rsidRPr="00BE3DCD">
        <w:rPr>
          <w:rFonts w:ascii="GHEA Grapalat" w:hAnsi="GHEA Grapalat"/>
          <w:color w:val="000000"/>
          <w:sz w:val="20"/>
          <w:szCs w:val="20"/>
          <w:lang w:val="hy-AM"/>
        </w:rPr>
        <w:t xml:space="preserve">մարմնի ղեկավար </w:t>
      </w:r>
      <w:r w:rsidR="006C459C" w:rsidRPr="00BE3DCD">
        <w:rPr>
          <w:rFonts w:ascii="GHEA Grapalat" w:hAnsi="GHEA Grapalat"/>
          <w:color w:val="000000"/>
          <w:sz w:val="20"/>
          <w:szCs w:val="20"/>
          <w:u w:val="single"/>
          <w:lang w:val="hy-AM"/>
        </w:rPr>
        <w:tab/>
      </w:r>
      <w:r w:rsidR="006C459C" w:rsidRPr="00BE3DCD">
        <w:rPr>
          <w:rFonts w:ascii="GHEA Grapalat" w:hAnsi="GHEA Grapalat"/>
          <w:color w:val="000000"/>
          <w:sz w:val="20"/>
          <w:szCs w:val="20"/>
          <w:u w:val="single"/>
          <w:lang w:val="hy-AM"/>
        </w:rPr>
        <w:tab/>
      </w:r>
      <w:r w:rsidR="006C459C" w:rsidRPr="00BE3DCD">
        <w:rPr>
          <w:rFonts w:ascii="GHEA Grapalat" w:hAnsi="GHEA Grapalat"/>
          <w:color w:val="000000"/>
          <w:sz w:val="20"/>
          <w:szCs w:val="20"/>
          <w:u w:val="single"/>
          <w:lang w:val="hy-AM"/>
        </w:rPr>
        <w:tab/>
      </w:r>
      <w:r w:rsidR="006C459C" w:rsidRPr="00BE3DCD">
        <w:rPr>
          <w:rFonts w:ascii="GHEA Grapalat" w:hAnsi="GHEA Grapalat"/>
          <w:color w:val="000000"/>
          <w:sz w:val="20"/>
          <w:szCs w:val="20"/>
          <w:u w:val="single"/>
          <w:lang w:val="hy-AM"/>
        </w:rPr>
        <w:tab/>
      </w:r>
      <w:r w:rsidR="006C459C" w:rsidRPr="00BE3DCD">
        <w:rPr>
          <w:rFonts w:ascii="GHEA Grapalat" w:hAnsi="GHEA Grapalat"/>
          <w:color w:val="000000"/>
          <w:sz w:val="20"/>
          <w:szCs w:val="20"/>
          <w:u w:val="single"/>
          <w:lang w:val="hy-AM"/>
        </w:rPr>
        <w:tab/>
      </w:r>
    </w:p>
    <w:p w:rsidR="00091EBC" w:rsidRPr="00BE3DC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rsidR="00091EBC" w:rsidRPr="00BE3DC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rsidR="00091EBC" w:rsidRPr="00BE3DC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BE3DCD">
        <w:rPr>
          <w:rFonts w:ascii="GHEA Grapalat" w:hAnsi="GHEA Grapalat"/>
          <w:color w:val="000000"/>
          <w:sz w:val="20"/>
          <w:szCs w:val="20"/>
          <w:u w:val="single"/>
          <w:lang w:val="hy-AM"/>
        </w:rPr>
        <w:tab/>
      </w:r>
      <w:r w:rsidRPr="00BE3DCD">
        <w:rPr>
          <w:rFonts w:ascii="GHEA Grapalat" w:hAnsi="GHEA Grapalat"/>
          <w:color w:val="000000"/>
          <w:sz w:val="20"/>
          <w:szCs w:val="20"/>
          <w:u w:val="single"/>
          <w:lang w:val="hy-AM"/>
        </w:rPr>
        <w:tab/>
      </w:r>
      <w:r w:rsidRPr="00BE3DCD">
        <w:rPr>
          <w:rFonts w:ascii="GHEA Grapalat" w:hAnsi="GHEA Grapalat"/>
          <w:color w:val="000000"/>
          <w:sz w:val="20"/>
          <w:szCs w:val="20"/>
          <w:u w:val="single"/>
          <w:lang w:val="hy-AM"/>
        </w:rPr>
        <w:tab/>
      </w:r>
      <w:r w:rsidRPr="00BE3DCD">
        <w:rPr>
          <w:rFonts w:ascii="GHEA Grapalat" w:hAnsi="GHEA Grapalat"/>
          <w:color w:val="000000"/>
          <w:sz w:val="20"/>
          <w:szCs w:val="20"/>
          <w:u w:val="single"/>
          <w:lang w:val="hy-AM"/>
        </w:rPr>
        <w:tab/>
      </w:r>
      <w:r w:rsidRPr="00BE3DCD">
        <w:rPr>
          <w:rFonts w:ascii="GHEA Grapalat" w:hAnsi="GHEA Grapalat"/>
          <w:color w:val="000000"/>
          <w:sz w:val="20"/>
          <w:szCs w:val="20"/>
          <w:u w:val="single"/>
          <w:lang w:val="hy-AM"/>
        </w:rPr>
        <w:tab/>
      </w:r>
      <w:r w:rsidRPr="00BE3DCD">
        <w:rPr>
          <w:rFonts w:ascii="GHEA Grapalat" w:hAnsi="GHEA Grapalat"/>
          <w:color w:val="000000"/>
          <w:sz w:val="20"/>
          <w:szCs w:val="20"/>
          <w:u w:val="single"/>
          <w:lang w:val="hy-AM"/>
        </w:rPr>
        <w:tab/>
      </w:r>
      <w:r w:rsidRPr="00BE3DCD">
        <w:rPr>
          <w:rFonts w:ascii="GHEA Grapalat" w:hAnsi="GHEA Grapalat"/>
          <w:color w:val="000000"/>
          <w:sz w:val="20"/>
          <w:szCs w:val="20"/>
          <w:u w:val="single"/>
          <w:lang w:val="hy-AM"/>
        </w:rPr>
        <w:tab/>
      </w:r>
      <w:r w:rsidRPr="00BE3DCD">
        <w:rPr>
          <w:rFonts w:ascii="GHEA Grapalat" w:hAnsi="GHEA Grapalat"/>
          <w:color w:val="000000"/>
          <w:sz w:val="20"/>
          <w:szCs w:val="20"/>
          <w:u w:val="single"/>
          <w:lang w:val="hy-AM"/>
        </w:rPr>
        <w:tab/>
      </w:r>
      <w:r w:rsidRPr="00BE3DCD">
        <w:rPr>
          <w:rFonts w:ascii="GHEA Grapalat" w:hAnsi="GHEA Grapalat"/>
          <w:color w:val="000000"/>
          <w:sz w:val="20"/>
          <w:szCs w:val="20"/>
          <w:u w:val="single"/>
          <w:lang w:val="hy-AM"/>
        </w:rPr>
        <w:tab/>
      </w:r>
    </w:p>
    <w:p w:rsidR="00091EBC" w:rsidRPr="00BE3DCD" w:rsidRDefault="00091EBC" w:rsidP="00091EBC">
      <w:pPr>
        <w:pStyle w:val="af4"/>
        <w:shd w:val="clear" w:color="auto" w:fill="FFFFFF"/>
        <w:spacing w:before="0" w:beforeAutospacing="0" w:after="0" w:afterAutospacing="0"/>
        <w:rPr>
          <w:rFonts w:ascii="GHEA Grapalat" w:hAnsi="GHEA Grapalat" w:cs="Sylfaen"/>
          <w:vertAlign w:val="superscript"/>
          <w:lang w:val="hy-AM"/>
        </w:rPr>
      </w:pPr>
      <w:r w:rsidRPr="00BE3DCD">
        <w:rPr>
          <w:rFonts w:ascii="GHEA Grapalat" w:hAnsi="GHEA Grapalat" w:cs="Sylfaen"/>
          <w:vertAlign w:val="superscript"/>
          <w:lang w:val="hy-AM"/>
        </w:rPr>
        <w:lastRenderedPageBreak/>
        <w:t xml:space="preserve">                                                        ամիսը, ամսաթիվը, տարեթիվը</w:t>
      </w:r>
    </w:p>
    <w:p w:rsidR="00091EBC" w:rsidRPr="00BE3DCD" w:rsidRDefault="00091EBC" w:rsidP="00091EBC">
      <w:pPr>
        <w:pStyle w:val="31"/>
        <w:spacing w:line="240" w:lineRule="auto"/>
        <w:jc w:val="center"/>
        <w:rPr>
          <w:rFonts w:ascii="GHEA Grapalat" w:hAnsi="GHEA Grapalat" w:cs="Arial"/>
          <w:b/>
          <w:lang w:val="hy-AM"/>
        </w:rPr>
      </w:pPr>
    </w:p>
    <w:p w:rsidR="00091EBC" w:rsidRPr="00BE3DCD" w:rsidRDefault="00091EBC" w:rsidP="00091EBC">
      <w:pPr>
        <w:pStyle w:val="31"/>
        <w:spacing w:line="240" w:lineRule="auto"/>
        <w:jc w:val="right"/>
        <w:rPr>
          <w:rFonts w:ascii="GHEA Grapalat" w:hAnsi="GHEA Grapalat"/>
          <w:szCs w:val="24"/>
          <w:lang w:val="hy-AM"/>
        </w:rPr>
      </w:pPr>
    </w:p>
    <w:p w:rsidR="00631658" w:rsidRPr="00BE3DCD" w:rsidRDefault="009C370D" w:rsidP="00631658">
      <w:pPr>
        <w:jc w:val="right"/>
        <w:rPr>
          <w:rFonts w:ascii="GHEA Grapalat" w:hAnsi="GHEA Grapalat" w:cs="GHEA Grapalat"/>
          <w:i/>
          <w:sz w:val="18"/>
          <w:szCs w:val="18"/>
          <w:lang w:val="hy-AM"/>
        </w:rPr>
      </w:pPr>
      <w:r w:rsidRPr="00BE3DCD">
        <w:rPr>
          <w:rFonts w:ascii="GHEA Grapalat" w:hAnsi="GHEA Grapalat"/>
          <w:b/>
          <w:lang w:val="hy-AM"/>
        </w:rPr>
        <w:br w:type="page"/>
      </w:r>
    </w:p>
    <w:p w:rsidR="00631658" w:rsidRPr="00BE3DCD" w:rsidRDefault="00631658" w:rsidP="00631658">
      <w:pPr>
        <w:pStyle w:val="31"/>
        <w:spacing w:line="240" w:lineRule="auto"/>
        <w:jc w:val="right"/>
        <w:rPr>
          <w:rFonts w:ascii="GHEA Grapalat" w:hAnsi="GHEA Grapalat" w:cs="Sylfaen"/>
          <w:b/>
          <w:lang w:val="hy-AM"/>
        </w:rPr>
      </w:pPr>
      <w:r w:rsidRPr="00BE3DCD">
        <w:rPr>
          <w:rFonts w:ascii="GHEA Grapalat" w:hAnsi="GHEA Grapalat" w:cs="Sylfaen"/>
          <w:b/>
          <w:lang w:val="hy-AM"/>
        </w:rPr>
        <w:lastRenderedPageBreak/>
        <w:t>Հավելված 5.1</w:t>
      </w:r>
    </w:p>
    <w:p w:rsidR="00631658" w:rsidRPr="00BE3DCD" w:rsidRDefault="00631658" w:rsidP="00631658">
      <w:pPr>
        <w:pStyle w:val="31"/>
        <w:spacing w:line="240" w:lineRule="auto"/>
        <w:jc w:val="right"/>
        <w:rPr>
          <w:rFonts w:ascii="GHEA Grapalat" w:hAnsi="GHEA Grapalat" w:cs="Sylfaen"/>
          <w:b/>
          <w:lang w:val="hy-AM"/>
        </w:rPr>
      </w:pPr>
      <w:r w:rsidRPr="00BE3DCD">
        <w:rPr>
          <w:rFonts w:ascii="GHEA Grapalat" w:hAnsi="GHEA Grapalat" w:cs="Sylfaen"/>
          <w:b/>
          <w:lang w:val="hy-AM"/>
        </w:rPr>
        <w:t>«</w:t>
      </w:r>
      <w:r w:rsidR="00802B76">
        <w:rPr>
          <w:rFonts w:ascii="GHEA Grapalat" w:hAnsi="GHEA Grapalat" w:cs="Sylfaen"/>
          <w:b/>
          <w:lang w:val="hy-AM"/>
        </w:rPr>
        <w:t>Թ16ՊՈԼ-ԳՀԱՊՁԲ-20/05</w:t>
      </w:r>
      <w:r w:rsidR="00C33C2D" w:rsidRPr="00BE3DCD">
        <w:rPr>
          <w:rFonts w:ascii="GHEA Grapalat" w:hAnsi="GHEA Grapalat" w:cs="Sylfaen"/>
          <w:b/>
          <w:lang w:val="hy-AM"/>
        </w:rPr>
        <w:t>»</w:t>
      </w:r>
      <w:r w:rsidRPr="00BE3DCD">
        <w:rPr>
          <w:rFonts w:ascii="GHEA Grapalat" w:hAnsi="GHEA Grapalat" w:cs="Sylfaen"/>
          <w:b/>
          <w:lang w:val="hy-AM"/>
        </w:rPr>
        <w:t xml:space="preserve">  ծածկագրով</w:t>
      </w:r>
    </w:p>
    <w:p w:rsidR="00631658" w:rsidRPr="00BE3DCD" w:rsidRDefault="00480C3C" w:rsidP="00631658">
      <w:pPr>
        <w:pStyle w:val="31"/>
        <w:spacing w:line="240" w:lineRule="auto"/>
        <w:jc w:val="right"/>
        <w:rPr>
          <w:rFonts w:ascii="GHEA Grapalat" w:hAnsi="GHEA Grapalat" w:cs="Sylfaen"/>
          <w:b/>
          <w:lang w:val="hy-AM"/>
        </w:rPr>
      </w:pPr>
      <w:r w:rsidRPr="00BE3DCD">
        <w:rPr>
          <w:rFonts w:ascii="GHEA Grapalat" w:hAnsi="GHEA Grapalat" w:cs="Sylfaen"/>
          <w:b/>
          <w:lang w:val="hy-AM"/>
        </w:rPr>
        <w:t>Գնանշման հարցման</w:t>
      </w:r>
      <w:r w:rsidR="00631658" w:rsidRPr="00BE3DCD">
        <w:rPr>
          <w:rFonts w:ascii="GHEA Grapalat" w:hAnsi="GHEA Grapalat" w:cs="Sylfaen"/>
          <w:b/>
          <w:lang w:val="hy-AM"/>
        </w:rPr>
        <w:t xml:space="preserve"> հրավերի</w:t>
      </w:r>
    </w:p>
    <w:p w:rsidR="00631658" w:rsidRPr="00BE3DCD" w:rsidRDefault="00631658" w:rsidP="00631658">
      <w:pPr>
        <w:jc w:val="center"/>
        <w:rPr>
          <w:rFonts w:ascii="GHEA Grapalat" w:hAnsi="GHEA Grapalat" w:cs="GHEA Grapalat"/>
          <w:b/>
          <w:sz w:val="20"/>
          <w:szCs w:val="20"/>
          <w:lang w:val="hy-AM"/>
        </w:rPr>
      </w:pPr>
      <w:r w:rsidRPr="00BE3DCD">
        <w:rPr>
          <w:rFonts w:ascii="GHEA Grapalat" w:hAnsi="GHEA Grapalat" w:cs="GHEA Grapalat"/>
          <w:b/>
          <w:sz w:val="18"/>
          <w:szCs w:val="18"/>
          <w:lang w:val="hy-AM"/>
        </w:rPr>
        <w:t xml:space="preserve">       </w:t>
      </w:r>
      <w:r w:rsidRPr="00BE3DCD">
        <w:rPr>
          <w:rFonts w:ascii="GHEA Grapalat" w:hAnsi="GHEA Grapalat" w:cs="GHEA Grapalat"/>
          <w:b/>
          <w:sz w:val="20"/>
          <w:szCs w:val="20"/>
          <w:lang w:val="hy-AM"/>
        </w:rPr>
        <w:t xml:space="preserve">ՏՈւԺԱՆՔԻ ՄԱՍԻՆ ՀԱՄԱՁԱՅՆԱԳԻՐ </w:t>
      </w:r>
    </w:p>
    <w:p w:rsidR="001C7C1A" w:rsidRPr="00BE3DCD" w:rsidRDefault="00631658" w:rsidP="001C7C1A">
      <w:pPr>
        <w:jc w:val="center"/>
        <w:rPr>
          <w:rFonts w:ascii="GHEA Grapalat" w:hAnsi="GHEA Grapalat" w:cs="GHEA Grapalat"/>
          <w:b/>
          <w:sz w:val="20"/>
          <w:szCs w:val="20"/>
          <w:lang w:val="hy-AM"/>
        </w:rPr>
      </w:pPr>
      <w:r w:rsidRPr="00BE3DCD">
        <w:rPr>
          <w:rFonts w:ascii="GHEA Grapalat" w:hAnsi="GHEA Grapalat" w:cs="GHEA Grapalat"/>
          <w:sz w:val="20"/>
          <w:szCs w:val="20"/>
          <w:lang w:val="hy-AM"/>
        </w:rPr>
        <w:t xml:space="preserve">  </w:t>
      </w:r>
      <w:r w:rsidRPr="00BE3DCD">
        <w:rPr>
          <w:rFonts w:ascii="GHEA Grapalat" w:hAnsi="GHEA Grapalat" w:cs="GHEA Grapalat"/>
          <w:b/>
          <w:sz w:val="20"/>
          <w:szCs w:val="20"/>
          <w:lang w:val="hy-AM"/>
        </w:rPr>
        <w:t xml:space="preserve"> </w:t>
      </w:r>
      <w:r w:rsidR="001C7C1A" w:rsidRPr="00BE3DCD">
        <w:rPr>
          <w:rFonts w:ascii="GHEA Grapalat" w:hAnsi="GHEA Grapalat" w:cs="GHEA Grapalat"/>
          <w:b/>
          <w:sz w:val="18"/>
          <w:szCs w:val="18"/>
          <w:lang w:val="hy-AM"/>
        </w:rPr>
        <w:t xml:space="preserve">         (պայմանագրի ապահովում)</w:t>
      </w:r>
    </w:p>
    <w:p w:rsidR="00631658" w:rsidRPr="00BE3DCD" w:rsidRDefault="00631658" w:rsidP="00631658">
      <w:pPr>
        <w:rPr>
          <w:rFonts w:ascii="GHEA Grapalat" w:hAnsi="GHEA Grapalat" w:cs="GHEA Grapalat"/>
          <w:b/>
          <w:sz w:val="20"/>
          <w:szCs w:val="20"/>
          <w:lang w:val="hy-AM"/>
        </w:rPr>
      </w:pPr>
    </w:p>
    <w:p w:rsidR="00631658" w:rsidRPr="00BE3DCD" w:rsidRDefault="00631658" w:rsidP="00631658">
      <w:pPr>
        <w:rPr>
          <w:rFonts w:ascii="GHEA Grapalat" w:hAnsi="GHEA Grapalat" w:cs="GHEA Grapalat"/>
          <w:sz w:val="20"/>
          <w:szCs w:val="20"/>
          <w:lang w:val="hy-AM"/>
        </w:rPr>
      </w:pPr>
      <w:r w:rsidRPr="00BE3DCD">
        <w:rPr>
          <w:rFonts w:ascii="GHEA Grapalat" w:hAnsi="GHEA Grapalat" w:cs="GHEA Grapalat"/>
          <w:sz w:val="20"/>
          <w:szCs w:val="20"/>
          <w:lang w:val="hy-AM"/>
        </w:rPr>
        <w:t xml:space="preserve">     ք. Երևան</w:t>
      </w:r>
      <w:r w:rsidRPr="00BE3DCD">
        <w:rPr>
          <w:rFonts w:ascii="GHEA Grapalat" w:hAnsi="GHEA Grapalat" w:cs="GHEA Grapalat"/>
          <w:sz w:val="20"/>
          <w:szCs w:val="20"/>
          <w:lang w:val="hy-AM"/>
        </w:rPr>
        <w:tab/>
      </w:r>
      <w:r w:rsidRPr="00BE3DCD">
        <w:rPr>
          <w:rFonts w:ascii="GHEA Grapalat" w:hAnsi="GHEA Grapalat" w:cs="GHEA Grapalat"/>
          <w:sz w:val="20"/>
          <w:szCs w:val="20"/>
          <w:lang w:val="hy-AM"/>
        </w:rPr>
        <w:tab/>
      </w:r>
      <w:r w:rsidRPr="00BE3DCD">
        <w:rPr>
          <w:rFonts w:ascii="GHEA Grapalat" w:hAnsi="GHEA Grapalat" w:cs="GHEA Grapalat"/>
          <w:sz w:val="20"/>
          <w:szCs w:val="20"/>
          <w:lang w:val="hy-AM"/>
        </w:rPr>
        <w:tab/>
      </w:r>
      <w:r w:rsidRPr="00BE3DCD">
        <w:rPr>
          <w:rFonts w:ascii="GHEA Grapalat" w:hAnsi="GHEA Grapalat" w:cs="GHEA Grapalat"/>
          <w:sz w:val="20"/>
          <w:szCs w:val="20"/>
          <w:lang w:val="hy-AM"/>
        </w:rPr>
        <w:tab/>
      </w:r>
      <w:r w:rsidRPr="00BE3DCD">
        <w:rPr>
          <w:rFonts w:ascii="GHEA Grapalat" w:hAnsi="GHEA Grapalat" w:cs="GHEA Grapalat"/>
          <w:sz w:val="20"/>
          <w:szCs w:val="20"/>
          <w:lang w:val="hy-AM"/>
        </w:rPr>
        <w:tab/>
      </w:r>
      <w:r w:rsidRPr="00BE3DCD">
        <w:rPr>
          <w:rFonts w:ascii="GHEA Grapalat" w:hAnsi="GHEA Grapalat" w:cs="GHEA Grapalat"/>
          <w:sz w:val="20"/>
          <w:szCs w:val="20"/>
          <w:lang w:val="hy-AM"/>
        </w:rPr>
        <w:tab/>
        <w:t xml:space="preserve">            </w:t>
      </w:r>
      <w:r w:rsidRPr="00BE3DCD">
        <w:rPr>
          <w:rFonts w:ascii="GHEA Grapalat" w:hAnsi="GHEA Grapalat"/>
          <w:sz w:val="20"/>
          <w:szCs w:val="20"/>
          <w:lang w:val="hy-AM"/>
        </w:rPr>
        <w:t>«</w:t>
      </w:r>
      <w:r w:rsidRPr="00BE3DCD">
        <w:rPr>
          <w:rFonts w:ascii="GHEA Grapalat" w:hAnsi="GHEA Grapalat" w:cs="GHEA Grapalat"/>
          <w:sz w:val="20"/>
          <w:szCs w:val="20"/>
          <w:u w:val="single"/>
          <w:lang w:val="hy-AM"/>
        </w:rPr>
        <w:t xml:space="preserve">         </w:t>
      </w:r>
      <w:r w:rsidRPr="00BE3DCD">
        <w:rPr>
          <w:rFonts w:ascii="GHEA Grapalat" w:hAnsi="GHEA Grapalat"/>
          <w:sz w:val="20"/>
          <w:szCs w:val="20"/>
          <w:lang w:val="hy-AM"/>
        </w:rPr>
        <w:t>»</w:t>
      </w:r>
      <w:r w:rsidRPr="00BE3DCD">
        <w:rPr>
          <w:rFonts w:ascii="GHEA Grapalat" w:hAnsi="GHEA Grapalat" w:cs="GHEA Grapalat"/>
          <w:sz w:val="20"/>
          <w:szCs w:val="20"/>
          <w:u w:val="single"/>
          <w:lang w:val="hy-AM"/>
        </w:rPr>
        <w:t xml:space="preserve"> </w:t>
      </w:r>
      <w:r w:rsidRPr="00BE3DCD">
        <w:rPr>
          <w:rFonts w:ascii="GHEA Grapalat" w:hAnsi="GHEA Grapalat" w:cs="GHEA Grapalat"/>
          <w:sz w:val="20"/>
          <w:szCs w:val="20"/>
          <w:u w:val="single"/>
          <w:lang w:val="hy-AM"/>
        </w:rPr>
        <w:tab/>
      </w:r>
      <w:r w:rsidRPr="00BE3DCD">
        <w:rPr>
          <w:rFonts w:ascii="GHEA Grapalat" w:hAnsi="GHEA Grapalat" w:cs="GHEA Grapalat"/>
          <w:sz w:val="20"/>
          <w:szCs w:val="20"/>
          <w:u w:val="single"/>
          <w:lang w:val="hy-AM"/>
        </w:rPr>
        <w:tab/>
      </w:r>
      <w:r w:rsidRPr="00BE3DCD">
        <w:rPr>
          <w:rFonts w:ascii="GHEA Grapalat" w:hAnsi="GHEA Grapalat" w:cs="GHEA Grapalat"/>
          <w:sz w:val="20"/>
          <w:szCs w:val="20"/>
          <w:u w:val="single"/>
          <w:lang w:val="hy-AM"/>
        </w:rPr>
        <w:tab/>
      </w:r>
      <w:r w:rsidRPr="00BE3DCD">
        <w:rPr>
          <w:rFonts w:ascii="GHEA Grapalat" w:hAnsi="GHEA Grapalat" w:cs="GHEA Grapalat"/>
          <w:sz w:val="20"/>
          <w:szCs w:val="20"/>
          <w:lang w:val="hy-AM"/>
        </w:rPr>
        <w:t xml:space="preserve"> 20   թ.**</w:t>
      </w:r>
    </w:p>
    <w:p w:rsidR="00631658" w:rsidRPr="00BE3DCD" w:rsidRDefault="00631658" w:rsidP="00631658">
      <w:pPr>
        <w:rPr>
          <w:rFonts w:ascii="GHEA Grapalat" w:hAnsi="GHEA Grapalat" w:cs="GHEA Grapalat"/>
          <w:sz w:val="20"/>
          <w:szCs w:val="20"/>
          <w:lang w:val="hy-AM"/>
        </w:rPr>
      </w:pPr>
    </w:p>
    <w:p w:rsidR="00631658" w:rsidRPr="00BE3DCD" w:rsidRDefault="00631658" w:rsidP="00631658">
      <w:pPr>
        <w:jc w:val="both"/>
        <w:rPr>
          <w:rFonts w:ascii="GHEA Grapalat" w:hAnsi="GHEA Grapalat" w:cs="GHEA Grapalat"/>
          <w:sz w:val="20"/>
          <w:szCs w:val="20"/>
          <w:u w:val="single"/>
          <w:vertAlign w:val="subscript"/>
          <w:lang w:val="hy-AM"/>
        </w:rPr>
      </w:pPr>
      <w:r w:rsidRPr="00BE3DCD">
        <w:rPr>
          <w:rFonts w:ascii="GHEA Grapalat" w:hAnsi="GHEA Grapalat" w:cs="GHEA Grapalat"/>
          <w:sz w:val="20"/>
          <w:szCs w:val="20"/>
          <w:u w:val="single"/>
          <w:vertAlign w:val="subscript"/>
          <w:lang w:val="hy-AM"/>
        </w:rPr>
        <w:tab/>
      </w:r>
      <w:r w:rsidRPr="00BE3DCD">
        <w:rPr>
          <w:rFonts w:ascii="GHEA Grapalat" w:hAnsi="GHEA Grapalat" w:cs="GHEA Grapalat"/>
          <w:sz w:val="20"/>
          <w:szCs w:val="20"/>
          <w:u w:val="single"/>
          <w:vertAlign w:val="subscript"/>
          <w:lang w:val="hy-AM"/>
        </w:rPr>
        <w:tab/>
      </w:r>
      <w:r w:rsidRPr="00BE3DCD">
        <w:rPr>
          <w:rFonts w:ascii="GHEA Grapalat" w:hAnsi="GHEA Grapalat" w:cs="GHEA Grapalat"/>
          <w:sz w:val="20"/>
          <w:szCs w:val="20"/>
          <w:u w:val="single"/>
          <w:vertAlign w:val="subscript"/>
          <w:lang w:val="hy-AM"/>
        </w:rPr>
        <w:tab/>
      </w:r>
      <w:r w:rsidRPr="00BE3DCD">
        <w:rPr>
          <w:rFonts w:ascii="GHEA Grapalat" w:hAnsi="GHEA Grapalat" w:cs="GHEA Grapalat"/>
          <w:sz w:val="20"/>
          <w:szCs w:val="20"/>
          <w:vertAlign w:val="subscript"/>
          <w:lang w:val="hy-AM"/>
        </w:rPr>
        <w:t xml:space="preserve">, </w:t>
      </w:r>
      <w:r w:rsidRPr="00BE3DCD">
        <w:rPr>
          <w:rFonts w:ascii="GHEA Grapalat" w:hAnsi="GHEA Grapalat" w:cs="GHEA Grapalat"/>
          <w:sz w:val="20"/>
          <w:szCs w:val="20"/>
          <w:lang w:val="hy-AM"/>
        </w:rPr>
        <w:t xml:space="preserve">ի դեմս Ընկերության տնօրեն </w:t>
      </w:r>
      <w:r w:rsidRPr="00BE3DCD">
        <w:rPr>
          <w:rFonts w:ascii="GHEA Grapalat" w:hAnsi="GHEA Grapalat" w:cs="GHEA Grapalat"/>
          <w:sz w:val="20"/>
          <w:szCs w:val="20"/>
          <w:u w:val="single"/>
          <w:lang w:val="hy-AM"/>
        </w:rPr>
        <w:tab/>
      </w:r>
      <w:r w:rsidRPr="00BE3DCD">
        <w:rPr>
          <w:rFonts w:ascii="GHEA Grapalat" w:hAnsi="GHEA Grapalat" w:cs="GHEA Grapalat"/>
          <w:sz w:val="20"/>
          <w:szCs w:val="20"/>
          <w:u w:val="single"/>
          <w:lang w:val="hy-AM"/>
        </w:rPr>
        <w:tab/>
      </w:r>
      <w:r w:rsidRPr="00BE3DCD">
        <w:rPr>
          <w:rFonts w:ascii="GHEA Grapalat" w:hAnsi="GHEA Grapalat" w:cs="GHEA Grapalat"/>
          <w:sz w:val="20"/>
          <w:szCs w:val="20"/>
          <w:u w:val="single"/>
          <w:lang w:val="hy-AM"/>
        </w:rPr>
        <w:tab/>
      </w:r>
      <w:r w:rsidRPr="00BE3DCD">
        <w:rPr>
          <w:rFonts w:ascii="GHEA Grapalat" w:hAnsi="GHEA Grapalat" w:cs="GHEA Grapalat"/>
          <w:sz w:val="20"/>
          <w:szCs w:val="20"/>
          <w:u w:val="single"/>
          <w:lang w:val="hy-AM"/>
        </w:rPr>
        <w:tab/>
      </w:r>
      <w:r w:rsidRPr="00BE3DCD">
        <w:rPr>
          <w:rFonts w:ascii="GHEA Grapalat" w:hAnsi="GHEA Grapalat" w:cs="GHEA Grapalat"/>
          <w:sz w:val="20"/>
          <w:szCs w:val="20"/>
          <w:u w:val="single"/>
          <w:lang w:val="hy-AM"/>
        </w:rPr>
        <w:tab/>
      </w:r>
      <w:r w:rsidRPr="00BE3DCD">
        <w:rPr>
          <w:rFonts w:ascii="GHEA Grapalat" w:hAnsi="GHEA Grapalat" w:cs="GHEA Grapalat"/>
          <w:sz w:val="20"/>
          <w:szCs w:val="20"/>
          <w:u w:val="single"/>
          <w:lang w:val="hy-AM"/>
        </w:rPr>
        <w:tab/>
      </w:r>
      <w:r w:rsidRPr="00BE3DCD">
        <w:rPr>
          <w:rFonts w:ascii="GHEA Grapalat" w:hAnsi="GHEA Grapalat" w:cs="GHEA Grapalat"/>
          <w:sz w:val="20"/>
          <w:szCs w:val="20"/>
          <w:u w:val="single"/>
          <w:lang w:val="hy-AM"/>
        </w:rPr>
        <w:tab/>
      </w:r>
    </w:p>
    <w:p w:rsidR="00631658" w:rsidRPr="00BE3DCD" w:rsidRDefault="00631658" w:rsidP="00631658">
      <w:pPr>
        <w:jc w:val="both"/>
        <w:rPr>
          <w:rFonts w:ascii="GHEA Grapalat" w:hAnsi="GHEA Grapalat" w:cs="GHEA Grapalat"/>
          <w:sz w:val="20"/>
          <w:szCs w:val="20"/>
          <w:lang w:val="hy-AM"/>
        </w:rPr>
      </w:pPr>
      <w:r w:rsidRPr="00BE3DCD">
        <w:rPr>
          <w:rFonts w:ascii="GHEA Grapalat" w:hAnsi="GHEA Grapalat"/>
          <w:sz w:val="20"/>
          <w:szCs w:val="20"/>
          <w:vertAlign w:val="superscript"/>
          <w:lang w:val="hy-AM"/>
        </w:rPr>
        <w:t xml:space="preserve">       Ընկերության անվանումը</w:t>
      </w:r>
      <w:r w:rsidRPr="00BE3DCD">
        <w:rPr>
          <w:rFonts w:ascii="GHEA Grapalat" w:hAnsi="GHEA Grapalat" w:cs="GHEA Grapalat"/>
          <w:sz w:val="20"/>
          <w:szCs w:val="20"/>
          <w:vertAlign w:val="subscript"/>
          <w:lang w:val="hy-AM"/>
        </w:rPr>
        <w:tab/>
      </w:r>
      <w:r w:rsidRPr="00BE3DCD">
        <w:rPr>
          <w:rFonts w:ascii="GHEA Grapalat" w:hAnsi="GHEA Grapalat" w:cs="GHEA Grapalat"/>
          <w:sz w:val="20"/>
          <w:szCs w:val="20"/>
          <w:vertAlign w:val="subscript"/>
          <w:lang w:val="hy-AM"/>
        </w:rPr>
        <w:tab/>
      </w:r>
      <w:r w:rsidRPr="00BE3DCD">
        <w:rPr>
          <w:rFonts w:ascii="GHEA Grapalat" w:hAnsi="GHEA Grapalat" w:cs="GHEA Grapalat"/>
          <w:sz w:val="20"/>
          <w:szCs w:val="20"/>
          <w:vertAlign w:val="subscript"/>
          <w:lang w:val="hy-AM"/>
        </w:rPr>
        <w:tab/>
      </w:r>
      <w:r w:rsidRPr="00BE3DCD">
        <w:rPr>
          <w:rFonts w:ascii="GHEA Grapalat" w:hAnsi="GHEA Grapalat" w:cs="GHEA Grapalat"/>
          <w:sz w:val="20"/>
          <w:szCs w:val="20"/>
          <w:vertAlign w:val="subscript"/>
          <w:lang w:val="hy-AM"/>
        </w:rPr>
        <w:tab/>
      </w:r>
      <w:r w:rsidRPr="00BE3DCD">
        <w:rPr>
          <w:rFonts w:ascii="GHEA Grapalat" w:hAnsi="GHEA Grapalat" w:cs="GHEA Grapalat"/>
          <w:sz w:val="20"/>
          <w:szCs w:val="20"/>
          <w:vertAlign w:val="subscript"/>
          <w:lang w:val="hy-AM"/>
        </w:rPr>
        <w:tab/>
        <w:t xml:space="preserve">    </w:t>
      </w:r>
      <w:r w:rsidRPr="00BE3DCD">
        <w:rPr>
          <w:rFonts w:ascii="GHEA Grapalat" w:hAnsi="GHEA Grapalat"/>
          <w:sz w:val="20"/>
          <w:szCs w:val="20"/>
          <w:vertAlign w:val="superscript"/>
          <w:lang w:val="hy-AM"/>
        </w:rPr>
        <w:t>Ընկերության տնօրենի անուն ազգանունը, անձնագրային տվյալները</w:t>
      </w:r>
      <w:r w:rsidRPr="00BE3DCD">
        <w:rPr>
          <w:rFonts w:ascii="GHEA Grapalat" w:hAnsi="GHEA Grapalat" w:cs="GHEA Grapalat"/>
          <w:sz w:val="20"/>
          <w:szCs w:val="20"/>
          <w:vertAlign w:val="subscript"/>
          <w:lang w:val="hy-AM"/>
        </w:rPr>
        <w:t xml:space="preserve">, </w:t>
      </w:r>
      <w:r w:rsidRPr="00BE3DC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BE3DCD" w:rsidRDefault="00631658" w:rsidP="00631658">
      <w:pPr>
        <w:ind w:firstLine="708"/>
        <w:jc w:val="both"/>
        <w:rPr>
          <w:rFonts w:ascii="GHEA Grapalat" w:hAnsi="GHEA Grapalat" w:cs="GHEA Grapalat"/>
          <w:sz w:val="20"/>
          <w:szCs w:val="20"/>
          <w:lang w:val="hy-AM"/>
        </w:rPr>
      </w:pPr>
    </w:p>
    <w:p w:rsidR="00631658" w:rsidRPr="00BE3DCD" w:rsidRDefault="00631658" w:rsidP="00631658">
      <w:pPr>
        <w:numPr>
          <w:ilvl w:val="0"/>
          <w:numId w:val="6"/>
        </w:numPr>
        <w:jc w:val="center"/>
        <w:rPr>
          <w:rFonts w:ascii="GHEA Grapalat" w:hAnsi="GHEA Grapalat" w:cs="GHEA Grapalat"/>
          <w:b/>
          <w:bCs/>
          <w:sz w:val="20"/>
          <w:szCs w:val="20"/>
          <w:lang w:val="pt-BR"/>
        </w:rPr>
      </w:pPr>
      <w:r w:rsidRPr="00BE3DCD">
        <w:rPr>
          <w:rFonts w:ascii="GHEA Grapalat" w:hAnsi="GHEA Grapalat" w:cs="GHEA Grapalat"/>
          <w:b/>
          <w:sz w:val="20"/>
          <w:szCs w:val="20"/>
          <w:lang w:val="hy-AM"/>
        </w:rPr>
        <w:t xml:space="preserve"> Հ</w:t>
      </w:r>
      <w:r w:rsidRPr="00BE3DCD">
        <w:rPr>
          <w:rFonts w:ascii="GHEA Grapalat" w:hAnsi="GHEA Grapalat" w:cs="GHEA Grapalat"/>
          <w:b/>
          <w:sz w:val="20"/>
          <w:szCs w:val="20"/>
        </w:rPr>
        <w:t>ամաձայնության առարկան</w:t>
      </w:r>
    </w:p>
    <w:p w:rsidR="00631658" w:rsidRPr="00BE3DCD" w:rsidRDefault="00631658" w:rsidP="00631658">
      <w:pPr>
        <w:jc w:val="both"/>
        <w:rPr>
          <w:rFonts w:ascii="GHEA Grapalat" w:hAnsi="GHEA Grapalat" w:cs="GHEA Grapalat"/>
          <w:b/>
          <w:bCs/>
          <w:sz w:val="20"/>
          <w:szCs w:val="20"/>
          <w:lang w:val="pt-BR"/>
        </w:rPr>
      </w:pPr>
      <w:r w:rsidRPr="00BE3DCD">
        <w:rPr>
          <w:rFonts w:ascii="GHEA Grapalat" w:hAnsi="GHEA Grapalat" w:cs="GHEA Grapalat"/>
          <w:sz w:val="20"/>
          <w:szCs w:val="20"/>
          <w:lang w:val="pt-BR"/>
        </w:rPr>
        <w:tab/>
      </w:r>
      <w:r w:rsidRPr="00BE3DCD">
        <w:rPr>
          <w:rFonts w:ascii="GHEA Grapalat" w:hAnsi="GHEA Grapalat" w:cs="GHEA Grapalat"/>
          <w:sz w:val="20"/>
          <w:szCs w:val="20"/>
          <w:lang w:val="pt-BR"/>
        </w:rPr>
        <w:tab/>
        <w:t xml:space="preserve">                               </w:t>
      </w:r>
    </w:p>
    <w:p w:rsidR="00631658" w:rsidRPr="00BE3DCD" w:rsidRDefault="00631658" w:rsidP="00C33C2D">
      <w:pPr>
        <w:ind w:left="426"/>
        <w:jc w:val="both"/>
        <w:rPr>
          <w:rFonts w:ascii="GHEA Grapalat" w:hAnsi="GHEA Grapalat" w:cs="GHEA Grapalat"/>
          <w:sz w:val="20"/>
          <w:szCs w:val="20"/>
          <w:lang w:val="pt-BR"/>
        </w:rPr>
      </w:pPr>
      <w:r w:rsidRPr="00BE3DCD">
        <w:rPr>
          <w:rFonts w:ascii="GHEA Grapalat" w:hAnsi="GHEA Grapalat" w:cs="GHEA Grapalat"/>
          <w:sz w:val="20"/>
          <w:szCs w:val="20"/>
          <w:lang w:val="pt-BR"/>
        </w:rPr>
        <w:t>1.1 Ընկերությունը մասնակցում է</w:t>
      </w:r>
      <w:r w:rsidR="00C33C2D" w:rsidRPr="00BE3DCD">
        <w:rPr>
          <w:rFonts w:ascii="GHEA Grapalat" w:hAnsi="GHEA Grapalat" w:cs="GHEA Grapalat"/>
          <w:sz w:val="20"/>
          <w:szCs w:val="20"/>
          <w:lang w:val="hy-AM"/>
        </w:rPr>
        <w:t xml:space="preserve"> </w:t>
      </w:r>
      <w:r w:rsidR="00C33C2D" w:rsidRPr="00BE3DCD">
        <w:rPr>
          <w:rFonts w:ascii="GHEA Grapalat" w:hAnsi="GHEA Grapalat" w:cs="GHEA Grapalat"/>
          <w:sz w:val="20"/>
          <w:szCs w:val="20"/>
          <w:lang w:val="pt-BR"/>
        </w:rPr>
        <w:t>«Թիվ 16 պոլիկլինիկա» ՓԲԸ</w:t>
      </w:r>
      <w:r w:rsidRPr="00BE3DCD">
        <w:rPr>
          <w:rFonts w:ascii="GHEA Grapalat" w:hAnsi="GHEA Grapalat" w:cs="GHEA Grapalat"/>
          <w:sz w:val="20"/>
          <w:szCs w:val="20"/>
          <w:lang w:val="pt-BR"/>
        </w:rPr>
        <w:t xml:space="preserve"> (այսուհետ` Պատվիրատու) կողմից </w:t>
      </w:r>
      <w:r w:rsidR="00C33C2D" w:rsidRPr="00BE3DCD">
        <w:rPr>
          <w:rFonts w:ascii="GHEA Grapalat" w:hAnsi="GHEA Grapalat" w:cs="GHEA Grapalat"/>
          <w:sz w:val="20"/>
          <w:szCs w:val="20"/>
          <w:lang w:val="hy-AM"/>
        </w:rPr>
        <w:t xml:space="preserve"> </w:t>
      </w:r>
      <w:r w:rsidRPr="00BE3DCD">
        <w:rPr>
          <w:rFonts w:ascii="GHEA Grapalat" w:hAnsi="GHEA Grapalat" w:cs="GHEA Grapalat"/>
          <w:sz w:val="20"/>
          <w:szCs w:val="20"/>
          <w:lang w:val="pt-BR"/>
        </w:rPr>
        <w:t xml:space="preserve">կազմակերպված` </w:t>
      </w:r>
      <w:r w:rsidR="00C33C2D" w:rsidRPr="00BE3DCD">
        <w:rPr>
          <w:rFonts w:ascii="GHEA Grapalat" w:hAnsi="GHEA Grapalat" w:cs="GHEA Grapalat"/>
          <w:sz w:val="20"/>
          <w:szCs w:val="20"/>
          <w:lang w:val="pt-BR"/>
        </w:rPr>
        <w:t>«</w:t>
      </w:r>
      <w:r w:rsidR="00802B76">
        <w:rPr>
          <w:rFonts w:ascii="GHEA Grapalat" w:hAnsi="GHEA Grapalat" w:cs="GHEA Grapalat"/>
          <w:sz w:val="20"/>
          <w:szCs w:val="20"/>
          <w:lang w:val="pt-BR"/>
        </w:rPr>
        <w:t>Թ16ՊՈԼ-ԳՀԱՊՁԲ-20/05</w:t>
      </w:r>
      <w:r w:rsidR="00C33C2D" w:rsidRPr="00BE3DCD">
        <w:rPr>
          <w:rFonts w:ascii="GHEA Grapalat" w:hAnsi="GHEA Grapalat" w:cs="GHEA Grapalat"/>
          <w:sz w:val="20"/>
          <w:szCs w:val="20"/>
          <w:lang w:val="pt-BR"/>
        </w:rPr>
        <w:t>»</w:t>
      </w:r>
      <w:r w:rsidRPr="00BE3DCD">
        <w:rPr>
          <w:rFonts w:ascii="GHEA Grapalat" w:hAnsi="GHEA Grapalat" w:cs="GHEA Grapalat"/>
          <w:sz w:val="20"/>
          <w:szCs w:val="20"/>
          <w:lang w:val="pt-BR"/>
        </w:rPr>
        <w:t xml:space="preserve"> ծածկագրով գնման ընթացակարգին:</w:t>
      </w:r>
    </w:p>
    <w:p w:rsidR="00631658" w:rsidRPr="00BE3DCD" w:rsidRDefault="00631658" w:rsidP="00631658">
      <w:pPr>
        <w:ind w:firstLine="426"/>
        <w:jc w:val="both"/>
        <w:rPr>
          <w:rFonts w:ascii="GHEA Grapalat" w:hAnsi="GHEA Grapalat" w:cs="GHEA Grapalat"/>
          <w:color w:val="5B9BD5"/>
          <w:sz w:val="20"/>
          <w:szCs w:val="20"/>
          <w:lang w:val="hy-AM"/>
        </w:rPr>
      </w:pPr>
      <w:r w:rsidRPr="00BE3DC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BE3DCD" w:rsidRDefault="007A5E2D" w:rsidP="007A5E2D">
      <w:pPr>
        <w:ind w:firstLine="426"/>
        <w:jc w:val="both"/>
        <w:rPr>
          <w:rFonts w:ascii="GHEA Grapalat" w:hAnsi="GHEA Grapalat" w:cs="GHEA Grapalat"/>
          <w:color w:val="000000"/>
          <w:sz w:val="20"/>
          <w:szCs w:val="20"/>
          <w:lang w:val="pt-BR"/>
        </w:rPr>
      </w:pPr>
      <w:r w:rsidRPr="00BE3DCD">
        <w:rPr>
          <w:rFonts w:ascii="GHEA Grapalat" w:hAnsi="GHEA Grapalat" w:cs="GHEA Grapalat"/>
          <w:color w:val="000000"/>
          <w:sz w:val="20"/>
          <w:szCs w:val="20"/>
          <w:lang w:val="pt-BR"/>
        </w:rPr>
        <w:t xml:space="preserve">1.3 </w:t>
      </w:r>
      <w:r w:rsidR="00631658" w:rsidRPr="00BE3DCD">
        <w:rPr>
          <w:rFonts w:ascii="GHEA Grapalat" w:hAnsi="GHEA Grapalat" w:cs="GHEA Grapalat"/>
          <w:color w:val="000000"/>
          <w:sz w:val="20"/>
          <w:szCs w:val="20"/>
          <w:lang w:val="pt-BR"/>
        </w:rPr>
        <w:t>Ընկերությունը</w:t>
      </w:r>
      <w:r w:rsidR="00631658" w:rsidRPr="00BE3DCD">
        <w:rPr>
          <w:rFonts w:ascii="GHEA Grapalat" w:hAnsi="GHEA Grapalat" w:cs="GHEA Grapalat"/>
          <w:color w:val="000000"/>
          <w:sz w:val="20"/>
          <w:szCs w:val="20"/>
          <w:lang w:val="hy-AM"/>
        </w:rPr>
        <w:t xml:space="preserve"> սույն </w:t>
      </w:r>
      <w:r w:rsidR="00631658" w:rsidRPr="00BE3DCD">
        <w:rPr>
          <w:rFonts w:ascii="GHEA Grapalat" w:hAnsi="GHEA Grapalat" w:cs="GHEA Grapalat"/>
          <w:color w:val="000000"/>
          <w:sz w:val="20"/>
          <w:szCs w:val="20"/>
          <w:lang w:val="pt-BR"/>
        </w:rPr>
        <w:t>տուժանքի համաձայնագ</w:t>
      </w:r>
      <w:r w:rsidR="00631658" w:rsidRPr="00BE3DCD">
        <w:rPr>
          <w:rFonts w:ascii="GHEA Grapalat" w:hAnsi="GHEA Grapalat" w:cs="GHEA Grapalat"/>
          <w:color w:val="000000"/>
          <w:sz w:val="20"/>
          <w:szCs w:val="20"/>
          <w:lang w:val="hy-AM"/>
        </w:rPr>
        <w:t>ր</w:t>
      </w:r>
      <w:r w:rsidR="00631658" w:rsidRPr="00BE3DCD">
        <w:rPr>
          <w:rFonts w:ascii="GHEA Grapalat" w:hAnsi="GHEA Grapalat" w:cs="GHEA Grapalat"/>
          <w:color w:val="000000"/>
          <w:sz w:val="20"/>
          <w:szCs w:val="20"/>
          <w:lang w:val="pt-BR"/>
        </w:rPr>
        <w:t>ի</w:t>
      </w:r>
      <w:r w:rsidR="00631658" w:rsidRPr="00BE3DCD">
        <w:rPr>
          <w:rFonts w:ascii="GHEA Grapalat" w:hAnsi="GHEA Grapalat" w:cs="GHEA Grapalat"/>
          <w:color w:val="000000"/>
          <w:sz w:val="20"/>
          <w:szCs w:val="20"/>
          <w:lang w:val="hy-AM"/>
        </w:rPr>
        <w:t xml:space="preserve">ն կից ներկայացվող վճարման պահանջագրի </w:t>
      </w:r>
      <w:r w:rsidRPr="00BE3DCD">
        <w:rPr>
          <w:rFonts w:ascii="GHEA Grapalat" w:hAnsi="GHEA Grapalat" w:cs="GHEA Grapalat"/>
          <w:color w:val="000000"/>
          <w:sz w:val="20"/>
          <w:szCs w:val="20"/>
          <w:lang w:val="hy-AM"/>
        </w:rPr>
        <w:t>(</w:t>
      </w:r>
      <w:r w:rsidR="00631658" w:rsidRPr="00BE3DCD">
        <w:rPr>
          <w:rFonts w:ascii="GHEA Grapalat" w:hAnsi="GHEA Grapalat" w:cs="GHEA Grapalat"/>
          <w:color w:val="000000"/>
          <w:sz w:val="20"/>
          <w:szCs w:val="20"/>
          <w:lang w:val="hy-AM"/>
        </w:rPr>
        <w:t>այսուհետ` Պահանջագիր</w:t>
      </w:r>
      <w:r w:rsidRPr="00BE3DCD">
        <w:rPr>
          <w:rFonts w:ascii="GHEA Grapalat" w:hAnsi="GHEA Grapalat" w:cs="GHEA Grapalat"/>
          <w:color w:val="000000"/>
          <w:sz w:val="20"/>
          <w:szCs w:val="20"/>
          <w:lang w:val="hy-AM"/>
        </w:rPr>
        <w:t>)</w:t>
      </w:r>
      <w:r w:rsidR="00631658" w:rsidRPr="00BE3DCD">
        <w:rPr>
          <w:rFonts w:ascii="GHEA Grapalat" w:hAnsi="GHEA Grapalat" w:cs="GHEA Grapalat"/>
          <w:color w:val="000000"/>
          <w:sz w:val="20"/>
          <w:szCs w:val="20"/>
          <w:lang w:val="hy-AM"/>
        </w:rPr>
        <w:t xml:space="preserve"> ստորագրմամբ անհետկանչելիորեն  համաձայնվում է, որ </w:t>
      </w:r>
    </w:p>
    <w:p w:rsidR="00631658" w:rsidRPr="00BE3DCD" w:rsidRDefault="00631658" w:rsidP="00631658">
      <w:pPr>
        <w:ind w:firstLine="426"/>
        <w:jc w:val="both"/>
        <w:rPr>
          <w:rFonts w:ascii="GHEA Grapalat" w:hAnsi="GHEA Grapalat" w:cs="GHEA Grapalat"/>
          <w:color w:val="000000"/>
          <w:sz w:val="20"/>
          <w:szCs w:val="20"/>
          <w:lang w:val="hy-AM"/>
        </w:rPr>
      </w:pPr>
      <w:r w:rsidRPr="00BE3DC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BE3DCD" w:rsidRDefault="00631658" w:rsidP="00631658">
      <w:pPr>
        <w:ind w:firstLine="426"/>
        <w:jc w:val="both"/>
        <w:rPr>
          <w:rFonts w:ascii="GHEA Grapalat" w:hAnsi="GHEA Grapalat" w:cs="GHEA Grapalat"/>
          <w:color w:val="000000"/>
          <w:sz w:val="20"/>
          <w:szCs w:val="20"/>
          <w:lang w:val="hy-AM"/>
        </w:rPr>
      </w:pPr>
      <w:r w:rsidRPr="00BE3DC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BE3DCD">
        <w:rPr>
          <w:rFonts w:ascii="GHEA Grapalat" w:hAnsi="GHEA Grapalat" w:cs="GHEA Grapalat"/>
          <w:color w:val="000000"/>
          <w:sz w:val="20"/>
          <w:szCs w:val="20"/>
          <w:lang w:val="pt-BR"/>
        </w:rPr>
        <w:t>Ընկերության</w:t>
      </w:r>
      <w:r w:rsidRPr="00BE3DCD">
        <w:rPr>
          <w:rFonts w:ascii="GHEA Grapalat" w:hAnsi="GHEA Grapalat" w:cs="GHEA Grapalat"/>
          <w:color w:val="000000"/>
          <w:sz w:val="20"/>
          <w:szCs w:val="20"/>
          <w:lang w:val="hy-AM"/>
        </w:rPr>
        <w:t xml:space="preserve"> հաշվից  գանձելու համար՝ առանց լրացուցիչ ակցեպտավորման: </w:t>
      </w:r>
    </w:p>
    <w:p w:rsidR="00631658" w:rsidRPr="00BE3DCD" w:rsidRDefault="00631658" w:rsidP="00631658">
      <w:pPr>
        <w:ind w:firstLine="426"/>
        <w:jc w:val="both"/>
        <w:rPr>
          <w:rFonts w:ascii="GHEA Grapalat" w:hAnsi="GHEA Grapalat" w:cs="GHEA Grapalat"/>
          <w:color w:val="000000"/>
          <w:sz w:val="20"/>
          <w:szCs w:val="20"/>
          <w:lang w:val="hy-AM"/>
        </w:rPr>
      </w:pPr>
      <w:r w:rsidRPr="00BE3DCD">
        <w:rPr>
          <w:rFonts w:ascii="GHEA Grapalat" w:hAnsi="GHEA Grapalat" w:cs="GHEA Grapalat"/>
          <w:color w:val="000000"/>
          <w:sz w:val="20"/>
          <w:szCs w:val="20"/>
          <w:lang w:val="hy-AM"/>
        </w:rPr>
        <w:t xml:space="preserve">գ)  </w:t>
      </w:r>
      <w:r w:rsidRPr="00BE3DCD">
        <w:rPr>
          <w:rFonts w:ascii="GHEA Grapalat" w:hAnsi="GHEA Grapalat" w:cs="GHEA Grapalat"/>
          <w:color w:val="000000"/>
          <w:sz w:val="20"/>
          <w:szCs w:val="20"/>
          <w:lang w:val="pt-BR"/>
        </w:rPr>
        <w:t>Ընկերությունը</w:t>
      </w:r>
      <w:r w:rsidRPr="00BE3DC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BE3DCD" w:rsidRDefault="00631658" w:rsidP="00631658">
      <w:pPr>
        <w:ind w:left="426"/>
        <w:jc w:val="both"/>
        <w:rPr>
          <w:rFonts w:ascii="GHEA Grapalat" w:hAnsi="GHEA Grapalat" w:cs="GHEA Grapalat"/>
          <w:color w:val="000000"/>
          <w:sz w:val="20"/>
          <w:szCs w:val="20"/>
          <w:lang w:val="hy-AM"/>
        </w:rPr>
      </w:pPr>
      <w:r w:rsidRPr="00BE3DCD">
        <w:rPr>
          <w:rFonts w:ascii="GHEA Grapalat" w:hAnsi="GHEA Grapalat" w:cs="GHEA Grapalat"/>
          <w:color w:val="000000"/>
          <w:sz w:val="20"/>
          <w:szCs w:val="20"/>
          <w:lang w:val="hy-AM"/>
        </w:rPr>
        <w:t xml:space="preserve">դ) </w:t>
      </w:r>
      <w:r w:rsidRPr="00BE3DCD">
        <w:rPr>
          <w:rFonts w:ascii="GHEA Grapalat" w:hAnsi="GHEA Grapalat" w:cs="GHEA Grapalat"/>
          <w:color w:val="000000"/>
          <w:sz w:val="20"/>
          <w:szCs w:val="20"/>
          <w:lang w:val="pt-BR"/>
        </w:rPr>
        <w:t>Ընկերությունը</w:t>
      </w:r>
      <w:r w:rsidRPr="00BE3DC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31658" w:rsidRPr="00BE3DCD" w:rsidRDefault="00631658" w:rsidP="00631658">
      <w:pPr>
        <w:ind w:firstLine="426"/>
        <w:jc w:val="both"/>
        <w:rPr>
          <w:rFonts w:ascii="GHEA Grapalat" w:hAnsi="GHEA Grapalat" w:cs="GHEA Grapalat"/>
          <w:sz w:val="20"/>
          <w:szCs w:val="20"/>
          <w:lang w:val="hy-AM"/>
        </w:rPr>
      </w:pPr>
      <w:r w:rsidRPr="00BE3DC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31658" w:rsidRPr="00BE3DCD" w:rsidRDefault="00631658" w:rsidP="00631658">
      <w:pPr>
        <w:numPr>
          <w:ilvl w:val="1"/>
          <w:numId w:val="25"/>
        </w:numPr>
        <w:ind w:left="0" w:firstLine="426"/>
        <w:jc w:val="both"/>
        <w:rPr>
          <w:rFonts w:ascii="GHEA Grapalat" w:hAnsi="GHEA Grapalat" w:cs="GHEA Grapalat"/>
          <w:sz w:val="20"/>
          <w:szCs w:val="20"/>
          <w:lang w:val="pt-BR"/>
        </w:rPr>
      </w:pPr>
      <w:r w:rsidRPr="00BE3DC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BE3DCD">
        <w:rPr>
          <w:rFonts w:ascii="GHEA Grapalat" w:hAnsi="GHEA Grapalat" w:cs="GHEA Grapalat"/>
          <w:sz w:val="20"/>
          <w:szCs w:val="20"/>
          <w:lang w:val="hy-AM"/>
        </w:rPr>
        <w:t xml:space="preserve">Պահանջագիրը բնօրինակներով </w:t>
      </w:r>
      <w:r w:rsidRPr="00BE3DCD">
        <w:rPr>
          <w:rFonts w:ascii="GHEA Grapalat" w:hAnsi="GHEA Grapalat" w:cs="GHEA Grapalat"/>
          <w:sz w:val="20"/>
          <w:szCs w:val="20"/>
          <w:lang w:val="pt-BR"/>
        </w:rPr>
        <w:t xml:space="preserve">ներկայացնում է </w:t>
      </w:r>
      <w:r w:rsidRPr="00BE3DCD">
        <w:rPr>
          <w:rFonts w:ascii="GHEA Grapalat" w:hAnsi="GHEA Grapalat" w:cs="GHEA Grapalat"/>
          <w:sz w:val="20"/>
          <w:szCs w:val="20"/>
          <w:lang w:val="hy-AM"/>
        </w:rPr>
        <w:t>Վճարող Բանկին</w:t>
      </w:r>
      <w:r w:rsidRPr="00BE3DC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BE3DCD">
        <w:rPr>
          <w:rFonts w:ascii="GHEA Grapalat" w:hAnsi="GHEA Grapalat" w:cs="GHEA Grapalat"/>
          <w:sz w:val="20"/>
          <w:szCs w:val="20"/>
          <w:lang w:val="hy-AM"/>
        </w:rPr>
        <w:t>Պահանջագիրը</w:t>
      </w:r>
      <w:r w:rsidRPr="00BE3DCD">
        <w:rPr>
          <w:rFonts w:ascii="GHEA Grapalat" w:hAnsi="GHEA Grapalat" w:cs="GHEA Grapalat"/>
          <w:sz w:val="20"/>
          <w:szCs w:val="20"/>
          <w:lang w:val="pt-BR"/>
        </w:rPr>
        <w:t xml:space="preserve"> </w:t>
      </w:r>
      <w:r w:rsidRPr="00BE3DCD">
        <w:rPr>
          <w:rFonts w:ascii="GHEA Grapalat" w:hAnsi="GHEA Grapalat" w:cs="GHEA Grapalat"/>
          <w:sz w:val="20"/>
          <w:szCs w:val="20"/>
        </w:rPr>
        <w:t>էլեկտրոնային</w:t>
      </w:r>
      <w:r w:rsidRPr="00BE3DCD">
        <w:rPr>
          <w:rFonts w:ascii="GHEA Grapalat" w:hAnsi="GHEA Grapalat" w:cs="GHEA Grapalat"/>
          <w:sz w:val="20"/>
          <w:szCs w:val="20"/>
          <w:lang w:val="pt-BR"/>
        </w:rPr>
        <w:t xml:space="preserve"> </w:t>
      </w:r>
      <w:r w:rsidRPr="00BE3DCD">
        <w:rPr>
          <w:rFonts w:ascii="GHEA Grapalat" w:hAnsi="GHEA Grapalat" w:cs="GHEA Grapalat"/>
          <w:sz w:val="20"/>
          <w:szCs w:val="20"/>
        </w:rPr>
        <w:t>թվային</w:t>
      </w:r>
      <w:r w:rsidRPr="00BE3DCD">
        <w:rPr>
          <w:rFonts w:ascii="GHEA Grapalat" w:hAnsi="GHEA Grapalat" w:cs="GHEA Grapalat"/>
          <w:sz w:val="20"/>
          <w:szCs w:val="20"/>
          <w:lang w:val="pt-BR"/>
        </w:rPr>
        <w:t xml:space="preserve"> </w:t>
      </w:r>
      <w:r w:rsidRPr="00BE3DCD">
        <w:rPr>
          <w:rFonts w:ascii="GHEA Grapalat" w:hAnsi="GHEA Grapalat" w:cs="GHEA Grapalat"/>
          <w:sz w:val="20"/>
          <w:szCs w:val="20"/>
        </w:rPr>
        <w:t>ստորագրությամբ</w:t>
      </w:r>
      <w:r w:rsidRPr="00BE3DCD">
        <w:rPr>
          <w:rFonts w:ascii="GHEA Grapalat" w:hAnsi="GHEA Grapalat" w:cs="GHEA Grapalat"/>
          <w:sz w:val="20"/>
          <w:szCs w:val="20"/>
          <w:lang w:val="pt-BR"/>
        </w:rPr>
        <w:t xml:space="preserve"> </w:t>
      </w:r>
      <w:r w:rsidRPr="00BE3DCD">
        <w:rPr>
          <w:rFonts w:ascii="GHEA Grapalat" w:hAnsi="GHEA Grapalat" w:cs="GHEA Grapalat"/>
          <w:sz w:val="20"/>
          <w:szCs w:val="20"/>
        </w:rPr>
        <w:t>հաստատված</w:t>
      </w:r>
      <w:r w:rsidRPr="00BE3DCD">
        <w:rPr>
          <w:rFonts w:ascii="GHEA Grapalat" w:hAnsi="GHEA Grapalat" w:cs="GHEA Grapalat"/>
          <w:sz w:val="20"/>
          <w:szCs w:val="20"/>
          <w:lang w:val="pt-BR"/>
        </w:rPr>
        <w:t xml:space="preserve"> </w:t>
      </w:r>
      <w:r w:rsidRPr="00BE3DCD">
        <w:rPr>
          <w:rFonts w:ascii="GHEA Grapalat" w:hAnsi="GHEA Grapalat" w:cs="GHEA Grapalat"/>
          <w:sz w:val="20"/>
          <w:szCs w:val="20"/>
        </w:rPr>
        <w:t>լինելու</w:t>
      </w:r>
      <w:r w:rsidRPr="00BE3DCD">
        <w:rPr>
          <w:rFonts w:ascii="GHEA Grapalat" w:hAnsi="GHEA Grapalat" w:cs="GHEA Grapalat"/>
          <w:sz w:val="20"/>
          <w:szCs w:val="20"/>
          <w:lang w:val="pt-BR"/>
        </w:rPr>
        <w:t xml:space="preserve"> </w:t>
      </w:r>
      <w:r w:rsidRPr="00BE3DCD">
        <w:rPr>
          <w:rFonts w:ascii="GHEA Grapalat" w:hAnsi="GHEA Grapalat" w:cs="GHEA Grapalat"/>
          <w:sz w:val="20"/>
          <w:szCs w:val="20"/>
        </w:rPr>
        <w:t>դեպքում</w:t>
      </w:r>
      <w:r w:rsidRPr="00BE3DCD">
        <w:rPr>
          <w:rFonts w:ascii="GHEA Grapalat" w:hAnsi="GHEA Grapalat" w:cs="GHEA Grapalat"/>
          <w:sz w:val="20"/>
          <w:szCs w:val="20"/>
          <w:lang w:val="pt-BR"/>
        </w:rPr>
        <w:t xml:space="preserve"> </w:t>
      </w:r>
      <w:r w:rsidRPr="00BE3DCD">
        <w:rPr>
          <w:rFonts w:ascii="GHEA Grapalat" w:hAnsi="GHEA Grapalat" w:cs="GHEA Grapalat"/>
          <w:sz w:val="20"/>
          <w:szCs w:val="20"/>
        </w:rPr>
        <w:t>դրանք</w:t>
      </w:r>
      <w:r w:rsidRPr="00BE3DCD">
        <w:rPr>
          <w:rFonts w:ascii="GHEA Grapalat" w:hAnsi="GHEA Grapalat" w:cs="GHEA Grapalat"/>
          <w:sz w:val="20"/>
          <w:szCs w:val="20"/>
          <w:lang w:val="pt-BR"/>
        </w:rPr>
        <w:t xml:space="preserve"> </w:t>
      </w:r>
      <w:r w:rsidRPr="00BE3DCD">
        <w:rPr>
          <w:rFonts w:ascii="GHEA Grapalat" w:hAnsi="GHEA Grapalat" w:cs="GHEA Grapalat"/>
          <w:sz w:val="20"/>
          <w:szCs w:val="20"/>
        </w:rPr>
        <w:t>Վճարող</w:t>
      </w:r>
      <w:r w:rsidRPr="00BE3DCD">
        <w:rPr>
          <w:rFonts w:ascii="GHEA Grapalat" w:hAnsi="GHEA Grapalat" w:cs="GHEA Grapalat"/>
          <w:sz w:val="20"/>
          <w:szCs w:val="20"/>
          <w:lang w:val="pt-BR"/>
        </w:rPr>
        <w:t xml:space="preserve"> </w:t>
      </w:r>
      <w:r w:rsidRPr="00BE3DCD">
        <w:rPr>
          <w:rFonts w:ascii="GHEA Grapalat" w:hAnsi="GHEA Grapalat" w:cs="GHEA Grapalat"/>
          <w:sz w:val="20"/>
          <w:szCs w:val="20"/>
        </w:rPr>
        <w:t>Բանկին</w:t>
      </w:r>
      <w:r w:rsidRPr="00BE3DCD">
        <w:rPr>
          <w:rFonts w:ascii="GHEA Grapalat" w:hAnsi="GHEA Grapalat" w:cs="GHEA Grapalat"/>
          <w:sz w:val="20"/>
          <w:szCs w:val="20"/>
          <w:lang w:val="pt-BR"/>
        </w:rPr>
        <w:t xml:space="preserve"> </w:t>
      </w:r>
      <w:r w:rsidRPr="00BE3DCD">
        <w:rPr>
          <w:rFonts w:ascii="GHEA Grapalat" w:hAnsi="GHEA Grapalat" w:cs="GHEA Grapalat"/>
          <w:sz w:val="20"/>
          <w:szCs w:val="20"/>
        </w:rPr>
        <w:t>են</w:t>
      </w:r>
      <w:r w:rsidRPr="00BE3DCD">
        <w:rPr>
          <w:rFonts w:ascii="GHEA Grapalat" w:hAnsi="GHEA Grapalat" w:cs="GHEA Grapalat"/>
          <w:sz w:val="20"/>
          <w:szCs w:val="20"/>
          <w:lang w:val="pt-BR"/>
        </w:rPr>
        <w:t xml:space="preserve"> </w:t>
      </w:r>
      <w:r w:rsidRPr="00BE3DCD">
        <w:rPr>
          <w:rFonts w:ascii="GHEA Grapalat" w:hAnsi="GHEA Grapalat" w:cs="GHEA Grapalat"/>
          <w:sz w:val="20"/>
          <w:szCs w:val="20"/>
        </w:rPr>
        <w:t>ներկայացվում</w:t>
      </w:r>
      <w:r w:rsidRPr="00BE3DCD">
        <w:rPr>
          <w:rFonts w:ascii="GHEA Grapalat" w:hAnsi="GHEA Grapalat" w:cs="GHEA Grapalat"/>
          <w:sz w:val="20"/>
          <w:szCs w:val="20"/>
          <w:lang w:val="pt-BR"/>
        </w:rPr>
        <w:t xml:space="preserve"> </w:t>
      </w:r>
      <w:r w:rsidRPr="00BE3DCD">
        <w:rPr>
          <w:rFonts w:ascii="GHEA Grapalat" w:hAnsi="GHEA Grapalat" w:cs="GHEA Grapalat"/>
          <w:sz w:val="20"/>
          <w:szCs w:val="20"/>
        </w:rPr>
        <w:t>էլեկտրոնային</w:t>
      </w:r>
      <w:r w:rsidRPr="00BE3DCD">
        <w:rPr>
          <w:rFonts w:ascii="GHEA Grapalat" w:hAnsi="GHEA Grapalat" w:cs="GHEA Grapalat"/>
          <w:sz w:val="20"/>
          <w:szCs w:val="20"/>
          <w:lang w:val="pt-BR"/>
        </w:rPr>
        <w:t xml:space="preserve"> </w:t>
      </w:r>
      <w:r w:rsidRPr="00BE3DCD">
        <w:rPr>
          <w:rFonts w:ascii="GHEA Grapalat" w:hAnsi="GHEA Grapalat" w:cs="GHEA Grapalat"/>
          <w:sz w:val="20"/>
          <w:szCs w:val="20"/>
        </w:rPr>
        <w:t>կրիչներով</w:t>
      </w:r>
      <w:r w:rsidRPr="00BE3DCD">
        <w:rPr>
          <w:rFonts w:ascii="GHEA Grapalat" w:hAnsi="GHEA Grapalat" w:cs="GHEA Grapalat"/>
          <w:sz w:val="20"/>
          <w:szCs w:val="20"/>
          <w:lang w:val="pt-BR"/>
        </w:rPr>
        <w:t xml:space="preserve">, </w:t>
      </w:r>
      <w:r w:rsidRPr="00BE3DCD">
        <w:rPr>
          <w:rFonts w:ascii="GHEA Grapalat" w:hAnsi="GHEA Grapalat" w:cs="GHEA Grapalat"/>
          <w:sz w:val="20"/>
          <w:szCs w:val="20"/>
        </w:rPr>
        <w:t>ինչպես</w:t>
      </w:r>
      <w:r w:rsidRPr="00BE3DCD">
        <w:rPr>
          <w:rFonts w:ascii="GHEA Grapalat" w:hAnsi="GHEA Grapalat" w:cs="GHEA Grapalat"/>
          <w:sz w:val="20"/>
          <w:szCs w:val="20"/>
          <w:lang w:val="pt-BR"/>
        </w:rPr>
        <w:t xml:space="preserve"> </w:t>
      </w:r>
      <w:r w:rsidRPr="00BE3DCD">
        <w:rPr>
          <w:rFonts w:ascii="GHEA Grapalat" w:hAnsi="GHEA Grapalat" w:cs="GHEA Grapalat"/>
          <w:sz w:val="20"/>
          <w:szCs w:val="20"/>
        </w:rPr>
        <w:t>նաև</w:t>
      </w:r>
      <w:r w:rsidRPr="00BE3DCD">
        <w:rPr>
          <w:rFonts w:ascii="GHEA Grapalat" w:hAnsi="GHEA Grapalat" w:cs="GHEA Grapalat"/>
          <w:sz w:val="20"/>
          <w:szCs w:val="20"/>
          <w:lang w:val="pt-BR"/>
        </w:rPr>
        <w:t xml:space="preserve"> </w:t>
      </w:r>
      <w:r w:rsidRPr="00BE3DCD">
        <w:rPr>
          <w:rFonts w:ascii="GHEA Grapalat" w:hAnsi="GHEA Grapalat" w:cs="GHEA Grapalat"/>
          <w:sz w:val="20"/>
          <w:szCs w:val="20"/>
        </w:rPr>
        <w:t>դրանցից</w:t>
      </w:r>
      <w:r w:rsidRPr="00BE3DCD">
        <w:rPr>
          <w:rFonts w:ascii="GHEA Grapalat" w:hAnsi="GHEA Grapalat" w:cs="GHEA Grapalat"/>
          <w:sz w:val="20"/>
          <w:szCs w:val="20"/>
          <w:lang w:val="pt-BR"/>
        </w:rPr>
        <w:t xml:space="preserve"> </w:t>
      </w:r>
      <w:r w:rsidRPr="00BE3DCD">
        <w:rPr>
          <w:rFonts w:ascii="GHEA Grapalat" w:hAnsi="GHEA Grapalat" w:cs="GHEA Grapalat"/>
          <w:sz w:val="20"/>
          <w:szCs w:val="20"/>
        </w:rPr>
        <w:t>արտատպված</w:t>
      </w:r>
      <w:r w:rsidRPr="00BE3DCD">
        <w:rPr>
          <w:rFonts w:ascii="GHEA Grapalat" w:hAnsi="GHEA Grapalat" w:cs="GHEA Grapalat"/>
          <w:sz w:val="20"/>
          <w:szCs w:val="20"/>
          <w:lang w:val="pt-BR"/>
        </w:rPr>
        <w:t xml:space="preserve"> </w:t>
      </w:r>
      <w:r w:rsidRPr="00BE3DCD">
        <w:rPr>
          <w:rFonts w:ascii="GHEA Grapalat" w:hAnsi="GHEA Grapalat" w:cs="GHEA Grapalat"/>
          <w:sz w:val="20"/>
          <w:szCs w:val="20"/>
        </w:rPr>
        <w:t>թղթային</w:t>
      </w:r>
      <w:r w:rsidRPr="00BE3DCD">
        <w:rPr>
          <w:rFonts w:ascii="GHEA Grapalat" w:hAnsi="GHEA Grapalat" w:cs="GHEA Grapalat"/>
          <w:sz w:val="20"/>
          <w:szCs w:val="20"/>
          <w:lang w:val="pt-BR"/>
        </w:rPr>
        <w:t xml:space="preserve"> </w:t>
      </w:r>
      <w:r w:rsidRPr="00BE3DCD">
        <w:rPr>
          <w:rFonts w:ascii="GHEA Grapalat" w:hAnsi="GHEA Grapalat" w:cs="GHEA Grapalat"/>
          <w:sz w:val="20"/>
          <w:szCs w:val="20"/>
        </w:rPr>
        <w:t>տարբերակներով</w:t>
      </w:r>
      <w:r w:rsidRPr="00BE3DCD">
        <w:rPr>
          <w:rFonts w:ascii="GHEA Grapalat" w:hAnsi="GHEA Grapalat" w:cs="GHEA Grapalat"/>
          <w:sz w:val="20"/>
          <w:szCs w:val="20"/>
          <w:lang w:val="pt-BR"/>
        </w:rPr>
        <w:t>:</w:t>
      </w:r>
    </w:p>
    <w:p w:rsidR="00631658" w:rsidRPr="00BE3DCD" w:rsidRDefault="00631658" w:rsidP="00631658">
      <w:pPr>
        <w:numPr>
          <w:ilvl w:val="1"/>
          <w:numId w:val="25"/>
        </w:numPr>
        <w:ind w:left="0" w:firstLine="426"/>
        <w:jc w:val="both"/>
        <w:rPr>
          <w:rFonts w:ascii="GHEA Grapalat" w:hAnsi="GHEA Grapalat" w:cs="GHEA Grapalat"/>
          <w:color w:val="000000"/>
          <w:sz w:val="20"/>
          <w:szCs w:val="20"/>
          <w:lang w:val="hy-AM"/>
        </w:rPr>
      </w:pPr>
      <w:r w:rsidRPr="00BE3DC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31658" w:rsidRPr="00BE3DCD" w:rsidRDefault="00631658" w:rsidP="00631658">
      <w:pPr>
        <w:numPr>
          <w:ilvl w:val="1"/>
          <w:numId w:val="25"/>
        </w:numPr>
        <w:ind w:left="0" w:firstLine="426"/>
        <w:jc w:val="both"/>
        <w:rPr>
          <w:rFonts w:ascii="GHEA Grapalat" w:hAnsi="GHEA Grapalat" w:cs="GHEA Grapalat"/>
          <w:sz w:val="20"/>
          <w:szCs w:val="20"/>
          <w:lang w:val="pt-BR"/>
        </w:rPr>
      </w:pPr>
      <w:r w:rsidRPr="00BE3DCD">
        <w:rPr>
          <w:rFonts w:ascii="GHEA Grapalat" w:hAnsi="GHEA Grapalat" w:cs="GHEA Grapalat"/>
          <w:sz w:val="20"/>
          <w:szCs w:val="20"/>
          <w:lang w:val="hy-AM"/>
        </w:rPr>
        <w:t>Վճարող Բանկի կողմից Պ</w:t>
      </w:r>
      <w:r w:rsidRPr="00BE3DCD">
        <w:rPr>
          <w:rFonts w:ascii="GHEA Grapalat" w:hAnsi="GHEA Grapalat" w:cs="GHEA Grapalat"/>
          <w:sz w:val="20"/>
          <w:szCs w:val="20"/>
          <w:lang w:val="pt-BR"/>
        </w:rPr>
        <w:t xml:space="preserve">ահանջագրում նշված գումարի վճարման հետևանքով </w:t>
      </w:r>
      <w:r w:rsidRPr="00BE3DCD">
        <w:rPr>
          <w:rFonts w:ascii="GHEA Grapalat" w:hAnsi="GHEA Grapalat" w:cs="GHEA Grapalat"/>
          <w:sz w:val="20"/>
          <w:szCs w:val="20"/>
          <w:lang w:val="hy-AM"/>
        </w:rPr>
        <w:t xml:space="preserve">Ընկերության </w:t>
      </w:r>
      <w:r w:rsidRPr="00BE3DCD">
        <w:rPr>
          <w:rFonts w:ascii="GHEA Grapalat" w:hAnsi="GHEA Grapalat" w:cs="GHEA Grapalat"/>
          <w:sz w:val="20"/>
          <w:szCs w:val="20"/>
          <w:lang w:val="pt-BR"/>
        </w:rPr>
        <w:t xml:space="preserve">առաջացած ռիսկերի (Ընկերության կրած վնասների) </w:t>
      </w:r>
      <w:r w:rsidRPr="00BE3DCD">
        <w:rPr>
          <w:rFonts w:ascii="GHEA Grapalat" w:hAnsi="GHEA Grapalat" w:cs="GHEA Grapalat"/>
          <w:sz w:val="20"/>
          <w:szCs w:val="20"/>
          <w:lang w:val="hy-AM"/>
        </w:rPr>
        <w:t xml:space="preserve">և բացասական հետևանքների </w:t>
      </w:r>
      <w:r w:rsidRPr="00BE3DCD">
        <w:rPr>
          <w:rFonts w:ascii="GHEA Grapalat" w:hAnsi="GHEA Grapalat" w:cs="GHEA Grapalat"/>
          <w:sz w:val="20"/>
          <w:szCs w:val="20"/>
          <w:lang w:val="pt-BR"/>
        </w:rPr>
        <w:t>համար Բանկը</w:t>
      </w:r>
      <w:r w:rsidRPr="00BE3DCD">
        <w:rPr>
          <w:rFonts w:ascii="GHEA Grapalat" w:hAnsi="GHEA Grapalat" w:cs="GHEA Grapalat"/>
          <w:sz w:val="20"/>
          <w:szCs w:val="20"/>
          <w:lang w:val="hy-AM"/>
        </w:rPr>
        <w:t xml:space="preserve"> որևէ</w:t>
      </w:r>
      <w:r w:rsidRPr="00BE3DCD">
        <w:rPr>
          <w:rFonts w:ascii="GHEA Grapalat" w:hAnsi="GHEA Grapalat" w:cs="GHEA Grapalat"/>
          <w:sz w:val="20"/>
          <w:szCs w:val="20"/>
          <w:lang w:val="pt-BR"/>
        </w:rPr>
        <w:t xml:space="preserve"> պատասխանատվություն չի կրում</w:t>
      </w:r>
      <w:r w:rsidRPr="00BE3DCD">
        <w:rPr>
          <w:rFonts w:ascii="GHEA Grapalat" w:hAnsi="GHEA Grapalat" w:cs="GHEA Grapalat"/>
          <w:sz w:val="20"/>
          <w:szCs w:val="20"/>
          <w:lang w:val="hy-AM"/>
        </w:rPr>
        <w:t>:</w:t>
      </w:r>
      <w:r w:rsidRPr="00BE3DCD">
        <w:rPr>
          <w:rFonts w:ascii="GHEA Grapalat" w:hAnsi="GHEA Grapalat" w:cs="GHEA Grapalat"/>
          <w:sz w:val="20"/>
          <w:szCs w:val="20"/>
          <w:lang w:val="pt-BR"/>
        </w:rPr>
        <w:t xml:space="preserve"> </w:t>
      </w:r>
      <w:r w:rsidRPr="00BE3DC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31658" w:rsidRPr="00BE3DCD" w:rsidRDefault="00631658" w:rsidP="00631658">
      <w:pPr>
        <w:numPr>
          <w:ilvl w:val="1"/>
          <w:numId w:val="25"/>
        </w:numPr>
        <w:ind w:left="0" w:firstLine="426"/>
        <w:jc w:val="both"/>
        <w:rPr>
          <w:rFonts w:ascii="GHEA Grapalat" w:hAnsi="GHEA Grapalat" w:cs="GHEA Grapalat"/>
          <w:sz w:val="20"/>
          <w:szCs w:val="20"/>
          <w:lang w:val="pt-BR"/>
        </w:rPr>
      </w:pPr>
      <w:r w:rsidRPr="00BE3DCD">
        <w:rPr>
          <w:rFonts w:ascii="GHEA Grapalat" w:hAnsi="GHEA Grapalat" w:cs="GHEA Grapalat"/>
          <w:sz w:val="20"/>
          <w:szCs w:val="20"/>
          <w:lang w:val="hy-AM"/>
        </w:rPr>
        <w:t>Այն դեպքում</w:t>
      </w:r>
      <w:r w:rsidRPr="00BE3DCD">
        <w:rPr>
          <w:rFonts w:ascii="GHEA Grapalat" w:hAnsi="GHEA Grapalat" w:cs="GHEA Grapalat"/>
          <w:sz w:val="20"/>
          <w:szCs w:val="20"/>
          <w:lang w:val="pt-BR"/>
        </w:rPr>
        <w:t>,</w:t>
      </w:r>
      <w:r w:rsidRPr="00BE3DCD">
        <w:rPr>
          <w:rFonts w:ascii="GHEA Grapalat" w:hAnsi="GHEA Grapalat" w:cs="GHEA Grapalat"/>
          <w:sz w:val="20"/>
          <w:szCs w:val="20"/>
          <w:lang w:val="hy-AM"/>
        </w:rPr>
        <w:t xml:space="preserve"> երբ Ընկերության հաշվի միջոցները չեն բավարարում</w:t>
      </w:r>
      <w:r w:rsidRPr="00BE3DCD">
        <w:rPr>
          <w:rFonts w:ascii="GHEA Grapalat" w:hAnsi="GHEA Grapalat" w:cs="GHEA Grapalat"/>
          <w:sz w:val="20"/>
          <w:szCs w:val="20"/>
        </w:rPr>
        <w:t>՝</w:t>
      </w:r>
      <w:r w:rsidRPr="00BE3DCD">
        <w:rPr>
          <w:rFonts w:ascii="GHEA Grapalat" w:hAnsi="GHEA Grapalat" w:cs="GHEA Grapalat"/>
          <w:sz w:val="20"/>
          <w:szCs w:val="20"/>
          <w:lang w:val="pt-BR"/>
        </w:rPr>
        <w:t xml:space="preserve"> </w:t>
      </w:r>
      <w:r w:rsidRPr="00BE3DCD">
        <w:rPr>
          <w:rFonts w:ascii="GHEA Grapalat" w:hAnsi="GHEA Grapalat" w:cs="GHEA Grapalat"/>
          <w:sz w:val="20"/>
          <w:szCs w:val="20"/>
        </w:rPr>
        <w:t>Վճարող</w:t>
      </w:r>
      <w:r w:rsidRPr="00BE3DCD">
        <w:rPr>
          <w:rFonts w:ascii="GHEA Grapalat" w:hAnsi="GHEA Grapalat" w:cs="GHEA Grapalat"/>
          <w:sz w:val="20"/>
          <w:szCs w:val="20"/>
          <w:lang w:val="pt-BR"/>
        </w:rPr>
        <w:t xml:space="preserve"> </w:t>
      </w:r>
      <w:r w:rsidRPr="00BE3DCD">
        <w:rPr>
          <w:rFonts w:ascii="GHEA Grapalat" w:hAnsi="GHEA Grapalat" w:cs="GHEA Grapalat"/>
          <w:sz w:val="20"/>
          <w:szCs w:val="20"/>
        </w:rPr>
        <w:t>բանկը</w:t>
      </w:r>
      <w:r w:rsidRPr="00BE3DCD">
        <w:rPr>
          <w:rFonts w:ascii="GHEA Grapalat" w:hAnsi="GHEA Grapalat" w:cs="GHEA Grapalat"/>
          <w:sz w:val="20"/>
          <w:szCs w:val="20"/>
          <w:lang w:val="pt-BR"/>
        </w:rPr>
        <w:t xml:space="preserve"> </w:t>
      </w:r>
      <w:r w:rsidRPr="00BE3DCD">
        <w:rPr>
          <w:rFonts w:ascii="GHEA Grapalat" w:hAnsi="GHEA Grapalat" w:cs="GHEA Grapalat"/>
          <w:sz w:val="20"/>
          <w:szCs w:val="20"/>
        </w:rPr>
        <w:t>վճարման</w:t>
      </w:r>
      <w:r w:rsidRPr="00BE3DCD">
        <w:rPr>
          <w:rFonts w:ascii="GHEA Grapalat" w:hAnsi="GHEA Grapalat" w:cs="GHEA Grapalat"/>
          <w:sz w:val="20"/>
          <w:szCs w:val="20"/>
          <w:lang w:val="pt-BR"/>
        </w:rPr>
        <w:t xml:space="preserve"> </w:t>
      </w:r>
      <w:r w:rsidRPr="00BE3DCD">
        <w:rPr>
          <w:rFonts w:ascii="GHEA Grapalat" w:hAnsi="GHEA Grapalat" w:cs="GHEA Grapalat"/>
          <w:sz w:val="20"/>
          <w:szCs w:val="20"/>
        </w:rPr>
        <w:t>պահանջագիրը</w:t>
      </w:r>
      <w:r w:rsidRPr="00BE3DCD">
        <w:rPr>
          <w:rFonts w:ascii="GHEA Grapalat" w:hAnsi="GHEA Grapalat" w:cs="GHEA Grapalat"/>
          <w:sz w:val="20"/>
          <w:szCs w:val="20"/>
          <w:lang w:val="pt-BR"/>
        </w:rPr>
        <w:t xml:space="preserve"> </w:t>
      </w:r>
      <w:r w:rsidRPr="00BE3DCD">
        <w:rPr>
          <w:rFonts w:ascii="GHEA Grapalat" w:hAnsi="GHEA Grapalat" w:cs="GHEA Grapalat"/>
          <w:sz w:val="20"/>
          <w:szCs w:val="20"/>
        </w:rPr>
        <w:t>ստանալուց</w:t>
      </w:r>
      <w:r w:rsidRPr="00BE3DCD">
        <w:rPr>
          <w:rFonts w:ascii="GHEA Grapalat" w:hAnsi="GHEA Grapalat" w:cs="GHEA Grapalat"/>
          <w:sz w:val="20"/>
          <w:szCs w:val="20"/>
          <w:lang w:val="pt-BR"/>
        </w:rPr>
        <w:t xml:space="preserve"> </w:t>
      </w:r>
      <w:r w:rsidRPr="00BE3DCD">
        <w:rPr>
          <w:rFonts w:ascii="GHEA Grapalat" w:hAnsi="GHEA Grapalat" w:cs="GHEA Grapalat"/>
          <w:sz w:val="20"/>
          <w:szCs w:val="20"/>
        </w:rPr>
        <w:t>հետո՝</w:t>
      </w:r>
      <w:r w:rsidRPr="00BE3DCD">
        <w:rPr>
          <w:rFonts w:ascii="GHEA Grapalat" w:hAnsi="GHEA Grapalat" w:cs="GHEA Grapalat"/>
          <w:sz w:val="20"/>
          <w:szCs w:val="20"/>
          <w:lang w:val="pt-BR"/>
        </w:rPr>
        <w:t xml:space="preserve"> 2 (</w:t>
      </w:r>
      <w:r w:rsidRPr="00BE3DCD">
        <w:rPr>
          <w:rFonts w:ascii="GHEA Grapalat" w:hAnsi="GHEA Grapalat" w:cs="GHEA Grapalat"/>
          <w:sz w:val="20"/>
          <w:szCs w:val="20"/>
        </w:rPr>
        <w:t>երկու</w:t>
      </w:r>
      <w:r w:rsidRPr="00BE3DCD">
        <w:rPr>
          <w:rFonts w:ascii="GHEA Grapalat" w:hAnsi="GHEA Grapalat" w:cs="GHEA Grapalat"/>
          <w:sz w:val="20"/>
          <w:szCs w:val="20"/>
          <w:lang w:val="pt-BR"/>
        </w:rPr>
        <w:t xml:space="preserve">) </w:t>
      </w:r>
      <w:r w:rsidRPr="00BE3DCD">
        <w:rPr>
          <w:rFonts w:ascii="GHEA Grapalat" w:hAnsi="GHEA Grapalat" w:cs="GHEA Grapalat"/>
          <w:sz w:val="20"/>
          <w:szCs w:val="20"/>
        </w:rPr>
        <w:t>աշխատանքային</w:t>
      </w:r>
      <w:r w:rsidRPr="00BE3DCD">
        <w:rPr>
          <w:rFonts w:ascii="GHEA Grapalat" w:hAnsi="GHEA Grapalat" w:cs="GHEA Grapalat"/>
          <w:sz w:val="20"/>
          <w:szCs w:val="20"/>
          <w:lang w:val="pt-BR"/>
        </w:rPr>
        <w:t xml:space="preserve"> </w:t>
      </w:r>
      <w:r w:rsidRPr="00BE3DCD">
        <w:rPr>
          <w:rFonts w:ascii="GHEA Grapalat" w:hAnsi="GHEA Grapalat" w:cs="GHEA Grapalat"/>
          <w:sz w:val="20"/>
          <w:szCs w:val="20"/>
        </w:rPr>
        <w:t>օրվա</w:t>
      </w:r>
      <w:r w:rsidRPr="00BE3DCD">
        <w:rPr>
          <w:rFonts w:ascii="GHEA Grapalat" w:hAnsi="GHEA Grapalat" w:cs="GHEA Grapalat"/>
          <w:sz w:val="20"/>
          <w:szCs w:val="20"/>
          <w:lang w:val="pt-BR"/>
        </w:rPr>
        <w:t xml:space="preserve"> </w:t>
      </w:r>
      <w:r w:rsidRPr="00BE3DCD">
        <w:rPr>
          <w:rFonts w:ascii="GHEA Grapalat" w:hAnsi="GHEA Grapalat" w:cs="GHEA Grapalat"/>
          <w:sz w:val="20"/>
          <w:szCs w:val="20"/>
        </w:rPr>
        <w:t>ընթացքում</w:t>
      </w:r>
      <w:r w:rsidRPr="00BE3DCD">
        <w:rPr>
          <w:rFonts w:ascii="GHEA Grapalat" w:hAnsi="GHEA Grapalat" w:cs="GHEA Grapalat"/>
          <w:sz w:val="20"/>
          <w:szCs w:val="20"/>
          <w:lang w:val="pt-BR"/>
        </w:rPr>
        <w:t xml:space="preserve"> </w:t>
      </w:r>
      <w:r w:rsidRPr="00BE3DCD">
        <w:rPr>
          <w:rFonts w:ascii="GHEA Grapalat" w:hAnsi="GHEA Grapalat" w:cs="GHEA Grapalat"/>
          <w:sz w:val="20"/>
          <w:szCs w:val="20"/>
        </w:rPr>
        <w:t>պետք</w:t>
      </w:r>
      <w:r w:rsidRPr="00BE3DCD">
        <w:rPr>
          <w:rFonts w:ascii="GHEA Grapalat" w:hAnsi="GHEA Grapalat" w:cs="GHEA Grapalat"/>
          <w:sz w:val="20"/>
          <w:szCs w:val="20"/>
          <w:lang w:val="pt-BR"/>
        </w:rPr>
        <w:t xml:space="preserve"> </w:t>
      </w:r>
      <w:r w:rsidRPr="00BE3DCD">
        <w:rPr>
          <w:rFonts w:ascii="GHEA Grapalat" w:hAnsi="GHEA Grapalat" w:cs="GHEA Grapalat"/>
          <w:sz w:val="20"/>
          <w:szCs w:val="20"/>
        </w:rPr>
        <w:t>է</w:t>
      </w:r>
      <w:r w:rsidRPr="00BE3DCD">
        <w:rPr>
          <w:rFonts w:ascii="GHEA Grapalat" w:hAnsi="GHEA Grapalat" w:cs="GHEA Grapalat"/>
          <w:sz w:val="20"/>
          <w:szCs w:val="20"/>
          <w:lang w:val="pt-BR"/>
        </w:rPr>
        <w:t xml:space="preserve"> </w:t>
      </w:r>
      <w:r w:rsidRPr="00BE3DCD">
        <w:rPr>
          <w:rFonts w:ascii="GHEA Grapalat" w:hAnsi="GHEA Grapalat" w:cs="GHEA Grapalat"/>
          <w:sz w:val="20"/>
          <w:szCs w:val="20"/>
        </w:rPr>
        <w:t>տեղեկացնի</w:t>
      </w:r>
      <w:r w:rsidRPr="00BE3DCD">
        <w:rPr>
          <w:rFonts w:ascii="GHEA Grapalat" w:hAnsi="GHEA Grapalat" w:cs="GHEA Grapalat"/>
          <w:sz w:val="20"/>
          <w:szCs w:val="20"/>
          <w:lang w:val="pt-BR"/>
        </w:rPr>
        <w:t xml:space="preserve"> </w:t>
      </w:r>
      <w:r w:rsidRPr="00BE3DCD">
        <w:rPr>
          <w:rFonts w:ascii="GHEA Grapalat" w:hAnsi="GHEA Grapalat" w:cs="GHEA Grapalat"/>
          <w:sz w:val="20"/>
          <w:szCs w:val="20"/>
        </w:rPr>
        <w:t>Պատվիրատուին՝</w:t>
      </w:r>
      <w:r w:rsidRPr="00BE3DCD">
        <w:rPr>
          <w:rFonts w:ascii="GHEA Grapalat" w:hAnsi="GHEA Grapalat" w:cs="GHEA Grapalat"/>
          <w:sz w:val="20"/>
          <w:szCs w:val="20"/>
          <w:lang w:val="pt-BR"/>
        </w:rPr>
        <w:t xml:space="preserve"> </w:t>
      </w:r>
      <w:r w:rsidRPr="00BE3DCD">
        <w:rPr>
          <w:rFonts w:ascii="GHEA Grapalat" w:hAnsi="GHEA Grapalat" w:cs="GHEA Grapalat"/>
          <w:sz w:val="20"/>
          <w:szCs w:val="20"/>
        </w:rPr>
        <w:t>գրավոր</w:t>
      </w:r>
      <w:r w:rsidRPr="00BE3DCD">
        <w:rPr>
          <w:rFonts w:ascii="GHEA Grapalat" w:hAnsi="GHEA Grapalat" w:cs="GHEA Grapalat"/>
          <w:sz w:val="20"/>
          <w:szCs w:val="20"/>
          <w:lang w:val="pt-BR"/>
        </w:rPr>
        <w:t xml:space="preserve"> </w:t>
      </w:r>
      <w:r w:rsidRPr="00BE3DCD">
        <w:rPr>
          <w:rFonts w:ascii="GHEA Grapalat" w:hAnsi="GHEA Grapalat" w:cs="GHEA Grapalat"/>
          <w:sz w:val="20"/>
          <w:szCs w:val="20"/>
        </w:rPr>
        <w:t>ձևով</w:t>
      </w:r>
      <w:r w:rsidRPr="00BE3DCD">
        <w:rPr>
          <w:rFonts w:ascii="GHEA Grapalat" w:hAnsi="GHEA Grapalat" w:cs="GHEA Grapalat"/>
          <w:sz w:val="20"/>
          <w:szCs w:val="20"/>
          <w:lang w:val="pt-BR"/>
        </w:rPr>
        <w:t>:</w:t>
      </w:r>
    </w:p>
    <w:p w:rsidR="00631658" w:rsidRPr="00BE3DCD" w:rsidRDefault="00631658" w:rsidP="00631658">
      <w:pPr>
        <w:numPr>
          <w:ilvl w:val="1"/>
          <w:numId w:val="25"/>
        </w:numPr>
        <w:ind w:left="0" w:firstLine="426"/>
        <w:jc w:val="both"/>
        <w:rPr>
          <w:rFonts w:ascii="GHEA Grapalat" w:hAnsi="GHEA Grapalat" w:cs="GHEA Grapalat"/>
          <w:sz w:val="20"/>
          <w:szCs w:val="20"/>
          <w:lang w:val="pt-BR"/>
        </w:rPr>
      </w:pPr>
      <w:r w:rsidRPr="00BE3DCD">
        <w:rPr>
          <w:rFonts w:ascii="GHEA Grapalat" w:hAnsi="GHEA Grapalat" w:cs="GHEA Grapalat"/>
          <w:sz w:val="20"/>
          <w:szCs w:val="20"/>
          <w:lang w:val="pt-BR"/>
        </w:rPr>
        <w:t xml:space="preserve"> Սույն համաձայնագիրը և կից </w:t>
      </w:r>
      <w:r w:rsidRPr="00BE3DCD">
        <w:rPr>
          <w:rFonts w:ascii="GHEA Grapalat" w:hAnsi="GHEA Grapalat" w:cs="GHEA Grapalat"/>
          <w:sz w:val="20"/>
          <w:szCs w:val="20"/>
          <w:lang w:val="hy-AM"/>
        </w:rPr>
        <w:t>Պ</w:t>
      </w:r>
      <w:r w:rsidRPr="00BE3DC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BE3DCD" w:rsidRDefault="00631658" w:rsidP="00631658">
      <w:pPr>
        <w:jc w:val="both"/>
        <w:rPr>
          <w:rFonts w:ascii="GHEA Grapalat" w:hAnsi="GHEA Grapalat" w:cs="GHEA Grapalat"/>
          <w:sz w:val="20"/>
          <w:szCs w:val="20"/>
          <w:lang w:val="hy-AM"/>
        </w:rPr>
      </w:pPr>
    </w:p>
    <w:p w:rsidR="00631658" w:rsidRPr="00BE3DCD" w:rsidRDefault="00631658" w:rsidP="00631658">
      <w:pPr>
        <w:numPr>
          <w:ilvl w:val="0"/>
          <w:numId w:val="6"/>
        </w:numPr>
        <w:jc w:val="center"/>
        <w:rPr>
          <w:rFonts w:ascii="GHEA Grapalat" w:hAnsi="GHEA Grapalat" w:cs="GHEA Grapalat"/>
          <w:b/>
          <w:bCs/>
          <w:sz w:val="20"/>
          <w:szCs w:val="20"/>
        </w:rPr>
      </w:pPr>
      <w:r w:rsidRPr="00BE3DCD">
        <w:rPr>
          <w:rFonts w:ascii="GHEA Grapalat" w:hAnsi="GHEA Grapalat" w:cs="GHEA Grapalat"/>
          <w:b/>
          <w:bCs/>
          <w:sz w:val="20"/>
          <w:szCs w:val="20"/>
        </w:rPr>
        <w:t>Այլ պայմաններ</w:t>
      </w:r>
    </w:p>
    <w:p w:rsidR="00334B2F" w:rsidRPr="00BE3DCD" w:rsidRDefault="007A5E2D" w:rsidP="007A5E2D">
      <w:pPr>
        <w:ind w:firstLine="567"/>
        <w:jc w:val="both"/>
        <w:rPr>
          <w:rFonts w:ascii="GHEA Grapalat" w:hAnsi="GHEA Grapalat" w:cs="GHEA Grapalat"/>
          <w:sz w:val="20"/>
          <w:szCs w:val="20"/>
        </w:rPr>
      </w:pPr>
      <w:r w:rsidRPr="00BE3DCD">
        <w:rPr>
          <w:rFonts w:ascii="GHEA Grapalat" w:hAnsi="GHEA Grapalat" w:cs="GHEA Grapalat"/>
          <w:sz w:val="20"/>
          <w:szCs w:val="20"/>
        </w:rPr>
        <w:lastRenderedPageBreak/>
        <w:t>2.1 Սույն համաձայնագիրը</w:t>
      </w:r>
      <w:r w:rsidRPr="00BE3DCD">
        <w:rPr>
          <w:rFonts w:ascii="GHEA Grapalat" w:hAnsi="GHEA Grapalat" w:cs="GHEA Grapalat"/>
          <w:sz w:val="20"/>
          <w:szCs w:val="20"/>
          <w:lang w:val="hy-AM"/>
        </w:rPr>
        <w:t xml:space="preserve"> և Պահանջագիրը անհետկանչելի են,</w:t>
      </w:r>
      <w:r w:rsidRPr="00BE3DCD">
        <w:rPr>
          <w:rFonts w:ascii="GHEA Grapalat" w:hAnsi="GHEA Grapalat" w:cs="GHEA Grapalat"/>
          <w:sz w:val="20"/>
          <w:szCs w:val="20"/>
        </w:rPr>
        <w:t xml:space="preserve"> ուժի մեջ </w:t>
      </w:r>
      <w:r w:rsidRPr="00BE3DCD">
        <w:rPr>
          <w:rFonts w:ascii="GHEA Grapalat" w:hAnsi="GHEA Grapalat" w:cs="GHEA Grapalat"/>
          <w:sz w:val="20"/>
          <w:szCs w:val="20"/>
          <w:lang w:val="hy-AM"/>
        </w:rPr>
        <w:t>են</w:t>
      </w:r>
      <w:r w:rsidRPr="00BE3DCD">
        <w:rPr>
          <w:rFonts w:ascii="GHEA Grapalat" w:hAnsi="GHEA Grapalat" w:cs="GHEA Grapalat"/>
          <w:sz w:val="20"/>
          <w:szCs w:val="20"/>
        </w:rPr>
        <w:t xml:space="preserve"> մտնում Ընկերության կողմից վավերացման պահից և ուժի մեջ</w:t>
      </w:r>
      <w:r w:rsidRPr="00BE3DCD">
        <w:rPr>
          <w:rFonts w:ascii="GHEA Grapalat" w:hAnsi="GHEA Grapalat" w:cs="GHEA Grapalat"/>
          <w:sz w:val="20"/>
          <w:szCs w:val="20"/>
          <w:lang w:val="hy-AM"/>
        </w:rPr>
        <w:t xml:space="preserve"> են մինչև </w:t>
      </w:r>
      <w:r w:rsidRPr="00BE3DCD">
        <w:rPr>
          <w:rFonts w:ascii="GHEA Grapalat" w:hAnsi="GHEA Grapalat" w:cs="GHEA Grapalat"/>
          <w:sz w:val="20"/>
          <w:szCs w:val="20"/>
        </w:rPr>
        <w:t>Ընկերության կողմից կնքվելիք պայմանագրով ստանձնվող պարտավորությունների ամբողջական կատարման վերջին օրվան</w:t>
      </w:r>
      <w:r w:rsidR="00334B2F" w:rsidRPr="00BE3DCD">
        <w:rPr>
          <w:rFonts w:ascii="GHEA Grapalat" w:hAnsi="GHEA Grapalat" w:cs="GHEA Grapalat"/>
          <w:sz w:val="20"/>
          <w:szCs w:val="20"/>
        </w:rPr>
        <w:t xml:space="preserve"> հաջորդող քսաներորդ աշխատանքային օրը ներառյալ:</w:t>
      </w:r>
    </w:p>
    <w:p w:rsidR="00631658" w:rsidRPr="00BE3DCD" w:rsidRDefault="00631658" w:rsidP="00631658">
      <w:pPr>
        <w:ind w:firstLine="567"/>
        <w:jc w:val="both"/>
        <w:rPr>
          <w:rFonts w:ascii="GHEA Grapalat" w:hAnsi="GHEA Grapalat" w:cs="GHEA Grapalat"/>
          <w:sz w:val="20"/>
          <w:szCs w:val="20"/>
          <w:lang w:val="hy-AM"/>
        </w:rPr>
      </w:pPr>
      <w:r w:rsidRPr="00BE3DC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BE3DCD" w:rsidRDefault="00631658" w:rsidP="00631658">
      <w:pPr>
        <w:ind w:firstLine="567"/>
        <w:jc w:val="both"/>
        <w:rPr>
          <w:rFonts w:ascii="GHEA Grapalat" w:hAnsi="GHEA Grapalat" w:cs="GHEA Grapalat"/>
          <w:sz w:val="20"/>
          <w:szCs w:val="20"/>
          <w:lang w:val="hy-AM"/>
        </w:rPr>
      </w:pPr>
      <w:r w:rsidRPr="00BE3DC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BE3DCD" w:rsidDel="00A13215" w:rsidRDefault="00631658" w:rsidP="00631658">
      <w:pPr>
        <w:ind w:firstLine="567"/>
        <w:jc w:val="both"/>
        <w:rPr>
          <w:rFonts w:ascii="GHEA Grapalat" w:hAnsi="GHEA Grapalat" w:cs="GHEA Grapalat"/>
          <w:sz w:val="20"/>
          <w:szCs w:val="20"/>
          <w:lang w:val="hy-AM"/>
        </w:rPr>
      </w:pPr>
      <w:r w:rsidRPr="00BE3DC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BE3DCD" w:rsidRDefault="00631658" w:rsidP="00631658">
      <w:pPr>
        <w:ind w:firstLine="567"/>
        <w:jc w:val="both"/>
        <w:rPr>
          <w:rFonts w:ascii="GHEA Grapalat" w:hAnsi="GHEA Grapalat" w:cs="GHEA Grapalat"/>
          <w:sz w:val="20"/>
          <w:szCs w:val="20"/>
          <w:lang w:val="hy-AM"/>
        </w:rPr>
      </w:pPr>
      <w:r w:rsidRPr="00BE3DC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BE3DCD" w:rsidRDefault="00631658" w:rsidP="00631658">
      <w:pPr>
        <w:ind w:firstLine="567"/>
        <w:jc w:val="both"/>
        <w:rPr>
          <w:rFonts w:ascii="GHEA Grapalat" w:hAnsi="GHEA Grapalat" w:cs="GHEA Grapalat"/>
          <w:sz w:val="20"/>
          <w:szCs w:val="20"/>
          <w:lang w:val="hy-AM"/>
        </w:rPr>
      </w:pPr>
    </w:p>
    <w:p w:rsidR="00631658" w:rsidRPr="00BE3DCD" w:rsidRDefault="00631658" w:rsidP="00631658">
      <w:pPr>
        <w:ind w:firstLine="567"/>
        <w:jc w:val="center"/>
        <w:rPr>
          <w:rFonts w:ascii="GHEA Grapalat" w:hAnsi="GHEA Grapalat" w:cs="GHEA Grapalat"/>
          <w:sz w:val="20"/>
          <w:szCs w:val="20"/>
          <w:lang w:val="hy-AM"/>
        </w:rPr>
      </w:pPr>
      <w:r w:rsidRPr="00BE3DCD">
        <w:rPr>
          <w:rFonts w:ascii="GHEA Grapalat" w:hAnsi="GHEA Grapalat" w:cs="GHEA Grapalat"/>
          <w:b/>
          <w:sz w:val="20"/>
          <w:szCs w:val="20"/>
          <w:lang w:val="hy-AM"/>
        </w:rPr>
        <w:t>3. Ընկերության հասցեն, բանկային վավերապայմանները`</w:t>
      </w:r>
    </w:p>
    <w:p w:rsidR="00631658" w:rsidRPr="00BE3DCD" w:rsidRDefault="00631658" w:rsidP="00631658">
      <w:pPr>
        <w:jc w:val="both"/>
        <w:rPr>
          <w:rFonts w:ascii="GHEA Grapalat" w:hAnsi="GHEA Grapalat" w:cs="GHEA Grapalat"/>
          <w:sz w:val="20"/>
          <w:szCs w:val="20"/>
          <w:u w:val="single"/>
          <w:lang w:val="hy-AM"/>
        </w:rPr>
      </w:pPr>
      <w:r w:rsidRPr="00BE3DCD">
        <w:rPr>
          <w:rFonts w:ascii="GHEA Grapalat" w:hAnsi="GHEA Grapalat" w:cs="GHEA Grapalat"/>
          <w:sz w:val="20"/>
          <w:szCs w:val="20"/>
          <w:u w:val="single"/>
          <w:lang w:val="hy-AM"/>
        </w:rPr>
        <w:tab/>
      </w:r>
      <w:r w:rsidRPr="00BE3DCD">
        <w:rPr>
          <w:rFonts w:ascii="GHEA Grapalat" w:hAnsi="GHEA Grapalat" w:cs="GHEA Grapalat"/>
          <w:sz w:val="20"/>
          <w:szCs w:val="20"/>
          <w:u w:val="single"/>
          <w:lang w:val="hy-AM"/>
        </w:rPr>
        <w:tab/>
      </w:r>
      <w:r w:rsidRPr="00BE3DCD">
        <w:rPr>
          <w:rFonts w:ascii="GHEA Grapalat" w:hAnsi="GHEA Grapalat" w:cs="GHEA Grapalat"/>
          <w:sz w:val="20"/>
          <w:szCs w:val="20"/>
          <w:u w:val="single"/>
          <w:lang w:val="hy-AM"/>
        </w:rPr>
        <w:tab/>
      </w:r>
      <w:r w:rsidRPr="00BE3DCD">
        <w:rPr>
          <w:rFonts w:ascii="GHEA Grapalat" w:hAnsi="GHEA Grapalat" w:cs="GHEA Grapalat"/>
          <w:sz w:val="20"/>
          <w:szCs w:val="20"/>
          <w:u w:val="single"/>
          <w:lang w:val="hy-AM"/>
        </w:rPr>
        <w:tab/>
      </w:r>
      <w:r w:rsidRPr="00BE3DCD">
        <w:rPr>
          <w:rFonts w:ascii="GHEA Grapalat" w:hAnsi="GHEA Grapalat" w:cs="GHEA Grapalat"/>
          <w:sz w:val="20"/>
          <w:szCs w:val="20"/>
          <w:u w:val="single"/>
          <w:lang w:val="hy-AM"/>
        </w:rPr>
        <w:tab/>
      </w:r>
    </w:p>
    <w:p w:rsidR="00631658" w:rsidRPr="00BE3DCD" w:rsidRDefault="00631658" w:rsidP="00631658">
      <w:pPr>
        <w:jc w:val="both"/>
        <w:rPr>
          <w:rFonts w:ascii="GHEA Grapalat" w:hAnsi="GHEA Grapalat"/>
          <w:sz w:val="20"/>
          <w:szCs w:val="20"/>
          <w:vertAlign w:val="superscript"/>
          <w:lang w:val="hy-AM"/>
        </w:rPr>
      </w:pPr>
      <w:r w:rsidRPr="00BE3DCD">
        <w:rPr>
          <w:rFonts w:ascii="GHEA Grapalat" w:hAnsi="GHEA Grapalat"/>
          <w:sz w:val="20"/>
          <w:szCs w:val="20"/>
          <w:vertAlign w:val="superscript"/>
          <w:lang w:val="hy-AM"/>
        </w:rPr>
        <w:t xml:space="preserve">                               ընկերության անվանումը</w:t>
      </w:r>
    </w:p>
    <w:p w:rsidR="00631658" w:rsidRPr="00BE3DCD" w:rsidRDefault="00631658" w:rsidP="00631658">
      <w:pPr>
        <w:jc w:val="both"/>
        <w:rPr>
          <w:rFonts w:ascii="GHEA Grapalat" w:hAnsi="GHEA Grapalat"/>
          <w:sz w:val="20"/>
          <w:szCs w:val="20"/>
          <w:u w:val="single"/>
          <w:vertAlign w:val="superscript"/>
          <w:lang w:val="hy-AM"/>
        </w:rPr>
      </w:pPr>
      <w:r w:rsidRPr="00BE3DCD">
        <w:rPr>
          <w:rFonts w:ascii="GHEA Grapalat" w:hAnsi="GHEA Grapalat"/>
          <w:sz w:val="20"/>
          <w:szCs w:val="20"/>
          <w:vertAlign w:val="superscript"/>
          <w:lang w:val="hy-AM"/>
        </w:rPr>
        <w:t xml:space="preserve"> </w:t>
      </w:r>
      <w:r w:rsidRPr="00BE3DCD">
        <w:rPr>
          <w:rFonts w:ascii="GHEA Grapalat" w:hAnsi="GHEA Grapalat"/>
          <w:sz w:val="20"/>
          <w:szCs w:val="20"/>
          <w:u w:val="single"/>
          <w:vertAlign w:val="superscript"/>
          <w:lang w:val="hy-AM"/>
        </w:rPr>
        <w:tab/>
      </w:r>
      <w:r w:rsidRPr="00BE3DCD">
        <w:rPr>
          <w:rFonts w:ascii="GHEA Grapalat" w:hAnsi="GHEA Grapalat"/>
          <w:sz w:val="20"/>
          <w:szCs w:val="20"/>
          <w:u w:val="single"/>
          <w:vertAlign w:val="superscript"/>
          <w:lang w:val="hy-AM"/>
        </w:rPr>
        <w:tab/>
      </w:r>
      <w:r w:rsidRPr="00BE3DCD">
        <w:rPr>
          <w:rFonts w:ascii="GHEA Grapalat" w:hAnsi="GHEA Grapalat"/>
          <w:sz w:val="20"/>
          <w:szCs w:val="20"/>
          <w:u w:val="single"/>
          <w:vertAlign w:val="superscript"/>
          <w:lang w:val="hy-AM"/>
        </w:rPr>
        <w:tab/>
      </w:r>
      <w:r w:rsidRPr="00BE3DCD">
        <w:rPr>
          <w:rFonts w:ascii="GHEA Grapalat" w:hAnsi="GHEA Grapalat"/>
          <w:sz w:val="20"/>
          <w:szCs w:val="20"/>
          <w:u w:val="single"/>
          <w:vertAlign w:val="superscript"/>
          <w:lang w:val="hy-AM"/>
        </w:rPr>
        <w:tab/>
      </w:r>
      <w:r w:rsidRPr="00BE3DCD">
        <w:rPr>
          <w:rFonts w:ascii="GHEA Grapalat" w:hAnsi="GHEA Grapalat"/>
          <w:sz w:val="20"/>
          <w:szCs w:val="20"/>
          <w:u w:val="single"/>
          <w:vertAlign w:val="superscript"/>
          <w:lang w:val="hy-AM"/>
        </w:rPr>
        <w:tab/>
      </w:r>
    </w:p>
    <w:p w:rsidR="00631658" w:rsidRPr="00BE3DCD" w:rsidRDefault="00631658" w:rsidP="00631658">
      <w:pPr>
        <w:jc w:val="both"/>
        <w:rPr>
          <w:rFonts w:ascii="GHEA Grapalat" w:hAnsi="GHEA Grapalat"/>
          <w:sz w:val="20"/>
          <w:szCs w:val="20"/>
          <w:vertAlign w:val="superscript"/>
          <w:lang w:val="hy-AM"/>
        </w:rPr>
      </w:pPr>
      <w:r w:rsidRPr="00BE3DCD">
        <w:rPr>
          <w:rFonts w:ascii="GHEA Grapalat" w:hAnsi="GHEA Grapalat"/>
          <w:sz w:val="20"/>
          <w:szCs w:val="20"/>
          <w:vertAlign w:val="superscript"/>
          <w:lang w:val="hy-AM"/>
        </w:rPr>
        <w:t xml:space="preserve">                              ընկերության հասցեն</w:t>
      </w:r>
    </w:p>
    <w:p w:rsidR="00631658" w:rsidRPr="00BE3DCD" w:rsidRDefault="00631658" w:rsidP="00631658">
      <w:pPr>
        <w:jc w:val="both"/>
        <w:rPr>
          <w:rFonts w:ascii="GHEA Grapalat" w:hAnsi="GHEA Grapalat"/>
          <w:sz w:val="20"/>
          <w:szCs w:val="20"/>
          <w:u w:val="single"/>
          <w:vertAlign w:val="superscript"/>
          <w:lang w:val="hy-AM"/>
        </w:rPr>
      </w:pPr>
      <w:r w:rsidRPr="00BE3DCD">
        <w:rPr>
          <w:rFonts w:ascii="GHEA Grapalat" w:hAnsi="GHEA Grapalat"/>
          <w:sz w:val="20"/>
          <w:szCs w:val="20"/>
          <w:u w:val="single"/>
          <w:vertAlign w:val="superscript"/>
          <w:lang w:val="hy-AM"/>
        </w:rPr>
        <w:tab/>
      </w:r>
      <w:r w:rsidRPr="00BE3DCD">
        <w:rPr>
          <w:rFonts w:ascii="GHEA Grapalat" w:hAnsi="GHEA Grapalat"/>
          <w:sz w:val="20"/>
          <w:szCs w:val="20"/>
          <w:u w:val="single"/>
          <w:vertAlign w:val="superscript"/>
          <w:lang w:val="hy-AM"/>
        </w:rPr>
        <w:tab/>
      </w:r>
      <w:r w:rsidRPr="00BE3DCD">
        <w:rPr>
          <w:rFonts w:ascii="GHEA Grapalat" w:hAnsi="GHEA Grapalat"/>
          <w:sz w:val="20"/>
          <w:szCs w:val="20"/>
          <w:u w:val="single"/>
          <w:vertAlign w:val="superscript"/>
          <w:lang w:val="hy-AM"/>
        </w:rPr>
        <w:tab/>
      </w:r>
      <w:r w:rsidRPr="00BE3DCD">
        <w:rPr>
          <w:rFonts w:ascii="GHEA Grapalat" w:hAnsi="GHEA Grapalat"/>
          <w:sz w:val="20"/>
          <w:szCs w:val="20"/>
          <w:u w:val="single"/>
          <w:vertAlign w:val="superscript"/>
          <w:lang w:val="hy-AM"/>
        </w:rPr>
        <w:tab/>
      </w:r>
      <w:r w:rsidRPr="00BE3DCD">
        <w:rPr>
          <w:rFonts w:ascii="GHEA Grapalat" w:hAnsi="GHEA Grapalat"/>
          <w:sz w:val="20"/>
          <w:szCs w:val="20"/>
          <w:u w:val="single"/>
          <w:vertAlign w:val="superscript"/>
          <w:lang w:val="hy-AM"/>
        </w:rPr>
        <w:tab/>
      </w:r>
    </w:p>
    <w:p w:rsidR="00631658" w:rsidRPr="00BE3DCD" w:rsidRDefault="00631658" w:rsidP="00631658">
      <w:pPr>
        <w:jc w:val="both"/>
        <w:rPr>
          <w:rFonts w:ascii="GHEA Grapalat" w:hAnsi="GHEA Grapalat"/>
          <w:sz w:val="20"/>
          <w:szCs w:val="20"/>
          <w:vertAlign w:val="superscript"/>
          <w:lang w:val="hy-AM"/>
        </w:rPr>
      </w:pPr>
      <w:r w:rsidRPr="00BE3DCD">
        <w:rPr>
          <w:rFonts w:ascii="GHEA Grapalat" w:hAnsi="GHEA Grapalat"/>
          <w:sz w:val="20"/>
          <w:szCs w:val="20"/>
          <w:vertAlign w:val="superscript"/>
          <w:lang w:val="hy-AM"/>
        </w:rPr>
        <w:t xml:space="preserve">              ընկերությանը սպասարկող բանկի անվանումը</w:t>
      </w:r>
    </w:p>
    <w:p w:rsidR="00631658" w:rsidRPr="00BE3DCD" w:rsidRDefault="00631658" w:rsidP="00631658">
      <w:pPr>
        <w:jc w:val="both"/>
        <w:rPr>
          <w:rFonts w:ascii="GHEA Grapalat" w:hAnsi="GHEA Grapalat"/>
          <w:sz w:val="20"/>
          <w:szCs w:val="20"/>
          <w:vertAlign w:val="superscript"/>
          <w:lang w:val="hy-AM"/>
        </w:rPr>
      </w:pPr>
      <w:r w:rsidRPr="00BE3DCD">
        <w:rPr>
          <w:rFonts w:ascii="GHEA Grapalat" w:hAnsi="GHEA Grapalat"/>
          <w:sz w:val="20"/>
          <w:szCs w:val="20"/>
          <w:u w:val="single"/>
          <w:vertAlign w:val="superscript"/>
          <w:lang w:val="hy-AM"/>
        </w:rPr>
        <w:tab/>
      </w:r>
      <w:r w:rsidRPr="00BE3DCD">
        <w:rPr>
          <w:rFonts w:ascii="GHEA Grapalat" w:hAnsi="GHEA Grapalat"/>
          <w:sz w:val="20"/>
          <w:szCs w:val="20"/>
          <w:u w:val="single"/>
          <w:vertAlign w:val="superscript"/>
          <w:lang w:val="hy-AM"/>
        </w:rPr>
        <w:tab/>
      </w:r>
      <w:r w:rsidRPr="00BE3DCD">
        <w:rPr>
          <w:rFonts w:ascii="GHEA Grapalat" w:hAnsi="GHEA Grapalat"/>
          <w:sz w:val="20"/>
          <w:szCs w:val="20"/>
          <w:u w:val="single"/>
          <w:vertAlign w:val="superscript"/>
          <w:lang w:val="hy-AM"/>
        </w:rPr>
        <w:tab/>
      </w:r>
      <w:r w:rsidRPr="00BE3DCD">
        <w:rPr>
          <w:rFonts w:ascii="GHEA Grapalat" w:hAnsi="GHEA Grapalat"/>
          <w:sz w:val="20"/>
          <w:szCs w:val="20"/>
          <w:u w:val="single"/>
          <w:vertAlign w:val="superscript"/>
          <w:lang w:val="hy-AM"/>
        </w:rPr>
        <w:tab/>
      </w:r>
      <w:r w:rsidRPr="00BE3DCD">
        <w:rPr>
          <w:rFonts w:ascii="GHEA Grapalat" w:hAnsi="GHEA Grapalat"/>
          <w:sz w:val="20"/>
          <w:szCs w:val="20"/>
          <w:u w:val="single"/>
          <w:vertAlign w:val="superscript"/>
          <w:lang w:val="hy-AM"/>
        </w:rPr>
        <w:tab/>
      </w:r>
    </w:p>
    <w:p w:rsidR="00631658" w:rsidRPr="00BE3DCD" w:rsidRDefault="00631658" w:rsidP="00631658">
      <w:pPr>
        <w:jc w:val="both"/>
        <w:rPr>
          <w:rFonts w:ascii="GHEA Grapalat" w:hAnsi="GHEA Grapalat"/>
          <w:sz w:val="20"/>
          <w:szCs w:val="20"/>
          <w:vertAlign w:val="superscript"/>
          <w:lang w:val="hy-AM"/>
        </w:rPr>
      </w:pPr>
      <w:r w:rsidRPr="00BE3DCD">
        <w:rPr>
          <w:rFonts w:ascii="GHEA Grapalat" w:hAnsi="GHEA Grapalat"/>
          <w:sz w:val="20"/>
          <w:szCs w:val="20"/>
          <w:vertAlign w:val="superscript"/>
          <w:lang w:val="hy-AM"/>
        </w:rPr>
        <w:t xml:space="preserve">                   ընկերության բանկային հաշվեհամարը</w:t>
      </w:r>
    </w:p>
    <w:p w:rsidR="00631658" w:rsidRPr="00BE3DCD" w:rsidRDefault="00631658" w:rsidP="00631658">
      <w:pPr>
        <w:jc w:val="both"/>
        <w:rPr>
          <w:rFonts w:ascii="GHEA Grapalat" w:hAnsi="GHEA Grapalat"/>
          <w:sz w:val="20"/>
          <w:szCs w:val="20"/>
          <w:vertAlign w:val="superscript"/>
          <w:lang w:val="hy-AM"/>
        </w:rPr>
      </w:pPr>
      <w:r w:rsidRPr="00BE3DCD">
        <w:rPr>
          <w:rFonts w:ascii="GHEA Grapalat" w:hAnsi="GHEA Grapalat"/>
          <w:sz w:val="20"/>
          <w:szCs w:val="20"/>
          <w:u w:val="single"/>
          <w:vertAlign w:val="superscript"/>
          <w:lang w:val="hy-AM"/>
        </w:rPr>
        <w:tab/>
      </w:r>
      <w:r w:rsidRPr="00BE3DCD">
        <w:rPr>
          <w:rFonts w:ascii="GHEA Grapalat" w:hAnsi="GHEA Grapalat"/>
          <w:sz w:val="20"/>
          <w:szCs w:val="20"/>
          <w:u w:val="single"/>
          <w:vertAlign w:val="superscript"/>
          <w:lang w:val="hy-AM"/>
        </w:rPr>
        <w:tab/>
      </w:r>
      <w:r w:rsidRPr="00BE3DCD">
        <w:rPr>
          <w:rFonts w:ascii="GHEA Grapalat" w:hAnsi="GHEA Grapalat"/>
          <w:sz w:val="20"/>
          <w:szCs w:val="20"/>
          <w:u w:val="single"/>
          <w:vertAlign w:val="superscript"/>
          <w:lang w:val="hy-AM"/>
        </w:rPr>
        <w:tab/>
      </w:r>
      <w:r w:rsidRPr="00BE3DCD">
        <w:rPr>
          <w:rFonts w:ascii="GHEA Grapalat" w:hAnsi="GHEA Grapalat"/>
          <w:sz w:val="20"/>
          <w:szCs w:val="20"/>
          <w:u w:val="single"/>
          <w:vertAlign w:val="superscript"/>
          <w:lang w:val="hy-AM"/>
        </w:rPr>
        <w:tab/>
      </w:r>
      <w:r w:rsidRPr="00BE3DCD">
        <w:rPr>
          <w:rFonts w:ascii="GHEA Grapalat" w:hAnsi="GHEA Grapalat"/>
          <w:sz w:val="20"/>
          <w:szCs w:val="20"/>
          <w:u w:val="single"/>
          <w:vertAlign w:val="superscript"/>
          <w:lang w:val="hy-AM"/>
        </w:rPr>
        <w:tab/>
      </w:r>
    </w:p>
    <w:p w:rsidR="00631658" w:rsidRPr="00BE3DCD" w:rsidRDefault="00631658" w:rsidP="00631658">
      <w:pPr>
        <w:jc w:val="both"/>
        <w:rPr>
          <w:rFonts w:ascii="GHEA Grapalat" w:hAnsi="GHEA Grapalat"/>
          <w:sz w:val="20"/>
          <w:szCs w:val="20"/>
          <w:vertAlign w:val="superscript"/>
          <w:lang w:val="hy-AM"/>
        </w:rPr>
      </w:pPr>
      <w:r w:rsidRPr="00BE3DCD">
        <w:rPr>
          <w:rFonts w:ascii="GHEA Grapalat" w:hAnsi="GHEA Grapalat"/>
          <w:sz w:val="20"/>
          <w:szCs w:val="20"/>
          <w:vertAlign w:val="superscript"/>
          <w:lang w:val="hy-AM"/>
        </w:rPr>
        <w:t xml:space="preserve">            ընկերության հարկ վճարողի հաշվառման համարը</w:t>
      </w:r>
    </w:p>
    <w:p w:rsidR="00631658" w:rsidRPr="00BE3DCD" w:rsidRDefault="00631658" w:rsidP="00631658">
      <w:pPr>
        <w:jc w:val="both"/>
        <w:rPr>
          <w:rFonts w:ascii="GHEA Grapalat" w:hAnsi="GHEA Grapalat"/>
          <w:sz w:val="20"/>
          <w:szCs w:val="20"/>
          <w:u w:val="single"/>
          <w:vertAlign w:val="superscript"/>
          <w:lang w:val="hy-AM"/>
        </w:rPr>
      </w:pPr>
      <w:r w:rsidRPr="00BE3DCD">
        <w:rPr>
          <w:rFonts w:ascii="GHEA Grapalat" w:hAnsi="GHEA Grapalat"/>
          <w:sz w:val="20"/>
          <w:szCs w:val="20"/>
          <w:u w:val="single"/>
          <w:vertAlign w:val="superscript"/>
          <w:lang w:val="hy-AM"/>
        </w:rPr>
        <w:tab/>
      </w:r>
      <w:r w:rsidRPr="00BE3DCD">
        <w:rPr>
          <w:rFonts w:ascii="GHEA Grapalat" w:hAnsi="GHEA Grapalat"/>
          <w:sz w:val="20"/>
          <w:szCs w:val="20"/>
          <w:u w:val="single"/>
          <w:vertAlign w:val="superscript"/>
          <w:lang w:val="hy-AM"/>
        </w:rPr>
        <w:tab/>
      </w:r>
      <w:r w:rsidRPr="00BE3DCD">
        <w:rPr>
          <w:rFonts w:ascii="GHEA Grapalat" w:hAnsi="GHEA Grapalat"/>
          <w:sz w:val="20"/>
          <w:szCs w:val="20"/>
          <w:u w:val="single"/>
          <w:vertAlign w:val="superscript"/>
          <w:lang w:val="hy-AM"/>
        </w:rPr>
        <w:tab/>
      </w:r>
      <w:r w:rsidRPr="00BE3DCD">
        <w:rPr>
          <w:rFonts w:ascii="GHEA Grapalat" w:hAnsi="GHEA Grapalat"/>
          <w:sz w:val="20"/>
          <w:szCs w:val="20"/>
          <w:u w:val="single"/>
          <w:vertAlign w:val="superscript"/>
          <w:lang w:val="hy-AM"/>
        </w:rPr>
        <w:tab/>
      </w:r>
      <w:r w:rsidRPr="00BE3DCD">
        <w:rPr>
          <w:rFonts w:ascii="GHEA Grapalat" w:hAnsi="GHEA Grapalat"/>
          <w:sz w:val="20"/>
          <w:szCs w:val="20"/>
          <w:u w:val="single"/>
          <w:vertAlign w:val="superscript"/>
          <w:lang w:val="hy-AM"/>
        </w:rPr>
        <w:tab/>
      </w:r>
    </w:p>
    <w:p w:rsidR="00631658" w:rsidRPr="00BE3DCD" w:rsidRDefault="00631658" w:rsidP="00631658">
      <w:pPr>
        <w:jc w:val="both"/>
        <w:rPr>
          <w:rFonts w:ascii="GHEA Grapalat" w:hAnsi="GHEA Grapalat"/>
          <w:sz w:val="20"/>
          <w:szCs w:val="20"/>
          <w:vertAlign w:val="superscript"/>
          <w:lang w:val="hy-AM"/>
        </w:rPr>
      </w:pPr>
      <w:r w:rsidRPr="00BE3DCD">
        <w:rPr>
          <w:rFonts w:ascii="GHEA Grapalat" w:hAnsi="GHEA Grapalat"/>
          <w:sz w:val="20"/>
          <w:szCs w:val="20"/>
          <w:vertAlign w:val="superscript"/>
          <w:lang w:val="hy-AM"/>
        </w:rPr>
        <w:t xml:space="preserve">       ընկերության տնօրենի անունը, ազգանունը և ստորագրությունը</w:t>
      </w:r>
    </w:p>
    <w:p w:rsidR="00631658" w:rsidRPr="00BE3DCD" w:rsidRDefault="00631658" w:rsidP="00631658">
      <w:pPr>
        <w:jc w:val="both"/>
        <w:rPr>
          <w:rFonts w:ascii="GHEA Grapalat" w:hAnsi="GHEA Grapalat"/>
          <w:sz w:val="20"/>
          <w:szCs w:val="20"/>
          <w:lang w:val="hy-AM"/>
        </w:rPr>
      </w:pPr>
      <w:r w:rsidRPr="00BE3DCD">
        <w:rPr>
          <w:rFonts w:ascii="GHEA Grapalat" w:hAnsi="GHEA Grapalat"/>
          <w:sz w:val="20"/>
          <w:szCs w:val="20"/>
          <w:lang w:val="hy-AM"/>
        </w:rPr>
        <w:t>Կ.Տ</w:t>
      </w:r>
    </w:p>
    <w:p w:rsidR="00631658" w:rsidRPr="00BE3DCD" w:rsidRDefault="00631658" w:rsidP="00631658">
      <w:pPr>
        <w:jc w:val="both"/>
        <w:rPr>
          <w:rFonts w:ascii="GHEA Grapalat" w:hAnsi="GHEA Grapalat"/>
          <w:sz w:val="20"/>
          <w:szCs w:val="20"/>
          <w:lang w:val="hy-AM"/>
        </w:rPr>
      </w:pPr>
    </w:p>
    <w:p w:rsidR="00631658" w:rsidRPr="00BE3DCD" w:rsidRDefault="00631658" w:rsidP="00631658">
      <w:pPr>
        <w:jc w:val="both"/>
        <w:rPr>
          <w:rFonts w:ascii="GHEA Grapalat" w:hAnsi="GHEA Grapalat"/>
          <w:sz w:val="20"/>
          <w:szCs w:val="20"/>
          <w:lang w:val="hy-AM"/>
        </w:rPr>
      </w:pPr>
      <w:r w:rsidRPr="00BE3DCD">
        <w:rPr>
          <w:rFonts w:ascii="GHEA Grapalat" w:hAnsi="GHEA Grapalat"/>
          <w:sz w:val="20"/>
          <w:szCs w:val="20"/>
          <w:lang w:val="hy-AM"/>
        </w:rPr>
        <w:t>Օր/ամիս/տարի</w:t>
      </w:r>
    </w:p>
    <w:p w:rsidR="00631658" w:rsidRPr="00BE3DCD" w:rsidRDefault="00631658" w:rsidP="00631658">
      <w:pPr>
        <w:jc w:val="center"/>
        <w:rPr>
          <w:rFonts w:ascii="GHEA Grapalat" w:hAnsi="GHEA Grapalat" w:cs="GHEA Grapalat"/>
          <w:sz w:val="20"/>
          <w:szCs w:val="20"/>
          <w:lang w:val="hy-AM"/>
        </w:rPr>
      </w:pPr>
    </w:p>
    <w:p w:rsidR="00631658" w:rsidRPr="00BE3DC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BE3DCD">
        <w:rPr>
          <w:rFonts w:ascii="GHEA Grapalat" w:hAnsi="GHEA Grapalat" w:cs="Sylfaen"/>
          <w:i/>
          <w:sz w:val="20"/>
          <w:szCs w:val="20"/>
          <w:lang w:val="hy-AM"/>
        </w:rPr>
        <w:t xml:space="preserve">* </w:t>
      </w:r>
      <w:r w:rsidRPr="00BE3DCD">
        <w:rPr>
          <w:rFonts w:ascii="GHEA Grapalat" w:hAnsi="GHEA Grapalat"/>
          <w:i/>
          <w:sz w:val="20"/>
          <w:szCs w:val="20"/>
          <w:lang w:val="hy-AM"/>
        </w:rPr>
        <w:t>լրացվում է հանձնաժողովի քարտուղարի կողմից` մինչև հրավերը տեղեկագրում հրապարակելը:</w:t>
      </w:r>
    </w:p>
    <w:p w:rsidR="00631658" w:rsidRPr="00BE3DC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31658" w:rsidRPr="00BE3DC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BE3DCD" w:rsidRDefault="00631658" w:rsidP="00334B2F">
      <w:pPr>
        <w:pStyle w:val="31"/>
        <w:spacing w:line="240" w:lineRule="auto"/>
        <w:jc w:val="right"/>
        <w:rPr>
          <w:rFonts w:ascii="GHEA Grapalat" w:hAnsi="GHEA Grapalat"/>
          <w:b/>
          <w:lang w:val="hy-AM"/>
        </w:rPr>
      </w:pPr>
      <w:r w:rsidRPr="00BE3DC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BE3DC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BE3DCD" w:rsidRDefault="00334B2F" w:rsidP="00CB0ADE">
            <w:pPr>
              <w:rPr>
                <w:rFonts w:ascii="GHEA Grapalat" w:hAnsi="GHEA Grapalat" w:cs="Sylfaen"/>
                <w:b/>
                <w:bCs/>
                <w:sz w:val="20"/>
                <w:szCs w:val="20"/>
                <w:lang w:val="hy-AM"/>
              </w:rPr>
            </w:pPr>
            <w:r w:rsidRPr="00BE3DCD">
              <w:rPr>
                <w:rFonts w:ascii="GHEA Grapalat" w:hAnsi="GHEA Grapalat" w:cs="Sylfaen"/>
                <w:sz w:val="20"/>
                <w:szCs w:val="20"/>
              </w:rPr>
              <w:lastRenderedPageBreak/>
              <w:t xml:space="preserve">1.                                                              </w:t>
            </w:r>
            <w:r w:rsidRPr="00BE3DCD">
              <w:rPr>
                <w:rFonts w:ascii="GHEA Grapalat" w:hAnsi="GHEA Grapalat" w:cs="Sylfaen"/>
                <w:b/>
                <w:bCs/>
                <w:sz w:val="20"/>
                <w:szCs w:val="20"/>
              </w:rPr>
              <w:t>ՎՃԱՐՄԱՆ</w:t>
            </w:r>
            <w:r w:rsidRPr="00BE3DCD">
              <w:rPr>
                <w:rFonts w:ascii="GHEA Grapalat" w:hAnsi="GHEA Grapalat" w:cs="Arial"/>
                <w:b/>
                <w:bCs/>
                <w:sz w:val="20"/>
                <w:szCs w:val="20"/>
              </w:rPr>
              <w:t xml:space="preserve"> </w:t>
            </w:r>
            <w:r w:rsidRPr="00BE3DCD">
              <w:rPr>
                <w:rFonts w:ascii="GHEA Grapalat" w:hAnsi="GHEA Grapalat" w:cs="Sylfaen"/>
                <w:b/>
                <w:bCs/>
                <w:sz w:val="20"/>
                <w:szCs w:val="20"/>
              </w:rPr>
              <w:t xml:space="preserve">ՊԱՀԱՆՋԱԳԻՐ* </w:t>
            </w:r>
          </w:p>
          <w:p w:rsidR="00334B2F" w:rsidRPr="00BE3DCD" w:rsidRDefault="00334B2F" w:rsidP="00CB0ADE">
            <w:pPr>
              <w:jc w:val="center"/>
              <w:rPr>
                <w:rFonts w:ascii="GHEA Grapalat" w:hAnsi="GHEA Grapalat" w:cs="Arial"/>
                <w:bCs/>
                <w:i/>
                <w:sz w:val="20"/>
                <w:szCs w:val="20"/>
              </w:rPr>
            </w:pPr>
          </w:p>
        </w:tc>
      </w:tr>
      <w:tr w:rsidR="00334B2F" w:rsidRPr="00BE3DC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BE3DCD" w:rsidRDefault="00334B2F" w:rsidP="00CB0ADE">
            <w:pPr>
              <w:rPr>
                <w:rFonts w:ascii="GHEA Grapalat" w:hAnsi="GHEA Grapalat" w:cs="Sylfaen"/>
                <w:sz w:val="20"/>
                <w:szCs w:val="20"/>
                <w:lang w:val="hy-AM"/>
              </w:rPr>
            </w:pPr>
            <w:r w:rsidRPr="00BE3DCD">
              <w:rPr>
                <w:rFonts w:ascii="GHEA Grapalat" w:hAnsi="GHEA Grapalat" w:cs="Sylfaen"/>
                <w:sz w:val="20"/>
                <w:szCs w:val="20"/>
                <w:lang w:val="hy-AM"/>
              </w:rPr>
              <w:t>2</w:t>
            </w:r>
            <w:r w:rsidRPr="00BE3DCD">
              <w:rPr>
                <w:rFonts w:ascii="GHEA Grapalat" w:hAnsi="GHEA Grapalat" w:cs="Sylfaen"/>
                <w:sz w:val="20"/>
                <w:szCs w:val="20"/>
              </w:rPr>
              <w:t>.</w:t>
            </w:r>
            <w:r w:rsidRPr="00BE3DCD">
              <w:rPr>
                <w:rFonts w:ascii="GHEA Grapalat" w:hAnsi="GHEA Grapalat" w:cs="Sylfaen"/>
                <w:sz w:val="20"/>
                <w:szCs w:val="20"/>
                <w:lang w:val="hy-AM"/>
              </w:rPr>
              <w:t xml:space="preserve"> Թիվ </w:t>
            </w:r>
          </w:p>
        </w:tc>
      </w:tr>
      <w:tr w:rsidR="00334B2F" w:rsidRPr="00BE3DC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BE3DCD" w:rsidRDefault="00334B2F" w:rsidP="00CB0ADE">
            <w:pPr>
              <w:rPr>
                <w:rFonts w:ascii="GHEA Grapalat" w:hAnsi="GHEA Grapalat" w:cs="Sylfaen"/>
                <w:sz w:val="20"/>
                <w:szCs w:val="20"/>
              </w:rPr>
            </w:pPr>
            <w:r w:rsidRPr="00BE3DCD">
              <w:rPr>
                <w:rFonts w:ascii="GHEA Grapalat" w:hAnsi="GHEA Grapalat" w:cs="Sylfaen"/>
                <w:sz w:val="20"/>
                <w:szCs w:val="20"/>
                <w:lang w:val="hy-AM"/>
              </w:rPr>
              <w:t>3</w:t>
            </w:r>
            <w:r w:rsidRPr="00BE3DCD">
              <w:rPr>
                <w:rFonts w:ascii="GHEA Grapalat" w:hAnsi="GHEA Grapalat" w:cs="Sylfaen"/>
                <w:sz w:val="20"/>
                <w:szCs w:val="20"/>
              </w:rPr>
              <w:t>.                                                         Ներկայացման</w:t>
            </w:r>
            <w:r w:rsidRPr="00BE3DCD">
              <w:rPr>
                <w:rFonts w:ascii="GHEA Grapalat" w:hAnsi="GHEA Grapalat" w:cs="Arial"/>
                <w:sz w:val="20"/>
                <w:szCs w:val="20"/>
              </w:rPr>
              <w:t xml:space="preserve"> </w:t>
            </w:r>
            <w:r w:rsidRPr="00BE3DCD">
              <w:rPr>
                <w:rFonts w:ascii="GHEA Grapalat" w:hAnsi="GHEA Grapalat" w:cs="Sylfaen"/>
                <w:sz w:val="20"/>
                <w:szCs w:val="20"/>
              </w:rPr>
              <w:t>ամսաթիվը</w:t>
            </w:r>
            <w:r w:rsidRPr="00BE3DCD">
              <w:rPr>
                <w:rFonts w:ascii="GHEA Grapalat" w:hAnsi="GHEA Grapalat" w:cs="Arial"/>
                <w:sz w:val="20"/>
                <w:szCs w:val="20"/>
              </w:rPr>
              <w:t xml:space="preserve">` </w:t>
            </w:r>
            <w:r w:rsidRPr="00BE3DCD">
              <w:rPr>
                <w:rFonts w:ascii="GHEA Grapalat" w:hAnsi="GHEA Grapalat" w:cs="Tahoma"/>
                <w:color w:val="000000"/>
                <w:sz w:val="20"/>
                <w:szCs w:val="20"/>
              </w:rPr>
              <w:t xml:space="preserve">"___" </w:t>
            </w:r>
            <w:r w:rsidRPr="00BE3DCD">
              <w:rPr>
                <w:rFonts w:ascii="GHEA Grapalat" w:hAnsi="GHEA Grapalat" w:cs="Sylfaen"/>
                <w:color w:val="000000"/>
                <w:sz w:val="20"/>
                <w:szCs w:val="20"/>
              </w:rPr>
              <w:t xml:space="preserve">___ </w:t>
            </w:r>
            <w:r w:rsidRPr="00BE3DCD">
              <w:rPr>
                <w:rFonts w:ascii="GHEA Grapalat" w:hAnsi="GHEA Grapalat" w:cs="Tahoma"/>
                <w:color w:val="000000"/>
                <w:sz w:val="20"/>
                <w:szCs w:val="20"/>
              </w:rPr>
              <w:t>20___</w:t>
            </w:r>
            <w:r w:rsidRPr="00BE3DCD">
              <w:rPr>
                <w:rFonts w:ascii="GHEA Grapalat" w:hAnsi="GHEA Grapalat" w:cs="Sylfaen"/>
                <w:color w:val="000000"/>
                <w:sz w:val="20"/>
                <w:szCs w:val="20"/>
              </w:rPr>
              <w:t>թ.</w:t>
            </w:r>
          </w:p>
        </w:tc>
      </w:tr>
      <w:tr w:rsidR="00334B2F" w:rsidRPr="00BE3DCD"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BE3DCD" w:rsidRDefault="00334B2F" w:rsidP="00CB0ADE">
            <w:pPr>
              <w:rPr>
                <w:rFonts w:ascii="GHEA Grapalat" w:hAnsi="GHEA Grapalat" w:cs="Arial"/>
                <w:sz w:val="20"/>
                <w:szCs w:val="20"/>
              </w:rPr>
            </w:pPr>
            <w:r w:rsidRPr="00BE3DCD">
              <w:rPr>
                <w:rFonts w:ascii="GHEA Grapalat" w:hAnsi="GHEA Grapalat" w:cs="Sylfaen"/>
                <w:sz w:val="20"/>
                <w:szCs w:val="20"/>
                <w:lang w:val="hy-AM"/>
              </w:rPr>
              <w:t>4</w:t>
            </w:r>
            <w:r w:rsidRPr="00BE3DCD">
              <w:rPr>
                <w:rFonts w:ascii="GHEA Grapalat" w:hAnsi="GHEA Grapalat" w:cs="Sylfaen"/>
                <w:sz w:val="20"/>
                <w:szCs w:val="20"/>
              </w:rPr>
              <w:t xml:space="preserve">. </w:t>
            </w:r>
            <w:r w:rsidRPr="00BE3DCD">
              <w:rPr>
                <w:rFonts w:ascii="GHEA Grapalat" w:hAnsi="GHEA Grapalat" w:cs="Sylfaen"/>
                <w:sz w:val="20"/>
                <w:szCs w:val="20"/>
                <w:lang w:val="hy-AM"/>
              </w:rPr>
              <w:t>Վճարողի անվանումը</w:t>
            </w:r>
            <w:r w:rsidRPr="00BE3DCD">
              <w:rPr>
                <w:rFonts w:ascii="GHEA Grapalat" w:hAnsi="GHEA Grapalat" w:cs="Sylfaen"/>
                <w:sz w:val="20"/>
                <w:szCs w:val="20"/>
              </w:rPr>
              <w:t>,</w:t>
            </w:r>
            <w:r w:rsidRPr="00BE3DCD">
              <w:rPr>
                <w:rFonts w:ascii="GHEA Grapalat" w:hAnsi="GHEA Grapalat" w:cs="Sylfaen"/>
                <w:sz w:val="20"/>
                <w:szCs w:val="20"/>
                <w:lang w:val="hy-AM"/>
              </w:rPr>
              <w:t xml:space="preserve"> կամ անուն ազգանուն </w:t>
            </w:r>
            <w:r w:rsidRPr="00BE3DCD">
              <w:rPr>
                <w:rFonts w:ascii="GHEA Grapalat" w:hAnsi="GHEA Grapalat" w:cs="Sylfaen"/>
                <w:sz w:val="20"/>
                <w:szCs w:val="20"/>
              </w:rPr>
              <w:t xml:space="preserve">(Ընկերություն </w:t>
            </w:r>
            <w:r w:rsidRPr="00BE3DCD">
              <w:rPr>
                <w:rFonts w:ascii="GHEA Grapalat" w:hAnsi="GHEA Grapalat" w:cs="Arial"/>
                <w:sz w:val="20"/>
                <w:szCs w:val="20"/>
              </w:rPr>
              <w:t>`</w:t>
            </w:r>
          </w:p>
        </w:tc>
      </w:tr>
      <w:tr w:rsidR="00334B2F" w:rsidRPr="00BE3DC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BE3DCD" w:rsidRDefault="00334B2F" w:rsidP="00CB0ADE">
            <w:pPr>
              <w:rPr>
                <w:rFonts w:ascii="GHEA Grapalat" w:hAnsi="GHEA Grapalat" w:cs="Arial"/>
                <w:sz w:val="20"/>
                <w:szCs w:val="20"/>
              </w:rPr>
            </w:pPr>
            <w:r w:rsidRPr="00BE3DCD">
              <w:rPr>
                <w:rFonts w:ascii="GHEA Grapalat" w:hAnsi="GHEA Grapalat" w:cs="Sylfaen"/>
                <w:sz w:val="20"/>
                <w:szCs w:val="20"/>
                <w:lang w:val="hy-AM"/>
              </w:rPr>
              <w:t>5</w:t>
            </w:r>
            <w:r w:rsidRPr="00BE3DCD">
              <w:rPr>
                <w:rFonts w:ascii="GHEA Grapalat" w:hAnsi="GHEA Grapalat" w:cs="Sylfaen"/>
                <w:sz w:val="20"/>
                <w:szCs w:val="20"/>
              </w:rPr>
              <w:t>. Վճարողի</w:t>
            </w:r>
            <w:r w:rsidRPr="00BE3DCD">
              <w:rPr>
                <w:rFonts w:ascii="GHEA Grapalat" w:hAnsi="GHEA Grapalat" w:cs="Sylfaen"/>
                <w:sz w:val="20"/>
                <w:szCs w:val="20"/>
                <w:lang w:val="hy-AM"/>
              </w:rPr>
              <w:t xml:space="preserve">ն սպասարկող Ֆինանսական կազմակերպություն </w:t>
            </w:r>
            <w:r w:rsidRPr="00BE3DCD">
              <w:rPr>
                <w:rFonts w:ascii="GHEA Grapalat" w:hAnsi="GHEA Grapalat" w:cs="Sylfaen"/>
                <w:sz w:val="20"/>
                <w:szCs w:val="20"/>
              </w:rPr>
              <w:t>(</w:t>
            </w:r>
            <w:r w:rsidRPr="00BE3DCD">
              <w:rPr>
                <w:rFonts w:ascii="GHEA Grapalat" w:hAnsi="GHEA Grapalat" w:cs="Arial"/>
                <w:sz w:val="20"/>
                <w:szCs w:val="20"/>
              </w:rPr>
              <w:t xml:space="preserve"> </w:t>
            </w:r>
            <w:r w:rsidRPr="00BE3DCD">
              <w:rPr>
                <w:rFonts w:ascii="GHEA Grapalat" w:hAnsi="GHEA Grapalat" w:cs="Sylfaen"/>
                <w:sz w:val="20"/>
                <w:szCs w:val="20"/>
              </w:rPr>
              <w:t>բանկ)</w:t>
            </w:r>
            <w:r w:rsidRPr="00BE3DCD">
              <w:rPr>
                <w:rFonts w:ascii="GHEA Grapalat" w:hAnsi="GHEA Grapalat" w:cs="Arial"/>
                <w:sz w:val="20"/>
                <w:szCs w:val="20"/>
              </w:rPr>
              <w:t>`</w:t>
            </w:r>
          </w:p>
        </w:tc>
      </w:tr>
      <w:tr w:rsidR="00334B2F" w:rsidRPr="00BE3DC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BE3DCD" w:rsidRDefault="00334B2F" w:rsidP="00CB0ADE">
            <w:pPr>
              <w:rPr>
                <w:rFonts w:ascii="GHEA Grapalat" w:hAnsi="GHEA Grapalat" w:cs="Arial"/>
                <w:sz w:val="20"/>
                <w:szCs w:val="20"/>
              </w:rPr>
            </w:pPr>
            <w:r w:rsidRPr="00BE3DCD">
              <w:rPr>
                <w:rFonts w:ascii="GHEA Grapalat" w:hAnsi="GHEA Grapalat" w:cs="Sylfaen"/>
                <w:sz w:val="20"/>
                <w:szCs w:val="20"/>
                <w:lang w:val="hy-AM"/>
              </w:rPr>
              <w:t>6</w:t>
            </w:r>
            <w:r w:rsidRPr="00BE3DCD">
              <w:rPr>
                <w:rFonts w:ascii="GHEA Grapalat" w:hAnsi="GHEA Grapalat" w:cs="Sylfaen"/>
                <w:sz w:val="20"/>
                <w:szCs w:val="20"/>
              </w:rPr>
              <w:t>. Վճարողի</w:t>
            </w:r>
            <w:r w:rsidRPr="00BE3DCD">
              <w:rPr>
                <w:rFonts w:ascii="GHEA Grapalat" w:hAnsi="GHEA Grapalat" w:cs="Sylfaen"/>
                <w:sz w:val="20"/>
                <w:szCs w:val="20"/>
                <w:lang w:val="hy-AM"/>
              </w:rPr>
              <w:t xml:space="preserve"> </w:t>
            </w:r>
            <w:r w:rsidRPr="00BE3DCD">
              <w:rPr>
                <w:rFonts w:ascii="GHEA Grapalat" w:hAnsi="GHEA Grapalat" w:cs="Sylfaen"/>
                <w:sz w:val="20"/>
                <w:szCs w:val="20"/>
              </w:rPr>
              <w:t>հաշվի</w:t>
            </w:r>
            <w:r w:rsidRPr="00BE3DCD">
              <w:rPr>
                <w:rFonts w:ascii="GHEA Grapalat" w:hAnsi="GHEA Grapalat" w:cs="Arial"/>
                <w:sz w:val="20"/>
                <w:szCs w:val="20"/>
              </w:rPr>
              <w:t xml:space="preserve"> </w:t>
            </w:r>
            <w:r w:rsidRPr="00BE3DCD">
              <w:rPr>
                <w:rFonts w:ascii="GHEA Grapalat" w:hAnsi="GHEA Grapalat" w:cs="Sylfaen"/>
                <w:sz w:val="20"/>
                <w:szCs w:val="20"/>
              </w:rPr>
              <w:t>համարը</w:t>
            </w:r>
            <w:r w:rsidRPr="00BE3DCD">
              <w:rPr>
                <w:rFonts w:ascii="GHEA Grapalat" w:hAnsi="GHEA Grapalat" w:cs="Arial"/>
                <w:sz w:val="20"/>
                <w:szCs w:val="20"/>
              </w:rPr>
              <w:t>`</w:t>
            </w:r>
          </w:p>
        </w:tc>
      </w:tr>
      <w:tr w:rsidR="00334B2F" w:rsidRPr="00BE3DC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BE3DCD" w:rsidRDefault="00334B2F" w:rsidP="00CB0ADE">
            <w:pPr>
              <w:rPr>
                <w:rFonts w:ascii="GHEA Grapalat" w:hAnsi="GHEA Grapalat" w:cs="Arial"/>
                <w:sz w:val="20"/>
                <w:szCs w:val="20"/>
              </w:rPr>
            </w:pPr>
            <w:r w:rsidRPr="00BE3DCD">
              <w:rPr>
                <w:rFonts w:ascii="GHEA Grapalat" w:hAnsi="GHEA Grapalat" w:cs="Sylfaen"/>
                <w:sz w:val="20"/>
                <w:szCs w:val="20"/>
                <w:lang w:val="hy-AM"/>
              </w:rPr>
              <w:t>7</w:t>
            </w:r>
            <w:r w:rsidRPr="00BE3DCD">
              <w:rPr>
                <w:rFonts w:ascii="GHEA Grapalat" w:hAnsi="GHEA Grapalat" w:cs="Sylfaen"/>
                <w:sz w:val="20"/>
                <w:szCs w:val="20"/>
              </w:rPr>
              <w:t>. Վճարողի</w:t>
            </w:r>
            <w:r w:rsidRPr="00BE3DCD">
              <w:rPr>
                <w:rFonts w:ascii="GHEA Grapalat" w:hAnsi="GHEA Grapalat" w:cs="Arial"/>
                <w:sz w:val="20"/>
                <w:szCs w:val="20"/>
              </w:rPr>
              <w:t xml:space="preserve"> </w:t>
            </w:r>
            <w:r w:rsidRPr="00BE3DCD">
              <w:rPr>
                <w:rFonts w:ascii="GHEA Grapalat" w:hAnsi="GHEA Grapalat" w:cs="Sylfaen"/>
                <w:sz w:val="20"/>
                <w:szCs w:val="20"/>
              </w:rPr>
              <w:t>ՀՎՀՀ</w:t>
            </w:r>
            <w:r w:rsidRPr="00BE3DCD">
              <w:rPr>
                <w:rFonts w:ascii="GHEA Grapalat" w:hAnsi="GHEA Grapalat" w:cs="Arial"/>
                <w:sz w:val="20"/>
                <w:szCs w:val="20"/>
              </w:rPr>
              <w:t>`</w:t>
            </w:r>
          </w:p>
        </w:tc>
      </w:tr>
      <w:tr w:rsidR="00334B2F" w:rsidRPr="00BE3DC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BE3DCD" w:rsidRDefault="00334B2F" w:rsidP="00CB0ADE">
            <w:pPr>
              <w:rPr>
                <w:rFonts w:ascii="GHEA Grapalat" w:hAnsi="GHEA Grapalat" w:cs="Arial"/>
                <w:sz w:val="20"/>
                <w:szCs w:val="20"/>
              </w:rPr>
            </w:pPr>
            <w:r w:rsidRPr="00BE3DCD">
              <w:rPr>
                <w:rFonts w:ascii="GHEA Grapalat" w:hAnsi="GHEA Grapalat" w:cs="Sylfaen"/>
                <w:sz w:val="20"/>
                <w:szCs w:val="20"/>
                <w:lang w:val="hy-AM"/>
              </w:rPr>
              <w:t>8</w:t>
            </w:r>
            <w:r w:rsidRPr="00BE3DCD">
              <w:rPr>
                <w:rFonts w:ascii="GHEA Grapalat" w:hAnsi="GHEA Grapalat" w:cs="Sylfaen"/>
                <w:sz w:val="20"/>
                <w:szCs w:val="20"/>
              </w:rPr>
              <w:t>. Վճարողի</w:t>
            </w:r>
            <w:r w:rsidRPr="00BE3DCD">
              <w:rPr>
                <w:rFonts w:ascii="GHEA Grapalat" w:hAnsi="GHEA Grapalat" w:cs="Arial"/>
                <w:sz w:val="20"/>
                <w:szCs w:val="20"/>
              </w:rPr>
              <w:t xml:space="preserve"> </w:t>
            </w:r>
            <w:r w:rsidRPr="00BE3DCD">
              <w:rPr>
                <w:rFonts w:ascii="GHEA Grapalat" w:hAnsi="GHEA Grapalat" w:cs="Sylfaen"/>
                <w:sz w:val="20"/>
                <w:szCs w:val="20"/>
              </w:rPr>
              <w:t>ՀԾՀ</w:t>
            </w:r>
            <w:r w:rsidRPr="00BE3DCD">
              <w:rPr>
                <w:rFonts w:ascii="GHEA Grapalat" w:hAnsi="GHEA Grapalat" w:cs="Arial"/>
                <w:sz w:val="20"/>
                <w:szCs w:val="20"/>
              </w:rPr>
              <w:t>`</w:t>
            </w:r>
          </w:p>
        </w:tc>
      </w:tr>
      <w:tr w:rsidR="00A3439E" w:rsidRPr="00BE3DC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3439E" w:rsidRPr="00BE3DCD" w:rsidRDefault="00A3439E" w:rsidP="00A3439E">
            <w:pPr>
              <w:rPr>
                <w:rFonts w:ascii="GHEA Grapalat" w:hAnsi="GHEA Grapalat" w:cs="Arial"/>
                <w:sz w:val="20"/>
                <w:szCs w:val="20"/>
                <w:lang w:val="hy-AM"/>
              </w:rPr>
            </w:pPr>
            <w:r w:rsidRPr="00BE3DCD">
              <w:rPr>
                <w:rFonts w:ascii="GHEA Grapalat" w:hAnsi="GHEA Grapalat" w:cs="Sylfaen"/>
                <w:sz w:val="20"/>
                <w:szCs w:val="20"/>
                <w:lang w:val="hy-AM"/>
              </w:rPr>
              <w:t>9</w:t>
            </w:r>
            <w:r w:rsidRPr="00BE3DCD">
              <w:rPr>
                <w:rFonts w:ascii="GHEA Grapalat" w:hAnsi="GHEA Grapalat" w:cs="Sylfaen"/>
                <w:sz w:val="20"/>
                <w:szCs w:val="20"/>
              </w:rPr>
              <w:t>. Շահառու</w:t>
            </w:r>
            <w:r w:rsidRPr="00BE3DCD">
              <w:rPr>
                <w:rFonts w:ascii="GHEA Grapalat" w:hAnsi="GHEA Grapalat" w:cs="Sylfaen"/>
                <w:sz w:val="20"/>
                <w:szCs w:val="20"/>
                <w:lang w:val="hy-AM"/>
              </w:rPr>
              <w:t>ի  անվանումը</w:t>
            </w:r>
            <w:r w:rsidRPr="00BE3DCD">
              <w:rPr>
                <w:rFonts w:ascii="GHEA Grapalat" w:hAnsi="GHEA Grapalat" w:cs="Sylfaen"/>
                <w:sz w:val="20"/>
                <w:szCs w:val="20"/>
              </w:rPr>
              <w:t>,</w:t>
            </w:r>
            <w:r w:rsidRPr="00BE3DCD">
              <w:rPr>
                <w:rFonts w:ascii="GHEA Grapalat" w:hAnsi="GHEA Grapalat" w:cs="Sylfaen"/>
                <w:sz w:val="20"/>
                <w:szCs w:val="20"/>
                <w:lang w:val="hy-AM"/>
              </w:rPr>
              <w:t xml:space="preserve"> կամ անուն ազգանուն </w:t>
            </w:r>
            <w:r w:rsidRPr="00BE3DCD">
              <w:rPr>
                <w:rFonts w:ascii="GHEA Grapalat" w:hAnsi="GHEA Grapalat" w:cs="Arial"/>
                <w:sz w:val="20"/>
                <w:szCs w:val="20"/>
              </w:rPr>
              <w:t>`</w:t>
            </w:r>
            <w:r w:rsidRPr="00BE3DCD">
              <w:rPr>
                <w:rFonts w:ascii="GHEA Grapalat" w:hAnsi="GHEA Grapalat" w:cs="Arial"/>
                <w:sz w:val="20"/>
                <w:szCs w:val="20"/>
                <w:lang w:val="hy-AM"/>
              </w:rPr>
              <w:t xml:space="preserve"> </w:t>
            </w:r>
            <w:r w:rsidRPr="00BE3DCD">
              <w:rPr>
                <w:rFonts w:ascii="GHEA Grapalat" w:hAnsi="GHEA Grapalat" w:cs="Sylfaen"/>
                <w:sz w:val="20"/>
                <w:szCs w:val="20"/>
                <w:lang w:val="hy-AM"/>
              </w:rPr>
              <w:t xml:space="preserve"> «Թիվ 16 պոլիկլինիկա» ՓԲԸ</w:t>
            </w:r>
          </w:p>
        </w:tc>
      </w:tr>
      <w:tr w:rsidR="00A3439E" w:rsidRPr="00BE3DC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3439E" w:rsidRPr="00BE3DCD" w:rsidRDefault="00A3439E" w:rsidP="00A3439E">
            <w:pPr>
              <w:rPr>
                <w:rFonts w:ascii="GHEA Grapalat" w:hAnsi="GHEA Grapalat" w:cs="Sylfaen"/>
                <w:sz w:val="20"/>
                <w:szCs w:val="20"/>
                <w:lang w:val="ru-RU"/>
              </w:rPr>
            </w:pPr>
            <w:r w:rsidRPr="00BE3DCD">
              <w:rPr>
                <w:rFonts w:ascii="GHEA Grapalat" w:hAnsi="GHEA Grapalat" w:cs="Sylfaen"/>
                <w:sz w:val="20"/>
                <w:szCs w:val="20"/>
                <w:lang w:val="ru-RU"/>
              </w:rPr>
              <w:t xml:space="preserve">10. </w:t>
            </w:r>
            <w:r w:rsidRPr="00BE3DCD">
              <w:rPr>
                <w:rFonts w:ascii="GHEA Grapalat" w:hAnsi="GHEA Grapalat" w:cs="Sylfaen"/>
                <w:sz w:val="20"/>
                <w:szCs w:val="20"/>
              </w:rPr>
              <w:t xml:space="preserve"> Շահառուի</w:t>
            </w:r>
            <w:r w:rsidRPr="00BE3DCD">
              <w:rPr>
                <w:rFonts w:ascii="GHEA Grapalat" w:hAnsi="GHEA Grapalat" w:cs="Arial"/>
                <w:sz w:val="20"/>
                <w:szCs w:val="20"/>
              </w:rPr>
              <w:t xml:space="preserve"> </w:t>
            </w:r>
            <w:r w:rsidRPr="00BE3DCD">
              <w:rPr>
                <w:rFonts w:ascii="GHEA Grapalat" w:hAnsi="GHEA Grapalat" w:cs="Sylfaen"/>
                <w:sz w:val="20"/>
                <w:szCs w:val="20"/>
              </w:rPr>
              <w:t xml:space="preserve"> ՀԾՀ</w:t>
            </w:r>
            <w:r w:rsidRPr="00BE3DCD">
              <w:rPr>
                <w:rFonts w:ascii="GHEA Grapalat" w:hAnsi="GHEA Grapalat" w:cs="Sylfaen"/>
                <w:sz w:val="20"/>
                <w:szCs w:val="20"/>
                <w:lang w:val="ru-RU"/>
              </w:rPr>
              <w:t xml:space="preserve"> (</w:t>
            </w:r>
            <w:r w:rsidRPr="00BE3DCD">
              <w:rPr>
                <w:rFonts w:ascii="GHEA Grapalat" w:hAnsi="GHEA Grapalat" w:cs="Sylfaen"/>
                <w:sz w:val="20"/>
                <w:szCs w:val="20"/>
                <w:lang w:val="hy-AM"/>
              </w:rPr>
              <w:t>չի լրացվում</w:t>
            </w:r>
            <w:r w:rsidRPr="00BE3DCD">
              <w:rPr>
                <w:rFonts w:ascii="GHEA Grapalat" w:hAnsi="GHEA Grapalat" w:cs="Sylfaen"/>
                <w:sz w:val="20"/>
                <w:szCs w:val="20"/>
                <w:lang w:val="ru-RU"/>
              </w:rPr>
              <w:t>)</w:t>
            </w:r>
          </w:p>
        </w:tc>
      </w:tr>
      <w:tr w:rsidR="00A3439E" w:rsidRPr="00BE3DC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3439E" w:rsidRPr="00BE3DCD" w:rsidRDefault="00A3439E" w:rsidP="00A3439E">
            <w:pPr>
              <w:rPr>
                <w:rFonts w:ascii="GHEA Grapalat" w:hAnsi="GHEA Grapalat" w:cs="Arial"/>
                <w:sz w:val="20"/>
                <w:szCs w:val="20"/>
                <w:lang w:val="hy-AM"/>
              </w:rPr>
            </w:pPr>
            <w:r w:rsidRPr="00BE3DCD">
              <w:rPr>
                <w:rFonts w:ascii="GHEA Grapalat" w:hAnsi="GHEA Grapalat" w:cs="Sylfaen"/>
                <w:sz w:val="20"/>
                <w:szCs w:val="20"/>
                <w:lang w:val="hy-AM"/>
              </w:rPr>
              <w:t>11</w:t>
            </w:r>
            <w:r w:rsidRPr="00BE3DCD">
              <w:rPr>
                <w:rFonts w:ascii="GHEA Grapalat" w:hAnsi="GHEA Grapalat" w:cs="Sylfaen"/>
                <w:sz w:val="20"/>
                <w:szCs w:val="20"/>
              </w:rPr>
              <w:t>. Շահառուի</w:t>
            </w:r>
            <w:r w:rsidRPr="00BE3DCD">
              <w:rPr>
                <w:rFonts w:ascii="GHEA Grapalat" w:hAnsi="GHEA Grapalat" w:cs="Arial"/>
                <w:sz w:val="20"/>
                <w:szCs w:val="20"/>
              </w:rPr>
              <w:t xml:space="preserve"> </w:t>
            </w:r>
            <w:r w:rsidRPr="00BE3DCD">
              <w:rPr>
                <w:rFonts w:ascii="GHEA Grapalat" w:hAnsi="GHEA Grapalat" w:cs="Sylfaen"/>
                <w:sz w:val="20"/>
                <w:szCs w:val="20"/>
              </w:rPr>
              <w:t>ՀՎՀՀ</w:t>
            </w:r>
            <w:r w:rsidRPr="00BE3DCD">
              <w:rPr>
                <w:rFonts w:ascii="GHEA Grapalat" w:hAnsi="GHEA Grapalat" w:cs="Arial"/>
                <w:sz w:val="20"/>
                <w:szCs w:val="20"/>
              </w:rPr>
              <w:t>`</w:t>
            </w:r>
            <w:r w:rsidRPr="00BE3DCD">
              <w:rPr>
                <w:rFonts w:ascii="GHEA Grapalat" w:hAnsi="GHEA Grapalat" w:cs="Arial"/>
                <w:sz w:val="20"/>
                <w:szCs w:val="20"/>
                <w:lang w:val="hy-AM"/>
              </w:rPr>
              <w:t xml:space="preserve"> </w:t>
            </w:r>
            <w:r w:rsidRPr="00BE3DCD">
              <w:rPr>
                <w:rFonts w:ascii="GHEA Grapalat" w:hAnsi="GHEA Grapalat" w:cs="Sylfaen"/>
                <w:sz w:val="20"/>
                <w:szCs w:val="20"/>
                <w:lang w:val="hy-AM"/>
              </w:rPr>
              <w:t xml:space="preserve"> 03509871</w:t>
            </w:r>
          </w:p>
        </w:tc>
      </w:tr>
      <w:tr w:rsidR="00A3439E" w:rsidRPr="00BE3DC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3439E" w:rsidRPr="00BE3DCD" w:rsidRDefault="00A3439E" w:rsidP="00A3439E">
            <w:pPr>
              <w:rPr>
                <w:rFonts w:ascii="GHEA Grapalat" w:hAnsi="GHEA Grapalat" w:cs="Arial"/>
                <w:sz w:val="20"/>
                <w:szCs w:val="20"/>
                <w:lang w:val="hy-AM"/>
              </w:rPr>
            </w:pPr>
            <w:r w:rsidRPr="00BE3DCD">
              <w:rPr>
                <w:rFonts w:ascii="GHEA Grapalat" w:hAnsi="GHEA Grapalat" w:cs="Sylfaen"/>
                <w:sz w:val="20"/>
                <w:szCs w:val="20"/>
              </w:rPr>
              <w:t>1</w:t>
            </w:r>
            <w:r w:rsidRPr="00BE3DCD">
              <w:rPr>
                <w:rFonts w:ascii="GHEA Grapalat" w:hAnsi="GHEA Grapalat" w:cs="Sylfaen"/>
                <w:sz w:val="20"/>
                <w:szCs w:val="20"/>
                <w:lang w:val="hy-AM"/>
              </w:rPr>
              <w:t>2</w:t>
            </w:r>
            <w:r w:rsidRPr="00BE3DCD">
              <w:rPr>
                <w:rFonts w:ascii="GHEA Grapalat" w:hAnsi="GHEA Grapalat" w:cs="Sylfaen"/>
                <w:sz w:val="20"/>
                <w:szCs w:val="20"/>
              </w:rPr>
              <w:t>.Շահառուի</w:t>
            </w:r>
            <w:r w:rsidRPr="00BE3DCD">
              <w:rPr>
                <w:rFonts w:ascii="GHEA Grapalat" w:hAnsi="GHEA Grapalat" w:cs="Sylfaen"/>
                <w:sz w:val="20"/>
                <w:szCs w:val="20"/>
                <w:lang w:val="hy-AM"/>
              </w:rPr>
              <w:t>ն</w:t>
            </w:r>
            <w:r w:rsidRPr="00BE3DCD">
              <w:rPr>
                <w:rFonts w:ascii="GHEA Grapalat" w:hAnsi="GHEA Grapalat" w:cs="Arial"/>
                <w:sz w:val="20"/>
                <w:szCs w:val="20"/>
              </w:rPr>
              <w:t xml:space="preserve"> </w:t>
            </w:r>
            <w:r w:rsidRPr="00BE3DCD">
              <w:rPr>
                <w:rFonts w:ascii="GHEA Grapalat" w:hAnsi="GHEA Grapalat" w:cs="Sylfaen"/>
                <w:sz w:val="20"/>
                <w:szCs w:val="20"/>
                <w:lang w:val="hy-AM"/>
              </w:rPr>
              <w:t xml:space="preserve"> սպասարկող Ֆինանսական կազմակերպություն</w:t>
            </w:r>
            <w:r w:rsidRPr="00BE3DCD">
              <w:rPr>
                <w:rFonts w:ascii="GHEA Grapalat" w:hAnsi="GHEA Grapalat" w:cs="Sylfaen"/>
                <w:sz w:val="20"/>
                <w:szCs w:val="20"/>
              </w:rPr>
              <w:t xml:space="preserve"> (բանկ)</w:t>
            </w:r>
            <w:r w:rsidRPr="00BE3DCD">
              <w:rPr>
                <w:rFonts w:ascii="GHEA Grapalat" w:hAnsi="GHEA Grapalat" w:cs="Arial"/>
                <w:sz w:val="20"/>
                <w:szCs w:val="20"/>
              </w:rPr>
              <w:t>`</w:t>
            </w:r>
            <w:r w:rsidRPr="00BE3DCD">
              <w:rPr>
                <w:rFonts w:ascii="GHEA Grapalat" w:hAnsi="GHEA Grapalat" w:cs="Arial"/>
                <w:sz w:val="20"/>
                <w:szCs w:val="20"/>
                <w:lang w:val="hy-AM"/>
              </w:rPr>
              <w:t xml:space="preserve"> </w:t>
            </w:r>
            <w:r w:rsidRPr="00BE3DCD">
              <w:rPr>
                <w:rFonts w:ascii="GHEA Grapalat" w:hAnsi="GHEA Grapalat" w:cs="Sylfaen"/>
                <w:sz w:val="20"/>
                <w:szCs w:val="20"/>
                <w:lang w:val="hy-AM"/>
              </w:rPr>
              <w:t xml:space="preserve"> Հայբիզնեսբանկ ՓԲԸ</w:t>
            </w:r>
          </w:p>
        </w:tc>
      </w:tr>
      <w:tr w:rsidR="00A3439E" w:rsidRPr="00BE3DC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3439E" w:rsidRPr="00BE3DCD" w:rsidRDefault="00A3439E" w:rsidP="00A3439E">
            <w:pPr>
              <w:rPr>
                <w:rFonts w:ascii="GHEA Grapalat" w:hAnsi="GHEA Grapalat" w:cs="Arial"/>
                <w:sz w:val="20"/>
                <w:szCs w:val="20"/>
                <w:lang w:val="hy-AM"/>
              </w:rPr>
            </w:pPr>
            <w:r w:rsidRPr="00BE3DCD">
              <w:rPr>
                <w:rFonts w:ascii="GHEA Grapalat" w:hAnsi="GHEA Grapalat" w:cs="Sylfaen"/>
                <w:sz w:val="20"/>
                <w:szCs w:val="20"/>
              </w:rPr>
              <w:t>1</w:t>
            </w:r>
            <w:r w:rsidRPr="00BE3DCD">
              <w:rPr>
                <w:rFonts w:ascii="GHEA Grapalat" w:hAnsi="GHEA Grapalat" w:cs="Sylfaen"/>
                <w:sz w:val="20"/>
                <w:szCs w:val="20"/>
                <w:lang w:val="hy-AM"/>
              </w:rPr>
              <w:t>3</w:t>
            </w:r>
            <w:r w:rsidRPr="00BE3DCD">
              <w:rPr>
                <w:rFonts w:ascii="GHEA Grapalat" w:hAnsi="GHEA Grapalat" w:cs="Sylfaen"/>
                <w:sz w:val="20"/>
                <w:szCs w:val="20"/>
              </w:rPr>
              <w:t>.Շահառուի</w:t>
            </w:r>
            <w:r w:rsidRPr="00BE3DCD">
              <w:rPr>
                <w:rFonts w:ascii="GHEA Grapalat" w:hAnsi="GHEA Grapalat" w:cs="Arial"/>
                <w:sz w:val="20"/>
                <w:szCs w:val="20"/>
              </w:rPr>
              <w:t xml:space="preserve"> </w:t>
            </w:r>
            <w:r w:rsidRPr="00BE3DCD">
              <w:rPr>
                <w:rFonts w:ascii="GHEA Grapalat" w:hAnsi="GHEA Grapalat" w:cs="Sylfaen"/>
                <w:sz w:val="20"/>
                <w:szCs w:val="20"/>
              </w:rPr>
              <w:t>հաշվի</w:t>
            </w:r>
            <w:r w:rsidRPr="00BE3DCD">
              <w:rPr>
                <w:rFonts w:ascii="GHEA Grapalat" w:hAnsi="GHEA Grapalat" w:cs="Arial"/>
                <w:sz w:val="20"/>
                <w:szCs w:val="20"/>
              </w:rPr>
              <w:t xml:space="preserve"> </w:t>
            </w:r>
            <w:r w:rsidRPr="00BE3DCD">
              <w:rPr>
                <w:rFonts w:ascii="GHEA Grapalat" w:hAnsi="GHEA Grapalat" w:cs="Sylfaen"/>
                <w:sz w:val="20"/>
                <w:szCs w:val="20"/>
              </w:rPr>
              <w:t>համարը</w:t>
            </w:r>
            <w:r w:rsidRPr="00BE3DCD">
              <w:rPr>
                <w:rFonts w:ascii="GHEA Grapalat" w:hAnsi="GHEA Grapalat" w:cs="Arial"/>
                <w:sz w:val="20"/>
                <w:szCs w:val="20"/>
              </w:rPr>
              <w:t xml:space="preserve"> (</w:t>
            </w:r>
            <w:r w:rsidRPr="00BE3DCD">
              <w:rPr>
                <w:rFonts w:ascii="GHEA Grapalat" w:hAnsi="GHEA Grapalat" w:cs="Sylfaen"/>
                <w:sz w:val="20"/>
                <w:szCs w:val="20"/>
              </w:rPr>
              <w:t>հշ</w:t>
            </w:r>
            <w:r w:rsidRPr="00BE3DCD">
              <w:rPr>
                <w:rFonts w:ascii="GHEA Grapalat" w:hAnsi="GHEA Grapalat" w:cs="Arial"/>
                <w:sz w:val="20"/>
                <w:szCs w:val="20"/>
              </w:rPr>
              <w:t>.N)</w:t>
            </w:r>
            <w:r w:rsidRPr="00BE3DCD">
              <w:rPr>
                <w:rFonts w:ascii="GHEA Grapalat" w:hAnsi="GHEA Grapalat" w:cs="Arial"/>
                <w:sz w:val="20"/>
                <w:szCs w:val="20"/>
                <w:lang w:val="hy-AM"/>
              </w:rPr>
              <w:t xml:space="preserve"> </w:t>
            </w:r>
            <w:r w:rsidRPr="00BE3DCD">
              <w:rPr>
                <w:rFonts w:ascii="GHEA Grapalat" w:hAnsi="GHEA Grapalat" w:cs="Sylfaen"/>
                <w:sz w:val="20"/>
                <w:szCs w:val="20"/>
                <w:lang w:val="hy-AM"/>
              </w:rPr>
              <w:t xml:space="preserve"> 11500725739300</w:t>
            </w:r>
          </w:p>
        </w:tc>
      </w:tr>
      <w:tr w:rsidR="00334B2F" w:rsidRPr="00BE3DC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BE3DCD" w:rsidRDefault="00334B2F" w:rsidP="00CB0ADE">
            <w:pPr>
              <w:rPr>
                <w:rFonts w:ascii="GHEA Grapalat" w:hAnsi="GHEA Grapalat" w:cs="Arial"/>
                <w:sz w:val="20"/>
                <w:szCs w:val="20"/>
              </w:rPr>
            </w:pPr>
            <w:r w:rsidRPr="00BE3DCD">
              <w:rPr>
                <w:rFonts w:ascii="GHEA Grapalat" w:hAnsi="GHEA Grapalat" w:cs="Sylfaen"/>
                <w:sz w:val="20"/>
                <w:szCs w:val="20"/>
              </w:rPr>
              <w:t>1</w:t>
            </w:r>
            <w:r w:rsidRPr="00BE3DCD">
              <w:rPr>
                <w:rFonts w:ascii="GHEA Grapalat" w:hAnsi="GHEA Grapalat" w:cs="Sylfaen"/>
                <w:sz w:val="20"/>
                <w:szCs w:val="20"/>
                <w:lang w:val="hy-AM"/>
              </w:rPr>
              <w:t>4</w:t>
            </w:r>
            <w:r w:rsidRPr="00BE3DCD">
              <w:rPr>
                <w:rFonts w:ascii="GHEA Grapalat" w:hAnsi="GHEA Grapalat" w:cs="Sylfaen"/>
                <w:sz w:val="20"/>
                <w:szCs w:val="20"/>
              </w:rPr>
              <w:t>.Գումարը</w:t>
            </w:r>
            <w:r w:rsidRPr="00BE3DCD">
              <w:rPr>
                <w:rFonts w:ascii="GHEA Grapalat" w:hAnsi="GHEA Grapalat" w:cs="Arial"/>
                <w:sz w:val="20"/>
                <w:szCs w:val="20"/>
              </w:rPr>
              <w:t xml:space="preserve"> </w:t>
            </w:r>
            <w:r w:rsidRPr="00BE3DCD">
              <w:rPr>
                <w:rFonts w:ascii="GHEA Grapalat" w:hAnsi="GHEA Grapalat" w:cs="Arial"/>
                <w:sz w:val="20"/>
                <w:szCs w:val="20"/>
                <w:lang w:val="ru-RU"/>
              </w:rPr>
              <w:t>(</w:t>
            </w:r>
            <w:r w:rsidRPr="00BE3DCD">
              <w:rPr>
                <w:rFonts w:ascii="GHEA Grapalat" w:hAnsi="GHEA Grapalat" w:cs="Sylfaen"/>
                <w:sz w:val="20"/>
                <w:szCs w:val="20"/>
              </w:rPr>
              <w:t>թվերով</w:t>
            </w:r>
            <w:r w:rsidRPr="00BE3DCD">
              <w:rPr>
                <w:rFonts w:ascii="GHEA Grapalat" w:hAnsi="GHEA Grapalat" w:cs="Arial"/>
                <w:sz w:val="20"/>
                <w:szCs w:val="20"/>
              </w:rPr>
              <w:t xml:space="preserve"> </w:t>
            </w:r>
            <w:r w:rsidRPr="00BE3DCD">
              <w:rPr>
                <w:rFonts w:ascii="GHEA Grapalat" w:hAnsi="GHEA Grapalat" w:cs="Sylfaen"/>
                <w:sz w:val="20"/>
                <w:szCs w:val="20"/>
              </w:rPr>
              <w:t>և</w:t>
            </w:r>
            <w:r w:rsidRPr="00BE3DCD">
              <w:rPr>
                <w:rFonts w:ascii="GHEA Grapalat" w:hAnsi="GHEA Grapalat" w:cs="Arial"/>
                <w:sz w:val="20"/>
                <w:szCs w:val="20"/>
              </w:rPr>
              <w:t xml:space="preserve"> </w:t>
            </w:r>
            <w:r w:rsidRPr="00BE3DCD">
              <w:rPr>
                <w:rFonts w:ascii="GHEA Grapalat" w:hAnsi="GHEA Grapalat" w:cs="Sylfaen"/>
                <w:sz w:val="20"/>
                <w:szCs w:val="20"/>
              </w:rPr>
              <w:t>բառերով</w:t>
            </w:r>
            <w:r w:rsidRPr="00BE3DCD">
              <w:rPr>
                <w:rFonts w:ascii="GHEA Grapalat" w:hAnsi="GHEA Grapalat" w:cs="Sylfaen"/>
                <w:sz w:val="20"/>
                <w:szCs w:val="20"/>
                <w:lang w:val="ru-RU"/>
              </w:rPr>
              <w:t>)</w:t>
            </w:r>
            <w:r w:rsidRPr="00BE3DCD">
              <w:rPr>
                <w:rFonts w:ascii="GHEA Grapalat" w:hAnsi="GHEA Grapalat" w:cs="Arial"/>
                <w:sz w:val="20"/>
                <w:szCs w:val="20"/>
              </w:rPr>
              <w:t>`</w:t>
            </w:r>
          </w:p>
        </w:tc>
      </w:tr>
      <w:tr w:rsidR="00334B2F" w:rsidRPr="00BE3DC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BE3DCD" w:rsidRDefault="00334B2F" w:rsidP="00CB0ADE">
            <w:pPr>
              <w:rPr>
                <w:rFonts w:ascii="GHEA Grapalat" w:hAnsi="GHEA Grapalat" w:cs="Sylfaen"/>
                <w:sz w:val="20"/>
                <w:szCs w:val="20"/>
              </w:rPr>
            </w:pPr>
            <w:r w:rsidRPr="00BE3DCD">
              <w:rPr>
                <w:rFonts w:ascii="GHEA Grapalat" w:hAnsi="GHEA Grapalat" w:cs="Sylfaen"/>
                <w:sz w:val="20"/>
                <w:szCs w:val="20"/>
              </w:rPr>
              <w:t xml:space="preserve">15. </w:t>
            </w:r>
            <w:r w:rsidRPr="00BE3DCD">
              <w:rPr>
                <w:rFonts w:ascii="GHEA Grapalat" w:hAnsi="GHEA Grapalat" w:cs="Sylfaen"/>
                <w:sz w:val="20"/>
                <w:szCs w:val="20"/>
                <w:lang w:val="hy-AM"/>
              </w:rPr>
              <w:t xml:space="preserve">Ակցեպտավորված գումարը՝ </w:t>
            </w:r>
            <w:r w:rsidRPr="00BE3DCD">
              <w:rPr>
                <w:rFonts w:ascii="GHEA Grapalat" w:hAnsi="GHEA Grapalat" w:cs="Sylfaen"/>
                <w:sz w:val="20"/>
                <w:szCs w:val="20"/>
              </w:rPr>
              <w:t xml:space="preserve"> (թվերով</w:t>
            </w:r>
            <w:r w:rsidRPr="00BE3DCD">
              <w:rPr>
                <w:rFonts w:ascii="GHEA Grapalat" w:hAnsi="GHEA Grapalat" w:cs="Arial"/>
                <w:sz w:val="20"/>
                <w:szCs w:val="20"/>
              </w:rPr>
              <w:t xml:space="preserve"> </w:t>
            </w:r>
            <w:r w:rsidRPr="00BE3DCD">
              <w:rPr>
                <w:rFonts w:ascii="GHEA Grapalat" w:hAnsi="GHEA Grapalat" w:cs="Sylfaen"/>
                <w:sz w:val="20"/>
                <w:szCs w:val="20"/>
              </w:rPr>
              <w:t>և</w:t>
            </w:r>
            <w:r w:rsidRPr="00BE3DCD">
              <w:rPr>
                <w:rFonts w:ascii="GHEA Grapalat" w:hAnsi="GHEA Grapalat" w:cs="Arial"/>
                <w:sz w:val="20"/>
                <w:szCs w:val="20"/>
              </w:rPr>
              <w:t xml:space="preserve"> </w:t>
            </w:r>
            <w:r w:rsidRPr="00BE3DCD">
              <w:rPr>
                <w:rFonts w:ascii="GHEA Grapalat" w:hAnsi="GHEA Grapalat" w:cs="Sylfaen"/>
                <w:sz w:val="20"/>
                <w:szCs w:val="20"/>
              </w:rPr>
              <w:t>բառերով)</w:t>
            </w:r>
            <w:r w:rsidRPr="00BE3DCD">
              <w:rPr>
                <w:rFonts w:ascii="GHEA Grapalat" w:hAnsi="GHEA Grapalat" w:cs="Sylfaen"/>
                <w:sz w:val="20"/>
                <w:szCs w:val="20"/>
                <w:lang w:val="hy-AM"/>
              </w:rPr>
              <w:t xml:space="preserve">  </w:t>
            </w:r>
            <w:r w:rsidRPr="00BE3DCD">
              <w:rPr>
                <w:rFonts w:ascii="GHEA Grapalat" w:hAnsi="GHEA Grapalat" w:cs="Sylfaen"/>
                <w:sz w:val="20"/>
                <w:szCs w:val="20"/>
              </w:rPr>
              <w:t>(</w:t>
            </w:r>
            <w:r w:rsidRPr="00BE3DCD">
              <w:rPr>
                <w:rFonts w:ascii="GHEA Grapalat" w:hAnsi="GHEA Grapalat" w:cs="Sylfaen"/>
                <w:sz w:val="20"/>
                <w:szCs w:val="20"/>
                <w:lang w:val="hy-AM"/>
              </w:rPr>
              <w:t>նախատեսված է նշված գումարի մասնակի ակցեպտի համար, որը չի կիրառվում</w:t>
            </w:r>
            <w:r w:rsidRPr="00BE3DCD">
              <w:rPr>
                <w:rFonts w:ascii="GHEA Grapalat" w:hAnsi="GHEA Grapalat" w:cs="Sylfaen"/>
                <w:sz w:val="20"/>
                <w:szCs w:val="20"/>
              </w:rPr>
              <w:t>)</w:t>
            </w:r>
          </w:p>
        </w:tc>
      </w:tr>
      <w:tr w:rsidR="00334B2F" w:rsidRPr="00BE3DC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BE3DCD" w:rsidRDefault="00334B2F" w:rsidP="00CB0ADE">
            <w:pPr>
              <w:rPr>
                <w:rFonts w:ascii="GHEA Grapalat" w:hAnsi="GHEA Grapalat" w:cs="Arial"/>
                <w:sz w:val="20"/>
                <w:szCs w:val="20"/>
              </w:rPr>
            </w:pPr>
            <w:r w:rsidRPr="00BE3DCD">
              <w:rPr>
                <w:rFonts w:ascii="GHEA Grapalat" w:hAnsi="GHEA Grapalat" w:cs="Sylfaen"/>
                <w:sz w:val="20"/>
                <w:szCs w:val="20"/>
              </w:rPr>
              <w:t>1</w:t>
            </w:r>
            <w:r w:rsidRPr="00BE3DCD">
              <w:rPr>
                <w:rFonts w:ascii="GHEA Grapalat" w:hAnsi="GHEA Grapalat" w:cs="Sylfaen"/>
                <w:sz w:val="20"/>
                <w:szCs w:val="20"/>
                <w:lang w:val="ru-RU"/>
              </w:rPr>
              <w:t>6</w:t>
            </w:r>
            <w:r w:rsidRPr="00BE3DCD">
              <w:rPr>
                <w:rFonts w:ascii="GHEA Grapalat" w:hAnsi="GHEA Grapalat" w:cs="Sylfaen"/>
                <w:sz w:val="20"/>
                <w:szCs w:val="20"/>
              </w:rPr>
              <w:t>.Արժույթը</w:t>
            </w:r>
            <w:r w:rsidRPr="00BE3DCD">
              <w:rPr>
                <w:rFonts w:ascii="GHEA Grapalat" w:hAnsi="GHEA Grapalat" w:cs="Arial"/>
                <w:sz w:val="20"/>
                <w:szCs w:val="20"/>
              </w:rPr>
              <w:t xml:space="preserve"> (</w:t>
            </w:r>
            <w:r w:rsidRPr="00BE3DCD">
              <w:rPr>
                <w:rFonts w:ascii="GHEA Grapalat" w:hAnsi="GHEA Grapalat" w:cs="Sylfaen"/>
                <w:sz w:val="20"/>
                <w:szCs w:val="20"/>
              </w:rPr>
              <w:t>բառերով</w:t>
            </w:r>
            <w:r w:rsidRPr="00BE3DCD">
              <w:rPr>
                <w:rFonts w:ascii="GHEA Grapalat" w:hAnsi="GHEA Grapalat" w:cs="Arial"/>
                <w:sz w:val="20"/>
                <w:szCs w:val="20"/>
              </w:rPr>
              <w:t xml:space="preserve"> </w:t>
            </w:r>
            <w:r w:rsidRPr="00BE3DCD">
              <w:rPr>
                <w:rFonts w:ascii="GHEA Grapalat" w:hAnsi="GHEA Grapalat" w:cs="Sylfaen"/>
                <w:sz w:val="20"/>
                <w:szCs w:val="20"/>
              </w:rPr>
              <w:t>և</w:t>
            </w:r>
            <w:r w:rsidRPr="00BE3DCD">
              <w:rPr>
                <w:rFonts w:ascii="GHEA Grapalat" w:hAnsi="GHEA Grapalat" w:cs="Arial"/>
                <w:sz w:val="20"/>
                <w:szCs w:val="20"/>
              </w:rPr>
              <w:t xml:space="preserve"> </w:t>
            </w:r>
            <w:r w:rsidRPr="00BE3DCD">
              <w:rPr>
                <w:rFonts w:ascii="GHEA Grapalat" w:hAnsi="GHEA Grapalat" w:cs="Sylfaen"/>
                <w:sz w:val="20"/>
                <w:szCs w:val="20"/>
              </w:rPr>
              <w:t>կոդով</w:t>
            </w:r>
            <w:r w:rsidRPr="00BE3DCD">
              <w:rPr>
                <w:rFonts w:ascii="GHEA Grapalat" w:hAnsi="GHEA Grapalat" w:cs="Arial"/>
                <w:sz w:val="20"/>
                <w:szCs w:val="20"/>
              </w:rPr>
              <w:t>)`</w:t>
            </w:r>
          </w:p>
        </w:tc>
      </w:tr>
      <w:tr w:rsidR="00334B2F" w:rsidRPr="00BE3DC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BE3DCD" w:rsidRDefault="00334B2F" w:rsidP="00CB0ADE">
            <w:pPr>
              <w:rPr>
                <w:rFonts w:ascii="GHEA Grapalat" w:hAnsi="GHEA Grapalat" w:cs="Arial"/>
                <w:sz w:val="20"/>
                <w:szCs w:val="20"/>
                <w:lang w:val="hy-AM"/>
              </w:rPr>
            </w:pPr>
            <w:r w:rsidRPr="00BE3DCD">
              <w:rPr>
                <w:rFonts w:ascii="GHEA Grapalat" w:hAnsi="GHEA Grapalat" w:cs="Sylfaen"/>
                <w:sz w:val="20"/>
                <w:szCs w:val="20"/>
              </w:rPr>
              <w:t>1</w:t>
            </w:r>
            <w:r w:rsidRPr="00BE3DCD">
              <w:rPr>
                <w:rFonts w:ascii="GHEA Grapalat" w:hAnsi="GHEA Grapalat" w:cs="Sylfaen"/>
                <w:sz w:val="20"/>
                <w:szCs w:val="20"/>
                <w:lang w:val="hy-AM"/>
              </w:rPr>
              <w:t>7</w:t>
            </w:r>
            <w:r w:rsidRPr="00BE3DCD">
              <w:rPr>
                <w:rFonts w:ascii="GHEA Grapalat" w:hAnsi="GHEA Grapalat" w:cs="Sylfaen"/>
                <w:sz w:val="20"/>
                <w:szCs w:val="20"/>
              </w:rPr>
              <w:t>.Գործարքի</w:t>
            </w:r>
            <w:r w:rsidRPr="00BE3DCD">
              <w:rPr>
                <w:rFonts w:ascii="GHEA Grapalat" w:hAnsi="GHEA Grapalat" w:cs="Arial"/>
                <w:sz w:val="20"/>
                <w:szCs w:val="20"/>
              </w:rPr>
              <w:t xml:space="preserve"> (</w:t>
            </w:r>
            <w:r w:rsidRPr="00BE3DCD">
              <w:rPr>
                <w:rFonts w:ascii="GHEA Grapalat" w:hAnsi="GHEA Grapalat" w:cs="Sylfaen"/>
                <w:sz w:val="20"/>
                <w:szCs w:val="20"/>
              </w:rPr>
              <w:t>վճարման</w:t>
            </w:r>
            <w:r w:rsidRPr="00BE3DCD">
              <w:rPr>
                <w:rFonts w:ascii="GHEA Grapalat" w:hAnsi="GHEA Grapalat" w:cs="Arial"/>
                <w:sz w:val="20"/>
                <w:szCs w:val="20"/>
              </w:rPr>
              <w:t xml:space="preserve">) </w:t>
            </w:r>
            <w:r w:rsidRPr="00BE3DCD">
              <w:rPr>
                <w:rFonts w:ascii="GHEA Grapalat" w:hAnsi="GHEA Grapalat" w:cs="Sylfaen"/>
                <w:sz w:val="20"/>
                <w:szCs w:val="20"/>
              </w:rPr>
              <w:t>նպատակը</w:t>
            </w:r>
            <w:r w:rsidRPr="00BE3DCD">
              <w:rPr>
                <w:rFonts w:ascii="GHEA Grapalat" w:hAnsi="GHEA Grapalat" w:cs="Arial"/>
                <w:sz w:val="20"/>
                <w:szCs w:val="20"/>
              </w:rPr>
              <w:t>`</w:t>
            </w:r>
            <w:r w:rsidRPr="00BE3DCD">
              <w:rPr>
                <w:rFonts w:ascii="GHEA Grapalat" w:hAnsi="GHEA Grapalat" w:cs="Arial"/>
                <w:sz w:val="20"/>
                <w:szCs w:val="20"/>
                <w:lang w:val="hy-AM"/>
              </w:rPr>
              <w:t xml:space="preserve">  </w:t>
            </w:r>
            <w:r w:rsidRPr="00BE3DCD">
              <w:rPr>
                <w:rFonts w:ascii="GHEA Grapalat" w:hAnsi="GHEA Grapalat" w:cs="Sylfaen"/>
                <w:bCs/>
                <w:i/>
                <w:sz w:val="20"/>
                <w:szCs w:val="20"/>
              </w:rPr>
              <w:t>(որակավորման ապահովմ</w:t>
            </w:r>
            <w:r w:rsidRPr="00BE3DCD">
              <w:rPr>
                <w:rFonts w:ascii="GHEA Grapalat" w:hAnsi="GHEA Grapalat" w:cs="Sylfaen"/>
                <w:bCs/>
                <w:i/>
                <w:sz w:val="20"/>
                <w:szCs w:val="20"/>
                <w:lang w:val="hy-AM"/>
              </w:rPr>
              <w:t>ան համար</w:t>
            </w:r>
            <w:r w:rsidRPr="00BE3DCD">
              <w:rPr>
                <w:rFonts w:ascii="GHEA Grapalat" w:hAnsi="GHEA Grapalat" w:cs="Sylfaen"/>
                <w:bCs/>
                <w:i/>
                <w:sz w:val="20"/>
                <w:szCs w:val="20"/>
              </w:rPr>
              <w:t>)</w:t>
            </w:r>
          </w:p>
        </w:tc>
      </w:tr>
      <w:tr w:rsidR="00334B2F" w:rsidRPr="00BE3DCD"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BE3DCD" w:rsidRDefault="00334B2F" w:rsidP="00CB0ADE">
            <w:pPr>
              <w:rPr>
                <w:rFonts w:ascii="GHEA Grapalat" w:hAnsi="GHEA Grapalat" w:cs="Arial"/>
                <w:sz w:val="20"/>
                <w:szCs w:val="20"/>
              </w:rPr>
            </w:pPr>
            <w:r w:rsidRPr="00BE3DCD">
              <w:rPr>
                <w:rFonts w:ascii="GHEA Grapalat" w:hAnsi="GHEA Grapalat" w:cs="Sylfaen"/>
                <w:sz w:val="20"/>
                <w:szCs w:val="20"/>
              </w:rPr>
              <w:t>1</w:t>
            </w:r>
            <w:r w:rsidRPr="00BE3DCD">
              <w:rPr>
                <w:rFonts w:ascii="GHEA Grapalat" w:hAnsi="GHEA Grapalat" w:cs="Sylfaen"/>
                <w:sz w:val="20"/>
                <w:szCs w:val="20"/>
                <w:lang w:val="hy-AM"/>
              </w:rPr>
              <w:t>8</w:t>
            </w:r>
            <w:r w:rsidRPr="00BE3DCD">
              <w:rPr>
                <w:rFonts w:ascii="GHEA Grapalat" w:hAnsi="GHEA Grapalat" w:cs="Sylfaen"/>
                <w:sz w:val="20"/>
                <w:szCs w:val="20"/>
              </w:rPr>
              <w:t xml:space="preserve">. </w:t>
            </w:r>
            <w:r w:rsidRPr="00BE3DCD">
              <w:rPr>
                <w:rFonts w:ascii="GHEA Grapalat" w:hAnsi="GHEA Grapalat" w:cs="Sylfaen"/>
                <w:sz w:val="20"/>
                <w:szCs w:val="20"/>
                <w:lang w:val="hy-AM"/>
              </w:rPr>
              <w:t xml:space="preserve">Վճարման կատարման հիմքերը՝ </w:t>
            </w:r>
            <w:r w:rsidRPr="00BE3DCD">
              <w:rPr>
                <w:rFonts w:ascii="GHEA Grapalat" w:hAnsi="GHEA Grapalat" w:cs="Sylfaen"/>
                <w:sz w:val="20"/>
                <w:szCs w:val="20"/>
              </w:rPr>
              <w:t>(</w:t>
            </w:r>
            <w:r w:rsidRPr="00BE3DCD">
              <w:rPr>
                <w:rFonts w:ascii="GHEA Grapalat" w:hAnsi="GHEA Grapalat" w:cs="Sylfaen"/>
                <w:sz w:val="20"/>
                <w:szCs w:val="20"/>
                <w:lang w:val="hy-AM"/>
              </w:rPr>
              <w:t>Փաստաթղթերի</w:t>
            </w:r>
            <w:r w:rsidRPr="00BE3DCD">
              <w:rPr>
                <w:rFonts w:ascii="GHEA Grapalat" w:hAnsi="GHEA Grapalat" w:cs="Arial"/>
                <w:sz w:val="20"/>
                <w:szCs w:val="20"/>
                <w:lang w:val="hy-AM"/>
              </w:rPr>
              <w:t xml:space="preserve"> անվանումը</w:t>
            </w:r>
            <w:r w:rsidRPr="00BE3DCD">
              <w:rPr>
                <w:rFonts w:ascii="GHEA Grapalat" w:hAnsi="GHEA Grapalat" w:cs="Arial"/>
                <w:sz w:val="20"/>
                <w:szCs w:val="20"/>
              </w:rPr>
              <w:t>,</w:t>
            </w:r>
            <w:r w:rsidRPr="00BE3DCD">
              <w:rPr>
                <w:rFonts w:ascii="GHEA Grapalat" w:hAnsi="GHEA Grapalat" w:cs="Arial"/>
                <w:sz w:val="20"/>
                <w:szCs w:val="20"/>
                <w:lang w:val="hy-AM"/>
              </w:rPr>
              <w:t xml:space="preserve"> այդ թվում՝ տուժանքի մասին համաձայնագիրը, </w:t>
            </w:r>
            <w:r w:rsidRPr="00BE3DCD">
              <w:rPr>
                <w:rFonts w:ascii="GHEA Grapalat" w:hAnsi="GHEA Grapalat" w:cs="Sylfaen"/>
                <w:sz w:val="20"/>
                <w:szCs w:val="20"/>
                <w:lang w:val="hy-AM"/>
              </w:rPr>
              <w:t>դրանց</w:t>
            </w:r>
            <w:r w:rsidRPr="00BE3DCD">
              <w:rPr>
                <w:rFonts w:ascii="GHEA Grapalat" w:hAnsi="GHEA Grapalat" w:cs="Arial"/>
                <w:sz w:val="20"/>
                <w:szCs w:val="20"/>
                <w:lang w:val="hy-AM"/>
              </w:rPr>
              <w:t xml:space="preserve"> </w:t>
            </w:r>
            <w:r w:rsidRPr="00BE3DCD">
              <w:rPr>
                <w:rFonts w:ascii="GHEA Grapalat" w:hAnsi="GHEA Grapalat" w:cs="Sylfaen"/>
                <w:sz w:val="20"/>
                <w:szCs w:val="20"/>
                <w:lang w:val="hy-AM"/>
              </w:rPr>
              <w:t>համարները</w:t>
            </w:r>
            <w:r w:rsidRPr="00BE3DCD">
              <w:rPr>
                <w:rFonts w:ascii="GHEA Grapalat" w:hAnsi="GHEA Grapalat" w:cs="Arial"/>
                <w:sz w:val="20"/>
                <w:szCs w:val="20"/>
                <w:lang w:val="hy-AM"/>
              </w:rPr>
              <w:t>,</w:t>
            </w:r>
            <w:r w:rsidRPr="00BE3DCD">
              <w:rPr>
                <w:rFonts w:ascii="GHEA Grapalat" w:hAnsi="GHEA Grapalat" w:cs="Arial"/>
                <w:sz w:val="20"/>
                <w:szCs w:val="20"/>
              </w:rPr>
              <w:t xml:space="preserve"> </w:t>
            </w:r>
            <w:r w:rsidRPr="00BE3DCD">
              <w:rPr>
                <w:rFonts w:ascii="GHEA Grapalat" w:hAnsi="GHEA Grapalat" w:cs="Sylfaen"/>
                <w:sz w:val="20"/>
                <w:szCs w:val="20"/>
                <w:lang w:val="hy-AM"/>
              </w:rPr>
              <w:t>պ</w:t>
            </w:r>
            <w:r w:rsidRPr="00BE3DCD">
              <w:rPr>
                <w:rFonts w:ascii="GHEA Grapalat" w:hAnsi="GHEA Grapalat" w:cs="Sylfaen"/>
                <w:sz w:val="20"/>
                <w:szCs w:val="20"/>
              </w:rPr>
              <w:t xml:space="preserve">այմանագրի </w:t>
            </w:r>
            <w:r w:rsidRPr="00BE3DCD">
              <w:rPr>
                <w:rFonts w:ascii="GHEA Grapalat" w:hAnsi="GHEA Grapalat" w:cs="Arial"/>
                <w:sz w:val="20"/>
                <w:szCs w:val="20"/>
              </w:rPr>
              <w:t xml:space="preserve"> </w:t>
            </w:r>
            <w:r w:rsidRPr="00BE3DCD">
              <w:rPr>
                <w:rFonts w:ascii="GHEA Grapalat" w:hAnsi="GHEA Grapalat" w:cs="Sylfaen"/>
                <w:sz w:val="20"/>
                <w:szCs w:val="20"/>
              </w:rPr>
              <w:t>ծածկագիրը</w:t>
            </w:r>
            <w:r w:rsidRPr="00BE3DCD">
              <w:rPr>
                <w:rFonts w:ascii="GHEA Grapalat" w:hAnsi="GHEA Grapalat" w:cs="Arial"/>
                <w:sz w:val="20"/>
                <w:szCs w:val="20"/>
                <w:lang w:val="hy-AM"/>
              </w:rPr>
              <w:t xml:space="preserve"> որի հիման վրա կատարվում է  գանձումը</w:t>
            </w:r>
            <w:r w:rsidRPr="00BE3DCD">
              <w:rPr>
                <w:rFonts w:ascii="GHEA Grapalat" w:hAnsi="GHEA Grapalat" w:cs="Arial"/>
                <w:sz w:val="20"/>
                <w:szCs w:val="20"/>
              </w:rPr>
              <w:t>)</w:t>
            </w:r>
            <w:r w:rsidRPr="00BE3DCD">
              <w:rPr>
                <w:rFonts w:ascii="GHEA Grapalat" w:hAnsi="GHEA Grapalat" w:cs="Sylfaen"/>
                <w:sz w:val="20"/>
                <w:szCs w:val="20"/>
              </w:rPr>
              <w:t>`</w:t>
            </w:r>
          </w:p>
          <w:p w:rsidR="00334B2F" w:rsidRPr="00BE3DCD" w:rsidRDefault="00334B2F" w:rsidP="00CB0ADE">
            <w:pPr>
              <w:rPr>
                <w:rFonts w:ascii="GHEA Grapalat" w:hAnsi="GHEA Grapalat" w:cs="Arial"/>
                <w:sz w:val="20"/>
                <w:szCs w:val="20"/>
              </w:rPr>
            </w:pPr>
          </w:p>
        </w:tc>
      </w:tr>
      <w:tr w:rsidR="00334B2F" w:rsidRPr="00BE3DCD"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BE3DCD" w:rsidRDefault="00334B2F" w:rsidP="00CB0ADE">
            <w:pPr>
              <w:rPr>
                <w:rFonts w:ascii="GHEA Grapalat" w:hAnsi="GHEA Grapalat" w:cs="Arial"/>
                <w:sz w:val="20"/>
                <w:szCs w:val="20"/>
                <w:lang w:val="hy-AM"/>
              </w:rPr>
            </w:pPr>
          </w:p>
        </w:tc>
      </w:tr>
      <w:tr w:rsidR="00334B2F" w:rsidRPr="00BE3DC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BE3DCD" w:rsidRDefault="00334B2F" w:rsidP="00CB0ADE">
            <w:pPr>
              <w:rPr>
                <w:rFonts w:ascii="GHEA Grapalat" w:hAnsi="GHEA Grapalat" w:cs="Sylfaen"/>
                <w:sz w:val="20"/>
                <w:szCs w:val="20"/>
                <w:lang w:val="hy-AM"/>
              </w:rPr>
            </w:pPr>
            <w:r w:rsidRPr="00BE3DCD">
              <w:rPr>
                <w:rFonts w:ascii="GHEA Grapalat" w:hAnsi="GHEA Grapalat" w:cs="Sylfaen"/>
                <w:sz w:val="20"/>
                <w:szCs w:val="20"/>
                <w:lang w:val="hy-AM"/>
              </w:rPr>
              <w:t>19. Վճարման պայմանները՝                                &lt;ակցեպտավորված վճարում&gt;</w:t>
            </w:r>
          </w:p>
          <w:p w:rsidR="00334B2F" w:rsidRPr="00BE3DCD" w:rsidRDefault="00334B2F" w:rsidP="00CB0ADE">
            <w:pPr>
              <w:rPr>
                <w:rFonts w:ascii="GHEA Grapalat" w:hAnsi="GHEA Grapalat" w:cs="Sylfaen"/>
                <w:sz w:val="20"/>
                <w:szCs w:val="20"/>
                <w:lang w:val="ru-RU"/>
              </w:rPr>
            </w:pPr>
          </w:p>
        </w:tc>
      </w:tr>
      <w:tr w:rsidR="00334B2F" w:rsidRPr="00BE3DC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BE3DCD" w:rsidRDefault="00334B2F" w:rsidP="00CB0ADE">
            <w:pPr>
              <w:rPr>
                <w:rFonts w:ascii="GHEA Grapalat" w:hAnsi="GHEA Grapalat" w:cs="Sylfaen"/>
                <w:sz w:val="20"/>
                <w:szCs w:val="20"/>
              </w:rPr>
            </w:pPr>
            <w:r w:rsidRPr="00BE3DCD">
              <w:rPr>
                <w:rFonts w:ascii="GHEA Grapalat" w:hAnsi="GHEA Grapalat" w:cs="Sylfaen"/>
                <w:sz w:val="20"/>
                <w:szCs w:val="20"/>
                <w:lang w:val="hy-AM"/>
              </w:rPr>
              <w:t xml:space="preserve">20. Առդիր էջերի քանակը՝    </w:t>
            </w:r>
            <w:r w:rsidRPr="00BE3DCD">
              <w:rPr>
                <w:rFonts w:ascii="GHEA Grapalat" w:hAnsi="GHEA Grapalat" w:cs="Arial"/>
                <w:sz w:val="20"/>
                <w:szCs w:val="20"/>
              </w:rPr>
              <w:t xml:space="preserve">--- </w:t>
            </w:r>
            <w:r w:rsidRPr="00BE3DCD">
              <w:rPr>
                <w:rFonts w:ascii="GHEA Grapalat" w:hAnsi="GHEA Grapalat" w:cs="Arial"/>
                <w:sz w:val="20"/>
                <w:szCs w:val="20"/>
                <w:lang w:val="hy-AM"/>
              </w:rPr>
              <w:t xml:space="preserve">    </w:t>
            </w:r>
            <w:r w:rsidRPr="00BE3DCD">
              <w:rPr>
                <w:rFonts w:ascii="GHEA Grapalat" w:hAnsi="GHEA Grapalat" w:cs="Sylfaen"/>
                <w:sz w:val="20"/>
                <w:szCs w:val="20"/>
              </w:rPr>
              <w:t>էջ</w:t>
            </w:r>
          </w:p>
          <w:p w:rsidR="00334B2F" w:rsidRPr="00BE3DCD" w:rsidRDefault="00334B2F" w:rsidP="00CB0ADE">
            <w:pPr>
              <w:rPr>
                <w:rFonts w:ascii="GHEA Grapalat" w:hAnsi="GHEA Grapalat" w:cs="Sylfaen"/>
                <w:sz w:val="20"/>
                <w:szCs w:val="20"/>
                <w:lang w:val="hy-AM"/>
              </w:rPr>
            </w:pPr>
          </w:p>
        </w:tc>
      </w:tr>
      <w:tr w:rsidR="00334B2F" w:rsidRPr="00BE3DC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BE3DCD" w:rsidRDefault="00334B2F" w:rsidP="00CB0ADE">
            <w:pPr>
              <w:rPr>
                <w:rFonts w:ascii="GHEA Grapalat" w:hAnsi="GHEA Grapalat" w:cs="Sylfaen"/>
                <w:sz w:val="20"/>
                <w:szCs w:val="20"/>
              </w:rPr>
            </w:pPr>
            <w:r w:rsidRPr="00BE3DCD">
              <w:rPr>
                <w:rFonts w:ascii="Courier New" w:hAnsi="Courier New" w:cs="Courier New"/>
                <w:sz w:val="20"/>
                <w:szCs w:val="20"/>
              </w:rPr>
              <w:t> </w:t>
            </w:r>
            <w:r w:rsidRPr="00BE3DCD">
              <w:rPr>
                <w:rFonts w:ascii="GHEA Grapalat" w:hAnsi="GHEA Grapalat" w:cs="Arial"/>
                <w:sz w:val="20"/>
                <w:szCs w:val="20"/>
                <w:lang w:val="hy-AM"/>
              </w:rPr>
              <w:t>22</w:t>
            </w:r>
            <w:r w:rsidRPr="00BE3DCD">
              <w:rPr>
                <w:rFonts w:ascii="GHEA Grapalat" w:hAnsi="GHEA Grapalat" w:cs="Arial"/>
                <w:sz w:val="20"/>
                <w:szCs w:val="20"/>
              </w:rPr>
              <w:t>.</w:t>
            </w:r>
            <w:r w:rsidRPr="00BE3DCD">
              <w:rPr>
                <w:rFonts w:ascii="GHEA Grapalat" w:hAnsi="GHEA Grapalat" w:cs="Sylfaen"/>
                <w:sz w:val="20"/>
                <w:szCs w:val="20"/>
              </w:rPr>
              <w:t>ա. Շահառուի ստորագրությունները</w:t>
            </w:r>
          </w:p>
          <w:p w:rsidR="00334B2F" w:rsidRPr="00BE3DCD" w:rsidRDefault="00334B2F" w:rsidP="00CB0ADE">
            <w:pPr>
              <w:rPr>
                <w:rFonts w:ascii="GHEA Grapalat" w:hAnsi="GHEA Grapalat" w:cs="Sylfaen"/>
                <w:sz w:val="20"/>
                <w:szCs w:val="20"/>
              </w:rPr>
            </w:pPr>
          </w:p>
          <w:p w:rsidR="00334B2F" w:rsidRPr="00BE3DCD" w:rsidRDefault="00334B2F" w:rsidP="00CB0ADE">
            <w:pPr>
              <w:jc w:val="right"/>
              <w:rPr>
                <w:rFonts w:ascii="GHEA Grapalat" w:hAnsi="GHEA Grapalat" w:cs="Tahoma"/>
                <w:color w:val="000000"/>
                <w:sz w:val="20"/>
                <w:szCs w:val="20"/>
              </w:rPr>
            </w:pPr>
            <w:r w:rsidRPr="00BE3DCD">
              <w:rPr>
                <w:rFonts w:ascii="GHEA Grapalat" w:hAnsi="GHEA Grapalat" w:cs="Tahoma"/>
                <w:color w:val="000000"/>
                <w:sz w:val="20"/>
                <w:szCs w:val="20"/>
              </w:rPr>
              <w:t>/____________________/</w:t>
            </w:r>
          </w:p>
          <w:p w:rsidR="00334B2F" w:rsidRPr="00BE3DCD" w:rsidRDefault="00334B2F" w:rsidP="00CB0ADE">
            <w:pPr>
              <w:rPr>
                <w:rFonts w:ascii="GHEA Grapalat" w:hAnsi="GHEA Grapalat" w:cs="Tahoma"/>
                <w:color w:val="000000"/>
                <w:sz w:val="20"/>
                <w:szCs w:val="20"/>
              </w:rPr>
            </w:pPr>
          </w:p>
          <w:p w:rsidR="00334B2F" w:rsidRPr="00BE3DCD" w:rsidRDefault="00334B2F" w:rsidP="00CB0ADE">
            <w:pPr>
              <w:rPr>
                <w:rFonts w:ascii="GHEA Grapalat" w:hAnsi="GHEA Grapalat" w:cs="Sylfaen"/>
                <w:sz w:val="20"/>
                <w:szCs w:val="20"/>
              </w:rPr>
            </w:pPr>
          </w:p>
          <w:p w:rsidR="00334B2F" w:rsidRPr="00BE3DCD" w:rsidRDefault="00334B2F" w:rsidP="00CB0ADE">
            <w:pPr>
              <w:jc w:val="right"/>
              <w:rPr>
                <w:rFonts w:ascii="GHEA Grapalat" w:hAnsi="GHEA Grapalat" w:cs="Sylfaen"/>
                <w:sz w:val="20"/>
                <w:szCs w:val="20"/>
              </w:rPr>
            </w:pPr>
            <w:r w:rsidRPr="00BE3DCD">
              <w:rPr>
                <w:rFonts w:ascii="GHEA Grapalat" w:hAnsi="GHEA Grapalat" w:cs="Tahoma"/>
                <w:color w:val="000000"/>
                <w:sz w:val="20"/>
                <w:szCs w:val="20"/>
              </w:rPr>
              <w:t>/____________________/</w:t>
            </w:r>
          </w:p>
          <w:p w:rsidR="00334B2F" w:rsidRPr="00BE3DCD" w:rsidRDefault="00334B2F" w:rsidP="00CB0ADE">
            <w:pPr>
              <w:rPr>
                <w:rFonts w:ascii="GHEA Grapalat" w:hAnsi="GHEA Grapalat" w:cs="Sylfaen"/>
                <w:sz w:val="20"/>
                <w:szCs w:val="20"/>
              </w:rPr>
            </w:pPr>
          </w:p>
          <w:p w:rsidR="00334B2F" w:rsidRPr="00BE3DCD" w:rsidRDefault="00334B2F" w:rsidP="00CB0ADE">
            <w:pPr>
              <w:rPr>
                <w:rFonts w:ascii="GHEA Grapalat" w:hAnsi="GHEA Grapalat" w:cs="Sylfaen"/>
                <w:sz w:val="20"/>
                <w:szCs w:val="20"/>
              </w:rPr>
            </w:pPr>
            <w:r w:rsidRPr="00BE3DCD">
              <w:rPr>
                <w:rFonts w:ascii="GHEA Grapalat" w:hAnsi="GHEA Grapalat" w:cs="Sylfaen"/>
                <w:sz w:val="20"/>
                <w:szCs w:val="20"/>
                <w:lang w:val="hy-AM"/>
              </w:rPr>
              <w:t>22</w:t>
            </w:r>
            <w:r w:rsidRPr="00BE3DCD">
              <w:rPr>
                <w:rFonts w:ascii="GHEA Grapalat" w:hAnsi="GHEA Grapalat" w:cs="Sylfaen"/>
                <w:sz w:val="20"/>
                <w:szCs w:val="20"/>
              </w:rPr>
              <w:t>.բ.</w:t>
            </w:r>
          </w:p>
          <w:p w:rsidR="00334B2F" w:rsidRPr="00BE3DCD" w:rsidRDefault="00334B2F" w:rsidP="00CB0ADE">
            <w:pPr>
              <w:rPr>
                <w:rFonts w:ascii="GHEA Grapalat" w:hAnsi="GHEA Grapalat" w:cs="Sylfaen"/>
                <w:sz w:val="20"/>
                <w:szCs w:val="20"/>
              </w:rPr>
            </w:pPr>
            <w:r w:rsidRPr="00BE3DCD">
              <w:rPr>
                <w:rFonts w:ascii="GHEA Grapalat" w:hAnsi="GHEA Grapalat" w:cs="Sylfaen"/>
                <w:sz w:val="20"/>
                <w:szCs w:val="20"/>
              </w:rPr>
              <w:t xml:space="preserve">                                                                             Կ.Տ.</w:t>
            </w:r>
          </w:p>
          <w:p w:rsidR="00334B2F" w:rsidRPr="00BE3DC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34B2F" w:rsidRPr="00BE3DCD" w:rsidRDefault="00334B2F" w:rsidP="00CB0ADE">
            <w:pPr>
              <w:rPr>
                <w:rFonts w:ascii="GHEA Grapalat" w:hAnsi="GHEA Grapalat" w:cs="Sylfaen"/>
                <w:sz w:val="20"/>
                <w:szCs w:val="20"/>
              </w:rPr>
            </w:pPr>
            <w:r w:rsidRPr="00BE3DCD">
              <w:rPr>
                <w:rFonts w:ascii="GHEA Grapalat" w:hAnsi="GHEA Grapalat" w:cs="Arial"/>
                <w:sz w:val="20"/>
                <w:szCs w:val="20"/>
                <w:lang w:val="hy-AM"/>
              </w:rPr>
              <w:t>2</w:t>
            </w:r>
            <w:r w:rsidRPr="00BE3DCD">
              <w:rPr>
                <w:rFonts w:ascii="GHEA Grapalat" w:hAnsi="GHEA Grapalat" w:cs="Arial"/>
                <w:sz w:val="20"/>
                <w:szCs w:val="20"/>
              </w:rPr>
              <w:t>1.</w:t>
            </w:r>
            <w:r w:rsidRPr="00BE3DCD">
              <w:rPr>
                <w:rFonts w:ascii="GHEA Grapalat" w:hAnsi="GHEA Grapalat" w:cs="Sylfaen"/>
                <w:sz w:val="20"/>
                <w:szCs w:val="20"/>
              </w:rPr>
              <w:t xml:space="preserve">ա. </w:t>
            </w:r>
            <w:r w:rsidRPr="00BE3DCD">
              <w:rPr>
                <w:rFonts w:ascii="Courier New" w:hAnsi="Courier New" w:cs="Courier New"/>
                <w:sz w:val="20"/>
                <w:szCs w:val="20"/>
              </w:rPr>
              <w:t> </w:t>
            </w:r>
            <w:r w:rsidRPr="00BE3DCD">
              <w:rPr>
                <w:rFonts w:ascii="GHEA Grapalat" w:hAnsi="GHEA Grapalat" w:cs="Sylfaen"/>
                <w:sz w:val="20"/>
                <w:szCs w:val="20"/>
              </w:rPr>
              <w:t>Վճարողի ստորագրությունները`</w:t>
            </w:r>
          </w:p>
          <w:p w:rsidR="00334B2F" w:rsidRPr="00BE3DCD" w:rsidRDefault="00334B2F" w:rsidP="00CB0ADE">
            <w:pPr>
              <w:jc w:val="right"/>
              <w:rPr>
                <w:rFonts w:ascii="GHEA Grapalat" w:hAnsi="GHEA Grapalat" w:cs="Sylfaen"/>
                <w:sz w:val="20"/>
                <w:szCs w:val="20"/>
              </w:rPr>
            </w:pPr>
          </w:p>
          <w:p w:rsidR="00334B2F" w:rsidRPr="00BE3DCD" w:rsidRDefault="00334B2F" w:rsidP="00CB0ADE">
            <w:pPr>
              <w:rPr>
                <w:rFonts w:ascii="GHEA Grapalat" w:hAnsi="GHEA Grapalat" w:cs="Sylfaen"/>
                <w:sz w:val="20"/>
                <w:szCs w:val="20"/>
              </w:rPr>
            </w:pPr>
            <w:r w:rsidRPr="00BE3DCD">
              <w:rPr>
                <w:rFonts w:ascii="GHEA Grapalat" w:hAnsi="GHEA Grapalat" w:cs="Tahoma"/>
                <w:color w:val="000000"/>
                <w:sz w:val="20"/>
                <w:szCs w:val="20"/>
              </w:rPr>
              <w:t xml:space="preserve">                                               /____________________/</w:t>
            </w:r>
          </w:p>
          <w:p w:rsidR="00334B2F" w:rsidRPr="00BE3DCD" w:rsidRDefault="00334B2F" w:rsidP="00CB0ADE">
            <w:pPr>
              <w:jc w:val="right"/>
              <w:rPr>
                <w:rFonts w:ascii="GHEA Grapalat" w:hAnsi="GHEA Grapalat" w:cs="Tahoma"/>
                <w:color w:val="000000"/>
                <w:sz w:val="20"/>
                <w:szCs w:val="20"/>
              </w:rPr>
            </w:pPr>
          </w:p>
          <w:p w:rsidR="00334B2F" w:rsidRPr="00BE3DCD" w:rsidRDefault="00334B2F" w:rsidP="00CB0ADE">
            <w:pPr>
              <w:jc w:val="right"/>
              <w:rPr>
                <w:rFonts w:ascii="GHEA Grapalat" w:hAnsi="GHEA Grapalat" w:cs="Tahoma"/>
                <w:color w:val="000000"/>
                <w:sz w:val="20"/>
                <w:szCs w:val="20"/>
              </w:rPr>
            </w:pPr>
          </w:p>
          <w:p w:rsidR="00334B2F" w:rsidRPr="00BE3DCD" w:rsidRDefault="00334B2F" w:rsidP="00CB0ADE">
            <w:pPr>
              <w:jc w:val="right"/>
              <w:rPr>
                <w:rFonts w:ascii="GHEA Grapalat" w:hAnsi="GHEA Grapalat" w:cs="Sylfaen"/>
                <w:sz w:val="20"/>
                <w:szCs w:val="20"/>
              </w:rPr>
            </w:pPr>
            <w:r w:rsidRPr="00BE3DCD">
              <w:rPr>
                <w:rFonts w:ascii="GHEA Grapalat" w:hAnsi="GHEA Grapalat" w:cs="Tahoma"/>
                <w:color w:val="000000"/>
                <w:sz w:val="20"/>
                <w:szCs w:val="20"/>
              </w:rPr>
              <w:t>/____________________/</w:t>
            </w:r>
          </w:p>
          <w:p w:rsidR="00334B2F" w:rsidRPr="00BE3DCD" w:rsidRDefault="00334B2F" w:rsidP="00CB0ADE">
            <w:pPr>
              <w:jc w:val="right"/>
              <w:rPr>
                <w:rFonts w:ascii="GHEA Grapalat" w:hAnsi="GHEA Grapalat" w:cs="Sylfaen"/>
                <w:sz w:val="20"/>
                <w:szCs w:val="20"/>
              </w:rPr>
            </w:pPr>
          </w:p>
          <w:p w:rsidR="00334B2F" w:rsidRPr="00BE3DCD" w:rsidRDefault="00334B2F" w:rsidP="00CB0ADE">
            <w:pPr>
              <w:jc w:val="right"/>
              <w:rPr>
                <w:rFonts w:ascii="GHEA Grapalat" w:hAnsi="GHEA Grapalat" w:cs="Sylfaen"/>
                <w:sz w:val="20"/>
                <w:szCs w:val="20"/>
              </w:rPr>
            </w:pPr>
            <w:r w:rsidRPr="00BE3DCD">
              <w:rPr>
                <w:rFonts w:ascii="GHEA Grapalat" w:hAnsi="GHEA Grapalat" w:cs="Sylfaen"/>
                <w:sz w:val="20"/>
                <w:szCs w:val="20"/>
                <w:lang w:val="hy-AM"/>
              </w:rPr>
              <w:t>2</w:t>
            </w:r>
            <w:r w:rsidRPr="00BE3DCD">
              <w:rPr>
                <w:rFonts w:ascii="GHEA Grapalat" w:hAnsi="GHEA Grapalat" w:cs="Sylfaen"/>
                <w:sz w:val="20"/>
                <w:szCs w:val="20"/>
              </w:rPr>
              <w:t>1.բ.                                                                    Կ.Տ.</w:t>
            </w:r>
          </w:p>
          <w:p w:rsidR="00334B2F" w:rsidRPr="00BE3DCD" w:rsidRDefault="00334B2F" w:rsidP="00CB0ADE">
            <w:pPr>
              <w:jc w:val="right"/>
              <w:rPr>
                <w:rFonts w:ascii="GHEA Grapalat" w:hAnsi="GHEA Grapalat" w:cs="Sylfaen"/>
                <w:sz w:val="20"/>
                <w:szCs w:val="20"/>
              </w:rPr>
            </w:pPr>
          </w:p>
        </w:tc>
      </w:tr>
      <w:tr w:rsidR="00334B2F" w:rsidRPr="00BE3DCD"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BE3DCD" w:rsidRDefault="00334B2F" w:rsidP="00CB0ADE">
            <w:pPr>
              <w:rPr>
                <w:rFonts w:ascii="GHEA Grapalat" w:hAnsi="GHEA Grapalat" w:cs="Tahoma"/>
                <w:color w:val="000000"/>
                <w:sz w:val="20"/>
                <w:szCs w:val="20"/>
              </w:rPr>
            </w:pPr>
            <w:r w:rsidRPr="00BE3DCD">
              <w:rPr>
                <w:rFonts w:ascii="GHEA Grapalat" w:hAnsi="GHEA Grapalat" w:cs="Tahoma"/>
                <w:color w:val="000000"/>
                <w:sz w:val="20"/>
                <w:szCs w:val="20"/>
              </w:rPr>
              <w:t>2</w:t>
            </w:r>
            <w:r w:rsidRPr="00BE3DCD">
              <w:rPr>
                <w:rFonts w:ascii="GHEA Grapalat" w:hAnsi="GHEA Grapalat" w:cs="Tahoma"/>
                <w:color w:val="000000"/>
                <w:sz w:val="20"/>
                <w:szCs w:val="20"/>
                <w:lang w:val="hy-AM"/>
              </w:rPr>
              <w:t>4</w:t>
            </w:r>
            <w:r w:rsidRPr="00BE3DCD">
              <w:rPr>
                <w:rFonts w:ascii="GHEA Grapalat" w:hAnsi="GHEA Grapalat" w:cs="Tahoma"/>
                <w:color w:val="000000"/>
                <w:sz w:val="20"/>
                <w:szCs w:val="20"/>
              </w:rPr>
              <w:t xml:space="preserve">.ա.   </w:t>
            </w:r>
            <w:r w:rsidRPr="00BE3DCD">
              <w:rPr>
                <w:rFonts w:ascii="GHEA Grapalat" w:hAnsi="GHEA Grapalat" w:cs="Tahoma"/>
                <w:color w:val="000000"/>
                <w:sz w:val="20"/>
                <w:szCs w:val="20"/>
                <w:lang w:val="hy-AM"/>
              </w:rPr>
              <w:t>Շահառուին  սպասարկող ֆինանսական կազմակերպություն</w:t>
            </w:r>
            <w:r w:rsidRPr="00BE3DCD">
              <w:rPr>
                <w:rFonts w:ascii="GHEA Grapalat" w:hAnsi="GHEA Grapalat" w:cs="Tahoma"/>
                <w:color w:val="000000"/>
                <w:sz w:val="20"/>
                <w:szCs w:val="20"/>
              </w:rPr>
              <w:t xml:space="preserve"> </w:t>
            </w:r>
          </w:p>
          <w:p w:rsidR="00334B2F" w:rsidRPr="00BE3DCD" w:rsidRDefault="00334B2F" w:rsidP="00CB0ADE">
            <w:pPr>
              <w:rPr>
                <w:rFonts w:ascii="GHEA Grapalat" w:hAnsi="GHEA Grapalat" w:cs="Tahoma"/>
                <w:color w:val="000000"/>
                <w:sz w:val="20"/>
                <w:szCs w:val="20"/>
                <w:lang w:val="hy-AM"/>
              </w:rPr>
            </w:pPr>
            <w:r w:rsidRPr="00BE3DCD">
              <w:rPr>
                <w:rFonts w:ascii="GHEA Grapalat" w:hAnsi="GHEA Grapalat" w:cs="Tahoma"/>
                <w:color w:val="000000"/>
                <w:sz w:val="20"/>
                <w:szCs w:val="20"/>
              </w:rPr>
              <w:t xml:space="preserve">                             </w:t>
            </w:r>
            <w:r w:rsidRPr="00BE3DCD">
              <w:rPr>
                <w:rFonts w:ascii="GHEA Grapalat" w:hAnsi="GHEA Grapalat" w:cs="Tahoma"/>
                <w:color w:val="000000"/>
                <w:sz w:val="20"/>
                <w:szCs w:val="20"/>
                <w:lang w:val="hy-AM"/>
              </w:rPr>
              <w:t xml:space="preserve">                 </w:t>
            </w:r>
          </w:p>
          <w:p w:rsidR="00334B2F" w:rsidRPr="00BE3DCD" w:rsidRDefault="00334B2F" w:rsidP="00CB0ADE">
            <w:pPr>
              <w:rPr>
                <w:rFonts w:ascii="GHEA Grapalat" w:hAnsi="GHEA Grapalat" w:cs="Tahoma"/>
                <w:color w:val="000000"/>
                <w:sz w:val="20"/>
                <w:szCs w:val="20"/>
              </w:rPr>
            </w:pPr>
            <w:r w:rsidRPr="00BE3DCD">
              <w:rPr>
                <w:rFonts w:ascii="GHEA Grapalat" w:hAnsi="GHEA Grapalat" w:cs="Tahoma"/>
                <w:color w:val="000000"/>
                <w:sz w:val="20"/>
                <w:szCs w:val="20"/>
                <w:lang w:val="hy-AM"/>
              </w:rPr>
              <w:t xml:space="preserve">                                                 </w:t>
            </w:r>
            <w:r w:rsidRPr="00BE3DCD">
              <w:rPr>
                <w:rFonts w:ascii="GHEA Grapalat" w:hAnsi="GHEA Grapalat" w:cs="Tahoma"/>
                <w:color w:val="000000"/>
                <w:sz w:val="20"/>
                <w:szCs w:val="20"/>
              </w:rPr>
              <w:t xml:space="preserve">   /____________________/</w:t>
            </w:r>
          </w:p>
          <w:p w:rsidR="00334B2F" w:rsidRPr="00BE3DCD" w:rsidRDefault="00334B2F" w:rsidP="00CB0ADE">
            <w:pPr>
              <w:rPr>
                <w:rFonts w:ascii="GHEA Grapalat" w:hAnsi="GHEA Grapalat" w:cs="Sylfaen"/>
                <w:sz w:val="20"/>
                <w:szCs w:val="20"/>
              </w:rPr>
            </w:pPr>
            <w:r w:rsidRPr="00BE3DCD">
              <w:rPr>
                <w:rFonts w:ascii="GHEA Grapalat" w:hAnsi="GHEA Grapalat" w:cs="Sylfaen"/>
                <w:sz w:val="20"/>
                <w:szCs w:val="20"/>
              </w:rPr>
              <w:t xml:space="preserve">  </w:t>
            </w:r>
          </w:p>
          <w:p w:rsidR="00334B2F" w:rsidRPr="00BE3DCD" w:rsidRDefault="00334B2F" w:rsidP="00CB0ADE">
            <w:pPr>
              <w:rPr>
                <w:rFonts w:ascii="GHEA Grapalat" w:hAnsi="GHEA Grapalat" w:cs="Sylfaen"/>
                <w:sz w:val="20"/>
                <w:szCs w:val="20"/>
              </w:rPr>
            </w:pPr>
            <w:r w:rsidRPr="00BE3DCD">
              <w:rPr>
                <w:rFonts w:ascii="GHEA Grapalat" w:hAnsi="GHEA Grapalat" w:cs="Sylfaen"/>
                <w:sz w:val="20"/>
                <w:szCs w:val="20"/>
              </w:rPr>
              <w:t xml:space="preserve">                                                       /ստորագրություն/</w:t>
            </w:r>
          </w:p>
          <w:p w:rsidR="00334B2F" w:rsidRPr="00BE3DCD" w:rsidRDefault="00334B2F" w:rsidP="00CB0ADE">
            <w:pPr>
              <w:rPr>
                <w:rFonts w:ascii="GHEA Grapalat" w:hAnsi="GHEA Grapalat" w:cs="Tahoma"/>
                <w:color w:val="000000"/>
                <w:sz w:val="20"/>
                <w:szCs w:val="20"/>
              </w:rPr>
            </w:pPr>
          </w:p>
          <w:p w:rsidR="00334B2F" w:rsidRPr="00BE3DC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BE3DCD" w:rsidRDefault="00334B2F" w:rsidP="00CB0ADE">
            <w:pPr>
              <w:rPr>
                <w:rFonts w:ascii="GHEA Grapalat" w:hAnsi="GHEA Grapalat" w:cs="Tahoma"/>
                <w:color w:val="000000"/>
                <w:sz w:val="20"/>
                <w:szCs w:val="20"/>
              </w:rPr>
            </w:pPr>
            <w:r w:rsidRPr="00BE3DCD">
              <w:rPr>
                <w:rFonts w:ascii="GHEA Grapalat" w:hAnsi="GHEA Grapalat" w:cs="Tahoma"/>
                <w:color w:val="000000"/>
                <w:sz w:val="20"/>
                <w:szCs w:val="20"/>
              </w:rPr>
              <w:t>2</w:t>
            </w:r>
            <w:r w:rsidRPr="00BE3DCD">
              <w:rPr>
                <w:rFonts w:ascii="GHEA Grapalat" w:hAnsi="GHEA Grapalat" w:cs="Tahoma"/>
                <w:color w:val="000000"/>
                <w:sz w:val="20"/>
                <w:szCs w:val="20"/>
                <w:lang w:val="hy-AM"/>
              </w:rPr>
              <w:t>3</w:t>
            </w:r>
            <w:r w:rsidRPr="00BE3DCD">
              <w:rPr>
                <w:rFonts w:ascii="GHEA Grapalat" w:hAnsi="GHEA Grapalat" w:cs="Tahoma"/>
                <w:color w:val="000000"/>
                <w:sz w:val="20"/>
                <w:szCs w:val="20"/>
              </w:rPr>
              <w:t xml:space="preserve">.ա.   </w:t>
            </w:r>
            <w:r w:rsidRPr="00BE3DCD">
              <w:rPr>
                <w:rFonts w:ascii="GHEA Grapalat" w:hAnsi="GHEA Grapalat" w:cs="Tahoma"/>
                <w:color w:val="000000"/>
                <w:sz w:val="20"/>
                <w:szCs w:val="20"/>
                <w:lang w:val="hy-AM"/>
              </w:rPr>
              <w:t>Վճարողին  սպասարկող ֆինանսական կազմակերպություն</w:t>
            </w:r>
            <w:r w:rsidRPr="00BE3DCD">
              <w:rPr>
                <w:rFonts w:ascii="GHEA Grapalat" w:hAnsi="GHEA Grapalat" w:cs="Tahoma"/>
                <w:color w:val="000000"/>
                <w:sz w:val="20"/>
                <w:szCs w:val="20"/>
              </w:rPr>
              <w:t xml:space="preserve"> </w:t>
            </w:r>
          </w:p>
          <w:p w:rsidR="00334B2F" w:rsidRPr="00BE3DCD" w:rsidRDefault="00334B2F" w:rsidP="00CB0ADE">
            <w:pPr>
              <w:jc w:val="right"/>
              <w:rPr>
                <w:rFonts w:ascii="GHEA Grapalat" w:hAnsi="GHEA Grapalat" w:cs="Tahoma"/>
                <w:color w:val="000000"/>
                <w:sz w:val="20"/>
                <w:szCs w:val="20"/>
              </w:rPr>
            </w:pPr>
          </w:p>
          <w:p w:rsidR="00334B2F" w:rsidRPr="00BE3DCD" w:rsidRDefault="00334B2F" w:rsidP="00CB0ADE">
            <w:pPr>
              <w:jc w:val="right"/>
              <w:rPr>
                <w:rFonts w:ascii="GHEA Grapalat" w:hAnsi="GHEA Grapalat" w:cs="Tahoma"/>
                <w:color w:val="000000"/>
                <w:sz w:val="20"/>
                <w:szCs w:val="20"/>
              </w:rPr>
            </w:pPr>
          </w:p>
          <w:p w:rsidR="00334B2F" w:rsidRPr="00BE3DCD" w:rsidRDefault="00334B2F" w:rsidP="00CB0ADE">
            <w:pPr>
              <w:jc w:val="right"/>
              <w:rPr>
                <w:rFonts w:ascii="GHEA Grapalat" w:hAnsi="GHEA Grapalat" w:cs="Tahoma"/>
                <w:color w:val="000000"/>
                <w:sz w:val="20"/>
                <w:szCs w:val="20"/>
              </w:rPr>
            </w:pPr>
            <w:r w:rsidRPr="00BE3DCD">
              <w:rPr>
                <w:rFonts w:ascii="GHEA Grapalat" w:hAnsi="GHEA Grapalat" w:cs="Tahoma"/>
                <w:color w:val="000000"/>
                <w:sz w:val="20"/>
                <w:szCs w:val="20"/>
              </w:rPr>
              <w:t>/____________________/</w:t>
            </w:r>
          </w:p>
          <w:p w:rsidR="00334B2F" w:rsidRPr="00BE3DCD" w:rsidRDefault="00334B2F" w:rsidP="00CB0ADE">
            <w:pPr>
              <w:jc w:val="center"/>
              <w:rPr>
                <w:rFonts w:ascii="GHEA Grapalat" w:hAnsi="GHEA Grapalat" w:cs="Sylfaen"/>
                <w:sz w:val="20"/>
                <w:szCs w:val="20"/>
              </w:rPr>
            </w:pPr>
            <w:r w:rsidRPr="00BE3DCD">
              <w:rPr>
                <w:rFonts w:ascii="GHEA Grapalat" w:hAnsi="GHEA Grapalat" w:cs="Tahoma"/>
                <w:color w:val="000000"/>
                <w:sz w:val="20"/>
                <w:szCs w:val="20"/>
              </w:rPr>
              <w:t xml:space="preserve">                                                   </w:t>
            </w:r>
            <w:r w:rsidRPr="00BE3DCD">
              <w:rPr>
                <w:rFonts w:ascii="GHEA Grapalat" w:hAnsi="GHEA Grapalat" w:cs="Sylfaen"/>
                <w:sz w:val="20"/>
                <w:szCs w:val="20"/>
              </w:rPr>
              <w:t>/ստորագրություն/</w:t>
            </w:r>
          </w:p>
          <w:p w:rsidR="00334B2F" w:rsidRPr="00BE3DCD" w:rsidRDefault="00334B2F" w:rsidP="00CB0ADE">
            <w:pPr>
              <w:jc w:val="right"/>
              <w:rPr>
                <w:rFonts w:ascii="GHEA Grapalat" w:hAnsi="GHEA Grapalat" w:cs="Arial"/>
                <w:sz w:val="20"/>
                <w:szCs w:val="20"/>
                <w:lang w:val="hy-AM"/>
              </w:rPr>
            </w:pPr>
          </w:p>
        </w:tc>
      </w:tr>
      <w:tr w:rsidR="00334B2F" w:rsidRPr="00BE3DC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BE3DCD" w:rsidRDefault="00334B2F" w:rsidP="00CB0ADE">
            <w:pPr>
              <w:rPr>
                <w:rFonts w:ascii="GHEA Grapalat" w:hAnsi="GHEA Grapalat" w:cs="Sylfaen"/>
                <w:sz w:val="20"/>
                <w:szCs w:val="20"/>
              </w:rPr>
            </w:pPr>
            <w:r w:rsidRPr="00BE3DCD">
              <w:rPr>
                <w:rFonts w:ascii="GHEA Grapalat" w:hAnsi="GHEA Grapalat" w:cs="Sylfaen"/>
                <w:sz w:val="20"/>
                <w:szCs w:val="20"/>
              </w:rPr>
              <w:lastRenderedPageBreak/>
              <w:t>24.բ.                                                       Կ.Տ.</w:t>
            </w:r>
          </w:p>
          <w:p w:rsidR="00334B2F" w:rsidRPr="00BE3DCD" w:rsidRDefault="00334B2F" w:rsidP="00CB0ADE">
            <w:pPr>
              <w:rPr>
                <w:rFonts w:ascii="GHEA Grapalat" w:hAnsi="GHEA Grapalat" w:cs="Sylfaen"/>
                <w:sz w:val="20"/>
                <w:szCs w:val="20"/>
              </w:rPr>
            </w:pPr>
          </w:p>
          <w:p w:rsidR="00334B2F" w:rsidRPr="00BE3DCD" w:rsidRDefault="00334B2F" w:rsidP="00CB0ADE">
            <w:pPr>
              <w:rPr>
                <w:rFonts w:ascii="GHEA Grapalat" w:hAnsi="GHEA Grapalat" w:cs="Sylfaen"/>
                <w:sz w:val="20"/>
                <w:szCs w:val="20"/>
              </w:rPr>
            </w:pPr>
          </w:p>
          <w:p w:rsidR="00334B2F" w:rsidRPr="00BE3DCD" w:rsidRDefault="00334B2F" w:rsidP="00CB0ADE">
            <w:pPr>
              <w:rPr>
                <w:rFonts w:ascii="GHEA Grapalat" w:hAnsi="GHEA Grapalat" w:cs="Sylfaen"/>
                <w:sz w:val="20"/>
                <w:szCs w:val="20"/>
              </w:rPr>
            </w:pPr>
            <w:r w:rsidRPr="00BE3DCD">
              <w:rPr>
                <w:rFonts w:ascii="GHEA Grapalat" w:hAnsi="GHEA Grapalat" w:cs="Tahoma"/>
                <w:color w:val="000000"/>
                <w:sz w:val="20"/>
                <w:szCs w:val="20"/>
              </w:rPr>
              <w:t xml:space="preserve"> </w:t>
            </w:r>
            <w:r w:rsidRPr="00BE3DCD">
              <w:rPr>
                <w:rFonts w:ascii="GHEA Grapalat" w:hAnsi="GHEA Grapalat" w:cs="Sylfaen"/>
                <w:sz w:val="20"/>
                <w:szCs w:val="20"/>
              </w:rPr>
              <w:t>2</w:t>
            </w:r>
            <w:r w:rsidRPr="00BE3DCD">
              <w:rPr>
                <w:rFonts w:ascii="GHEA Grapalat" w:hAnsi="GHEA Grapalat" w:cs="Sylfaen"/>
                <w:sz w:val="20"/>
                <w:szCs w:val="20"/>
                <w:lang w:val="hy-AM"/>
              </w:rPr>
              <w:t>4</w:t>
            </w:r>
            <w:r w:rsidRPr="00BE3DCD">
              <w:rPr>
                <w:rFonts w:ascii="GHEA Grapalat" w:hAnsi="GHEA Grapalat" w:cs="Sylfaen"/>
                <w:sz w:val="20"/>
                <w:szCs w:val="20"/>
              </w:rPr>
              <w:t>.</w:t>
            </w:r>
            <w:r w:rsidRPr="00BE3DCD">
              <w:rPr>
                <w:rFonts w:ascii="GHEA Grapalat" w:hAnsi="GHEA Grapalat" w:cs="Sylfaen"/>
                <w:sz w:val="20"/>
                <w:szCs w:val="20"/>
                <w:lang w:val="hy-AM"/>
              </w:rPr>
              <w:t>գ</w:t>
            </w:r>
            <w:r w:rsidRPr="00BE3DCD">
              <w:rPr>
                <w:rFonts w:ascii="GHEA Grapalat" w:hAnsi="GHEA Grapalat" w:cs="Tahoma"/>
                <w:color w:val="000000"/>
                <w:sz w:val="20"/>
                <w:szCs w:val="20"/>
              </w:rPr>
              <w:t xml:space="preserve">                                                 "___" </w:t>
            </w:r>
            <w:r w:rsidRPr="00BE3DCD">
              <w:rPr>
                <w:rFonts w:ascii="GHEA Grapalat" w:hAnsi="GHEA Grapalat" w:cs="Sylfaen"/>
                <w:color w:val="000000"/>
                <w:sz w:val="20"/>
                <w:szCs w:val="20"/>
              </w:rPr>
              <w:t xml:space="preserve">___ </w:t>
            </w:r>
            <w:r w:rsidRPr="00BE3DCD">
              <w:rPr>
                <w:rFonts w:ascii="GHEA Grapalat" w:hAnsi="GHEA Grapalat" w:cs="Tahoma"/>
                <w:color w:val="000000"/>
                <w:sz w:val="20"/>
                <w:szCs w:val="20"/>
              </w:rPr>
              <w:t xml:space="preserve">20___ </w:t>
            </w:r>
            <w:r w:rsidRPr="00BE3DCD">
              <w:rPr>
                <w:rFonts w:ascii="GHEA Grapalat" w:hAnsi="GHEA Grapalat" w:cs="Sylfaen"/>
                <w:color w:val="000000"/>
                <w:sz w:val="20"/>
                <w:szCs w:val="20"/>
              </w:rPr>
              <w:t>թ.</w:t>
            </w:r>
            <w:r w:rsidRPr="00BE3DCD">
              <w:rPr>
                <w:rFonts w:ascii="GHEA Grapalat" w:hAnsi="GHEA Grapalat" w:cs="Sylfaen"/>
                <w:sz w:val="20"/>
                <w:szCs w:val="20"/>
              </w:rPr>
              <w:t xml:space="preserve"> </w:t>
            </w:r>
          </w:p>
          <w:p w:rsidR="00334B2F" w:rsidRPr="00BE3DCD" w:rsidRDefault="00334B2F" w:rsidP="00CB0ADE">
            <w:pPr>
              <w:rPr>
                <w:rFonts w:ascii="GHEA Grapalat" w:hAnsi="GHEA Grapalat" w:cs="Sylfaen"/>
                <w:sz w:val="20"/>
                <w:szCs w:val="20"/>
              </w:rPr>
            </w:pPr>
          </w:p>
          <w:p w:rsidR="00334B2F" w:rsidRPr="00BE3DCD" w:rsidRDefault="00334B2F" w:rsidP="00CB0ADE">
            <w:pPr>
              <w:rPr>
                <w:rFonts w:ascii="GHEA Grapalat" w:hAnsi="GHEA Grapalat" w:cs="Sylfaen"/>
                <w:sz w:val="20"/>
                <w:szCs w:val="20"/>
              </w:rPr>
            </w:pPr>
            <w:r w:rsidRPr="00BE3DCD">
              <w:rPr>
                <w:rFonts w:ascii="GHEA Grapalat" w:hAnsi="GHEA Grapalat" w:cs="Sylfaen"/>
                <w:sz w:val="20"/>
                <w:szCs w:val="20"/>
              </w:rPr>
              <w:t xml:space="preserve">  </w:t>
            </w:r>
          </w:p>
          <w:p w:rsidR="00334B2F" w:rsidRPr="00BE3DC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BE3DCD" w:rsidRDefault="00334B2F" w:rsidP="00CB0ADE">
            <w:pPr>
              <w:rPr>
                <w:rFonts w:ascii="GHEA Grapalat" w:hAnsi="GHEA Grapalat" w:cs="Sylfaen"/>
                <w:sz w:val="20"/>
                <w:szCs w:val="20"/>
              </w:rPr>
            </w:pPr>
            <w:r w:rsidRPr="00BE3DCD">
              <w:rPr>
                <w:rFonts w:ascii="GHEA Grapalat" w:hAnsi="GHEA Grapalat" w:cs="Sylfaen"/>
                <w:sz w:val="20"/>
                <w:szCs w:val="20"/>
              </w:rPr>
              <w:t xml:space="preserve">23.բ.                                                                 Կ.Տ.    </w:t>
            </w:r>
          </w:p>
          <w:p w:rsidR="00334B2F" w:rsidRPr="00BE3DCD" w:rsidRDefault="00334B2F" w:rsidP="00CB0ADE">
            <w:pPr>
              <w:rPr>
                <w:rFonts w:ascii="GHEA Grapalat" w:hAnsi="GHEA Grapalat" w:cs="Sylfaen"/>
                <w:sz w:val="20"/>
                <w:szCs w:val="20"/>
              </w:rPr>
            </w:pPr>
          </w:p>
          <w:p w:rsidR="00334B2F" w:rsidRPr="00BE3DCD" w:rsidRDefault="00334B2F" w:rsidP="00CB0ADE">
            <w:pPr>
              <w:rPr>
                <w:rFonts w:ascii="GHEA Grapalat" w:hAnsi="GHEA Grapalat" w:cs="Sylfaen"/>
                <w:sz w:val="20"/>
                <w:szCs w:val="20"/>
              </w:rPr>
            </w:pPr>
            <w:r w:rsidRPr="00BE3DCD">
              <w:rPr>
                <w:rFonts w:ascii="GHEA Grapalat" w:hAnsi="GHEA Grapalat" w:cs="Sylfaen"/>
                <w:sz w:val="20"/>
                <w:szCs w:val="20"/>
              </w:rPr>
              <w:t xml:space="preserve">                     </w:t>
            </w:r>
          </w:p>
          <w:p w:rsidR="00334B2F" w:rsidRPr="00BE3DCD" w:rsidRDefault="00334B2F" w:rsidP="00CB0ADE">
            <w:pPr>
              <w:rPr>
                <w:rFonts w:ascii="GHEA Grapalat" w:hAnsi="GHEA Grapalat" w:cs="Sylfaen"/>
                <w:color w:val="000000"/>
                <w:sz w:val="20"/>
                <w:szCs w:val="20"/>
              </w:rPr>
            </w:pPr>
            <w:r w:rsidRPr="00BE3DCD">
              <w:rPr>
                <w:rFonts w:ascii="GHEA Grapalat" w:hAnsi="GHEA Grapalat" w:cs="Sylfaen"/>
                <w:sz w:val="20"/>
                <w:szCs w:val="20"/>
              </w:rPr>
              <w:t>23.</w:t>
            </w:r>
            <w:r w:rsidRPr="00BE3DCD">
              <w:rPr>
                <w:rFonts w:ascii="GHEA Grapalat" w:hAnsi="GHEA Grapalat" w:cs="Sylfaen"/>
                <w:sz w:val="20"/>
                <w:szCs w:val="20"/>
                <w:lang w:val="hy-AM"/>
              </w:rPr>
              <w:t>գ</w:t>
            </w:r>
            <w:r w:rsidRPr="00BE3DCD">
              <w:rPr>
                <w:rFonts w:ascii="GHEA Grapalat" w:hAnsi="GHEA Grapalat" w:cs="Sylfaen"/>
                <w:sz w:val="20"/>
                <w:szCs w:val="20"/>
              </w:rPr>
              <w:t xml:space="preserve">.Կատարման ամսաթիվը`           </w:t>
            </w:r>
            <w:r w:rsidRPr="00BE3DCD">
              <w:rPr>
                <w:rFonts w:ascii="GHEA Grapalat" w:hAnsi="GHEA Grapalat" w:cs="Tahoma"/>
                <w:color w:val="000000"/>
                <w:sz w:val="20"/>
                <w:szCs w:val="20"/>
              </w:rPr>
              <w:t xml:space="preserve">"___" </w:t>
            </w:r>
            <w:r w:rsidRPr="00BE3DCD">
              <w:rPr>
                <w:rFonts w:ascii="GHEA Grapalat" w:hAnsi="GHEA Grapalat" w:cs="Sylfaen"/>
                <w:color w:val="000000"/>
                <w:sz w:val="20"/>
                <w:szCs w:val="20"/>
              </w:rPr>
              <w:t xml:space="preserve">___ </w:t>
            </w:r>
            <w:r w:rsidRPr="00BE3DCD">
              <w:rPr>
                <w:rFonts w:ascii="GHEA Grapalat" w:hAnsi="GHEA Grapalat" w:cs="Tahoma"/>
                <w:color w:val="000000"/>
                <w:sz w:val="20"/>
                <w:szCs w:val="20"/>
              </w:rPr>
              <w:t>20___</w:t>
            </w:r>
            <w:r w:rsidRPr="00BE3DCD">
              <w:rPr>
                <w:rFonts w:ascii="GHEA Grapalat" w:hAnsi="GHEA Grapalat" w:cs="Sylfaen"/>
                <w:color w:val="000000"/>
                <w:sz w:val="20"/>
                <w:szCs w:val="20"/>
              </w:rPr>
              <w:t>թ.</w:t>
            </w:r>
          </w:p>
          <w:p w:rsidR="00334B2F" w:rsidRPr="00BE3DCD" w:rsidRDefault="00334B2F" w:rsidP="00CB0ADE">
            <w:pPr>
              <w:rPr>
                <w:rFonts w:ascii="GHEA Grapalat" w:hAnsi="GHEA Grapalat" w:cs="Sylfaen"/>
                <w:color w:val="000000"/>
                <w:sz w:val="20"/>
                <w:szCs w:val="20"/>
              </w:rPr>
            </w:pPr>
          </w:p>
          <w:p w:rsidR="00334B2F" w:rsidRPr="00BE3DCD" w:rsidRDefault="00334B2F" w:rsidP="00CB0ADE">
            <w:pPr>
              <w:rPr>
                <w:rFonts w:ascii="GHEA Grapalat" w:hAnsi="GHEA Grapalat" w:cs="Sylfaen"/>
                <w:sz w:val="20"/>
                <w:szCs w:val="20"/>
              </w:rPr>
            </w:pPr>
          </w:p>
          <w:p w:rsidR="00334B2F" w:rsidRPr="00BE3DCD" w:rsidRDefault="00334B2F" w:rsidP="00CB0ADE">
            <w:pPr>
              <w:jc w:val="right"/>
              <w:rPr>
                <w:rFonts w:ascii="GHEA Grapalat" w:hAnsi="GHEA Grapalat" w:cs="Arial"/>
                <w:sz w:val="20"/>
                <w:szCs w:val="20"/>
              </w:rPr>
            </w:pPr>
          </w:p>
        </w:tc>
      </w:tr>
    </w:tbl>
    <w:p w:rsidR="00334B2F" w:rsidRPr="00BE3DC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BE3DC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BE3DC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BE3DC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BE3DC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BE3DC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BE3DC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BE3DCD" w:rsidRDefault="00334B2F" w:rsidP="00334B2F">
      <w:pPr>
        <w:jc w:val="center"/>
        <w:rPr>
          <w:rFonts w:ascii="GHEA Grapalat" w:hAnsi="GHEA Grapalat"/>
          <w:b/>
          <w:sz w:val="22"/>
          <w:szCs w:val="22"/>
          <w:lang w:val="nl-NL"/>
        </w:rPr>
      </w:pPr>
      <w:r w:rsidRPr="00BE3DCD">
        <w:rPr>
          <w:rFonts w:ascii="GHEA Grapalat" w:hAnsi="GHEA Grapalat"/>
          <w:b/>
          <w:lang w:val="hy-AM"/>
        </w:rPr>
        <w:br w:type="page"/>
      </w:r>
      <w:r w:rsidRPr="00BE3DCD">
        <w:rPr>
          <w:rFonts w:ascii="GHEA Grapalat" w:hAnsi="GHEA Grapalat"/>
          <w:b/>
          <w:sz w:val="22"/>
          <w:szCs w:val="22"/>
          <w:lang w:val="hy-AM"/>
        </w:rPr>
        <w:lastRenderedPageBreak/>
        <w:t>Վճարման</w:t>
      </w:r>
      <w:r w:rsidRPr="00BE3DCD">
        <w:rPr>
          <w:rFonts w:ascii="GHEA Grapalat" w:hAnsi="GHEA Grapalat"/>
          <w:b/>
          <w:sz w:val="22"/>
          <w:szCs w:val="22"/>
          <w:lang w:val="nl-NL"/>
        </w:rPr>
        <w:t xml:space="preserve"> </w:t>
      </w:r>
      <w:r w:rsidRPr="00BE3DCD">
        <w:rPr>
          <w:rFonts w:ascii="GHEA Grapalat" w:hAnsi="GHEA Grapalat"/>
          <w:b/>
          <w:sz w:val="22"/>
          <w:szCs w:val="22"/>
          <w:lang w:val="hy-AM"/>
        </w:rPr>
        <w:t>պահանջագրի</w:t>
      </w:r>
      <w:r w:rsidRPr="00BE3DCD">
        <w:rPr>
          <w:rFonts w:ascii="GHEA Grapalat" w:hAnsi="GHEA Grapalat"/>
          <w:b/>
          <w:sz w:val="22"/>
          <w:szCs w:val="22"/>
          <w:lang w:val="nl-NL"/>
        </w:rPr>
        <w:t xml:space="preserve"> </w:t>
      </w:r>
      <w:r w:rsidRPr="00BE3DCD">
        <w:rPr>
          <w:rFonts w:ascii="GHEA Grapalat" w:hAnsi="GHEA Grapalat"/>
          <w:b/>
          <w:sz w:val="22"/>
          <w:szCs w:val="22"/>
          <w:lang w:val="hy-AM"/>
        </w:rPr>
        <w:t>պարտադիր</w:t>
      </w:r>
      <w:r w:rsidRPr="00BE3DCD">
        <w:rPr>
          <w:rFonts w:ascii="GHEA Grapalat" w:hAnsi="GHEA Grapalat"/>
          <w:b/>
          <w:sz w:val="22"/>
          <w:szCs w:val="22"/>
          <w:lang w:val="nl-NL"/>
        </w:rPr>
        <w:t xml:space="preserve"> </w:t>
      </w:r>
      <w:r w:rsidRPr="00BE3DCD">
        <w:rPr>
          <w:rFonts w:ascii="GHEA Grapalat" w:hAnsi="GHEA Grapalat"/>
          <w:b/>
          <w:sz w:val="22"/>
          <w:szCs w:val="22"/>
          <w:lang w:val="hy-AM"/>
        </w:rPr>
        <w:t>վավերապայմանները</w:t>
      </w:r>
      <w:r w:rsidRPr="00BE3DCD">
        <w:rPr>
          <w:rFonts w:ascii="GHEA Grapalat" w:hAnsi="GHEA Grapalat"/>
          <w:b/>
          <w:sz w:val="22"/>
          <w:szCs w:val="22"/>
          <w:lang w:val="nl-NL"/>
        </w:rPr>
        <w:t xml:space="preserve"> </w:t>
      </w:r>
      <w:r w:rsidRPr="00BE3DCD">
        <w:rPr>
          <w:rFonts w:ascii="GHEA Grapalat" w:hAnsi="GHEA Grapalat"/>
          <w:b/>
          <w:sz w:val="22"/>
          <w:szCs w:val="22"/>
          <w:lang w:val="hy-AM"/>
        </w:rPr>
        <w:t>և</w:t>
      </w:r>
      <w:r w:rsidRPr="00BE3DCD">
        <w:rPr>
          <w:rFonts w:ascii="GHEA Grapalat" w:hAnsi="GHEA Grapalat"/>
          <w:b/>
          <w:sz w:val="22"/>
          <w:szCs w:val="22"/>
          <w:lang w:val="nl-NL"/>
        </w:rPr>
        <w:t xml:space="preserve"> </w:t>
      </w:r>
      <w:r w:rsidRPr="00BE3DCD">
        <w:rPr>
          <w:rFonts w:ascii="GHEA Grapalat" w:hAnsi="GHEA Grapalat"/>
          <w:b/>
          <w:sz w:val="22"/>
          <w:szCs w:val="22"/>
          <w:lang w:val="hy-AM"/>
        </w:rPr>
        <w:t>լրացման</w:t>
      </w:r>
      <w:r w:rsidRPr="00BE3DCD">
        <w:rPr>
          <w:rFonts w:ascii="GHEA Grapalat" w:hAnsi="GHEA Grapalat"/>
          <w:b/>
          <w:sz w:val="22"/>
          <w:szCs w:val="22"/>
          <w:lang w:val="nl-NL"/>
        </w:rPr>
        <w:t xml:space="preserve"> </w:t>
      </w:r>
      <w:r w:rsidRPr="00BE3DCD">
        <w:rPr>
          <w:rFonts w:ascii="GHEA Grapalat" w:hAnsi="GHEA Grapalat"/>
          <w:b/>
          <w:sz w:val="22"/>
          <w:szCs w:val="22"/>
          <w:lang w:val="hy-AM"/>
        </w:rPr>
        <w:t>ուղեցույցը</w:t>
      </w:r>
    </w:p>
    <w:p w:rsidR="00334B2F" w:rsidRPr="00BE3DC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BE3DCD" w:rsidTr="00CB0ADE">
        <w:tc>
          <w:tcPr>
            <w:tcW w:w="720"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both"/>
              <w:rPr>
                <w:rFonts w:ascii="GHEA Grapalat" w:hAnsi="GHEA Grapalat"/>
                <w:sz w:val="20"/>
                <w:szCs w:val="20"/>
              </w:rPr>
            </w:pPr>
            <w:r w:rsidRPr="00BE3DC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b/>
                <w:sz w:val="20"/>
                <w:szCs w:val="20"/>
              </w:rPr>
            </w:pPr>
            <w:r w:rsidRPr="00BE3DC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b/>
                <w:sz w:val="20"/>
                <w:szCs w:val="20"/>
              </w:rPr>
            </w:pPr>
            <w:r w:rsidRPr="00BE3DCD">
              <w:rPr>
                <w:rFonts w:ascii="GHEA Grapalat" w:hAnsi="GHEA Grapalat"/>
                <w:b/>
                <w:sz w:val="20"/>
                <w:szCs w:val="20"/>
              </w:rPr>
              <w:t>Նշված դաշտի/</w:t>
            </w:r>
          </w:p>
          <w:p w:rsidR="00334B2F" w:rsidRPr="00BE3DCD" w:rsidRDefault="00334B2F" w:rsidP="00CB0ADE">
            <w:pPr>
              <w:jc w:val="center"/>
              <w:rPr>
                <w:rFonts w:ascii="GHEA Grapalat" w:hAnsi="GHEA Grapalat"/>
                <w:b/>
                <w:sz w:val="20"/>
                <w:szCs w:val="20"/>
              </w:rPr>
            </w:pPr>
            <w:r w:rsidRPr="00BE3DC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b/>
                <w:sz w:val="20"/>
                <w:szCs w:val="20"/>
                <w:lang w:val="hy-AM"/>
              </w:rPr>
            </w:pPr>
            <w:r w:rsidRPr="00BE3DCD">
              <w:rPr>
                <w:rFonts w:ascii="GHEA Grapalat" w:hAnsi="GHEA Grapalat"/>
                <w:b/>
                <w:sz w:val="20"/>
                <w:szCs w:val="20"/>
              </w:rPr>
              <w:t>Վավերապայմանի լրացման պահանջը</w:t>
            </w:r>
            <w:r w:rsidRPr="00BE3DCD">
              <w:rPr>
                <w:rFonts w:ascii="GHEA Grapalat" w:hAnsi="GHEA Grapalat"/>
                <w:b/>
                <w:sz w:val="20"/>
                <w:szCs w:val="20"/>
                <w:lang w:val="hy-AM"/>
              </w:rPr>
              <w:t xml:space="preserve"> </w:t>
            </w:r>
          </w:p>
          <w:p w:rsidR="00334B2F" w:rsidRPr="00BE3DCD" w:rsidRDefault="00334B2F" w:rsidP="00CB0ADE">
            <w:pPr>
              <w:jc w:val="center"/>
              <w:rPr>
                <w:rFonts w:ascii="GHEA Grapalat" w:hAnsi="GHEA Grapalat"/>
                <w:b/>
                <w:sz w:val="20"/>
                <w:szCs w:val="20"/>
              </w:rPr>
            </w:pPr>
            <w:r w:rsidRPr="00BE3DCD">
              <w:rPr>
                <w:rFonts w:ascii="GHEA Grapalat" w:hAnsi="GHEA Grapalat"/>
                <w:b/>
                <w:sz w:val="20"/>
                <w:szCs w:val="20"/>
              </w:rPr>
              <w:t>(</w:t>
            </w:r>
            <w:r w:rsidRPr="00BE3DCD">
              <w:rPr>
                <w:rFonts w:ascii="GHEA Grapalat" w:hAnsi="GHEA Grapalat"/>
                <w:b/>
                <w:sz w:val="20"/>
                <w:szCs w:val="20"/>
                <w:lang w:val="hy-AM"/>
              </w:rPr>
              <w:t>գնումների գործընթացի հետ կապված</w:t>
            </w:r>
            <w:r w:rsidRPr="00BE3DC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ind w:left="-588" w:firstLine="588"/>
              <w:jc w:val="center"/>
              <w:rPr>
                <w:rFonts w:ascii="GHEA Grapalat" w:hAnsi="GHEA Grapalat"/>
                <w:b/>
                <w:sz w:val="20"/>
                <w:szCs w:val="20"/>
              </w:rPr>
            </w:pPr>
            <w:r w:rsidRPr="00BE3DCD">
              <w:rPr>
                <w:rFonts w:ascii="GHEA Grapalat" w:hAnsi="GHEA Grapalat"/>
                <w:b/>
                <w:sz w:val="20"/>
                <w:szCs w:val="20"/>
              </w:rPr>
              <w:t>Վավերապայմանը</w:t>
            </w:r>
          </w:p>
          <w:p w:rsidR="00334B2F" w:rsidRPr="00BE3DCD" w:rsidRDefault="00334B2F" w:rsidP="00CB0ADE">
            <w:pPr>
              <w:ind w:left="-588" w:firstLine="588"/>
              <w:jc w:val="center"/>
              <w:rPr>
                <w:rFonts w:ascii="GHEA Grapalat" w:hAnsi="GHEA Grapalat"/>
                <w:b/>
                <w:sz w:val="20"/>
                <w:szCs w:val="20"/>
              </w:rPr>
            </w:pPr>
            <w:r w:rsidRPr="00BE3DCD">
              <w:rPr>
                <w:rFonts w:ascii="GHEA Grapalat" w:hAnsi="GHEA Grapalat"/>
                <w:b/>
                <w:sz w:val="20"/>
                <w:szCs w:val="20"/>
              </w:rPr>
              <w:t xml:space="preserve">լրացնող կողմը` </w:t>
            </w:r>
          </w:p>
          <w:p w:rsidR="00334B2F" w:rsidRPr="00BE3DCD" w:rsidRDefault="00334B2F" w:rsidP="00CB0ADE">
            <w:pPr>
              <w:ind w:left="-588" w:firstLine="588"/>
              <w:jc w:val="center"/>
              <w:rPr>
                <w:rFonts w:ascii="GHEA Grapalat" w:hAnsi="GHEA Grapalat"/>
                <w:b/>
                <w:sz w:val="20"/>
                <w:szCs w:val="20"/>
              </w:rPr>
            </w:pPr>
            <w:r w:rsidRPr="00BE3DCD">
              <w:rPr>
                <w:rFonts w:ascii="GHEA Grapalat" w:hAnsi="GHEA Grapalat"/>
                <w:b/>
                <w:sz w:val="20"/>
                <w:szCs w:val="20"/>
              </w:rPr>
              <w:t>շահառուն կամ վճարողը</w:t>
            </w:r>
          </w:p>
          <w:p w:rsidR="00334B2F" w:rsidRPr="00BE3DCD" w:rsidRDefault="00334B2F" w:rsidP="00CB0ADE">
            <w:pPr>
              <w:ind w:left="-588" w:firstLine="588"/>
              <w:jc w:val="center"/>
              <w:rPr>
                <w:rFonts w:ascii="GHEA Grapalat" w:hAnsi="GHEA Grapalat"/>
                <w:b/>
                <w:sz w:val="20"/>
                <w:szCs w:val="20"/>
              </w:rPr>
            </w:pPr>
            <w:r w:rsidRPr="00BE3DCD">
              <w:rPr>
                <w:rFonts w:ascii="GHEA Grapalat" w:hAnsi="GHEA Grapalat"/>
                <w:b/>
                <w:sz w:val="20"/>
                <w:szCs w:val="20"/>
              </w:rPr>
              <w:t>(</w:t>
            </w:r>
            <w:r w:rsidRPr="00BE3DCD">
              <w:rPr>
                <w:rFonts w:ascii="GHEA Grapalat" w:hAnsi="GHEA Grapalat"/>
                <w:b/>
                <w:sz w:val="20"/>
                <w:szCs w:val="20"/>
                <w:lang w:val="hy-AM"/>
              </w:rPr>
              <w:t>գնումների գործընթացի հետ կապված</w:t>
            </w:r>
            <w:r w:rsidRPr="00BE3DCD">
              <w:rPr>
                <w:rFonts w:ascii="GHEA Grapalat" w:hAnsi="GHEA Grapalat"/>
                <w:b/>
                <w:sz w:val="20"/>
                <w:szCs w:val="20"/>
              </w:rPr>
              <w:t>)</w:t>
            </w:r>
          </w:p>
        </w:tc>
      </w:tr>
      <w:tr w:rsidR="00334B2F" w:rsidRPr="00BE3DCD" w:rsidTr="00CB0ADE">
        <w:tc>
          <w:tcPr>
            <w:tcW w:w="720"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b/>
                <w:sz w:val="20"/>
                <w:szCs w:val="20"/>
              </w:rPr>
            </w:pPr>
            <w:r w:rsidRPr="00BE3DC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b/>
                <w:sz w:val="20"/>
                <w:szCs w:val="20"/>
              </w:rPr>
            </w:pPr>
            <w:r w:rsidRPr="00BE3DC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b/>
                <w:sz w:val="20"/>
                <w:szCs w:val="20"/>
              </w:rPr>
            </w:pPr>
            <w:r w:rsidRPr="00BE3DC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b/>
                <w:sz w:val="20"/>
                <w:szCs w:val="20"/>
              </w:rPr>
            </w:pPr>
            <w:r w:rsidRPr="00BE3DC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b/>
                <w:sz w:val="20"/>
                <w:szCs w:val="20"/>
              </w:rPr>
            </w:pPr>
            <w:r w:rsidRPr="00BE3DCD">
              <w:rPr>
                <w:rFonts w:ascii="GHEA Grapalat" w:hAnsi="GHEA Grapalat"/>
                <w:b/>
                <w:sz w:val="20"/>
                <w:szCs w:val="20"/>
              </w:rPr>
              <w:t>5</w:t>
            </w:r>
          </w:p>
        </w:tc>
      </w:tr>
      <w:tr w:rsidR="00334B2F" w:rsidRPr="00BE3DCD" w:rsidTr="00CB0ADE">
        <w:tc>
          <w:tcPr>
            <w:tcW w:w="720"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sz w:val="20"/>
                <w:szCs w:val="20"/>
                <w:lang w:val="hy-AM"/>
              </w:rPr>
            </w:pPr>
            <w:r w:rsidRPr="00BE3DC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sz w:val="20"/>
                <w:szCs w:val="20"/>
                <w:lang w:val="hy-AM"/>
              </w:rPr>
            </w:pPr>
            <w:r w:rsidRPr="00BE3DC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sz w:val="20"/>
                <w:szCs w:val="20"/>
              </w:rPr>
            </w:pPr>
            <w:r w:rsidRPr="00BE3DC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sz w:val="20"/>
                <w:szCs w:val="20"/>
              </w:rPr>
            </w:pPr>
            <w:r w:rsidRPr="00BE3DC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sz w:val="20"/>
                <w:szCs w:val="20"/>
                <w:lang w:val="hy-AM"/>
              </w:rPr>
            </w:pPr>
            <w:r w:rsidRPr="00BE3DCD">
              <w:rPr>
                <w:rFonts w:ascii="GHEA Grapalat" w:hAnsi="GHEA Grapalat"/>
                <w:sz w:val="20"/>
                <w:szCs w:val="20"/>
                <w:lang w:val="hy-AM"/>
              </w:rPr>
              <w:t>Փաստաթղթի վրա նախապես լրացված է &lt;Վճարման պահանջագիր&gt;</w:t>
            </w:r>
          </w:p>
        </w:tc>
      </w:tr>
      <w:tr w:rsidR="00334B2F" w:rsidRPr="00BE3DCD" w:rsidTr="00CB0ADE">
        <w:tc>
          <w:tcPr>
            <w:tcW w:w="720" w:type="dxa"/>
            <w:tcBorders>
              <w:top w:val="single" w:sz="4" w:space="0" w:color="auto"/>
              <w:left w:val="single" w:sz="4" w:space="0" w:color="auto"/>
              <w:bottom w:val="single" w:sz="4" w:space="0" w:color="auto"/>
              <w:right w:val="single" w:sz="4" w:space="0" w:color="auto"/>
            </w:tcBorders>
          </w:tcPr>
          <w:p w:rsidR="00334B2F" w:rsidRPr="00BE3DCD" w:rsidRDefault="00334B2F" w:rsidP="00334B2F">
            <w:pPr>
              <w:pStyle w:val="aff"/>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both"/>
              <w:rPr>
                <w:rFonts w:ascii="GHEA Grapalat" w:hAnsi="GHEA Grapalat"/>
                <w:sz w:val="20"/>
                <w:szCs w:val="20"/>
              </w:rPr>
            </w:pPr>
            <w:r w:rsidRPr="00BE3DC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sz w:val="20"/>
                <w:szCs w:val="20"/>
              </w:rPr>
            </w:pPr>
            <w:r w:rsidRPr="00BE3DC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sz w:val="20"/>
                <w:szCs w:val="20"/>
              </w:rPr>
            </w:pPr>
            <w:r w:rsidRPr="00BE3DC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sz w:val="20"/>
                <w:szCs w:val="20"/>
              </w:rPr>
            </w:pPr>
            <w:r w:rsidRPr="00BE3DCD">
              <w:rPr>
                <w:rFonts w:ascii="GHEA Grapalat" w:hAnsi="GHEA Grapalat"/>
                <w:sz w:val="20"/>
                <w:szCs w:val="20"/>
              </w:rPr>
              <w:t>լրացվում է շահառուի կողմից` վճարողի բանկին վճարման պահանջագիրը ներկայացնելիս</w:t>
            </w:r>
          </w:p>
        </w:tc>
      </w:tr>
      <w:tr w:rsidR="00334B2F" w:rsidRPr="00BE3DCD" w:rsidTr="00CB0ADE">
        <w:tc>
          <w:tcPr>
            <w:tcW w:w="720" w:type="dxa"/>
            <w:tcBorders>
              <w:top w:val="single" w:sz="4" w:space="0" w:color="auto"/>
              <w:left w:val="single" w:sz="4" w:space="0" w:color="auto"/>
              <w:bottom w:val="single" w:sz="4" w:space="0" w:color="auto"/>
              <w:right w:val="single" w:sz="4" w:space="0" w:color="auto"/>
            </w:tcBorders>
          </w:tcPr>
          <w:p w:rsidR="00334B2F" w:rsidRPr="00BE3DCD"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both"/>
              <w:rPr>
                <w:rFonts w:ascii="GHEA Grapalat" w:hAnsi="GHEA Grapalat"/>
                <w:sz w:val="20"/>
                <w:szCs w:val="20"/>
              </w:rPr>
            </w:pPr>
            <w:r w:rsidRPr="00BE3DC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sz w:val="20"/>
                <w:szCs w:val="20"/>
              </w:rPr>
            </w:pPr>
            <w:r w:rsidRPr="00BE3DC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sz w:val="20"/>
                <w:szCs w:val="20"/>
              </w:rPr>
            </w:pPr>
            <w:r w:rsidRPr="00BE3DCD">
              <w:rPr>
                <w:rFonts w:ascii="GHEA Grapalat" w:hAnsi="GHEA Grapalat"/>
                <w:sz w:val="20"/>
                <w:szCs w:val="20"/>
              </w:rPr>
              <w:t>պարտադիր</w:t>
            </w:r>
          </w:p>
          <w:p w:rsidR="00334B2F" w:rsidRPr="00BE3DC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ind w:left="132" w:hanging="132"/>
              <w:jc w:val="center"/>
              <w:rPr>
                <w:rFonts w:ascii="GHEA Grapalat" w:hAnsi="GHEA Grapalat"/>
                <w:sz w:val="20"/>
                <w:szCs w:val="20"/>
                <w:lang w:val="hy-AM"/>
              </w:rPr>
            </w:pPr>
            <w:r w:rsidRPr="00BE3DCD">
              <w:rPr>
                <w:rFonts w:ascii="GHEA Grapalat" w:hAnsi="GHEA Grapalat"/>
                <w:sz w:val="20"/>
                <w:szCs w:val="20"/>
              </w:rPr>
              <w:t>լրացվում է շահառուի կողմից` վճարողի բանկին վճարման պահանջագրի ներկայացման օրը</w:t>
            </w:r>
            <w:r w:rsidRPr="00BE3DCD">
              <w:rPr>
                <w:rFonts w:ascii="GHEA Grapalat" w:hAnsi="GHEA Grapalat"/>
                <w:sz w:val="20"/>
                <w:szCs w:val="20"/>
                <w:lang w:val="hy-AM"/>
              </w:rPr>
              <w:t xml:space="preserve">: </w:t>
            </w:r>
          </w:p>
        </w:tc>
      </w:tr>
      <w:tr w:rsidR="00334B2F" w:rsidRPr="00BE3DCD" w:rsidTr="00CB0ADE">
        <w:tc>
          <w:tcPr>
            <w:tcW w:w="720" w:type="dxa"/>
            <w:tcBorders>
              <w:top w:val="single" w:sz="4" w:space="0" w:color="auto"/>
              <w:left w:val="single" w:sz="4" w:space="0" w:color="auto"/>
              <w:bottom w:val="single" w:sz="4" w:space="0" w:color="auto"/>
              <w:right w:val="single" w:sz="4" w:space="0" w:color="auto"/>
            </w:tcBorders>
          </w:tcPr>
          <w:p w:rsidR="00334B2F" w:rsidRPr="00BE3DCD"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both"/>
              <w:rPr>
                <w:rFonts w:ascii="GHEA Grapalat" w:hAnsi="GHEA Grapalat"/>
                <w:sz w:val="20"/>
                <w:szCs w:val="20"/>
              </w:rPr>
            </w:pPr>
            <w:r w:rsidRPr="00BE3DCD">
              <w:rPr>
                <w:rFonts w:ascii="GHEA Grapalat" w:hAnsi="GHEA Grapalat" w:cs="Sylfaen"/>
                <w:sz w:val="20"/>
                <w:szCs w:val="20"/>
                <w:lang w:val="hy-AM"/>
              </w:rPr>
              <w:t>Վճարողի անվանումը</w:t>
            </w:r>
            <w:r w:rsidRPr="00BE3DCD">
              <w:rPr>
                <w:rFonts w:ascii="GHEA Grapalat" w:hAnsi="GHEA Grapalat" w:cs="Sylfaen"/>
                <w:sz w:val="20"/>
                <w:szCs w:val="20"/>
              </w:rPr>
              <w:t>,</w:t>
            </w:r>
            <w:r w:rsidRPr="00BE3DC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sz w:val="20"/>
                <w:szCs w:val="20"/>
              </w:rPr>
            </w:pPr>
            <w:r w:rsidRPr="00BE3DC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sz w:val="20"/>
                <w:szCs w:val="20"/>
              </w:rPr>
            </w:pPr>
            <w:r w:rsidRPr="00BE3DCD">
              <w:rPr>
                <w:rFonts w:ascii="GHEA Grapalat" w:hAnsi="GHEA Grapalat"/>
                <w:sz w:val="20"/>
                <w:szCs w:val="20"/>
              </w:rPr>
              <w:t>պարտադիր</w:t>
            </w:r>
          </w:p>
          <w:p w:rsidR="00334B2F" w:rsidRPr="00BE3DCD" w:rsidRDefault="00334B2F" w:rsidP="00CB0ADE">
            <w:pPr>
              <w:jc w:val="center"/>
              <w:rPr>
                <w:rFonts w:ascii="GHEA Grapalat" w:hAnsi="GHEA Grapalat"/>
                <w:sz w:val="20"/>
                <w:szCs w:val="20"/>
              </w:rPr>
            </w:pPr>
            <w:r w:rsidRPr="00BE3DC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BE3DCD">
              <w:rPr>
                <w:rFonts w:ascii="GHEA Grapalat" w:hAnsi="GHEA Grapalat"/>
                <w:sz w:val="20"/>
                <w:szCs w:val="20"/>
                <w:lang w:val="hy-AM"/>
              </w:rPr>
              <w:t xml:space="preserve"> </w:t>
            </w:r>
            <w:r w:rsidRPr="00BE3DC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ind w:left="252" w:hanging="252"/>
              <w:jc w:val="center"/>
              <w:rPr>
                <w:rFonts w:ascii="GHEA Grapalat" w:hAnsi="GHEA Grapalat"/>
                <w:sz w:val="20"/>
                <w:szCs w:val="20"/>
              </w:rPr>
            </w:pPr>
            <w:r w:rsidRPr="00BE3DCD">
              <w:rPr>
                <w:rFonts w:ascii="GHEA Grapalat" w:hAnsi="GHEA Grapalat"/>
                <w:sz w:val="20"/>
                <w:szCs w:val="20"/>
              </w:rPr>
              <w:t>լրացվում է վճարողի կողմից</w:t>
            </w:r>
          </w:p>
        </w:tc>
      </w:tr>
      <w:tr w:rsidR="00334B2F" w:rsidRPr="00BE3DCD" w:rsidTr="00CB0ADE">
        <w:tc>
          <w:tcPr>
            <w:tcW w:w="720"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sz w:val="20"/>
                <w:szCs w:val="20"/>
              </w:rPr>
            </w:pPr>
            <w:r w:rsidRPr="00BE3DC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sz w:val="20"/>
                <w:szCs w:val="20"/>
              </w:rPr>
            </w:pPr>
            <w:r w:rsidRPr="00BE3DC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sz w:val="20"/>
                <w:szCs w:val="20"/>
              </w:rPr>
            </w:pPr>
            <w:r w:rsidRPr="00BE3DC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sz w:val="20"/>
                <w:szCs w:val="20"/>
              </w:rPr>
            </w:pPr>
            <w:r w:rsidRPr="00BE3DC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sz w:val="20"/>
                <w:szCs w:val="20"/>
              </w:rPr>
            </w:pPr>
            <w:r w:rsidRPr="00BE3DCD">
              <w:rPr>
                <w:rFonts w:ascii="GHEA Grapalat" w:hAnsi="GHEA Grapalat"/>
                <w:sz w:val="20"/>
                <w:szCs w:val="20"/>
              </w:rPr>
              <w:t>լրացվում է վճարողի կողմից</w:t>
            </w:r>
          </w:p>
        </w:tc>
      </w:tr>
      <w:tr w:rsidR="00334B2F" w:rsidRPr="00BE3DCD" w:rsidTr="00CB0ADE">
        <w:tc>
          <w:tcPr>
            <w:tcW w:w="720"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sz w:val="20"/>
                <w:szCs w:val="20"/>
              </w:rPr>
            </w:pPr>
            <w:r w:rsidRPr="00BE3DC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sz w:val="20"/>
                <w:szCs w:val="20"/>
              </w:rPr>
            </w:pPr>
            <w:r w:rsidRPr="00BE3DC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sz w:val="20"/>
                <w:szCs w:val="20"/>
              </w:rPr>
            </w:pPr>
            <w:r w:rsidRPr="00BE3DC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sz w:val="20"/>
                <w:szCs w:val="20"/>
              </w:rPr>
            </w:pPr>
            <w:r w:rsidRPr="00BE3DCD">
              <w:rPr>
                <w:rFonts w:ascii="GHEA Grapalat" w:hAnsi="GHEA Grapalat"/>
                <w:sz w:val="20"/>
                <w:szCs w:val="20"/>
              </w:rPr>
              <w:t>պարտադիր</w:t>
            </w:r>
          </w:p>
          <w:p w:rsidR="00334B2F" w:rsidRPr="00BE3DCD" w:rsidRDefault="00334B2F" w:rsidP="00CB0ADE">
            <w:pPr>
              <w:jc w:val="center"/>
              <w:rPr>
                <w:rFonts w:ascii="GHEA Grapalat" w:hAnsi="GHEA Grapalat"/>
                <w:sz w:val="20"/>
                <w:szCs w:val="20"/>
              </w:rPr>
            </w:pPr>
            <w:r w:rsidRPr="00BE3DC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sz w:val="20"/>
                <w:szCs w:val="20"/>
              </w:rPr>
            </w:pPr>
            <w:r w:rsidRPr="00BE3DCD">
              <w:rPr>
                <w:rFonts w:ascii="GHEA Grapalat" w:hAnsi="GHEA Grapalat"/>
                <w:sz w:val="20"/>
                <w:szCs w:val="20"/>
              </w:rPr>
              <w:t>լրացվում է վճարողի կողմից</w:t>
            </w:r>
          </w:p>
        </w:tc>
      </w:tr>
      <w:tr w:rsidR="00334B2F" w:rsidRPr="00BE3DCD" w:rsidTr="00CB0ADE">
        <w:tc>
          <w:tcPr>
            <w:tcW w:w="720"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sz w:val="20"/>
                <w:szCs w:val="20"/>
              </w:rPr>
            </w:pPr>
            <w:r w:rsidRPr="00BE3DC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sz w:val="20"/>
                <w:szCs w:val="20"/>
              </w:rPr>
            </w:pPr>
            <w:r w:rsidRPr="00BE3DC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sz w:val="20"/>
                <w:szCs w:val="20"/>
              </w:rPr>
            </w:pPr>
            <w:r w:rsidRPr="00BE3DC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sz w:val="20"/>
                <w:szCs w:val="20"/>
              </w:rPr>
            </w:pPr>
            <w:r w:rsidRPr="00BE3DCD">
              <w:rPr>
                <w:rFonts w:ascii="GHEA Grapalat" w:hAnsi="GHEA Grapalat"/>
                <w:sz w:val="20"/>
                <w:szCs w:val="20"/>
              </w:rPr>
              <w:t>ոչ պարտադիր</w:t>
            </w:r>
          </w:p>
          <w:p w:rsidR="00334B2F" w:rsidRPr="00BE3DCD" w:rsidRDefault="00334B2F" w:rsidP="00CB0ADE">
            <w:pPr>
              <w:jc w:val="center"/>
              <w:rPr>
                <w:rFonts w:ascii="GHEA Grapalat" w:hAnsi="GHEA Grapalat"/>
                <w:sz w:val="20"/>
                <w:szCs w:val="20"/>
              </w:rPr>
            </w:pPr>
            <w:r w:rsidRPr="00BE3DC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sz w:val="20"/>
                <w:szCs w:val="20"/>
              </w:rPr>
            </w:pPr>
            <w:r w:rsidRPr="00BE3DCD">
              <w:rPr>
                <w:rFonts w:ascii="GHEA Grapalat" w:hAnsi="GHEA Grapalat"/>
                <w:sz w:val="20"/>
                <w:szCs w:val="20"/>
              </w:rPr>
              <w:t>լրացվում է վճարողի կողմից</w:t>
            </w:r>
          </w:p>
        </w:tc>
      </w:tr>
      <w:tr w:rsidR="00334B2F" w:rsidRPr="00BE3DCD" w:rsidTr="00CB0ADE">
        <w:tc>
          <w:tcPr>
            <w:tcW w:w="720"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sz w:val="20"/>
                <w:szCs w:val="20"/>
              </w:rPr>
            </w:pPr>
            <w:r w:rsidRPr="00BE3DCD">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sz w:val="20"/>
                <w:szCs w:val="20"/>
              </w:rPr>
            </w:pPr>
            <w:r w:rsidRPr="00BE3DC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sz w:val="20"/>
                <w:szCs w:val="20"/>
              </w:rPr>
            </w:pPr>
            <w:r w:rsidRPr="00BE3DC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sz w:val="20"/>
                <w:szCs w:val="20"/>
              </w:rPr>
            </w:pPr>
            <w:r w:rsidRPr="00BE3DCD">
              <w:rPr>
                <w:rFonts w:ascii="GHEA Grapalat" w:hAnsi="GHEA Grapalat"/>
                <w:sz w:val="20"/>
                <w:szCs w:val="20"/>
              </w:rPr>
              <w:t>ոչ պարտադիր</w:t>
            </w:r>
          </w:p>
          <w:p w:rsidR="00334B2F" w:rsidRPr="00BE3DCD" w:rsidRDefault="00334B2F" w:rsidP="00CB0ADE">
            <w:pPr>
              <w:jc w:val="center"/>
              <w:rPr>
                <w:rFonts w:ascii="GHEA Grapalat" w:hAnsi="GHEA Grapalat"/>
                <w:sz w:val="20"/>
                <w:szCs w:val="20"/>
              </w:rPr>
            </w:pPr>
            <w:r w:rsidRPr="00BE3DCD">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sz w:val="20"/>
                <w:szCs w:val="20"/>
              </w:rPr>
            </w:pPr>
            <w:r w:rsidRPr="00BE3DCD">
              <w:rPr>
                <w:rFonts w:ascii="GHEA Grapalat" w:hAnsi="GHEA Grapalat"/>
                <w:sz w:val="20"/>
                <w:szCs w:val="20"/>
              </w:rPr>
              <w:t>լրացվում է վճարողի կողմից</w:t>
            </w:r>
          </w:p>
        </w:tc>
      </w:tr>
      <w:tr w:rsidR="00334B2F" w:rsidRPr="00BE3DCD" w:rsidTr="00CB0ADE">
        <w:tc>
          <w:tcPr>
            <w:tcW w:w="720"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sz w:val="20"/>
                <w:szCs w:val="20"/>
              </w:rPr>
            </w:pPr>
            <w:r w:rsidRPr="00BE3DC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sz w:val="20"/>
                <w:szCs w:val="20"/>
              </w:rPr>
            </w:pPr>
            <w:r w:rsidRPr="00BE3DCD">
              <w:rPr>
                <w:rFonts w:ascii="GHEA Grapalat" w:hAnsi="GHEA Grapalat"/>
                <w:sz w:val="20"/>
                <w:szCs w:val="20"/>
              </w:rPr>
              <w:t>շահառու</w:t>
            </w:r>
            <w:r w:rsidRPr="00BE3DCD">
              <w:rPr>
                <w:rFonts w:ascii="GHEA Grapalat" w:hAnsi="GHEA Grapalat" w:cs="Sylfaen"/>
                <w:sz w:val="20"/>
                <w:szCs w:val="20"/>
                <w:lang w:val="hy-AM"/>
              </w:rPr>
              <w:t>ի  անվանումը</w:t>
            </w:r>
            <w:r w:rsidRPr="00BE3DCD">
              <w:rPr>
                <w:rFonts w:ascii="GHEA Grapalat" w:hAnsi="GHEA Grapalat" w:cs="Sylfaen"/>
                <w:sz w:val="20"/>
                <w:szCs w:val="20"/>
              </w:rPr>
              <w:t>,</w:t>
            </w:r>
            <w:r w:rsidRPr="00BE3DC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sz w:val="20"/>
                <w:szCs w:val="20"/>
              </w:rPr>
            </w:pPr>
            <w:r w:rsidRPr="00BE3DC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sz w:val="20"/>
                <w:szCs w:val="20"/>
              </w:rPr>
            </w:pPr>
            <w:r w:rsidRPr="00BE3DCD">
              <w:rPr>
                <w:rFonts w:ascii="GHEA Grapalat" w:hAnsi="GHEA Grapalat"/>
                <w:sz w:val="20"/>
                <w:szCs w:val="20"/>
              </w:rPr>
              <w:t>պարտադիր</w:t>
            </w:r>
          </w:p>
          <w:p w:rsidR="00334B2F" w:rsidRPr="00BE3DCD" w:rsidRDefault="00334B2F" w:rsidP="00CB0ADE">
            <w:pPr>
              <w:jc w:val="center"/>
              <w:rPr>
                <w:rFonts w:ascii="GHEA Grapalat" w:hAnsi="GHEA Grapalat"/>
                <w:sz w:val="20"/>
                <w:szCs w:val="20"/>
              </w:rPr>
            </w:pPr>
            <w:r w:rsidRPr="00BE3DC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sz w:val="20"/>
                <w:szCs w:val="20"/>
              </w:rPr>
            </w:pPr>
            <w:r w:rsidRPr="00BE3DCD">
              <w:rPr>
                <w:rFonts w:ascii="GHEA Grapalat" w:hAnsi="GHEA Grapalat"/>
                <w:sz w:val="20"/>
                <w:szCs w:val="20"/>
              </w:rPr>
              <w:t>նախապես լրացվում է շահառուի կողմից` հրավերով</w:t>
            </w:r>
          </w:p>
        </w:tc>
      </w:tr>
      <w:tr w:rsidR="00334B2F" w:rsidRPr="00BE3DCD" w:rsidTr="00CB0ADE">
        <w:tc>
          <w:tcPr>
            <w:tcW w:w="720"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sz w:val="20"/>
                <w:szCs w:val="20"/>
                <w:lang w:val="hy-AM"/>
              </w:rPr>
            </w:pPr>
            <w:r w:rsidRPr="00BE3DC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sz w:val="20"/>
                <w:szCs w:val="20"/>
              </w:rPr>
            </w:pPr>
            <w:r w:rsidRPr="00BE3DCD">
              <w:rPr>
                <w:rFonts w:ascii="GHEA Grapalat" w:hAnsi="GHEA Grapalat"/>
                <w:sz w:val="20"/>
                <w:szCs w:val="20"/>
              </w:rPr>
              <w:t>շահառուի Հ</w:t>
            </w:r>
            <w:r w:rsidRPr="00BE3DC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sz w:val="20"/>
                <w:szCs w:val="20"/>
              </w:rPr>
            </w:pPr>
            <w:r w:rsidRPr="00BE3DC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sz w:val="20"/>
                <w:szCs w:val="20"/>
              </w:rPr>
            </w:pPr>
            <w:r w:rsidRPr="00BE3DCD">
              <w:rPr>
                <w:rFonts w:ascii="GHEA Grapalat" w:hAnsi="GHEA Grapalat"/>
                <w:sz w:val="20"/>
                <w:szCs w:val="20"/>
              </w:rPr>
              <w:t>ոչ պարտադիր</w:t>
            </w:r>
          </w:p>
          <w:p w:rsidR="00334B2F" w:rsidRPr="00BE3DCD" w:rsidRDefault="00334B2F" w:rsidP="00CB0ADE">
            <w:pPr>
              <w:jc w:val="center"/>
              <w:rPr>
                <w:rFonts w:ascii="GHEA Grapalat" w:hAnsi="GHEA Grapalat"/>
                <w:sz w:val="20"/>
                <w:szCs w:val="20"/>
              </w:rPr>
            </w:pPr>
            <w:r w:rsidRPr="00BE3DCD">
              <w:rPr>
                <w:rFonts w:ascii="GHEA Grapalat" w:hAnsi="GHEA Grapalat" w:cs="Sylfaen"/>
                <w:sz w:val="20"/>
                <w:szCs w:val="20"/>
              </w:rPr>
              <w:t xml:space="preserve"> (</w:t>
            </w:r>
            <w:r w:rsidRPr="00BE3DCD">
              <w:rPr>
                <w:rFonts w:ascii="GHEA Grapalat" w:hAnsi="GHEA Grapalat" w:cs="Sylfaen"/>
                <w:sz w:val="20"/>
                <w:szCs w:val="20"/>
                <w:lang w:val="hy-AM"/>
              </w:rPr>
              <w:t>գնումների հետ կապված գործընթացում չի լրացվում</w:t>
            </w:r>
            <w:r w:rsidRPr="00BE3DC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sz w:val="20"/>
                <w:szCs w:val="20"/>
              </w:rPr>
            </w:pPr>
            <w:r w:rsidRPr="00BE3DCD">
              <w:rPr>
                <w:rFonts w:ascii="GHEA Grapalat" w:hAnsi="GHEA Grapalat" w:cs="Sylfaen"/>
                <w:sz w:val="20"/>
                <w:szCs w:val="20"/>
                <w:lang w:val="ru-RU"/>
              </w:rPr>
              <w:t>(</w:t>
            </w:r>
            <w:r w:rsidRPr="00BE3DCD">
              <w:rPr>
                <w:rFonts w:ascii="GHEA Grapalat" w:hAnsi="GHEA Grapalat" w:cs="Sylfaen"/>
                <w:sz w:val="20"/>
                <w:szCs w:val="20"/>
                <w:lang w:val="hy-AM"/>
              </w:rPr>
              <w:t>չի լրացվում</w:t>
            </w:r>
            <w:r w:rsidRPr="00BE3DCD">
              <w:rPr>
                <w:rFonts w:ascii="GHEA Grapalat" w:hAnsi="GHEA Grapalat" w:cs="Sylfaen"/>
                <w:sz w:val="20"/>
                <w:szCs w:val="20"/>
                <w:lang w:val="ru-RU"/>
              </w:rPr>
              <w:t>)</w:t>
            </w:r>
          </w:p>
        </w:tc>
      </w:tr>
      <w:tr w:rsidR="00334B2F" w:rsidRPr="00BE3DCD" w:rsidTr="00CB0ADE">
        <w:tc>
          <w:tcPr>
            <w:tcW w:w="720"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sz w:val="20"/>
                <w:szCs w:val="20"/>
              </w:rPr>
            </w:pPr>
            <w:r w:rsidRPr="00BE3DC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sz w:val="20"/>
                <w:szCs w:val="20"/>
              </w:rPr>
            </w:pPr>
            <w:r w:rsidRPr="00BE3DC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sz w:val="20"/>
                <w:szCs w:val="20"/>
              </w:rPr>
            </w:pPr>
            <w:r w:rsidRPr="00BE3DC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sz w:val="20"/>
                <w:szCs w:val="20"/>
              </w:rPr>
            </w:pPr>
            <w:r w:rsidRPr="00BE3DCD">
              <w:rPr>
                <w:rFonts w:ascii="GHEA Grapalat" w:hAnsi="GHEA Grapalat"/>
                <w:sz w:val="20"/>
                <w:szCs w:val="20"/>
              </w:rPr>
              <w:t>ոչ պարտադիր</w:t>
            </w:r>
          </w:p>
          <w:p w:rsidR="00334B2F" w:rsidRPr="00BE3DCD" w:rsidRDefault="00334B2F" w:rsidP="00CB0ADE">
            <w:pPr>
              <w:jc w:val="center"/>
              <w:rPr>
                <w:rFonts w:ascii="GHEA Grapalat" w:hAnsi="GHEA Grapalat"/>
                <w:sz w:val="20"/>
                <w:szCs w:val="20"/>
              </w:rPr>
            </w:pPr>
            <w:r w:rsidRPr="00BE3DC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sz w:val="20"/>
                <w:szCs w:val="20"/>
              </w:rPr>
            </w:pPr>
            <w:r w:rsidRPr="00BE3DCD">
              <w:rPr>
                <w:rFonts w:ascii="GHEA Grapalat" w:hAnsi="GHEA Grapalat"/>
                <w:sz w:val="20"/>
                <w:szCs w:val="20"/>
              </w:rPr>
              <w:t>նախապես լրացվում է շահառուի կողմից` հրավերով</w:t>
            </w:r>
          </w:p>
        </w:tc>
      </w:tr>
      <w:tr w:rsidR="00334B2F" w:rsidRPr="00BE3DCD" w:rsidTr="00CB0ADE">
        <w:tc>
          <w:tcPr>
            <w:tcW w:w="720"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sz w:val="20"/>
                <w:szCs w:val="20"/>
              </w:rPr>
            </w:pPr>
            <w:r w:rsidRPr="00BE3DC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sz w:val="20"/>
                <w:szCs w:val="20"/>
              </w:rPr>
            </w:pPr>
            <w:r w:rsidRPr="00BE3DC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sz w:val="20"/>
                <w:szCs w:val="20"/>
              </w:rPr>
            </w:pPr>
            <w:r w:rsidRPr="00BE3DC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sz w:val="20"/>
                <w:szCs w:val="20"/>
              </w:rPr>
            </w:pPr>
            <w:r w:rsidRPr="00BE3DC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sz w:val="20"/>
                <w:szCs w:val="20"/>
              </w:rPr>
            </w:pPr>
            <w:r w:rsidRPr="00BE3DCD">
              <w:rPr>
                <w:rFonts w:ascii="GHEA Grapalat" w:hAnsi="GHEA Grapalat"/>
                <w:sz w:val="20"/>
                <w:szCs w:val="20"/>
              </w:rPr>
              <w:t>նախապես լրացվում է շահառուի կողմից` հրավերով</w:t>
            </w:r>
          </w:p>
        </w:tc>
      </w:tr>
      <w:tr w:rsidR="00334B2F" w:rsidRPr="00BE3DCD" w:rsidTr="00CB0ADE">
        <w:tc>
          <w:tcPr>
            <w:tcW w:w="720"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sz w:val="20"/>
                <w:szCs w:val="20"/>
              </w:rPr>
            </w:pPr>
            <w:r w:rsidRPr="00BE3DC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sz w:val="20"/>
                <w:szCs w:val="20"/>
              </w:rPr>
            </w:pPr>
            <w:r w:rsidRPr="00BE3DC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sz w:val="20"/>
                <w:szCs w:val="20"/>
              </w:rPr>
            </w:pPr>
            <w:r w:rsidRPr="00BE3DC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sz w:val="20"/>
                <w:szCs w:val="20"/>
              </w:rPr>
            </w:pPr>
            <w:r w:rsidRPr="00BE3DCD">
              <w:rPr>
                <w:rFonts w:ascii="GHEA Grapalat" w:hAnsi="GHEA Grapalat"/>
                <w:sz w:val="20"/>
                <w:szCs w:val="20"/>
              </w:rPr>
              <w:t>պարտադիր</w:t>
            </w:r>
          </w:p>
          <w:p w:rsidR="00334B2F" w:rsidRPr="00BE3DCD" w:rsidRDefault="00334B2F" w:rsidP="00CB0ADE">
            <w:pPr>
              <w:jc w:val="center"/>
              <w:rPr>
                <w:rFonts w:ascii="GHEA Grapalat" w:hAnsi="GHEA Grapalat"/>
                <w:sz w:val="20"/>
                <w:szCs w:val="20"/>
              </w:rPr>
            </w:pPr>
            <w:r w:rsidRPr="00BE3DCD">
              <w:rPr>
                <w:rFonts w:ascii="GHEA Grapalat" w:hAnsi="GHEA Grapalat"/>
                <w:sz w:val="20"/>
                <w:szCs w:val="20"/>
              </w:rPr>
              <w:t>լրացվում է շահառուի այն բանկային (</w:t>
            </w:r>
            <w:r w:rsidRPr="00BE3DCD">
              <w:rPr>
                <w:rFonts w:ascii="GHEA Grapalat" w:hAnsi="GHEA Grapalat"/>
                <w:sz w:val="20"/>
                <w:szCs w:val="20"/>
                <w:lang w:val="hy-AM"/>
              </w:rPr>
              <w:t>գանձապետական</w:t>
            </w:r>
            <w:r w:rsidRPr="00BE3DC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sz w:val="20"/>
                <w:szCs w:val="20"/>
              </w:rPr>
            </w:pPr>
            <w:r w:rsidRPr="00BE3DCD">
              <w:rPr>
                <w:rFonts w:ascii="GHEA Grapalat" w:hAnsi="GHEA Grapalat"/>
                <w:sz w:val="20"/>
                <w:szCs w:val="20"/>
              </w:rPr>
              <w:t>նախապես լրացվում է շահառուի կողմից` հրավերով</w:t>
            </w:r>
          </w:p>
        </w:tc>
      </w:tr>
      <w:tr w:rsidR="00334B2F" w:rsidRPr="00BE3DCD" w:rsidTr="00CB0ADE">
        <w:tc>
          <w:tcPr>
            <w:tcW w:w="720"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sz w:val="20"/>
                <w:szCs w:val="20"/>
              </w:rPr>
            </w:pPr>
            <w:r w:rsidRPr="00BE3DC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sz w:val="20"/>
                <w:szCs w:val="20"/>
              </w:rPr>
            </w:pPr>
            <w:r w:rsidRPr="00BE3DC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sz w:val="20"/>
                <w:szCs w:val="20"/>
              </w:rPr>
            </w:pPr>
            <w:r w:rsidRPr="00BE3DC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sz w:val="20"/>
                <w:szCs w:val="20"/>
              </w:rPr>
            </w:pPr>
            <w:r w:rsidRPr="00BE3DCD">
              <w:rPr>
                <w:rFonts w:ascii="GHEA Grapalat" w:hAnsi="GHEA Grapalat"/>
                <w:sz w:val="20"/>
                <w:szCs w:val="20"/>
              </w:rPr>
              <w:t>պարտադիր</w:t>
            </w:r>
          </w:p>
          <w:p w:rsidR="00334B2F" w:rsidRPr="00BE3DCD" w:rsidRDefault="00334B2F" w:rsidP="00CB0ADE">
            <w:pPr>
              <w:jc w:val="center"/>
              <w:rPr>
                <w:rFonts w:ascii="GHEA Grapalat" w:hAnsi="GHEA Grapalat"/>
                <w:sz w:val="20"/>
                <w:szCs w:val="20"/>
              </w:rPr>
            </w:pPr>
            <w:r w:rsidRPr="00BE3DC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sz w:val="20"/>
                <w:szCs w:val="20"/>
                <w:lang w:val="hy-AM"/>
              </w:rPr>
            </w:pPr>
            <w:r w:rsidRPr="00BE3DCD">
              <w:rPr>
                <w:rFonts w:ascii="GHEA Grapalat" w:hAnsi="GHEA Grapalat"/>
                <w:sz w:val="20"/>
                <w:szCs w:val="20"/>
              </w:rPr>
              <w:t>լրացվում է վճարողի կողմից</w:t>
            </w:r>
            <w:r w:rsidRPr="00BE3DCD">
              <w:rPr>
                <w:rFonts w:ascii="GHEA Grapalat" w:hAnsi="GHEA Grapalat"/>
                <w:sz w:val="20"/>
                <w:szCs w:val="20"/>
                <w:lang w:val="hy-AM"/>
              </w:rPr>
              <w:t xml:space="preserve"> </w:t>
            </w:r>
          </w:p>
        </w:tc>
      </w:tr>
      <w:tr w:rsidR="00334B2F" w:rsidRPr="00AA5493" w:rsidTr="00CB0ADE">
        <w:tc>
          <w:tcPr>
            <w:tcW w:w="720"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sz w:val="20"/>
                <w:szCs w:val="20"/>
                <w:lang w:val="hy-AM"/>
              </w:rPr>
            </w:pPr>
            <w:r w:rsidRPr="00BE3DC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sz w:val="20"/>
                <w:szCs w:val="20"/>
                <w:lang w:val="hy-AM"/>
              </w:rPr>
            </w:pPr>
            <w:r w:rsidRPr="00BE3DCD">
              <w:rPr>
                <w:rFonts w:ascii="GHEA Grapalat" w:hAnsi="GHEA Grapalat" w:cs="Sylfaen"/>
                <w:sz w:val="20"/>
                <w:szCs w:val="20"/>
                <w:lang w:val="hy-AM"/>
              </w:rPr>
              <w:t>Ակցեպտավորված գումարը՝  (թվերով</w:t>
            </w:r>
            <w:r w:rsidRPr="00BE3DCD">
              <w:rPr>
                <w:rFonts w:ascii="GHEA Grapalat" w:hAnsi="GHEA Grapalat" w:cs="Arial"/>
                <w:sz w:val="20"/>
                <w:szCs w:val="20"/>
                <w:lang w:val="hy-AM"/>
              </w:rPr>
              <w:t xml:space="preserve"> </w:t>
            </w:r>
            <w:r w:rsidRPr="00BE3DCD">
              <w:rPr>
                <w:rFonts w:ascii="GHEA Grapalat" w:hAnsi="GHEA Grapalat" w:cs="Sylfaen"/>
                <w:sz w:val="20"/>
                <w:szCs w:val="20"/>
                <w:lang w:val="hy-AM"/>
              </w:rPr>
              <w:t>և</w:t>
            </w:r>
            <w:r w:rsidRPr="00BE3DCD">
              <w:rPr>
                <w:rFonts w:ascii="GHEA Grapalat" w:hAnsi="GHEA Grapalat" w:cs="Arial"/>
                <w:sz w:val="20"/>
                <w:szCs w:val="20"/>
                <w:lang w:val="hy-AM"/>
              </w:rPr>
              <w:t xml:space="preserve"> </w:t>
            </w:r>
            <w:r w:rsidRPr="00BE3DC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sz w:val="20"/>
                <w:szCs w:val="20"/>
                <w:lang w:val="hy-AM"/>
              </w:rPr>
            </w:pPr>
            <w:r w:rsidRPr="00BE3DC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sz w:val="20"/>
                <w:szCs w:val="20"/>
                <w:lang w:val="hy-AM"/>
              </w:rPr>
            </w:pPr>
            <w:r w:rsidRPr="00BE3DCD">
              <w:rPr>
                <w:rFonts w:ascii="GHEA Grapalat" w:hAnsi="GHEA Grapalat"/>
                <w:sz w:val="20"/>
                <w:szCs w:val="20"/>
                <w:lang w:val="hy-AM"/>
              </w:rPr>
              <w:t>ոչ պարտադիր</w:t>
            </w:r>
          </w:p>
          <w:p w:rsidR="00334B2F" w:rsidRPr="00BE3DCD" w:rsidRDefault="00334B2F" w:rsidP="00CB0ADE">
            <w:pPr>
              <w:jc w:val="center"/>
              <w:rPr>
                <w:rFonts w:ascii="GHEA Grapalat" w:hAnsi="GHEA Grapalat"/>
                <w:sz w:val="20"/>
                <w:szCs w:val="20"/>
                <w:lang w:val="hy-AM"/>
              </w:rPr>
            </w:pPr>
            <w:r w:rsidRPr="00BE3DC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sz w:val="20"/>
                <w:szCs w:val="20"/>
                <w:lang w:val="hy-AM"/>
              </w:rPr>
            </w:pPr>
            <w:r w:rsidRPr="00BE3DCD">
              <w:rPr>
                <w:rFonts w:ascii="GHEA Grapalat" w:hAnsi="GHEA Grapalat" w:cs="Sylfaen"/>
                <w:sz w:val="20"/>
                <w:szCs w:val="20"/>
                <w:lang w:val="hy-AM"/>
              </w:rPr>
              <w:t>(չի լրացվում եւ չի կիրառվում)</w:t>
            </w:r>
          </w:p>
        </w:tc>
      </w:tr>
      <w:tr w:rsidR="00334B2F" w:rsidRPr="00BE3DCD" w:rsidTr="00CB0ADE">
        <w:tc>
          <w:tcPr>
            <w:tcW w:w="720"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sz w:val="20"/>
                <w:szCs w:val="20"/>
                <w:lang w:val="hy-AM"/>
              </w:rPr>
            </w:pPr>
            <w:r w:rsidRPr="00BE3DC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sz w:val="20"/>
                <w:szCs w:val="20"/>
              </w:rPr>
            </w:pPr>
            <w:r w:rsidRPr="00BE3DC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sz w:val="20"/>
                <w:szCs w:val="20"/>
              </w:rPr>
            </w:pPr>
            <w:r w:rsidRPr="00BE3DC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sz w:val="20"/>
                <w:szCs w:val="20"/>
              </w:rPr>
            </w:pPr>
            <w:r w:rsidRPr="00BE3DC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sz w:val="20"/>
                <w:szCs w:val="20"/>
              </w:rPr>
            </w:pPr>
            <w:r w:rsidRPr="00BE3DCD">
              <w:rPr>
                <w:rFonts w:ascii="GHEA Grapalat" w:hAnsi="GHEA Grapalat"/>
                <w:sz w:val="20"/>
                <w:szCs w:val="20"/>
              </w:rPr>
              <w:t>լրացվում է վճարողի կողմից</w:t>
            </w:r>
          </w:p>
        </w:tc>
      </w:tr>
      <w:tr w:rsidR="00334B2F" w:rsidRPr="00AA5493" w:rsidTr="00CB0ADE">
        <w:tc>
          <w:tcPr>
            <w:tcW w:w="720"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sz w:val="20"/>
                <w:szCs w:val="20"/>
              </w:rPr>
            </w:pPr>
            <w:r w:rsidRPr="00BE3DC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sz w:val="20"/>
                <w:szCs w:val="20"/>
              </w:rPr>
            </w:pPr>
            <w:r w:rsidRPr="00BE3DC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sz w:val="20"/>
                <w:szCs w:val="20"/>
              </w:rPr>
            </w:pPr>
            <w:r w:rsidRPr="00BE3DC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sz w:val="20"/>
                <w:szCs w:val="20"/>
                <w:lang w:val="hy-AM"/>
              </w:rPr>
            </w:pPr>
            <w:r w:rsidRPr="00BE3DCD">
              <w:rPr>
                <w:rFonts w:ascii="GHEA Grapalat" w:hAnsi="GHEA Grapalat"/>
                <w:sz w:val="20"/>
                <w:szCs w:val="20"/>
              </w:rPr>
              <w:t xml:space="preserve">Պարտադիր </w:t>
            </w:r>
            <w:r w:rsidRPr="00BE3DCD">
              <w:rPr>
                <w:rFonts w:ascii="GHEA Grapalat" w:hAnsi="GHEA Grapalat"/>
                <w:sz w:val="20"/>
                <w:szCs w:val="20"/>
                <w:lang w:val="hy-AM"/>
              </w:rPr>
              <w:t xml:space="preserve">լրացվում է </w:t>
            </w:r>
            <w:r w:rsidRPr="00BE3DCD">
              <w:rPr>
                <w:rFonts w:ascii="GHEA Grapalat" w:hAnsi="GHEA Grapalat"/>
                <w:sz w:val="20"/>
                <w:szCs w:val="20"/>
              </w:rPr>
              <w:t>«</w:t>
            </w:r>
            <w:r w:rsidRPr="00BE3DCD">
              <w:rPr>
                <w:rFonts w:ascii="GHEA Grapalat" w:hAnsi="GHEA Grapalat"/>
                <w:sz w:val="20"/>
                <w:szCs w:val="20"/>
                <w:lang w:val="hy-AM"/>
              </w:rPr>
              <w:t>պայմանագրի կատարման ապահովման համար</w:t>
            </w:r>
            <w:r w:rsidRPr="00BE3DCD">
              <w:rPr>
                <w:rFonts w:ascii="GHEA Grapalat" w:hAnsi="GHEA Grapalat"/>
                <w:sz w:val="20"/>
                <w:szCs w:val="20"/>
              </w:rPr>
              <w:t>»</w:t>
            </w:r>
            <w:r w:rsidRPr="00BE3DC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sz w:val="20"/>
                <w:szCs w:val="20"/>
                <w:lang w:val="hy-AM"/>
              </w:rPr>
            </w:pPr>
            <w:r w:rsidRPr="00BE3DCD">
              <w:rPr>
                <w:rFonts w:ascii="GHEA Grapalat" w:hAnsi="GHEA Grapalat"/>
                <w:sz w:val="20"/>
                <w:szCs w:val="20"/>
                <w:lang w:val="hy-AM"/>
              </w:rPr>
              <w:t>նախապես լրացվում է շահառուի կողմից` հրավերով</w:t>
            </w:r>
          </w:p>
        </w:tc>
      </w:tr>
      <w:tr w:rsidR="00334B2F" w:rsidRPr="00BE3DCD" w:rsidTr="00CB0ADE">
        <w:tc>
          <w:tcPr>
            <w:tcW w:w="720"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sz w:val="20"/>
                <w:szCs w:val="20"/>
              </w:rPr>
            </w:pPr>
            <w:r w:rsidRPr="00BE3DC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sz w:val="20"/>
                <w:szCs w:val="20"/>
              </w:rPr>
            </w:pPr>
            <w:r w:rsidRPr="00BE3DC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sz w:val="20"/>
                <w:szCs w:val="20"/>
              </w:rPr>
            </w:pPr>
            <w:r w:rsidRPr="00BE3DC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sz w:val="20"/>
                <w:szCs w:val="20"/>
              </w:rPr>
            </w:pPr>
            <w:r w:rsidRPr="00BE3DCD">
              <w:rPr>
                <w:rFonts w:ascii="GHEA Grapalat" w:hAnsi="GHEA Grapalat"/>
                <w:sz w:val="20"/>
                <w:szCs w:val="20"/>
              </w:rPr>
              <w:t>պարտադիր</w:t>
            </w:r>
          </w:p>
          <w:p w:rsidR="00334B2F" w:rsidRPr="00BE3DCD" w:rsidRDefault="00334B2F" w:rsidP="00CB0ADE">
            <w:pPr>
              <w:jc w:val="center"/>
              <w:rPr>
                <w:rFonts w:ascii="GHEA Grapalat" w:hAnsi="GHEA Grapalat"/>
                <w:sz w:val="20"/>
                <w:szCs w:val="20"/>
              </w:rPr>
            </w:pPr>
            <w:r w:rsidRPr="00BE3DCD">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w:t>
            </w:r>
            <w:r w:rsidRPr="00BE3DCD">
              <w:rPr>
                <w:rFonts w:ascii="GHEA Grapalat" w:hAnsi="GHEA Grapalat"/>
                <w:sz w:val="20"/>
                <w:szCs w:val="20"/>
              </w:rPr>
              <w:lastRenderedPageBreak/>
              <w:t>պահանջագիր է ներկայացնում վճարողին սպասարկող բանկին լրացվում է պահանջագրի ներկայացման համար հիմք հանդիսացող պայմանագրի համարը</w:t>
            </w:r>
            <w:r w:rsidRPr="00BE3DCD">
              <w:rPr>
                <w:rFonts w:ascii="GHEA Grapalat" w:hAnsi="GHEA Grapalat"/>
                <w:sz w:val="20"/>
                <w:szCs w:val="20"/>
                <w:lang w:val="hy-AM"/>
              </w:rPr>
              <w:t>,</w:t>
            </w:r>
            <w:r w:rsidRPr="00BE3DCD">
              <w:rPr>
                <w:rFonts w:ascii="GHEA Grapalat" w:hAnsi="GHEA Grapalat" w:cs="Arial"/>
                <w:sz w:val="20"/>
                <w:szCs w:val="20"/>
                <w:lang w:val="hy-AM"/>
              </w:rPr>
              <w:t xml:space="preserve"> </w:t>
            </w:r>
            <w:r w:rsidRPr="00BE3DCD">
              <w:rPr>
                <w:rFonts w:ascii="GHEA Grapalat" w:hAnsi="GHEA Grapalat"/>
                <w:sz w:val="20"/>
                <w:szCs w:val="20"/>
              </w:rPr>
              <w:t xml:space="preserve"> գնման ընթացակարգի ծածկագիրը</w:t>
            </w:r>
            <w:r w:rsidRPr="00BE3DC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sz w:val="20"/>
                <w:szCs w:val="20"/>
                <w:lang w:val="hy-AM"/>
              </w:rPr>
            </w:pPr>
            <w:r w:rsidRPr="00BE3DCD">
              <w:rPr>
                <w:rFonts w:ascii="GHEA Grapalat" w:hAnsi="GHEA Grapalat"/>
                <w:sz w:val="20"/>
                <w:szCs w:val="20"/>
              </w:rPr>
              <w:lastRenderedPageBreak/>
              <w:t xml:space="preserve">լրացվում է </w:t>
            </w:r>
            <w:r w:rsidRPr="00BE3DCD">
              <w:rPr>
                <w:rFonts w:ascii="GHEA Grapalat" w:hAnsi="GHEA Grapalat"/>
                <w:sz w:val="20"/>
                <w:szCs w:val="20"/>
                <w:lang w:val="hy-AM"/>
              </w:rPr>
              <w:t>շահառու</w:t>
            </w:r>
            <w:r w:rsidRPr="00BE3DCD">
              <w:rPr>
                <w:rFonts w:ascii="GHEA Grapalat" w:hAnsi="GHEA Grapalat"/>
                <w:sz w:val="20"/>
                <w:szCs w:val="20"/>
              </w:rPr>
              <w:t>ի կողմից</w:t>
            </w:r>
          </w:p>
        </w:tc>
      </w:tr>
      <w:tr w:rsidR="00334B2F" w:rsidRPr="00AA5493" w:rsidTr="00CB0ADE">
        <w:tc>
          <w:tcPr>
            <w:tcW w:w="720" w:type="dxa"/>
            <w:tcBorders>
              <w:top w:val="single" w:sz="4" w:space="0" w:color="auto"/>
              <w:left w:val="single" w:sz="4" w:space="0" w:color="auto"/>
              <w:bottom w:val="single" w:sz="4" w:space="0" w:color="auto"/>
              <w:right w:val="single" w:sz="4" w:space="0" w:color="auto"/>
            </w:tcBorders>
          </w:tcPr>
          <w:p w:rsidR="00334B2F" w:rsidRPr="00BE3DCD" w:rsidDel="0010680B" w:rsidRDefault="00334B2F" w:rsidP="00CB0ADE">
            <w:pPr>
              <w:jc w:val="center"/>
              <w:rPr>
                <w:rFonts w:ascii="GHEA Grapalat" w:hAnsi="GHEA Grapalat"/>
                <w:sz w:val="20"/>
                <w:szCs w:val="20"/>
                <w:lang w:val="hy-AM"/>
              </w:rPr>
            </w:pPr>
            <w:r w:rsidRPr="00BE3DCD">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sz w:val="20"/>
                <w:szCs w:val="20"/>
              </w:rPr>
            </w:pPr>
            <w:r w:rsidRPr="00BE3DC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sz w:val="20"/>
                <w:szCs w:val="20"/>
              </w:rPr>
            </w:pPr>
            <w:r w:rsidRPr="00BE3DC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cs="Sylfaen"/>
                <w:sz w:val="20"/>
                <w:szCs w:val="20"/>
                <w:lang w:val="hy-AM"/>
              </w:rPr>
            </w:pPr>
            <w:r w:rsidRPr="00BE3DCD">
              <w:rPr>
                <w:rFonts w:ascii="GHEA Grapalat" w:hAnsi="GHEA Grapalat"/>
                <w:sz w:val="20"/>
                <w:szCs w:val="20"/>
              </w:rPr>
              <w:t>պարտադիր</w:t>
            </w:r>
            <w:r w:rsidRPr="00BE3DCD">
              <w:rPr>
                <w:rFonts w:ascii="GHEA Grapalat" w:hAnsi="GHEA Grapalat" w:cs="Sylfaen"/>
                <w:sz w:val="20"/>
                <w:szCs w:val="20"/>
                <w:lang w:val="hy-AM"/>
              </w:rPr>
              <w:t xml:space="preserve"> </w:t>
            </w:r>
          </w:p>
          <w:p w:rsidR="00334B2F" w:rsidRPr="00BE3DCD" w:rsidRDefault="00334B2F" w:rsidP="00CB0ADE">
            <w:pPr>
              <w:jc w:val="center"/>
              <w:rPr>
                <w:rFonts w:ascii="GHEA Grapalat" w:hAnsi="GHEA Grapalat" w:cs="Sylfaen"/>
                <w:sz w:val="20"/>
                <w:szCs w:val="20"/>
                <w:lang w:val="hy-AM"/>
              </w:rPr>
            </w:pPr>
            <w:r w:rsidRPr="00BE3DCD">
              <w:rPr>
                <w:rFonts w:ascii="GHEA Grapalat" w:hAnsi="GHEA Grapalat" w:cs="Sylfaen"/>
                <w:sz w:val="20"/>
                <w:szCs w:val="20"/>
                <w:lang w:val="hy-AM"/>
              </w:rPr>
              <w:t xml:space="preserve">լրացվում է &lt;ակցեպտավորված վճարում&gt; բառերը, </w:t>
            </w:r>
          </w:p>
          <w:p w:rsidR="00334B2F" w:rsidRPr="00BE3DCD" w:rsidRDefault="00334B2F" w:rsidP="00CB0ADE">
            <w:pPr>
              <w:jc w:val="center"/>
              <w:rPr>
                <w:rFonts w:ascii="GHEA Grapalat" w:hAnsi="GHEA Grapalat"/>
                <w:sz w:val="20"/>
                <w:szCs w:val="20"/>
                <w:lang w:val="hy-AM"/>
              </w:rPr>
            </w:pPr>
            <w:r w:rsidRPr="00BE3DC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sz w:val="20"/>
                <w:szCs w:val="20"/>
                <w:lang w:val="hy-AM"/>
              </w:rPr>
            </w:pPr>
            <w:r w:rsidRPr="00BE3DCD">
              <w:rPr>
                <w:rFonts w:ascii="GHEA Grapalat" w:hAnsi="GHEA Grapalat"/>
                <w:sz w:val="20"/>
                <w:szCs w:val="20"/>
                <w:lang w:val="hy-AM"/>
              </w:rPr>
              <w:t xml:space="preserve">նախապես լրացվում է շահառուի կողմից </w:t>
            </w:r>
          </w:p>
        </w:tc>
      </w:tr>
      <w:tr w:rsidR="00334B2F" w:rsidRPr="00BE3DCD" w:rsidTr="00CB0ADE">
        <w:tc>
          <w:tcPr>
            <w:tcW w:w="720"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sz w:val="20"/>
                <w:szCs w:val="20"/>
                <w:lang w:val="hy-AM"/>
              </w:rPr>
            </w:pPr>
            <w:r w:rsidRPr="00BE3DC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sz w:val="20"/>
                <w:szCs w:val="20"/>
              </w:rPr>
            </w:pPr>
            <w:r w:rsidRPr="00BE3DC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sz w:val="20"/>
                <w:szCs w:val="20"/>
              </w:rPr>
            </w:pPr>
            <w:r w:rsidRPr="00BE3DC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sz w:val="20"/>
                <w:szCs w:val="20"/>
              </w:rPr>
            </w:pPr>
            <w:r w:rsidRPr="00BE3DCD">
              <w:rPr>
                <w:rFonts w:ascii="GHEA Grapalat" w:hAnsi="GHEA Grapalat"/>
                <w:sz w:val="20"/>
                <w:szCs w:val="20"/>
              </w:rPr>
              <w:t>ոչ պարտադիր</w:t>
            </w:r>
          </w:p>
          <w:p w:rsidR="00334B2F" w:rsidRPr="00BE3DCD" w:rsidRDefault="00334B2F" w:rsidP="00CB0ADE">
            <w:pPr>
              <w:jc w:val="center"/>
              <w:rPr>
                <w:rFonts w:ascii="GHEA Grapalat" w:hAnsi="GHEA Grapalat"/>
                <w:sz w:val="20"/>
                <w:szCs w:val="20"/>
              </w:rPr>
            </w:pPr>
            <w:r w:rsidRPr="00BE3DC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BE3DCD">
              <w:rPr>
                <w:rFonts w:ascii="GHEA Grapalat" w:hAnsi="GHEA Grapalat"/>
                <w:sz w:val="20"/>
                <w:szCs w:val="20"/>
                <w:lang w:val="hy-AM"/>
              </w:rPr>
              <w:t xml:space="preserve"> </w:t>
            </w:r>
            <w:r w:rsidRPr="00BE3DCD">
              <w:rPr>
                <w:rFonts w:ascii="GHEA Grapalat" w:hAnsi="GHEA Grapalat"/>
                <w:sz w:val="20"/>
                <w:szCs w:val="20"/>
              </w:rPr>
              <w:t>(</w:t>
            </w:r>
            <w:r w:rsidRPr="00BE3DCD">
              <w:rPr>
                <w:rFonts w:ascii="GHEA Grapalat" w:hAnsi="GHEA Grapalat"/>
                <w:sz w:val="20"/>
                <w:szCs w:val="20"/>
                <w:lang w:val="hy-AM"/>
              </w:rPr>
              <w:t>վճարողի բանկին</w:t>
            </w:r>
            <w:r w:rsidRPr="00BE3DCD">
              <w:rPr>
                <w:rFonts w:ascii="GHEA Grapalat" w:hAnsi="GHEA Grapalat"/>
                <w:sz w:val="20"/>
                <w:szCs w:val="20"/>
              </w:rPr>
              <w:t>)</w:t>
            </w:r>
          </w:p>
          <w:p w:rsidR="00334B2F" w:rsidRPr="00BE3DCD" w:rsidRDefault="00334B2F" w:rsidP="00CB0ADE">
            <w:pPr>
              <w:jc w:val="center"/>
              <w:rPr>
                <w:rFonts w:ascii="GHEA Grapalat" w:hAnsi="GHEA Grapalat"/>
                <w:sz w:val="20"/>
                <w:szCs w:val="20"/>
              </w:rPr>
            </w:pPr>
            <w:r w:rsidRPr="00BE3DCD">
              <w:rPr>
                <w:rFonts w:ascii="GHEA Grapalat" w:hAnsi="GHEA Grapalat"/>
                <w:sz w:val="20"/>
                <w:szCs w:val="20"/>
                <w:lang w:val="hy-AM"/>
              </w:rPr>
              <w:t>Եթ ե լրացվել է &lt;</w:t>
            </w:r>
            <w:r w:rsidRPr="00BE3DCD">
              <w:rPr>
                <w:rFonts w:ascii="GHEA Grapalat" w:hAnsi="GHEA Grapalat" w:cs="Sylfaen"/>
                <w:sz w:val="20"/>
                <w:szCs w:val="20"/>
                <w:lang w:val="hy-AM"/>
              </w:rPr>
              <w:t>Վճարման կատարման հիմքեր&gt; դաշտը ապա այս տվյալը պարտադիր լրացվում է</w:t>
            </w:r>
            <w:r w:rsidRPr="00BE3DC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sz w:val="20"/>
                <w:szCs w:val="20"/>
              </w:rPr>
            </w:pPr>
            <w:r w:rsidRPr="00BE3DCD">
              <w:rPr>
                <w:rFonts w:ascii="GHEA Grapalat" w:hAnsi="GHEA Grapalat"/>
                <w:sz w:val="20"/>
                <w:szCs w:val="20"/>
              </w:rPr>
              <w:t>լրացվում է շահառուի</w:t>
            </w:r>
            <w:r w:rsidRPr="00BE3DCD">
              <w:rPr>
                <w:rFonts w:ascii="GHEA Grapalat" w:hAnsi="GHEA Grapalat"/>
                <w:sz w:val="20"/>
                <w:szCs w:val="20"/>
                <w:lang w:val="hy-AM"/>
              </w:rPr>
              <w:t xml:space="preserve"> </w:t>
            </w:r>
            <w:r w:rsidRPr="00BE3DCD">
              <w:rPr>
                <w:rFonts w:ascii="GHEA Grapalat" w:hAnsi="GHEA Grapalat"/>
                <w:sz w:val="20"/>
                <w:szCs w:val="20"/>
              </w:rPr>
              <w:t>կողմից</w:t>
            </w:r>
          </w:p>
        </w:tc>
      </w:tr>
      <w:tr w:rsidR="00334B2F" w:rsidRPr="00AA5493" w:rsidTr="00CB0ADE">
        <w:tc>
          <w:tcPr>
            <w:tcW w:w="720"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sz w:val="20"/>
                <w:szCs w:val="20"/>
              </w:rPr>
            </w:pPr>
            <w:r w:rsidRPr="00BE3DCD">
              <w:rPr>
                <w:rFonts w:ascii="GHEA Grapalat" w:hAnsi="GHEA Grapalat"/>
                <w:sz w:val="20"/>
                <w:szCs w:val="20"/>
                <w:lang w:val="hy-AM"/>
              </w:rPr>
              <w:t>2</w:t>
            </w:r>
            <w:r w:rsidRPr="00BE3DC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sz w:val="20"/>
                <w:szCs w:val="20"/>
              </w:rPr>
            </w:pPr>
            <w:r w:rsidRPr="00BE3DC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sz w:val="20"/>
                <w:szCs w:val="20"/>
              </w:rPr>
            </w:pPr>
            <w:r w:rsidRPr="00BE3DC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sz w:val="20"/>
                <w:szCs w:val="20"/>
              </w:rPr>
            </w:pPr>
            <w:r w:rsidRPr="00BE3DCD">
              <w:rPr>
                <w:rFonts w:ascii="GHEA Grapalat" w:hAnsi="GHEA Grapalat"/>
                <w:sz w:val="20"/>
                <w:szCs w:val="20"/>
              </w:rPr>
              <w:t>պարտադիր</w:t>
            </w:r>
          </w:p>
          <w:p w:rsidR="00334B2F" w:rsidRPr="00BE3DCD" w:rsidRDefault="00334B2F" w:rsidP="00CB0ADE">
            <w:pPr>
              <w:jc w:val="center"/>
              <w:rPr>
                <w:rFonts w:ascii="GHEA Grapalat" w:hAnsi="GHEA Grapalat"/>
                <w:sz w:val="20"/>
                <w:szCs w:val="20"/>
                <w:lang w:val="hy-AM"/>
              </w:rPr>
            </w:pPr>
            <w:r w:rsidRPr="00BE3DCD">
              <w:rPr>
                <w:rFonts w:ascii="GHEA Grapalat" w:hAnsi="GHEA Grapalat"/>
                <w:sz w:val="20"/>
                <w:szCs w:val="20"/>
              </w:rPr>
              <w:t>այս դաշտը լրացվում</w:t>
            </w:r>
            <w:r w:rsidRPr="00BE3DCD">
              <w:rPr>
                <w:rFonts w:ascii="GHEA Grapalat" w:hAnsi="GHEA Grapalat"/>
                <w:sz w:val="20"/>
                <w:szCs w:val="20"/>
                <w:lang w:val="hy-AM"/>
              </w:rPr>
              <w:t xml:space="preserve"> է վճարողի կողմից պահանջագրի ներկայացման դեպքում: Ընդ որում</w:t>
            </w:r>
            <w:r w:rsidRPr="00BE3DCD">
              <w:rPr>
                <w:rFonts w:ascii="GHEA Grapalat" w:hAnsi="GHEA Grapalat"/>
                <w:sz w:val="20"/>
                <w:szCs w:val="20"/>
              </w:rPr>
              <w:t xml:space="preserve"> եթե </w:t>
            </w:r>
            <w:r w:rsidRPr="00BE3DCD">
              <w:rPr>
                <w:rFonts w:ascii="GHEA Grapalat" w:hAnsi="GHEA Grapalat" w:cs="Sylfaen"/>
                <w:sz w:val="20"/>
                <w:szCs w:val="20"/>
                <w:lang w:val="hy-AM"/>
              </w:rPr>
              <w:t xml:space="preserve">Վճարման պայմաններ դաշտում </w:t>
            </w:r>
            <w:r w:rsidRPr="00BE3DCD">
              <w:rPr>
                <w:rFonts w:ascii="GHEA Grapalat" w:hAnsi="GHEA Grapalat"/>
                <w:sz w:val="20"/>
                <w:szCs w:val="20"/>
                <w:lang w:val="hy-AM"/>
              </w:rPr>
              <w:t>նշված է &lt;ակցեպտավորված վճարում&gt; ապա</w:t>
            </w:r>
            <w:r w:rsidRPr="00BE3DCD">
              <w:rPr>
                <w:rFonts w:ascii="GHEA Grapalat" w:hAnsi="GHEA Grapalat" w:cs="Sylfaen"/>
                <w:sz w:val="20"/>
                <w:szCs w:val="20"/>
                <w:lang w:val="hy-AM"/>
              </w:rPr>
              <w:t xml:space="preserve"> </w:t>
            </w:r>
            <w:r w:rsidRPr="00BE3DCD">
              <w:rPr>
                <w:rFonts w:ascii="GHEA Grapalat" w:hAnsi="GHEA Grapalat"/>
                <w:sz w:val="20"/>
                <w:szCs w:val="20"/>
              </w:rPr>
              <w:t>վճարող</w:t>
            </w:r>
            <w:r w:rsidRPr="00BE3DCD">
              <w:rPr>
                <w:rFonts w:ascii="GHEA Grapalat" w:hAnsi="GHEA Grapalat"/>
                <w:sz w:val="20"/>
                <w:szCs w:val="20"/>
                <w:lang w:val="hy-AM"/>
              </w:rPr>
              <w:t xml:space="preserve">ը ստորագրելով՝ </w:t>
            </w:r>
            <w:r w:rsidRPr="00BE3DCD">
              <w:rPr>
                <w:rFonts w:ascii="GHEA Grapalat" w:hAnsi="GHEA Grapalat" w:cs="Sylfaen"/>
                <w:sz w:val="20"/>
                <w:szCs w:val="20"/>
                <w:lang w:val="hy-AM"/>
              </w:rPr>
              <w:t xml:space="preserve">նախապես </w:t>
            </w:r>
            <w:r w:rsidRPr="00BE3DCD">
              <w:rPr>
                <w:rFonts w:ascii="GHEA Grapalat" w:hAnsi="GHEA Grapalat"/>
                <w:sz w:val="20"/>
                <w:szCs w:val="20"/>
                <w:lang w:val="hy-AM"/>
              </w:rPr>
              <w:t xml:space="preserve">համաձայնվում  </w:t>
            </w:r>
            <w:r w:rsidRPr="00BE3DCD">
              <w:rPr>
                <w:rFonts w:ascii="GHEA Grapalat" w:hAnsi="GHEA Grapalat" w:cs="Sylfaen"/>
                <w:sz w:val="20"/>
                <w:szCs w:val="20"/>
                <w:lang w:val="hy-AM"/>
              </w:rPr>
              <w:t xml:space="preserve">  </w:t>
            </w:r>
            <w:r w:rsidRPr="00BE3DC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BE3DC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sz w:val="20"/>
                <w:szCs w:val="20"/>
                <w:lang w:val="hy-AM"/>
              </w:rPr>
            </w:pPr>
            <w:r w:rsidRPr="00BE3DCD">
              <w:rPr>
                <w:rFonts w:ascii="GHEA Grapalat" w:hAnsi="GHEA Grapalat"/>
                <w:sz w:val="20"/>
                <w:szCs w:val="20"/>
                <w:lang w:val="hy-AM"/>
              </w:rPr>
              <w:t xml:space="preserve">ստորագրվում է վճարողի կողմից կամ </w:t>
            </w:r>
          </w:p>
          <w:p w:rsidR="00334B2F" w:rsidRPr="00BE3DCD" w:rsidRDefault="00334B2F" w:rsidP="00CB0ADE">
            <w:pPr>
              <w:jc w:val="center"/>
              <w:rPr>
                <w:rFonts w:ascii="GHEA Grapalat" w:hAnsi="GHEA Grapalat"/>
                <w:sz w:val="20"/>
                <w:szCs w:val="20"/>
                <w:lang w:val="hy-AM"/>
              </w:rPr>
            </w:pPr>
            <w:r w:rsidRPr="00BE3DCD">
              <w:rPr>
                <w:rFonts w:ascii="GHEA Grapalat" w:hAnsi="GHEA Grapalat"/>
                <w:sz w:val="20"/>
                <w:szCs w:val="20"/>
                <w:lang w:val="hy-AM"/>
              </w:rPr>
              <w:t>դրվում է վճարողի էլեկտրոնային ստորագրությունը</w:t>
            </w:r>
          </w:p>
          <w:p w:rsidR="00334B2F" w:rsidRPr="00BE3DCD" w:rsidRDefault="00334B2F" w:rsidP="00CB0ADE">
            <w:pPr>
              <w:jc w:val="center"/>
              <w:rPr>
                <w:rFonts w:ascii="GHEA Grapalat" w:hAnsi="GHEA Grapalat"/>
                <w:sz w:val="20"/>
                <w:szCs w:val="20"/>
                <w:lang w:val="hy-AM"/>
              </w:rPr>
            </w:pPr>
          </w:p>
        </w:tc>
      </w:tr>
      <w:tr w:rsidR="00334B2F" w:rsidRPr="00AA5493"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BE3DCD" w:rsidRDefault="00334B2F" w:rsidP="00CB0ADE">
            <w:pPr>
              <w:rPr>
                <w:rFonts w:ascii="GHEA Grapalat" w:hAnsi="GHEA Grapalat"/>
                <w:sz w:val="20"/>
                <w:szCs w:val="20"/>
              </w:rPr>
            </w:pPr>
            <w:r w:rsidRPr="00BE3DCD">
              <w:rPr>
                <w:rFonts w:ascii="GHEA Grapalat" w:hAnsi="GHEA Grapalat"/>
                <w:sz w:val="20"/>
                <w:szCs w:val="20"/>
                <w:lang w:val="hy-AM"/>
              </w:rPr>
              <w:t>2</w:t>
            </w:r>
            <w:r w:rsidRPr="00BE3DC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sz w:val="20"/>
                <w:szCs w:val="20"/>
              </w:rPr>
            </w:pPr>
            <w:r w:rsidRPr="00BE3DC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sz w:val="20"/>
                <w:szCs w:val="20"/>
              </w:rPr>
            </w:pPr>
            <w:r w:rsidRPr="00BE3DC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sz w:val="20"/>
                <w:szCs w:val="20"/>
              </w:rPr>
            </w:pPr>
            <w:r w:rsidRPr="00BE3DCD">
              <w:rPr>
                <w:rFonts w:ascii="GHEA Grapalat" w:hAnsi="GHEA Grapalat"/>
                <w:sz w:val="20"/>
                <w:szCs w:val="20"/>
              </w:rPr>
              <w:t xml:space="preserve">պարտադիր` </w:t>
            </w:r>
          </w:p>
          <w:p w:rsidR="00334B2F" w:rsidRPr="00BE3DCD" w:rsidRDefault="00334B2F" w:rsidP="00CB0ADE">
            <w:pPr>
              <w:jc w:val="center"/>
              <w:rPr>
                <w:rFonts w:ascii="GHEA Grapalat" w:hAnsi="GHEA Grapalat"/>
                <w:sz w:val="20"/>
                <w:szCs w:val="20"/>
                <w:lang w:val="hy-AM"/>
              </w:rPr>
            </w:pPr>
            <w:r w:rsidRPr="00BE3DCD">
              <w:rPr>
                <w:rFonts w:ascii="GHEA Grapalat" w:hAnsi="GHEA Grapalat"/>
                <w:sz w:val="20"/>
                <w:szCs w:val="20"/>
              </w:rPr>
              <w:t>կնիքի առկայության դեպքում</w:t>
            </w:r>
            <w:r w:rsidRPr="00BE3DC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sz w:val="20"/>
                <w:szCs w:val="20"/>
                <w:lang w:val="hy-AM"/>
              </w:rPr>
            </w:pPr>
            <w:r w:rsidRPr="00BE3DCD">
              <w:rPr>
                <w:rFonts w:ascii="GHEA Grapalat" w:hAnsi="GHEA Grapalat"/>
                <w:sz w:val="20"/>
                <w:szCs w:val="20"/>
                <w:lang w:val="hy-AM"/>
              </w:rPr>
              <w:t xml:space="preserve">կնքվում է վճարողի կողմից </w:t>
            </w:r>
          </w:p>
          <w:p w:rsidR="00334B2F" w:rsidRPr="00BE3DCD" w:rsidRDefault="00334B2F" w:rsidP="00CB0ADE">
            <w:pPr>
              <w:jc w:val="center"/>
              <w:rPr>
                <w:rFonts w:ascii="GHEA Grapalat" w:hAnsi="GHEA Grapalat"/>
                <w:sz w:val="20"/>
                <w:szCs w:val="20"/>
                <w:lang w:val="hy-AM"/>
              </w:rPr>
            </w:pPr>
            <w:r w:rsidRPr="00BE3DCD">
              <w:rPr>
                <w:rFonts w:ascii="GHEA Grapalat" w:hAnsi="GHEA Grapalat"/>
                <w:sz w:val="20"/>
                <w:szCs w:val="20"/>
                <w:lang w:val="hy-AM"/>
              </w:rPr>
              <w:t>թղթային եղանակով ներկայացնելիս</w:t>
            </w:r>
          </w:p>
        </w:tc>
      </w:tr>
      <w:tr w:rsidR="00334B2F" w:rsidRPr="00BE3DCD" w:rsidTr="00CB0ADE">
        <w:tc>
          <w:tcPr>
            <w:tcW w:w="720"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sz w:val="20"/>
                <w:szCs w:val="20"/>
              </w:rPr>
            </w:pPr>
            <w:r w:rsidRPr="00BE3DCD">
              <w:rPr>
                <w:rFonts w:ascii="GHEA Grapalat" w:hAnsi="GHEA Grapalat"/>
                <w:sz w:val="20"/>
                <w:szCs w:val="20"/>
                <w:lang w:val="hy-AM"/>
              </w:rPr>
              <w:t>22</w:t>
            </w:r>
            <w:r w:rsidRPr="00BE3DC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sz w:val="20"/>
                <w:szCs w:val="20"/>
              </w:rPr>
            </w:pPr>
            <w:r w:rsidRPr="00BE3DC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sz w:val="20"/>
                <w:szCs w:val="20"/>
              </w:rPr>
            </w:pPr>
            <w:r w:rsidRPr="00BE3DC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sz w:val="20"/>
                <w:szCs w:val="20"/>
              </w:rPr>
            </w:pPr>
            <w:r w:rsidRPr="00BE3DCD">
              <w:rPr>
                <w:rFonts w:ascii="GHEA Grapalat" w:hAnsi="GHEA Grapalat"/>
                <w:sz w:val="20"/>
                <w:szCs w:val="20"/>
              </w:rPr>
              <w:t>Պարտադիր</w:t>
            </w:r>
            <w:r w:rsidRPr="00BE3DCD">
              <w:rPr>
                <w:rFonts w:ascii="GHEA Grapalat" w:hAnsi="GHEA Grapalat"/>
                <w:sz w:val="20"/>
                <w:szCs w:val="20"/>
                <w:lang w:val="hy-AM"/>
              </w:rPr>
              <w:t>՝</w:t>
            </w:r>
            <w:r w:rsidRPr="00BE3DCD">
              <w:rPr>
                <w:rFonts w:ascii="GHEA Grapalat" w:hAnsi="GHEA Grapalat"/>
                <w:sz w:val="20"/>
                <w:szCs w:val="20"/>
              </w:rPr>
              <w:t xml:space="preserve"> </w:t>
            </w:r>
          </w:p>
          <w:p w:rsidR="00334B2F" w:rsidRPr="00BE3DCD" w:rsidRDefault="00334B2F" w:rsidP="00CB0ADE">
            <w:pPr>
              <w:jc w:val="center"/>
              <w:rPr>
                <w:rFonts w:ascii="GHEA Grapalat" w:hAnsi="GHEA Grapalat"/>
                <w:sz w:val="20"/>
                <w:szCs w:val="20"/>
              </w:rPr>
            </w:pPr>
            <w:r w:rsidRPr="00BE3DC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sz w:val="20"/>
                <w:szCs w:val="20"/>
              </w:rPr>
            </w:pPr>
            <w:r w:rsidRPr="00BE3DCD">
              <w:rPr>
                <w:rFonts w:ascii="GHEA Grapalat" w:hAnsi="GHEA Grapalat"/>
                <w:sz w:val="20"/>
                <w:szCs w:val="20"/>
              </w:rPr>
              <w:t>ստորագրվում է շահառուի կողմից</w:t>
            </w:r>
          </w:p>
        </w:tc>
      </w:tr>
      <w:tr w:rsidR="00334B2F" w:rsidRPr="00BE3DC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BE3DCD" w:rsidRDefault="00334B2F" w:rsidP="00CB0ADE">
            <w:pPr>
              <w:rPr>
                <w:rFonts w:ascii="GHEA Grapalat" w:hAnsi="GHEA Grapalat"/>
                <w:sz w:val="20"/>
                <w:szCs w:val="20"/>
              </w:rPr>
            </w:pPr>
            <w:r w:rsidRPr="00BE3DCD">
              <w:rPr>
                <w:rFonts w:ascii="GHEA Grapalat" w:hAnsi="GHEA Grapalat"/>
                <w:sz w:val="20"/>
                <w:szCs w:val="20"/>
                <w:lang w:val="hy-AM"/>
              </w:rPr>
              <w:t>22</w:t>
            </w:r>
            <w:r w:rsidRPr="00BE3DC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sz w:val="20"/>
                <w:szCs w:val="20"/>
              </w:rPr>
            </w:pPr>
            <w:r w:rsidRPr="00BE3DC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sz w:val="20"/>
                <w:szCs w:val="20"/>
              </w:rPr>
            </w:pPr>
            <w:r w:rsidRPr="00BE3DC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sz w:val="20"/>
                <w:szCs w:val="20"/>
              </w:rPr>
            </w:pPr>
            <w:r w:rsidRPr="00BE3DCD">
              <w:rPr>
                <w:rFonts w:ascii="GHEA Grapalat" w:hAnsi="GHEA Grapalat"/>
                <w:sz w:val="20"/>
                <w:szCs w:val="20"/>
              </w:rPr>
              <w:t xml:space="preserve">պարտադիր` </w:t>
            </w:r>
          </w:p>
          <w:p w:rsidR="00334B2F" w:rsidRPr="00BE3DCD" w:rsidRDefault="00334B2F" w:rsidP="00CB0ADE">
            <w:pPr>
              <w:jc w:val="center"/>
              <w:rPr>
                <w:rFonts w:ascii="GHEA Grapalat" w:hAnsi="GHEA Grapalat"/>
                <w:sz w:val="20"/>
                <w:szCs w:val="20"/>
              </w:rPr>
            </w:pPr>
            <w:r w:rsidRPr="00BE3DC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sz w:val="20"/>
                <w:szCs w:val="20"/>
                <w:lang w:val="hy-AM"/>
              </w:rPr>
            </w:pPr>
            <w:r w:rsidRPr="00BE3DCD">
              <w:rPr>
                <w:rFonts w:ascii="GHEA Grapalat" w:hAnsi="GHEA Grapalat"/>
                <w:sz w:val="20"/>
                <w:szCs w:val="20"/>
              </w:rPr>
              <w:t>կնքվում է շահառուի կողմից</w:t>
            </w:r>
            <w:r w:rsidRPr="00BE3DCD">
              <w:rPr>
                <w:rFonts w:ascii="GHEA Grapalat" w:hAnsi="GHEA Grapalat"/>
                <w:sz w:val="20"/>
                <w:szCs w:val="20"/>
                <w:lang w:val="hy-AM"/>
              </w:rPr>
              <w:t xml:space="preserve"> </w:t>
            </w:r>
          </w:p>
          <w:p w:rsidR="00334B2F" w:rsidRPr="00BE3DCD" w:rsidRDefault="00334B2F" w:rsidP="00CB0ADE">
            <w:pPr>
              <w:jc w:val="center"/>
              <w:rPr>
                <w:rFonts w:ascii="GHEA Grapalat" w:hAnsi="GHEA Grapalat"/>
                <w:sz w:val="20"/>
                <w:szCs w:val="20"/>
                <w:lang w:val="hy-AM"/>
              </w:rPr>
            </w:pPr>
            <w:r w:rsidRPr="00BE3DCD">
              <w:rPr>
                <w:rFonts w:ascii="GHEA Grapalat" w:hAnsi="GHEA Grapalat"/>
                <w:sz w:val="20"/>
                <w:szCs w:val="20"/>
                <w:lang w:val="hy-AM"/>
              </w:rPr>
              <w:t>թղթային եղանակով բանկ ներկայացնելիս</w:t>
            </w:r>
          </w:p>
        </w:tc>
      </w:tr>
      <w:tr w:rsidR="00334B2F" w:rsidRPr="00BE3DCD" w:rsidTr="00CB0ADE">
        <w:tc>
          <w:tcPr>
            <w:tcW w:w="720"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sz w:val="20"/>
                <w:szCs w:val="20"/>
              </w:rPr>
            </w:pPr>
            <w:r w:rsidRPr="00BE3DCD">
              <w:rPr>
                <w:rFonts w:ascii="GHEA Grapalat" w:hAnsi="GHEA Grapalat"/>
                <w:sz w:val="20"/>
                <w:szCs w:val="20"/>
              </w:rPr>
              <w:lastRenderedPageBreak/>
              <w:t>2</w:t>
            </w:r>
            <w:r w:rsidRPr="00BE3DCD">
              <w:rPr>
                <w:rFonts w:ascii="GHEA Grapalat" w:hAnsi="GHEA Grapalat"/>
                <w:sz w:val="20"/>
                <w:szCs w:val="20"/>
                <w:lang w:val="hy-AM"/>
              </w:rPr>
              <w:t>3</w:t>
            </w:r>
            <w:r w:rsidRPr="00BE3DC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sz w:val="20"/>
                <w:szCs w:val="20"/>
              </w:rPr>
            </w:pPr>
            <w:r w:rsidRPr="00BE3DCD">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sz w:val="20"/>
                <w:szCs w:val="20"/>
              </w:rPr>
            </w:pPr>
            <w:r w:rsidRPr="00BE3DC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sz w:val="20"/>
                <w:szCs w:val="20"/>
              </w:rPr>
            </w:pPr>
            <w:r w:rsidRPr="00BE3DCD">
              <w:rPr>
                <w:rFonts w:ascii="GHEA Grapalat" w:hAnsi="GHEA Grapalat"/>
                <w:sz w:val="20"/>
                <w:szCs w:val="20"/>
              </w:rPr>
              <w:t>պարտադիր</w:t>
            </w:r>
          </w:p>
          <w:p w:rsidR="00334B2F" w:rsidRPr="00BE3DCD" w:rsidRDefault="00334B2F" w:rsidP="00CB0ADE">
            <w:pPr>
              <w:jc w:val="center"/>
              <w:rPr>
                <w:rFonts w:ascii="GHEA Grapalat" w:hAnsi="GHEA Grapalat"/>
                <w:sz w:val="20"/>
                <w:szCs w:val="20"/>
              </w:rPr>
            </w:pPr>
            <w:r w:rsidRPr="00BE3DCD">
              <w:rPr>
                <w:rFonts w:ascii="GHEA Grapalat" w:hAnsi="GHEA Grapalat"/>
                <w:sz w:val="20"/>
                <w:szCs w:val="20"/>
              </w:rPr>
              <w:t>վճարման պահանջագիրը վճարողին սպասարկող ֆինանսական կազմակերպության</w:t>
            </w:r>
            <w:r w:rsidRPr="00BE3DCD">
              <w:rPr>
                <w:rFonts w:ascii="GHEA Grapalat" w:hAnsi="GHEA Grapalat"/>
                <w:sz w:val="20"/>
                <w:szCs w:val="20"/>
                <w:lang w:val="hy-AM"/>
              </w:rPr>
              <w:t>ը</w:t>
            </w:r>
            <w:r w:rsidRPr="00BE3DCD">
              <w:rPr>
                <w:rFonts w:ascii="GHEA Grapalat" w:hAnsi="GHEA Grapalat"/>
                <w:sz w:val="20"/>
                <w:szCs w:val="20"/>
              </w:rPr>
              <w:t xml:space="preserve"> թղթային եղանակով </w:t>
            </w:r>
            <w:r w:rsidRPr="00BE3DCD">
              <w:rPr>
                <w:rFonts w:ascii="GHEA Grapalat" w:hAnsi="GHEA Grapalat"/>
                <w:sz w:val="20"/>
                <w:szCs w:val="20"/>
                <w:lang w:val="hy-AM"/>
              </w:rPr>
              <w:t xml:space="preserve"> </w:t>
            </w:r>
            <w:r w:rsidRPr="00BE3DCD">
              <w:rPr>
                <w:rFonts w:ascii="GHEA Grapalat" w:hAnsi="GHEA Grapalat"/>
                <w:sz w:val="20"/>
                <w:szCs w:val="20"/>
              </w:rPr>
              <w:t>ներկայաց</w:t>
            </w:r>
            <w:r w:rsidRPr="00BE3DCD">
              <w:rPr>
                <w:rFonts w:ascii="GHEA Grapalat" w:hAnsi="GHEA Grapalat"/>
                <w:sz w:val="20"/>
                <w:szCs w:val="20"/>
                <w:lang w:val="hy-AM"/>
              </w:rPr>
              <w:t>ված լի</w:t>
            </w:r>
            <w:r w:rsidRPr="00BE3DC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sz w:val="20"/>
                <w:szCs w:val="20"/>
              </w:rPr>
            </w:pPr>
          </w:p>
        </w:tc>
      </w:tr>
      <w:tr w:rsidR="00334B2F" w:rsidRPr="00BE3DC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BE3DCD" w:rsidRDefault="00334B2F" w:rsidP="00CB0ADE">
            <w:pPr>
              <w:rPr>
                <w:rFonts w:ascii="GHEA Grapalat" w:hAnsi="GHEA Grapalat"/>
                <w:sz w:val="20"/>
                <w:szCs w:val="20"/>
              </w:rPr>
            </w:pPr>
            <w:r w:rsidRPr="00BE3DCD">
              <w:rPr>
                <w:rFonts w:ascii="GHEA Grapalat" w:hAnsi="GHEA Grapalat"/>
                <w:sz w:val="20"/>
                <w:szCs w:val="20"/>
              </w:rPr>
              <w:t>2</w:t>
            </w:r>
            <w:r w:rsidRPr="00BE3DCD">
              <w:rPr>
                <w:rFonts w:ascii="GHEA Grapalat" w:hAnsi="GHEA Grapalat"/>
                <w:sz w:val="20"/>
                <w:szCs w:val="20"/>
                <w:lang w:val="hy-AM"/>
              </w:rPr>
              <w:t>3</w:t>
            </w:r>
            <w:r w:rsidRPr="00BE3DC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sz w:val="20"/>
                <w:szCs w:val="20"/>
              </w:rPr>
            </w:pPr>
            <w:r w:rsidRPr="00BE3DCD">
              <w:rPr>
                <w:rFonts w:ascii="GHEA Grapalat" w:hAnsi="GHEA Grapalat"/>
                <w:sz w:val="20"/>
                <w:szCs w:val="20"/>
              </w:rPr>
              <w:t xml:space="preserve">վճարողին սպասարկող ֆինանսական կազմակերպության (մասնաճյուղի) </w:t>
            </w:r>
            <w:r w:rsidRPr="00BE3DCD">
              <w:rPr>
                <w:rFonts w:ascii="GHEA Grapalat" w:hAnsi="GHEA Grapalat"/>
                <w:sz w:val="20"/>
                <w:szCs w:val="20"/>
                <w:lang w:val="hy-AM"/>
              </w:rPr>
              <w:t>դրոշմա</w:t>
            </w:r>
            <w:r w:rsidRPr="00BE3DC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sz w:val="20"/>
                <w:szCs w:val="20"/>
              </w:rPr>
            </w:pPr>
            <w:r w:rsidRPr="00BE3DC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sz w:val="20"/>
                <w:szCs w:val="20"/>
              </w:rPr>
            </w:pPr>
            <w:r w:rsidRPr="00BE3DCD">
              <w:rPr>
                <w:rFonts w:ascii="GHEA Grapalat" w:hAnsi="GHEA Grapalat"/>
                <w:sz w:val="20"/>
                <w:szCs w:val="20"/>
              </w:rPr>
              <w:t>պարտադիր</w:t>
            </w:r>
          </w:p>
          <w:p w:rsidR="00334B2F" w:rsidRPr="00BE3DCD" w:rsidRDefault="00334B2F" w:rsidP="00CB0ADE">
            <w:pPr>
              <w:jc w:val="center"/>
              <w:rPr>
                <w:rFonts w:ascii="GHEA Grapalat" w:hAnsi="GHEA Grapalat"/>
                <w:sz w:val="20"/>
                <w:szCs w:val="20"/>
              </w:rPr>
            </w:pPr>
            <w:r w:rsidRPr="00BE3DCD">
              <w:rPr>
                <w:rFonts w:ascii="GHEA Grapalat" w:hAnsi="GHEA Grapalat"/>
                <w:sz w:val="20"/>
                <w:szCs w:val="20"/>
              </w:rPr>
              <w:t>վճարման պահանջագիրը վճարողին սպասարկող ֆինանսական կազմակերպության</w:t>
            </w:r>
            <w:r w:rsidRPr="00BE3DCD">
              <w:rPr>
                <w:rFonts w:ascii="GHEA Grapalat" w:hAnsi="GHEA Grapalat"/>
                <w:sz w:val="20"/>
                <w:szCs w:val="20"/>
                <w:lang w:val="hy-AM"/>
              </w:rPr>
              <w:t>ը</w:t>
            </w:r>
            <w:r w:rsidRPr="00BE3DCD">
              <w:rPr>
                <w:rFonts w:ascii="GHEA Grapalat" w:hAnsi="GHEA Grapalat"/>
                <w:sz w:val="20"/>
                <w:szCs w:val="20"/>
              </w:rPr>
              <w:t xml:space="preserve"> թղթային եղանակով ներկայաց</w:t>
            </w:r>
            <w:r w:rsidRPr="00BE3DCD">
              <w:rPr>
                <w:rFonts w:ascii="GHEA Grapalat" w:hAnsi="GHEA Grapalat"/>
                <w:sz w:val="20"/>
                <w:szCs w:val="20"/>
                <w:lang w:val="hy-AM"/>
              </w:rPr>
              <w:t>ված լի</w:t>
            </w:r>
            <w:r w:rsidRPr="00BE3DC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sz w:val="20"/>
                <w:szCs w:val="20"/>
              </w:rPr>
            </w:pPr>
          </w:p>
        </w:tc>
      </w:tr>
      <w:tr w:rsidR="00334B2F" w:rsidRPr="00BE3DCD" w:rsidTr="00CB0ADE">
        <w:tc>
          <w:tcPr>
            <w:tcW w:w="720"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sz w:val="20"/>
                <w:szCs w:val="20"/>
                <w:lang w:val="hy-AM"/>
              </w:rPr>
            </w:pPr>
            <w:r w:rsidRPr="00BE3DCD">
              <w:rPr>
                <w:rFonts w:ascii="GHEA Grapalat" w:hAnsi="GHEA Grapalat"/>
                <w:sz w:val="20"/>
                <w:szCs w:val="20"/>
              </w:rPr>
              <w:t>2</w:t>
            </w:r>
            <w:r w:rsidRPr="00BE3DCD">
              <w:rPr>
                <w:rFonts w:ascii="GHEA Grapalat" w:hAnsi="GHEA Grapalat"/>
                <w:sz w:val="20"/>
                <w:szCs w:val="20"/>
                <w:lang w:val="hy-AM"/>
              </w:rPr>
              <w:t>3</w:t>
            </w:r>
            <w:r w:rsidRPr="00BE3DCD">
              <w:rPr>
                <w:rFonts w:ascii="GHEA Grapalat" w:hAnsi="GHEA Grapalat"/>
                <w:sz w:val="20"/>
                <w:szCs w:val="20"/>
              </w:rPr>
              <w:t>.</w:t>
            </w:r>
            <w:r w:rsidRPr="00BE3DC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sz w:val="20"/>
                <w:szCs w:val="20"/>
                <w:lang w:val="hy-AM"/>
              </w:rPr>
            </w:pPr>
            <w:r w:rsidRPr="00BE3DC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sz w:val="20"/>
                <w:szCs w:val="20"/>
              </w:rPr>
            </w:pPr>
            <w:r w:rsidRPr="00BE3DC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sz w:val="20"/>
                <w:szCs w:val="20"/>
              </w:rPr>
            </w:pPr>
            <w:r w:rsidRPr="00BE3DCD">
              <w:rPr>
                <w:rFonts w:ascii="GHEA Grapalat" w:hAnsi="GHEA Grapalat"/>
                <w:sz w:val="20"/>
                <w:szCs w:val="20"/>
              </w:rPr>
              <w:t>պարտադիր</w:t>
            </w:r>
          </w:p>
          <w:p w:rsidR="00334B2F" w:rsidRPr="00BE3DCD" w:rsidRDefault="00334B2F" w:rsidP="00CB0ADE">
            <w:pPr>
              <w:jc w:val="center"/>
              <w:rPr>
                <w:rFonts w:ascii="GHEA Grapalat" w:hAnsi="GHEA Grapalat"/>
                <w:sz w:val="20"/>
                <w:szCs w:val="20"/>
              </w:rPr>
            </w:pPr>
            <w:r w:rsidRPr="00BE3DC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sz w:val="20"/>
                <w:szCs w:val="20"/>
              </w:rPr>
            </w:pPr>
          </w:p>
        </w:tc>
      </w:tr>
      <w:tr w:rsidR="00334B2F" w:rsidRPr="00BE3DCD" w:rsidTr="00CB0ADE">
        <w:tc>
          <w:tcPr>
            <w:tcW w:w="720"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sz w:val="20"/>
                <w:szCs w:val="20"/>
              </w:rPr>
            </w:pPr>
            <w:r w:rsidRPr="00BE3DCD">
              <w:rPr>
                <w:rFonts w:ascii="GHEA Grapalat" w:hAnsi="GHEA Grapalat"/>
                <w:sz w:val="20"/>
                <w:szCs w:val="20"/>
              </w:rPr>
              <w:t>2</w:t>
            </w:r>
            <w:r w:rsidRPr="00BE3DCD">
              <w:rPr>
                <w:rFonts w:ascii="GHEA Grapalat" w:hAnsi="GHEA Grapalat"/>
                <w:sz w:val="20"/>
                <w:szCs w:val="20"/>
                <w:lang w:val="hy-AM"/>
              </w:rPr>
              <w:t>4</w:t>
            </w:r>
            <w:r w:rsidRPr="00BE3DC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sz w:val="20"/>
                <w:szCs w:val="20"/>
              </w:rPr>
            </w:pPr>
            <w:r w:rsidRPr="00BE3DC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sz w:val="20"/>
                <w:szCs w:val="20"/>
              </w:rPr>
            </w:pPr>
            <w:r w:rsidRPr="00BE3DC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sz w:val="20"/>
                <w:szCs w:val="20"/>
              </w:rPr>
            </w:pPr>
            <w:r w:rsidRPr="00BE3DCD">
              <w:rPr>
                <w:rFonts w:ascii="GHEA Grapalat" w:hAnsi="GHEA Grapalat"/>
                <w:sz w:val="20"/>
                <w:szCs w:val="20"/>
              </w:rPr>
              <w:t>ոչ պարտադիր</w:t>
            </w:r>
          </w:p>
          <w:p w:rsidR="00334B2F" w:rsidRPr="00BE3DCD" w:rsidRDefault="00334B2F" w:rsidP="00CB0ADE">
            <w:pPr>
              <w:jc w:val="center"/>
              <w:rPr>
                <w:rFonts w:ascii="GHEA Grapalat" w:hAnsi="GHEA Grapalat"/>
                <w:sz w:val="20"/>
                <w:szCs w:val="20"/>
              </w:rPr>
            </w:pPr>
            <w:r w:rsidRPr="00BE3DCD">
              <w:rPr>
                <w:rFonts w:ascii="GHEA Grapalat" w:hAnsi="GHEA Grapalat"/>
                <w:sz w:val="20"/>
                <w:szCs w:val="20"/>
                <w:lang w:val="hy-AM"/>
              </w:rPr>
              <w:t xml:space="preserve">լրացվում է </w:t>
            </w:r>
            <w:r w:rsidRPr="00BE3DCD">
              <w:rPr>
                <w:rFonts w:ascii="GHEA Grapalat" w:hAnsi="GHEA Grapalat"/>
                <w:sz w:val="20"/>
                <w:szCs w:val="20"/>
              </w:rPr>
              <w:t>վճարման պահանջագիրը շահառուին սպասարկող ֆինանսական կազմակերպության</w:t>
            </w:r>
            <w:r w:rsidRPr="00BE3DCD">
              <w:rPr>
                <w:rFonts w:ascii="GHEA Grapalat" w:hAnsi="GHEA Grapalat"/>
                <w:sz w:val="20"/>
                <w:szCs w:val="20"/>
                <w:lang w:val="hy-AM"/>
              </w:rPr>
              <w:t xml:space="preserve">ը </w:t>
            </w:r>
            <w:r w:rsidRPr="00BE3DCD">
              <w:rPr>
                <w:rFonts w:ascii="GHEA Grapalat" w:hAnsi="GHEA Grapalat"/>
                <w:sz w:val="20"/>
                <w:szCs w:val="20"/>
              </w:rPr>
              <w:t xml:space="preserve"> ներկայաց</w:t>
            </w:r>
            <w:r w:rsidRPr="00BE3DCD">
              <w:rPr>
                <w:rFonts w:ascii="GHEA Grapalat" w:hAnsi="GHEA Grapalat"/>
                <w:sz w:val="20"/>
                <w:szCs w:val="20"/>
                <w:lang w:val="hy-AM"/>
              </w:rPr>
              <w:t>վ</w:t>
            </w:r>
            <w:r w:rsidRPr="00BE3DCD">
              <w:rPr>
                <w:rFonts w:ascii="GHEA Grapalat" w:hAnsi="GHEA Grapalat"/>
                <w:sz w:val="20"/>
                <w:szCs w:val="20"/>
              </w:rPr>
              <w:t>ելու դեպքում</w:t>
            </w:r>
            <w:r w:rsidRPr="00BE3DCD">
              <w:rPr>
                <w:rFonts w:ascii="GHEA Grapalat" w:hAnsi="GHEA Grapalat"/>
                <w:sz w:val="20"/>
                <w:szCs w:val="20"/>
                <w:lang w:val="hy-AM"/>
              </w:rPr>
              <w:t xml:space="preserve">, որտեղ </w:t>
            </w:r>
            <w:r w:rsidRPr="00BE3DCD" w:rsidDel="00DF049B">
              <w:rPr>
                <w:rFonts w:ascii="GHEA Grapalat" w:hAnsi="GHEA Grapalat"/>
                <w:sz w:val="20"/>
                <w:szCs w:val="20"/>
                <w:lang w:val="hy-AM"/>
              </w:rPr>
              <w:t xml:space="preserve"> </w:t>
            </w:r>
            <w:r w:rsidRPr="00BE3DCD">
              <w:rPr>
                <w:rFonts w:ascii="GHEA Grapalat" w:hAnsi="GHEA Grapalat"/>
                <w:sz w:val="20"/>
                <w:szCs w:val="20"/>
                <w:lang w:val="hy-AM"/>
              </w:rPr>
              <w:t xml:space="preserve"> </w:t>
            </w:r>
            <w:r w:rsidRPr="00BE3DCD">
              <w:rPr>
                <w:rFonts w:ascii="GHEA Grapalat" w:hAnsi="GHEA Grapalat"/>
                <w:sz w:val="20"/>
                <w:szCs w:val="20"/>
              </w:rPr>
              <w:t xml:space="preserve">աշխատակցի ստորագրությունը </w:t>
            </w:r>
            <w:r w:rsidRPr="00BE3DCD">
              <w:rPr>
                <w:rFonts w:ascii="GHEA Grapalat" w:hAnsi="GHEA Grapalat"/>
                <w:sz w:val="20"/>
                <w:szCs w:val="20"/>
                <w:lang w:val="hy-AM"/>
              </w:rPr>
              <w:t xml:space="preserve">դրվում է </w:t>
            </w:r>
            <w:r w:rsidRPr="00BE3DCD">
              <w:rPr>
                <w:rFonts w:ascii="GHEA Grapalat" w:hAnsi="GHEA Grapalat"/>
                <w:sz w:val="20"/>
                <w:szCs w:val="20"/>
              </w:rPr>
              <w:t>թղթային եղանակով ներկայաց</w:t>
            </w:r>
            <w:r w:rsidRPr="00BE3DC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sz w:val="20"/>
                <w:szCs w:val="20"/>
              </w:rPr>
            </w:pPr>
          </w:p>
        </w:tc>
      </w:tr>
      <w:tr w:rsidR="00334B2F" w:rsidRPr="00BE3DCD" w:rsidTr="00CB0ADE">
        <w:tc>
          <w:tcPr>
            <w:tcW w:w="720"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sz w:val="20"/>
                <w:szCs w:val="20"/>
              </w:rPr>
            </w:pPr>
            <w:r w:rsidRPr="00BE3DCD">
              <w:rPr>
                <w:rFonts w:ascii="GHEA Grapalat" w:hAnsi="GHEA Grapalat"/>
                <w:sz w:val="20"/>
                <w:szCs w:val="20"/>
              </w:rPr>
              <w:t>2</w:t>
            </w:r>
            <w:r w:rsidRPr="00BE3DCD">
              <w:rPr>
                <w:rFonts w:ascii="GHEA Grapalat" w:hAnsi="GHEA Grapalat"/>
                <w:sz w:val="20"/>
                <w:szCs w:val="20"/>
                <w:lang w:val="hy-AM"/>
              </w:rPr>
              <w:t>4</w:t>
            </w:r>
            <w:r w:rsidRPr="00BE3DC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sz w:val="20"/>
                <w:szCs w:val="20"/>
              </w:rPr>
            </w:pPr>
            <w:r w:rsidRPr="00BE3DCD">
              <w:rPr>
                <w:rFonts w:ascii="GHEA Grapalat" w:hAnsi="GHEA Grapalat"/>
                <w:sz w:val="20"/>
                <w:szCs w:val="20"/>
              </w:rPr>
              <w:t xml:space="preserve">շահառռւին սպասարկող ֆինանսական կազմակերպության (մասնաճյուղի) </w:t>
            </w:r>
            <w:r w:rsidRPr="00BE3DCD">
              <w:rPr>
                <w:rFonts w:ascii="GHEA Grapalat" w:hAnsi="GHEA Grapalat"/>
                <w:sz w:val="20"/>
                <w:szCs w:val="20"/>
                <w:lang w:val="hy-AM"/>
              </w:rPr>
              <w:t>դրոշմա</w:t>
            </w:r>
            <w:r w:rsidRPr="00BE3DC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sz w:val="20"/>
                <w:szCs w:val="20"/>
              </w:rPr>
            </w:pPr>
            <w:r w:rsidRPr="00BE3DC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sz w:val="20"/>
                <w:szCs w:val="20"/>
              </w:rPr>
            </w:pPr>
            <w:r w:rsidRPr="00BE3DCD">
              <w:rPr>
                <w:rFonts w:ascii="GHEA Grapalat" w:hAnsi="GHEA Grapalat"/>
                <w:sz w:val="20"/>
                <w:szCs w:val="20"/>
                <w:lang w:val="hy-AM"/>
              </w:rPr>
              <w:t xml:space="preserve">ոչ </w:t>
            </w:r>
            <w:r w:rsidRPr="00BE3DCD">
              <w:rPr>
                <w:rFonts w:ascii="GHEA Grapalat" w:hAnsi="GHEA Grapalat"/>
                <w:sz w:val="20"/>
                <w:szCs w:val="20"/>
              </w:rPr>
              <w:t>պարտադիր</w:t>
            </w:r>
          </w:p>
          <w:p w:rsidR="00334B2F" w:rsidRPr="00BE3DCD" w:rsidRDefault="00334B2F" w:rsidP="00CB0ADE">
            <w:pPr>
              <w:jc w:val="center"/>
              <w:rPr>
                <w:rFonts w:ascii="GHEA Grapalat" w:hAnsi="GHEA Grapalat"/>
                <w:sz w:val="20"/>
                <w:szCs w:val="20"/>
              </w:rPr>
            </w:pPr>
            <w:r w:rsidRPr="00BE3DCD">
              <w:rPr>
                <w:rFonts w:ascii="GHEA Grapalat" w:hAnsi="GHEA Grapalat"/>
                <w:sz w:val="20"/>
                <w:szCs w:val="20"/>
                <w:lang w:val="hy-AM"/>
              </w:rPr>
              <w:t xml:space="preserve">լրացվում է </w:t>
            </w:r>
            <w:r w:rsidRPr="00BE3DCD">
              <w:rPr>
                <w:rFonts w:ascii="GHEA Grapalat" w:hAnsi="GHEA Grapalat"/>
                <w:sz w:val="20"/>
                <w:szCs w:val="20"/>
              </w:rPr>
              <w:t xml:space="preserve">վճարման պահանջագիրը </w:t>
            </w:r>
            <w:r w:rsidRPr="00BE3DCD">
              <w:rPr>
                <w:rFonts w:ascii="GHEA Grapalat" w:hAnsi="GHEA Grapalat"/>
                <w:sz w:val="20"/>
                <w:szCs w:val="20"/>
                <w:lang w:val="hy-AM"/>
              </w:rPr>
              <w:t xml:space="preserve">վերջինիս </w:t>
            </w:r>
            <w:r w:rsidRPr="00BE3DCD">
              <w:rPr>
                <w:rFonts w:ascii="GHEA Grapalat" w:hAnsi="GHEA Grapalat"/>
                <w:sz w:val="20"/>
                <w:szCs w:val="20"/>
              </w:rPr>
              <w:t>ներկայաց</w:t>
            </w:r>
            <w:r w:rsidRPr="00BE3DCD">
              <w:rPr>
                <w:rFonts w:ascii="GHEA Grapalat" w:hAnsi="GHEA Grapalat"/>
                <w:sz w:val="20"/>
                <w:szCs w:val="20"/>
                <w:lang w:val="hy-AM"/>
              </w:rPr>
              <w:t>վ</w:t>
            </w:r>
            <w:r w:rsidRPr="00BE3DCD">
              <w:rPr>
                <w:rFonts w:ascii="GHEA Grapalat" w:hAnsi="GHEA Grapalat"/>
                <w:sz w:val="20"/>
                <w:szCs w:val="20"/>
              </w:rPr>
              <w:t>ելու դեպքում</w:t>
            </w:r>
            <w:r w:rsidRPr="00BE3DCD">
              <w:rPr>
                <w:rFonts w:ascii="GHEA Grapalat" w:hAnsi="GHEA Grapalat"/>
                <w:sz w:val="20"/>
                <w:szCs w:val="20"/>
                <w:lang w:val="hy-AM"/>
              </w:rPr>
              <w:t xml:space="preserve">, որտեղ </w:t>
            </w:r>
            <w:r w:rsidRPr="00BE3DCD" w:rsidDel="00DF049B">
              <w:rPr>
                <w:rFonts w:ascii="GHEA Grapalat" w:hAnsi="GHEA Grapalat"/>
                <w:sz w:val="20"/>
                <w:szCs w:val="20"/>
                <w:lang w:val="hy-AM"/>
              </w:rPr>
              <w:t xml:space="preserve"> </w:t>
            </w:r>
            <w:r w:rsidRPr="00BE3DCD">
              <w:rPr>
                <w:rFonts w:ascii="GHEA Grapalat" w:hAnsi="GHEA Grapalat"/>
                <w:sz w:val="20"/>
                <w:szCs w:val="20"/>
                <w:lang w:val="hy-AM"/>
              </w:rPr>
              <w:t xml:space="preserve"> դրոշմակնիքը</w:t>
            </w:r>
            <w:r w:rsidRPr="00BE3DCD">
              <w:rPr>
                <w:rFonts w:ascii="GHEA Grapalat" w:hAnsi="GHEA Grapalat"/>
                <w:sz w:val="20"/>
                <w:szCs w:val="20"/>
              </w:rPr>
              <w:t xml:space="preserve"> </w:t>
            </w:r>
            <w:r w:rsidRPr="00BE3DCD">
              <w:rPr>
                <w:rFonts w:ascii="GHEA Grapalat" w:hAnsi="GHEA Grapalat"/>
                <w:sz w:val="20"/>
                <w:szCs w:val="20"/>
                <w:lang w:val="hy-AM"/>
              </w:rPr>
              <w:t xml:space="preserve">դրվում է </w:t>
            </w:r>
            <w:r w:rsidRPr="00BE3DCD">
              <w:rPr>
                <w:rFonts w:ascii="GHEA Grapalat" w:hAnsi="GHEA Grapalat"/>
                <w:sz w:val="20"/>
                <w:szCs w:val="20"/>
              </w:rPr>
              <w:t>թղթային եղանակով ներկայաց</w:t>
            </w:r>
            <w:r w:rsidRPr="00BE3DC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sz w:val="20"/>
                <w:szCs w:val="20"/>
              </w:rPr>
            </w:pPr>
          </w:p>
        </w:tc>
      </w:tr>
      <w:tr w:rsidR="00334B2F" w:rsidRPr="00BE3DCD" w:rsidTr="00CB0ADE">
        <w:tc>
          <w:tcPr>
            <w:tcW w:w="720"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sz w:val="20"/>
                <w:szCs w:val="20"/>
              </w:rPr>
            </w:pPr>
            <w:r w:rsidRPr="00BE3DCD">
              <w:rPr>
                <w:rFonts w:ascii="GHEA Grapalat" w:hAnsi="GHEA Grapalat"/>
                <w:sz w:val="20"/>
                <w:szCs w:val="20"/>
              </w:rPr>
              <w:t>2</w:t>
            </w:r>
            <w:r w:rsidRPr="00BE3DCD">
              <w:rPr>
                <w:rFonts w:ascii="GHEA Grapalat" w:hAnsi="GHEA Grapalat"/>
                <w:sz w:val="20"/>
                <w:szCs w:val="20"/>
                <w:lang w:val="hy-AM"/>
              </w:rPr>
              <w:t>4</w:t>
            </w:r>
            <w:r w:rsidRPr="00BE3DC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sz w:val="20"/>
                <w:szCs w:val="20"/>
              </w:rPr>
            </w:pPr>
            <w:r w:rsidRPr="00BE3DC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sz w:val="20"/>
                <w:szCs w:val="20"/>
              </w:rPr>
            </w:pPr>
            <w:r w:rsidRPr="00BE3DC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sz w:val="20"/>
                <w:szCs w:val="20"/>
              </w:rPr>
            </w:pPr>
            <w:r w:rsidRPr="00BE3DCD">
              <w:rPr>
                <w:rFonts w:ascii="GHEA Grapalat" w:hAnsi="GHEA Grapalat"/>
                <w:sz w:val="20"/>
                <w:szCs w:val="20"/>
                <w:lang w:val="hy-AM"/>
              </w:rPr>
              <w:t xml:space="preserve">ոչ </w:t>
            </w:r>
            <w:r w:rsidRPr="00BE3DCD">
              <w:rPr>
                <w:rFonts w:ascii="GHEA Grapalat" w:hAnsi="GHEA Grapalat"/>
                <w:sz w:val="20"/>
                <w:szCs w:val="20"/>
              </w:rPr>
              <w:t>պարտադիր</w:t>
            </w:r>
          </w:p>
          <w:p w:rsidR="00334B2F" w:rsidRPr="00BE3DCD" w:rsidRDefault="00334B2F" w:rsidP="00CB0ADE">
            <w:pPr>
              <w:jc w:val="center"/>
              <w:rPr>
                <w:rFonts w:ascii="GHEA Grapalat" w:hAnsi="GHEA Grapalat"/>
                <w:sz w:val="20"/>
                <w:szCs w:val="20"/>
              </w:rPr>
            </w:pPr>
            <w:r w:rsidRPr="00BE3DCD">
              <w:rPr>
                <w:rFonts w:ascii="GHEA Grapalat" w:hAnsi="GHEA Grapalat"/>
                <w:sz w:val="20"/>
                <w:szCs w:val="20"/>
                <w:lang w:val="hy-AM"/>
              </w:rPr>
              <w:t xml:space="preserve">լրացվում է </w:t>
            </w:r>
            <w:r w:rsidRPr="00BE3DCD">
              <w:rPr>
                <w:rFonts w:ascii="GHEA Grapalat" w:hAnsi="GHEA Grapalat"/>
                <w:sz w:val="20"/>
                <w:szCs w:val="20"/>
              </w:rPr>
              <w:t xml:space="preserve">վճարման պահանջագիրը </w:t>
            </w:r>
            <w:r w:rsidRPr="00BE3DCD">
              <w:rPr>
                <w:rFonts w:ascii="GHEA Grapalat" w:hAnsi="GHEA Grapalat"/>
                <w:sz w:val="20"/>
                <w:szCs w:val="20"/>
                <w:lang w:val="hy-AM"/>
              </w:rPr>
              <w:t xml:space="preserve">վերջինիս </w:t>
            </w:r>
            <w:r w:rsidRPr="00BE3DCD">
              <w:rPr>
                <w:rFonts w:ascii="GHEA Grapalat" w:hAnsi="GHEA Grapalat"/>
                <w:sz w:val="20"/>
                <w:szCs w:val="20"/>
              </w:rPr>
              <w:t>ներկայաց</w:t>
            </w:r>
            <w:r w:rsidRPr="00BE3DCD">
              <w:rPr>
                <w:rFonts w:ascii="GHEA Grapalat" w:hAnsi="GHEA Grapalat"/>
                <w:sz w:val="20"/>
                <w:szCs w:val="20"/>
                <w:lang w:val="hy-AM"/>
              </w:rPr>
              <w:t>վ</w:t>
            </w:r>
            <w:r w:rsidRPr="00BE3DCD">
              <w:rPr>
                <w:rFonts w:ascii="GHEA Grapalat" w:hAnsi="GHEA Grapalat"/>
                <w:sz w:val="20"/>
                <w:szCs w:val="20"/>
              </w:rPr>
              <w:t>ելու դեպքում</w:t>
            </w:r>
            <w:r w:rsidRPr="00BE3DCD">
              <w:rPr>
                <w:rFonts w:ascii="GHEA Grapalat" w:hAnsi="GHEA Grapalat"/>
                <w:sz w:val="20"/>
                <w:szCs w:val="20"/>
                <w:lang w:val="hy-AM"/>
              </w:rPr>
              <w:t xml:space="preserve">,   որտեղ </w:t>
            </w:r>
            <w:r w:rsidRPr="00BE3DCD" w:rsidDel="00DF049B">
              <w:rPr>
                <w:rFonts w:ascii="GHEA Grapalat" w:hAnsi="GHEA Grapalat"/>
                <w:sz w:val="20"/>
                <w:szCs w:val="20"/>
                <w:lang w:val="hy-AM"/>
              </w:rPr>
              <w:t xml:space="preserve"> </w:t>
            </w:r>
            <w:r w:rsidRPr="00BE3DCD">
              <w:rPr>
                <w:rFonts w:ascii="GHEA Grapalat" w:hAnsi="GHEA Grapalat"/>
                <w:sz w:val="20"/>
                <w:szCs w:val="20"/>
                <w:lang w:val="hy-AM"/>
              </w:rPr>
              <w:t xml:space="preserve"> սույն տվյալները</w:t>
            </w:r>
            <w:r w:rsidRPr="00BE3DCD">
              <w:rPr>
                <w:rFonts w:ascii="GHEA Grapalat" w:hAnsi="GHEA Grapalat"/>
                <w:sz w:val="20"/>
                <w:szCs w:val="20"/>
              </w:rPr>
              <w:t xml:space="preserve"> </w:t>
            </w:r>
            <w:r w:rsidRPr="00BE3DCD">
              <w:rPr>
                <w:rFonts w:ascii="GHEA Grapalat" w:hAnsi="GHEA Grapalat"/>
                <w:sz w:val="20"/>
                <w:szCs w:val="20"/>
                <w:lang w:val="hy-AM"/>
              </w:rPr>
              <w:t xml:space="preserve">դրվում են </w:t>
            </w:r>
            <w:r w:rsidRPr="00BE3DCD">
              <w:rPr>
                <w:rFonts w:ascii="GHEA Grapalat" w:hAnsi="GHEA Grapalat"/>
                <w:sz w:val="20"/>
                <w:szCs w:val="20"/>
              </w:rPr>
              <w:t>թղթային եղանակով ներկայաց</w:t>
            </w:r>
            <w:r w:rsidRPr="00BE3DC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BE3DCD" w:rsidRDefault="00334B2F" w:rsidP="00CB0ADE">
            <w:pPr>
              <w:jc w:val="center"/>
              <w:rPr>
                <w:rFonts w:ascii="GHEA Grapalat" w:hAnsi="GHEA Grapalat"/>
                <w:sz w:val="20"/>
                <w:szCs w:val="20"/>
              </w:rPr>
            </w:pPr>
          </w:p>
        </w:tc>
      </w:tr>
    </w:tbl>
    <w:p w:rsidR="00334B2F" w:rsidRPr="00BE3DCD" w:rsidRDefault="00334B2F" w:rsidP="00334B2F">
      <w:pPr>
        <w:pStyle w:val="a3"/>
        <w:jc w:val="right"/>
        <w:rPr>
          <w:rFonts w:ascii="GHEA Grapalat" w:hAnsi="GHEA Grapalat" w:cs="Sylfaen"/>
          <w:i w:val="0"/>
          <w:lang w:val="en-US"/>
        </w:rPr>
      </w:pPr>
    </w:p>
    <w:p w:rsidR="00334B2F" w:rsidRPr="00BE3DCD" w:rsidRDefault="00334B2F" w:rsidP="00334B2F">
      <w:pPr>
        <w:pStyle w:val="a3"/>
        <w:jc w:val="right"/>
        <w:rPr>
          <w:rFonts w:ascii="GHEA Grapalat" w:hAnsi="GHEA Grapalat" w:cs="Sylfaen"/>
          <w:i w:val="0"/>
          <w:lang w:val="en-US"/>
        </w:rPr>
      </w:pPr>
    </w:p>
    <w:p w:rsidR="00334B2F" w:rsidRPr="00BE3DCD" w:rsidRDefault="00334B2F" w:rsidP="00334B2F">
      <w:pPr>
        <w:pStyle w:val="a3"/>
        <w:jc w:val="right"/>
        <w:rPr>
          <w:rFonts w:ascii="GHEA Grapalat" w:hAnsi="GHEA Grapalat" w:cs="Sylfaen"/>
          <w:i w:val="0"/>
          <w:lang w:val="en-US"/>
        </w:rPr>
      </w:pPr>
    </w:p>
    <w:p w:rsidR="00334B2F" w:rsidRPr="00BE3DCD" w:rsidRDefault="00334B2F" w:rsidP="00334B2F">
      <w:pPr>
        <w:pStyle w:val="a3"/>
        <w:jc w:val="right"/>
        <w:rPr>
          <w:rFonts w:ascii="GHEA Grapalat" w:hAnsi="GHEA Grapalat" w:cs="Sylfaen"/>
          <w:i w:val="0"/>
          <w:lang w:val="en-US"/>
        </w:rPr>
      </w:pPr>
    </w:p>
    <w:p w:rsidR="00383BC3" w:rsidRPr="00BE3DCD" w:rsidRDefault="00334B2F" w:rsidP="00383BC3">
      <w:pPr>
        <w:ind w:left="-66"/>
        <w:jc w:val="center"/>
        <w:rPr>
          <w:rFonts w:ascii="GHEA Grapalat" w:hAnsi="GHEA Grapalat" w:cs="Sylfaen"/>
          <w:b/>
          <w:lang w:val="hy-AM"/>
        </w:rPr>
      </w:pPr>
      <w:r w:rsidRPr="00BE3DCD">
        <w:rPr>
          <w:rFonts w:ascii="GHEA Grapalat" w:hAnsi="GHEA Grapalat"/>
          <w:b/>
          <w:lang w:val="hy-AM"/>
        </w:rPr>
        <w:br w:type="page"/>
      </w:r>
    </w:p>
    <w:p w:rsidR="00071D1C" w:rsidRPr="00BE3DCD" w:rsidRDefault="00071D1C" w:rsidP="00EF3662">
      <w:pPr>
        <w:pStyle w:val="31"/>
        <w:spacing w:line="240" w:lineRule="auto"/>
        <w:jc w:val="right"/>
        <w:rPr>
          <w:rFonts w:ascii="GHEA Grapalat" w:hAnsi="GHEA Grapalat" w:cs="Sylfaen"/>
          <w:b/>
          <w:lang w:val="hy-AM"/>
        </w:rPr>
      </w:pPr>
      <w:r w:rsidRPr="00BE3DCD">
        <w:rPr>
          <w:rFonts w:ascii="GHEA Grapalat" w:hAnsi="GHEA Grapalat" w:cs="Sylfaen"/>
          <w:b/>
          <w:lang w:val="hy-AM"/>
        </w:rPr>
        <w:lastRenderedPageBreak/>
        <w:t xml:space="preserve">Հավելված </w:t>
      </w:r>
      <w:r w:rsidR="00177245" w:rsidRPr="00BE3DCD">
        <w:rPr>
          <w:rFonts w:ascii="GHEA Grapalat" w:hAnsi="GHEA Grapalat" w:cs="Sylfaen"/>
          <w:b/>
          <w:lang w:val="hy-AM"/>
        </w:rPr>
        <w:t>6</w:t>
      </w:r>
    </w:p>
    <w:p w:rsidR="00071D1C" w:rsidRPr="00BE3DCD" w:rsidRDefault="00071D1C" w:rsidP="00EF3662">
      <w:pPr>
        <w:pStyle w:val="31"/>
        <w:spacing w:line="240" w:lineRule="auto"/>
        <w:jc w:val="right"/>
        <w:rPr>
          <w:rFonts w:ascii="GHEA Grapalat" w:hAnsi="GHEA Grapalat" w:cs="Sylfaen"/>
          <w:b/>
          <w:lang w:val="hy-AM"/>
        </w:rPr>
      </w:pPr>
      <w:r w:rsidRPr="00BE3DCD">
        <w:rPr>
          <w:rFonts w:ascii="GHEA Grapalat" w:hAnsi="GHEA Grapalat" w:cs="Sylfaen"/>
          <w:b/>
          <w:lang w:val="hy-AM"/>
        </w:rPr>
        <w:t>«</w:t>
      </w:r>
      <w:r w:rsidR="00802B76">
        <w:rPr>
          <w:rFonts w:ascii="GHEA Grapalat" w:hAnsi="GHEA Grapalat" w:cs="Sylfaen"/>
          <w:b/>
          <w:lang w:val="hy-AM"/>
        </w:rPr>
        <w:t>Թ16ՊՈԼ-ԳՀԱՊՁԲ-20/05</w:t>
      </w:r>
      <w:r w:rsidRPr="00BE3DCD">
        <w:rPr>
          <w:rFonts w:ascii="GHEA Grapalat" w:hAnsi="GHEA Grapalat" w:cs="Sylfaen"/>
          <w:b/>
          <w:lang w:val="hy-AM"/>
        </w:rPr>
        <w:t>»  ծածկագրով</w:t>
      </w:r>
    </w:p>
    <w:p w:rsidR="00071D1C" w:rsidRPr="00BE3DCD" w:rsidRDefault="00480C3C" w:rsidP="00EF3662">
      <w:pPr>
        <w:pStyle w:val="31"/>
        <w:spacing w:line="240" w:lineRule="auto"/>
        <w:jc w:val="right"/>
        <w:rPr>
          <w:rFonts w:ascii="GHEA Grapalat" w:hAnsi="GHEA Grapalat" w:cs="Sylfaen"/>
          <w:b/>
          <w:lang w:val="hy-AM"/>
        </w:rPr>
      </w:pPr>
      <w:r w:rsidRPr="00BE3DCD">
        <w:rPr>
          <w:rFonts w:ascii="GHEA Grapalat" w:hAnsi="GHEA Grapalat" w:cs="Sylfaen"/>
          <w:b/>
          <w:lang w:val="hy-AM"/>
        </w:rPr>
        <w:t>Գնանշման հարցման</w:t>
      </w:r>
      <w:r w:rsidR="00071D1C" w:rsidRPr="00BE3DCD">
        <w:rPr>
          <w:rFonts w:ascii="GHEA Grapalat" w:hAnsi="GHEA Grapalat" w:cs="Sylfaen"/>
          <w:b/>
          <w:lang w:val="hy-AM"/>
        </w:rPr>
        <w:t xml:space="preserve"> հրավերի</w:t>
      </w:r>
    </w:p>
    <w:p w:rsidR="00071D1C" w:rsidRPr="00BE3DCD" w:rsidRDefault="00071D1C" w:rsidP="00EF3662">
      <w:pPr>
        <w:jc w:val="right"/>
        <w:rPr>
          <w:rFonts w:ascii="GHEA Grapalat" w:hAnsi="GHEA Grapalat"/>
          <w:i/>
          <w:sz w:val="20"/>
          <w:lang w:val="hy-AM"/>
        </w:rPr>
      </w:pPr>
    </w:p>
    <w:p w:rsidR="00071D1C" w:rsidRPr="00BE3DCD" w:rsidRDefault="00071D1C" w:rsidP="00EF3662">
      <w:pPr>
        <w:tabs>
          <w:tab w:val="left" w:pos="2268"/>
        </w:tabs>
        <w:ind w:left="-284" w:firstLine="284"/>
        <w:jc w:val="right"/>
        <w:rPr>
          <w:rFonts w:ascii="GHEA Grapalat" w:hAnsi="GHEA Grapalat"/>
          <w:lang w:val="hy-AM"/>
        </w:rPr>
      </w:pPr>
    </w:p>
    <w:p w:rsidR="00071D1C" w:rsidRPr="00BE3DCD" w:rsidRDefault="00071D1C" w:rsidP="00EF3662">
      <w:pPr>
        <w:ind w:left="-142" w:firstLine="142"/>
        <w:jc w:val="center"/>
        <w:rPr>
          <w:rFonts w:ascii="GHEA Grapalat" w:hAnsi="GHEA Grapalat"/>
          <w:b/>
          <w:sz w:val="22"/>
          <w:lang w:val="hy-AM"/>
        </w:rPr>
      </w:pPr>
      <w:r w:rsidRPr="00BE3DCD">
        <w:rPr>
          <w:rFonts w:ascii="GHEA Grapalat" w:hAnsi="GHEA Grapalat" w:cs="Sylfaen"/>
          <w:b/>
          <w:sz w:val="22"/>
          <w:lang w:val="hy-AM"/>
        </w:rPr>
        <w:t>ՊԵՏՈՒԹՅԱՆ</w:t>
      </w:r>
      <w:r w:rsidRPr="00BE3DCD">
        <w:rPr>
          <w:rFonts w:ascii="GHEA Grapalat" w:hAnsi="GHEA Grapalat" w:cs="Times Armenian"/>
          <w:b/>
          <w:sz w:val="22"/>
          <w:lang w:val="hy-AM"/>
        </w:rPr>
        <w:t xml:space="preserve">  </w:t>
      </w:r>
      <w:r w:rsidRPr="00BE3DCD">
        <w:rPr>
          <w:rFonts w:ascii="GHEA Grapalat" w:hAnsi="GHEA Grapalat" w:cs="Sylfaen"/>
          <w:b/>
          <w:sz w:val="22"/>
          <w:lang w:val="hy-AM"/>
        </w:rPr>
        <w:t>ԿԱՐԻՔՆԵՐԻ</w:t>
      </w:r>
      <w:r w:rsidRPr="00BE3DCD">
        <w:rPr>
          <w:rFonts w:ascii="GHEA Grapalat" w:hAnsi="GHEA Grapalat" w:cs="Times Armenian"/>
          <w:b/>
          <w:sz w:val="22"/>
          <w:lang w:val="hy-AM"/>
        </w:rPr>
        <w:t xml:space="preserve"> </w:t>
      </w:r>
      <w:r w:rsidRPr="00BE3DCD">
        <w:rPr>
          <w:rFonts w:ascii="GHEA Grapalat" w:hAnsi="GHEA Grapalat" w:cs="Sylfaen"/>
          <w:b/>
          <w:sz w:val="22"/>
          <w:lang w:val="hy-AM"/>
        </w:rPr>
        <w:t>ՀԱՄԱՐ ԱՊՐԱՆՔԻ ՄԱՏԱԿԱՐԱՐՄԱՆ</w:t>
      </w:r>
    </w:p>
    <w:p w:rsidR="00071D1C" w:rsidRPr="00BE3DCD" w:rsidRDefault="00071D1C" w:rsidP="00EF3662">
      <w:pPr>
        <w:ind w:left="-142" w:firstLine="142"/>
        <w:jc w:val="center"/>
        <w:rPr>
          <w:rFonts w:ascii="GHEA Grapalat" w:hAnsi="GHEA Grapalat" w:cs="Times Armenian"/>
          <w:b/>
          <w:lang w:val="hy-AM"/>
        </w:rPr>
      </w:pPr>
      <w:r w:rsidRPr="00BE3DCD">
        <w:rPr>
          <w:rFonts w:ascii="GHEA Grapalat" w:hAnsi="GHEA Grapalat" w:cs="Sylfaen"/>
          <w:b/>
          <w:sz w:val="22"/>
          <w:lang w:val="hy-AM"/>
        </w:rPr>
        <w:t>ՊԱՅՄԱՆԱԳԻՐ</w:t>
      </w:r>
      <w:r w:rsidRPr="00BE3DCD">
        <w:rPr>
          <w:rFonts w:ascii="GHEA Grapalat" w:hAnsi="GHEA Grapalat" w:cs="Times Armenian"/>
          <w:b/>
          <w:sz w:val="22"/>
          <w:lang w:val="hy-AM"/>
        </w:rPr>
        <w:t xml:space="preserve">   </w:t>
      </w:r>
    </w:p>
    <w:p w:rsidR="00071D1C" w:rsidRPr="00BE3DCD" w:rsidRDefault="00071D1C" w:rsidP="00EF3662">
      <w:pPr>
        <w:ind w:left="-142" w:firstLine="142"/>
        <w:jc w:val="center"/>
        <w:rPr>
          <w:rFonts w:ascii="GHEA Grapalat" w:hAnsi="GHEA Grapalat"/>
          <w:b/>
          <w:u w:val="single"/>
          <w:lang w:val="hy-AM"/>
        </w:rPr>
      </w:pPr>
      <w:r w:rsidRPr="00BE3DCD">
        <w:rPr>
          <w:rFonts w:ascii="GHEA Grapalat" w:hAnsi="GHEA Grapalat"/>
          <w:b/>
          <w:lang w:val="hy-AM"/>
        </w:rPr>
        <w:t xml:space="preserve">N </w:t>
      </w:r>
      <w:r w:rsidRPr="00BE3DCD">
        <w:rPr>
          <w:rFonts w:ascii="GHEA Grapalat" w:hAnsi="GHEA Grapalat"/>
          <w:b/>
          <w:u w:val="single"/>
          <w:lang w:val="hy-AM"/>
        </w:rPr>
        <w:tab/>
      </w:r>
      <w:r w:rsidRPr="00BE3DCD">
        <w:rPr>
          <w:rFonts w:ascii="GHEA Grapalat" w:hAnsi="GHEA Grapalat"/>
          <w:b/>
          <w:u w:val="single"/>
          <w:lang w:val="hy-AM"/>
        </w:rPr>
        <w:tab/>
      </w:r>
      <w:r w:rsidRPr="00BE3DCD">
        <w:rPr>
          <w:rFonts w:ascii="GHEA Grapalat" w:hAnsi="GHEA Grapalat"/>
          <w:b/>
          <w:u w:val="single"/>
          <w:lang w:val="hy-AM"/>
        </w:rPr>
        <w:tab/>
      </w:r>
      <w:r w:rsidRPr="00BE3DCD">
        <w:rPr>
          <w:rFonts w:ascii="GHEA Grapalat" w:hAnsi="GHEA Grapalat"/>
          <w:b/>
          <w:u w:val="single"/>
          <w:lang w:val="hy-AM"/>
        </w:rPr>
        <w:tab/>
      </w:r>
    </w:p>
    <w:p w:rsidR="00071D1C" w:rsidRPr="00BE3DCD" w:rsidRDefault="00071D1C" w:rsidP="00EF3662">
      <w:pPr>
        <w:jc w:val="center"/>
        <w:rPr>
          <w:rFonts w:ascii="GHEA Grapalat" w:hAnsi="GHEA Grapalat" w:cs="Sylfaen"/>
          <w:sz w:val="20"/>
          <w:lang w:val="hy-AM"/>
        </w:rPr>
      </w:pPr>
    </w:p>
    <w:p w:rsidR="00071D1C" w:rsidRPr="00BE3DCD" w:rsidRDefault="00071D1C" w:rsidP="00EF3662">
      <w:pPr>
        <w:tabs>
          <w:tab w:val="left" w:pos="720"/>
          <w:tab w:val="left" w:pos="1440"/>
          <w:tab w:val="left" w:pos="8865"/>
        </w:tabs>
        <w:jc w:val="both"/>
        <w:rPr>
          <w:rFonts w:ascii="GHEA Grapalat" w:hAnsi="GHEA Grapalat" w:cs="Sylfaen"/>
          <w:sz w:val="20"/>
          <w:lang w:val="hy-AM"/>
        </w:rPr>
      </w:pPr>
      <w:r w:rsidRPr="00BE3DCD">
        <w:rPr>
          <w:rFonts w:ascii="GHEA Grapalat" w:hAnsi="GHEA Grapalat" w:cs="Sylfaen"/>
          <w:sz w:val="20"/>
          <w:lang w:val="hy-AM"/>
        </w:rPr>
        <w:tab/>
        <w:t xml:space="preserve">         ք. </w:t>
      </w:r>
      <w:r w:rsidRPr="00BE3DCD">
        <w:rPr>
          <w:rFonts w:ascii="GHEA Grapalat" w:hAnsi="GHEA Grapalat" w:cs="Sylfaen"/>
          <w:sz w:val="20"/>
          <w:u w:val="single"/>
          <w:lang w:val="hy-AM"/>
        </w:rPr>
        <w:t xml:space="preserve">           </w:t>
      </w:r>
      <w:r w:rsidRPr="00BE3DCD">
        <w:rPr>
          <w:rFonts w:ascii="GHEA Grapalat" w:hAnsi="GHEA Grapalat" w:cs="Sylfaen"/>
          <w:sz w:val="20"/>
          <w:lang w:val="hy-AM"/>
        </w:rPr>
        <w:t xml:space="preserve">                                                                                          </w:t>
      </w:r>
      <w:r w:rsidRPr="00BE3DCD">
        <w:rPr>
          <w:rFonts w:ascii="GHEA Grapalat" w:hAnsi="GHEA Grapalat"/>
          <w:lang w:val="hy-AM"/>
        </w:rPr>
        <w:t>«</w:t>
      </w:r>
      <w:r w:rsidRPr="00BE3DCD">
        <w:rPr>
          <w:rFonts w:ascii="GHEA Grapalat" w:hAnsi="GHEA Grapalat"/>
          <w:u w:val="single"/>
          <w:lang w:val="hy-AM"/>
        </w:rPr>
        <w:t xml:space="preserve">     </w:t>
      </w:r>
      <w:r w:rsidRPr="00BE3DCD">
        <w:rPr>
          <w:rFonts w:ascii="GHEA Grapalat" w:hAnsi="GHEA Grapalat"/>
          <w:lang w:val="hy-AM"/>
        </w:rPr>
        <w:t xml:space="preserve">» </w:t>
      </w:r>
      <w:r w:rsidRPr="00BE3DCD">
        <w:rPr>
          <w:rFonts w:ascii="GHEA Grapalat" w:hAnsi="GHEA Grapalat"/>
          <w:u w:val="single"/>
          <w:lang w:val="hy-AM"/>
        </w:rPr>
        <w:t xml:space="preserve">          </w:t>
      </w:r>
      <w:r w:rsidRPr="00BE3DCD">
        <w:rPr>
          <w:rFonts w:ascii="GHEA Grapalat" w:hAnsi="GHEA Grapalat"/>
          <w:lang w:val="hy-AM"/>
        </w:rPr>
        <w:t xml:space="preserve"> </w:t>
      </w:r>
      <w:r w:rsidRPr="00BE3DCD">
        <w:rPr>
          <w:rFonts w:ascii="GHEA Grapalat" w:hAnsi="GHEA Grapalat" w:cs="Sylfaen"/>
          <w:sz w:val="20"/>
          <w:lang w:val="hy-AM"/>
        </w:rPr>
        <w:t>20   թ.</w:t>
      </w:r>
    </w:p>
    <w:p w:rsidR="00071D1C" w:rsidRPr="00BE3DCD" w:rsidRDefault="00071D1C" w:rsidP="00EF3662">
      <w:pPr>
        <w:tabs>
          <w:tab w:val="left" w:pos="720"/>
          <w:tab w:val="left" w:pos="1440"/>
          <w:tab w:val="left" w:pos="8865"/>
        </w:tabs>
        <w:jc w:val="both"/>
        <w:rPr>
          <w:rFonts w:ascii="GHEA Grapalat" w:hAnsi="GHEA Grapalat" w:cs="Sylfaen"/>
          <w:sz w:val="20"/>
          <w:lang w:val="hy-AM"/>
        </w:rPr>
      </w:pPr>
    </w:p>
    <w:p w:rsidR="00071D1C" w:rsidRPr="00BE3DCD" w:rsidRDefault="000D2625" w:rsidP="00EF3662">
      <w:pPr>
        <w:ind w:firstLine="720"/>
        <w:jc w:val="both"/>
        <w:rPr>
          <w:rFonts w:ascii="GHEA Grapalat" w:hAnsi="GHEA Grapalat"/>
          <w:sz w:val="20"/>
          <w:lang w:val="hy-AM"/>
        </w:rPr>
      </w:pPr>
      <w:r w:rsidRPr="00BE3DCD">
        <w:rPr>
          <w:rFonts w:ascii="GHEA Grapalat" w:hAnsi="GHEA Grapalat"/>
          <w:sz w:val="20"/>
          <w:szCs w:val="20"/>
          <w:lang w:val="hy-AM"/>
        </w:rPr>
        <w:t xml:space="preserve">«Թիվ 16 պոլիկլինիկա» ՓԲԸ -ը ի դեմս տնօրեն` </w:t>
      </w:r>
      <w:r w:rsidR="00802B76">
        <w:rPr>
          <w:rFonts w:ascii="GHEA Grapalat" w:hAnsi="GHEA Grapalat"/>
          <w:sz w:val="20"/>
          <w:szCs w:val="20"/>
          <w:lang w:val="hy-AM"/>
        </w:rPr>
        <w:t>Թ16ՊՈԼ-ԳՀԱՊՁԲ-20/05</w:t>
      </w:r>
      <w:r w:rsidRPr="00BE3DCD">
        <w:rPr>
          <w:rFonts w:ascii="GHEA Grapalat" w:hAnsi="GHEA Grapalat"/>
          <w:sz w:val="20"/>
          <w:szCs w:val="20"/>
          <w:lang w:val="hy-AM"/>
        </w:rPr>
        <w:t xml:space="preserve"> </w:t>
      </w:r>
      <w:r w:rsidR="00071D1C" w:rsidRPr="00BE3DCD">
        <w:rPr>
          <w:rFonts w:ascii="GHEA Grapalat" w:hAnsi="GHEA Grapalat"/>
          <w:sz w:val="20"/>
          <w:lang w:val="hy-AM"/>
        </w:rPr>
        <w:t>-ի, որը գործում է</w:t>
      </w:r>
      <w:r w:rsidR="00071D1C" w:rsidRPr="00BE3DCD">
        <w:rPr>
          <w:rFonts w:ascii="GHEA Grapalat" w:hAnsi="GHEA Grapalat"/>
          <w:sz w:val="20"/>
          <w:u w:val="single"/>
          <w:lang w:val="hy-AM"/>
        </w:rPr>
        <w:t xml:space="preserve">                                    </w:t>
      </w:r>
      <w:r w:rsidR="00071D1C" w:rsidRPr="00BE3DCD">
        <w:rPr>
          <w:rFonts w:ascii="GHEA Grapalat" w:hAnsi="GHEA Grapalat"/>
          <w:sz w:val="20"/>
          <w:lang w:val="hy-AM"/>
        </w:rPr>
        <w:t xml:space="preserve">-ի կանոնադրության հիման վրա, այսուհետ </w:t>
      </w:r>
      <w:r w:rsidR="00071D1C" w:rsidRPr="00BE3DCD">
        <w:rPr>
          <w:rFonts w:ascii="GHEA Grapalat" w:hAnsi="GHEA Grapalat"/>
          <w:lang w:val="hy-AM"/>
        </w:rPr>
        <w:t>«</w:t>
      </w:r>
      <w:r w:rsidR="00071D1C" w:rsidRPr="00BE3DCD">
        <w:rPr>
          <w:rFonts w:ascii="GHEA Grapalat" w:hAnsi="GHEA Grapalat"/>
          <w:sz w:val="20"/>
          <w:lang w:val="hy-AM"/>
        </w:rPr>
        <w:t>Գնորդ</w:t>
      </w:r>
      <w:r w:rsidR="00071D1C" w:rsidRPr="00BE3DCD">
        <w:rPr>
          <w:rFonts w:ascii="GHEA Grapalat" w:hAnsi="GHEA Grapalat"/>
          <w:lang w:val="hy-AM"/>
        </w:rPr>
        <w:t>»</w:t>
      </w:r>
      <w:r w:rsidR="00071D1C" w:rsidRPr="00BE3DCD">
        <w:rPr>
          <w:rFonts w:ascii="GHEA Grapalat" w:hAnsi="GHEA Grapalat"/>
          <w:sz w:val="20"/>
          <w:lang w:val="hy-AM"/>
        </w:rPr>
        <w:t xml:space="preserve">, մի կողմից,  և __________________-ը, ի դեմս տնօրեն _____________________-ի, որը գործում է </w:t>
      </w:r>
      <w:r w:rsidR="00071D1C" w:rsidRPr="00BE3DCD">
        <w:rPr>
          <w:rFonts w:ascii="GHEA Grapalat" w:hAnsi="GHEA Grapalat"/>
          <w:sz w:val="20"/>
          <w:u w:val="single"/>
          <w:lang w:val="hy-AM"/>
        </w:rPr>
        <w:t xml:space="preserve">                       </w:t>
      </w:r>
      <w:r w:rsidR="00071D1C" w:rsidRPr="00BE3DCD">
        <w:rPr>
          <w:rFonts w:ascii="GHEA Grapalat" w:hAnsi="GHEA Grapalat"/>
          <w:sz w:val="20"/>
          <w:lang w:val="hy-AM"/>
        </w:rPr>
        <w:t xml:space="preserve">-ի կանոնադրության հիման վրա, այսուհետ </w:t>
      </w:r>
      <w:r w:rsidR="00071D1C" w:rsidRPr="00BE3DCD">
        <w:rPr>
          <w:rFonts w:ascii="GHEA Grapalat" w:hAnsi="GHEA Grapalat"/>
          <w:lang w:val="hy-AM"/>
        </w:rPr>
        <w:t>«</w:t>
      </w:r>
      <w:r w:rsidR="00071D1C" w:rsidRPr="00BE3DCD">
        <w:rPr>
          <w:rFonts w:ascii="GHEA Grapalat" w:hAnsi="GHEA Grapalat"/>
          <w:sz w:val="20"/>
          <w:lang w:val="hy-AM"/>
        </w:rPr>
        <w:t>Վաճառող</w:t>
      </w:r>
      <w:r w:rsidR="00071D1C" w:rsidRPr="00BE3DCD">
        <w:rPr>
          <w:rFonts w:ascii="GHEA Grapalat" w:hAnsi="GHEA Grapalat"/>
          <w:lang w:val="hy-AM"/>
        </w:rPr>
        <w:t>»</w:t>
      </w:r>
      <w:r w:rsidR="00071D1C" w:rsidRPr="00BE3DCD">
        <w:rPr>
          <w:rFonts w:ascii="GHEA Grapalat" w:hAnsi="GHEA Grapalat"/>
          <w:sz w:val="20"/>
          <w:lang w:val="hy-AM"/>
        </w:rPr>
        <w:t xml:space="preserve"> մյուս կողմից, կնքեցին սույն պայմանագիրը հետևյալի մասին։</w:t>
      </w:r>
    </w:p>
    <w:p w:rsidR="00071D1C" w:rsidRPr="00BE3DCD" w:rsidRDefault="00071D1C" w:rsidP="00EF3662">
      <w:pPr>
        <w:ind w:firstLine="709"/>
        <w:jc w:val="both"/>
        <w:rPr>
          <w:rFonts w:ascii="GHEA Grapalat" w:hAnsi="GHEA Grapalat"/>
          <w:b/>
          <w:sz w:val="20"/>
          <w:lang w:val="hy-AM"/>
        </w:rPr>
      </w:pPr>
    </w:p>
    <w:p w:rsidR="00071D1C" w:rsidRPr="00BE3DCD" w:rsidRDefault="00071D1C" w:rsidP="00EF3662">
      <w:pPr>
        <w:ind w:firstLine="709"/>
        <w:jc w:val="center"/>
        <w:rPr>
          <w:rFonts w:ascii="GHEA Grapalat" w:hAnsi="GHEA Grapalat" w:cs="Times Armenian"/>
          <w:b/>
          <w:sz w:val="20"/>
          <w:lang w:val="hy-AM"/>
        </w:rPr>
      </w:pPr>
      <w:r w:rsidRPr="00BE3DCD">
        <w:rPr>
          <w:rFonts w:ascii="GHEA Grapalat" w:hAnsi="GHEA Grapalat"/>
          <w:b/>
          <w:sz w:val="20"/>
          <w:lang w:val="hy-AM"/>
        </w:rPr>
        <w:t xml:space="preserve">1. </w:t>
      </w:r>
      <w:r w:rsidRPr="00BE3DCD">
        <w:rPr>
          <w:rFonts w:ascii="GHEA Grapalat" w:hAnsi="GHEA Grapalat" w:cs="Sylfaen"/>
          <w:b/>
          <w:sz w:val="20"/>
          <w:lang w:val="hy-AM"/>
        </w:rPr>
        <w:t>ՊԱՅՄԱՆԱԳՐԻ</w:t>
      </w:r>
      <w:r w:rsidRPr="00BE3DCD">
        <w:rPr>
          <w:rFonts w:ascii="GHEA Grapalat" w:hAnsi="GHEA Grapalat" w:cs="Times Armenian"/>
          <w:b/>
          <w:sz w:val="20"/>
          <w:lang w:val="hy-AM"/>
        </w:rPr>
        <w:t xml:space="preserve"> </w:t>
      </w:r>
      <w:r w:rsidRPr="00BE3DCD">
        <w:rPr>
          <w:rFonts w:ascii="GHEA Grapalat" w:hAnsi="GHEA Grapalat" w:cs="Sylfaen"/>
          <w:b/>
          <w:sz w:val="20"/>
          <w:lang w:val="hy-AM"/>
        </w:rPr>
        <w:t>ԱՌԱՐԿԱՆ</w:t>
      </w:r>
    </w:p>
    <w:p w:rsidR="00071D1C" w:rsidRPr="00BE3DCD" w:rsidRDefault="00071D1C" w:rsidP="00EF3662">
      <w:pPr>
        <w:ind w:firstLine="709"/>
        <w:jc w:val="center"/>
        <w:rPr>
          <w:rFonts w:ascii="GHEA Grapalat" w:hAnsi="GHEA Grapalat" w:cs="Times Armenian"/>
          <w:b/>
          <w:sz w:val="20"/>
          <w:lang w:val="hy-AM"/>
        </w:rPr>
      </w:pPr>
    </w:p>
    <w:p w:rsidR="00071D1C" w:rsidRPr="00BE3DCD" w:rsidRDefault="00071D1C" w:rsidP="00EF3662">
      <w:pPr>
        <w:ind w:firstLine="709"/>
        <w:jc w:val="both"/>
        <w:rPr>
          <w:rFonts w:ascii="GHEA Grapalat" w:hAnsi="GHEA Grapalat" w:cs="Times Armenian"/>
          <w:sz w:val="20"/>
          <w:lang w:val="hy-AM"/>
        </w:rPr>
      </w:pPr>
      <w:r w:rsidRPr="00BE3DCD">
        <w:rPr>
          <w:rFonts w:ascii="GHEA Grapalat" w:hAnsi="GHEA Grapalat"/>
          <w:sz w:val="20"/>
          <w:lang w:val="hy-AM"/>
        </w:rPr>
        <w:t xml:space="preserve">1.1. </w:t>
      </w:r>
      <w:r w:rsidRPr="00BE3DCD">
        <w:rPr>
          <w:rFonts w:ascii="GHEA Grapalat" w:hAnsi="GHEA Grapalat" w:cs="Sylfaen"/>
          <w:sz w:val="20"/>
          <w:lang w:val="hy-AM"/>
        </w:rPr>
        <w:t>Վաճառողը</w:t>
      </w:r>
      <w:r w:rsidRPr="00BE3DCD">
        <w:rPr>
          <w:rFonts w:ascii="GHEA Grapalat" w:hAnsi="GHEA Grapalat" w:cs="Times Armenian"/>
          <w:sz w:val="20"/>
          <w:lang w:val="hy-AM"/>
        </w:rPr>
        <w:t xml:space="preserve"> </w:t>
      </w:r>
      <w:r w:rsidRPr="00BE3DCD">
        <w:rPr>
          <w:rFonts w:ascii="GHEA Grapalat" w:hAnsi="GHEA Grapalat" w:cs="Sylfaen"/>
          <w:sz w:val="20"/>
          <w:lang w:val="hy-AM"/>
        </w:rPr>
        <w:t>պարտավորվում</w:t>
      </w:r>
      <w:r w:rsidRPr="00BE3DCD">
        <w:rPr>
          <w:rFonts w:ascii="GHEA Grapalat" w:hAnsi="GHEA Grapalat" w:cs="Times Armenian"/>
          <w:sz w:val="20"/>
          <w:lang w:val="hy-AM"/>
        </w:rPr>
        <w:t xml:space="preserve"> </w:t>
      </w:r>
      <w:r w:rsidRPr="00BE3DCD">
        <w:rPr>
          <w:rFonts w:ascii="GHEA Grapalat" w:hAnsi="GHEA Grapalat" w:cs="Sylfaen"/>
          <w:sz w:val="20"/>
          <w:lang w:val="hy-AM"/>
        </w:rPr>
        <w:t>է</w:t>
      </w:r>
      <w:r w:rsidRPr="00BE3DCD">
        <w:rPr>
          <w:rFonts w:ascii="GHEA Grapalat" w:hAnsi="GHEA Grapalat" w:cs="Times Armenian"/>
          <w:sz w:val="20"/>
          <w:lang w:val="hy-AM"/>
        </w:rPr>
        <w:t xml:space="preserve"> </w:t>
      </w:r>
      <w:r w:rsidRPr="00BE3DCD">
        <w:rPr>
          <w:rFonts w:ascii="GHEA Grapalat" w:hAnsi="GHEA Grapalat" w:cs="Sylfaen"/>
          <w:sz w:val="20"/>
          <w:lang w:val="hy-AM"/>
        </w:rPr>
        <w:t>սույն</w:t>
      </w:r>
      <w:r w:rsidRPr="00BE3DCD">
        <w:rPr>
          <w:rFonts w:ascii="GHEA Grapalat" w:hAnsi="GHEA Grapalat" w:cs="Times Armenian"/>
          <w:sz w:val="20"/>
          <w:lang w:val="hy-AM"/>
        </w:rPr>
        <w:t xml:space="preserve"> </w:t>
      </w:r>
      <w:r w:rsidRPr="00BE3DCD">
        <w:rPr>
          <w:rFonts w:ascii="GHEA Grapalat" w:hAnsi="GHEA Grapalat" w:cs="Sylfaen"/>
          <w:sz w:val="20"/>
          <w:lang w:val="hy-AM"/>
        </w:rPr>
        <w:t>պայմանա</w:t>
      </w:r>
      <w:r w:rsidRPr="00BE3DCD">
        <w:rPr>
          <w:rFonts w:ascii="GHEA Grapalat" w:hAnsi="GHEA Grapalat" w:cs="Times Armenian"/>
          <w:sz w:val="20"/>
          <w:lang w:val="hy-AM"/>
        </w:rPr>
        <w:t>գ</w:t>
      </w:r>
      <w:r w:rsidRPr="00BE3DCD">
        <w:rPr>
          <w:rFonts w:ascii="GHEA Grapalat" w:hAnsi="GHEA Grapalat" w:cs="Sylfaen"/>
          <w:sz w:val="20"/>
          <w:lang w:val="hy-AM"/>
        </w:rPr>
        <w:t>րով (այսուհետ</w:t>
      </w:r>
      <w:r w:rsidRPr="00BE3DCD">
        <w:rPr>
          <w:rFonts w:ascii="GHEA Grapalat" w:hAnsi="GHEA Grapalat" w:cs="Times Armenian"/>
          <w:sz w:val="20"/>
          <w:lang w:val="hy-AM"/>
        </w:rPr>
        <w:t xml:space="preserve">` </w:t>
      </w:r>
      <w:r w:rsidRPr="00BE3DCD">
        <w:rPr>
          <w:rFonts w:ascii="GHEA Grapalat" w:hAnsi="GHEA Grapalat" w:cs="Sylfaen"/>
          <w:sz w:val="20"/>
          <w:lang w:val="hy-AM"/>
        </w:rPr>
        <w:t>պայմանա</w:t>
      </w:r>
      <w:r w:rsidRPr="00BE3DCD">
        <w:rPr>
          <w:rFonts w:ascii="GHEA Grapalat" w:hAnsi="GHEA Grapalat" w:cs="Times Armenian"/>
          <w:sz w:val="20"/>
          <w:lang w:val="hy-AM"/>
        </w:rPr>
        <w:t>գ</w:t>
      </w:r>
      <w:r w:rsidRPr="00BE3DCD">
        <w:rPr>
          <w:rFonts w:ascii="GHEA Grapalat" w:hAnsi="GHEA Grapalat" w:cs="Sylfaen"/>
          <w:sz w:val="20"/>
          <w:lang w:val="hy-AM"/>
        </w:rPr>
        <w:t>իր) սահմանված</w:t>
      </w:r>
      <w:r w:rsidRPr="00BE3DCD">
        <w:rPr>
          <w:rFonts w:ascii="GHEA Grapalat" w:hAnsi="GHEA Grapalat" w:cs="Times Armenian"/>
          <w:sz w:val="20"/>
          <w:lang w:val="hy-AM"/>
        </w:rPr>
        <w:t xml:space="preserve"> </w:t>
      </w:r>
      <w:r w:rsidRPr="00BE3DCD">
        <w:rPr>
          <w:rFonts w:ascii="GHEA Grapalat" w:hAnsi="GHEA Grapalat" w:cs="Sylfaen"/>
          <w:sz w:val="20"/>
          <w:lang w:val="hy-AM"/>
        </w:rPr>
        <w:t>կար</w:t>
      </w:r>
      <w:r w:rsidRPr="00BE3DCD">
        <w:rPr>
          <w:rFonts w:ascii="GHEA Grapalat" w:hAnsi="GHEA Grapalat" w:cs="Times Armenian"/>
          <w:sz w:val="20"/>
          <w:lang w:val="hy-AM"/>
        </w:rPr>
        <w:t>գ</w:t>
      </w:r>
      <w:r w:rsidRPr="00BE3DCD">
        <w:rPr>
          <w:rFonts w:ascii="GHEA Grapalat" w:hAnsi="GHEA Grapalat" w:cs="Sylfaen"/>
          <w:sz w:val="20"/>
          <w:lang w:val="hy-AM"/>
        </w:rPr>
        <w:t>ով</w:t>
      </w:r>
      <w:r w:rsidRPr="00BE3DCD">
        <w:rPr>
          <w:rFonts w:ascii="GHEA Grapalat" w:hAnsi="GHEA Grapalat" w:cs="Times Armenian"/>
          <w:sz w:val="20"/>
          <w:lang w:val="hy-AM"/>
        </w:rPr>
        <w:t xml:space="preserve">, </w:t>
      </w:r>
      <w:r w:rsidRPr="00BE3DCD">
        <w:rPr>
          <w:rFonts w:ascii="GHEA Grapalat" w:hAnsi="GHEA Grapalat" w:cs="Sylfaen"/>
          <w:sz w:val="20"/>
          <w:lang w:val="hy-AM"/>
        </w:rPr>
        <w:t>ծավալներով,</w:t>
      </w:r>
      <w:r w:rsidRPr="00BE3DCD">
        <w:rPr>
          <w:rFonts w:ascii="GHEA Grapalat" w:hAnsi="GHEA Grapalat" w:cs="Times Armenian"/>
          <w:sz w:val="20"/>
          <w:lang w:val="hy-AM"/>
        </w:rPr>
        <w:t xml:space="preserve"> ժամկետներում և հասցեով </w:t>
      </w:r>
      <w:r w:rsidRPr="00BE3DCD">
        <w:rPr>
          <w:rFonts w:ascii="GHEA Grapalat" w:hAnsi="GHEA Grapalat" w:cs="Sylfaen"/>
          <w:sz w:val="20"/>
          <w:lang w:val="hy-AM"/>
        </w:rPr>
        <w:t>Գնորդին</w:t>
      </w:r>
      <w:r w:rsidRPr="00BE3DCD">
        <w:rPr>
          <w:rFonts w:ascii="GHEA Grapalat" w:hAnsi="GHEA Grapalat" w:cs="Times Armenian"/>
          <w:sz w:val="20"/>
          <w:lang w:val="hy-AM"/>
        </w:rPr>
        <w:t xml:space="preserve"> </w:t>
      </w:r>
      <w:r w:rsidRPr="00BE3DCD">
        <w:rPr>
          <w:rFonts w:ascii="GHEA Grapalat" w:hAnsi="GHEA Grapalat" w:cs="Sylfaen"/>
          <w:sz w:val="20"/>
          <w:lang w:val="hy-AM"/>
        </w:rPr>
        <w:t>մատակարարել</w:t>
      </w:r>
      <w:r w:rsidRPr="00BE3DCD">
        <w:rPr>
          <w:rFonts w:ascii="GHEA Grapalat" w:hAnsi="GHEA Grapalat" w:cs="Times Armenian"/>
          <w:sz w:val="20"/>
          <w:lang w:val="hy-AM"/>
        </w:rPr>
        <w:t xml:space="preserve"> պ</w:t>
      </w:r>
      <w:r w:rsidRPr="00BE3DCD">
        <w:rPr>
          <w:rFonts w:ascii="GHEA Grapalat" w:hAnsi="GHEA Grapalat" w:cs="Sylfaen"/>
          <w:sz w:val="20"/>
          <w:lang w:val="hy-AM"/>
        </w:rPr>
        <w:t>այմանա</w:t>
      </w:r>
      <w:r w:rsidRPr="00BE3DCD">
        <w:rPr>
          <w:rFonts w:ascii="GHEA Grapalat" w:hAnsi="GHEA Grapalat"/>
          <w:sz w:val="20"/>
          <w:lang w:val="hy-AM"/>
        </w:rPr>
        <w:t>գ</w:t>
      </w:r>
      <w:r w:rsidRPr="00BE3DCD">
        <w:rPr>
          <w:rFonts w:ascii="GHEA Grapalat" w:hAnsi="GHEA Grapalat" w:cs="Sylfaen"/>
          <w:sz w:val="20"/>
          <w:lang w:val="hy-AM"/>
        </w:rPr>
        <w:t>րի</w:t>
      </w:r>
      <w:r w:rsidRPr="00BE3DCD">
        <w:rPr>
          <w:rFonts w:ascii="GHEA Grapalat" w:hAnsi="GHEA Grapalat" w:cs="Times Armenian"/>
          <w:sz w:val="20"/>
          <w:lang w:val="hy-AM"/>
        </w:rPr>
        <w:t xml:space="preserve"> N 1 </w:t>
      </w:r>
      <w:r w:rsidRPr="00BE3DCD">
        <w:rPr>
          <w:rFonts w:ascii="GHEA Grapalat" w:hAnsi="GHEA Grapalat" w:cs="Sylfaen"/>
          <w:sz w:val="20"/>
          <w:lang w:val="hy-AM"/>
        </w:rPr>
        <w:t>հավելվածով`</w:t>
      </w:r>
      <w:r w:rsidRPr="00BE3DCD">
        <w:rPr>
          <w:rFonts w:ascii="GHEA Grapalat" w:hAnsi="GHEA Grapalat" w:cs="Times Armenian"/>
          <w:sz w:val="20"/>
          <w:lang w:val="hy-AM"/>
        </w:rPr>
        <w:t xml:space="preserve"> </w:t>
      </w:r>
      <w:r w:rsidRPr="00BE3DCD">
        <w:rPr>
          <w:rFonts w:ascii="GHEA Grapalat" w:hAnsi="GHEA Grapalat" w:cs="Sylfaen"/>
          <w:sz w:val="20"/>
          <w:lang w:val="hy-AM"/>
        </w:rPr>
        <w:t>Տեխնիկական</w:t>
      </w:r>
      <w:r w:rsidRPr="00BE3DCD">
        <w:rPr>
          <w:rFonts w:ascii="GHEA Grapalat" w:hAnsi="GHEA Grapalat" w:cs="Times Armenian"/>
          <w:sz w:val="20"/>
          <w:lang w:val="hy-AM"/>
        </w:rPr>
        <w:t xml:space="preserve"> </w:t>
      </w:r>
      <w:r w:rsidRPr="00BE3DCD">
        <w:rPr>
          <w:rFonts w:ascii="GHEA Grapalat" w:hAnsi="GHEA Grapalat" w:cs="Sylfaen"/>
          <w:sz w:val="20"/>
          <w:lang w:val="hy-AM"/>
        </w:rPr>
        <w:t>բնութա</w:t>
      </w:r>
      <w:r w:rsidRPr="00BE3DCD">
        <w:rPr>
          <w:rFonts w:ascii="GHEA Grapalat" w:hAnsi="GHEA Grapalat" w:cs="Times Armenian"/>
          <w:sz w:val="20"/>
          <w:lang w:val="hy-AM"/>
        </w:rPr>
        <w:t>գի</w:t>
      </w:r>
      <w:r w:rsidRPr="00BE3DCD">
        <w:rPr>
          <w:rFonts w:ascii="GHEA Grapalat" w:hAnsi="GHEA Grapalat" w:cs="Sylfaen"/>
          <w:sz w:val="20"/>
          <w:lang w:val="hy-AM"/>
        </w:rPr>
        <w:t>ր-գնման-ժամանակացուցով նախատեսված</w:t>
      </w:r>
      <w:r w:rsidRPr="00BE3DCD">
        <w:rPr>
          <w:rFonts w:ascii="GHEA Grapalat" w:hAnsi="GHEA Grapalat" w:cs="Times Armenian"/>
          <w:sz w:val="20"/>
          <w:lang w:val="hy-AM"/>
        </w:rPr>
        <w:t xml:space="preserve"> ապրանքը (այսուհետ` ապրանք), </w:t>
      </w:r>
      <w:r w:rsidRPr="00BE3DCD">
        <w:rPr>
          <w:rFonts w:ascii="GHEA Grapalat" w:hAnsi="GHEA Grapalat" w:cs="Sylfaen"/>
          <w:sz w:val="20"/>
          <w:lang w:val="hy-AM"/>
        </w:rPr>
        <w:t>իսկ</w:t>
      </w:r>
      <w:r w:rsidRPr="00BE3DCD">
        <w:rPr>
          <w:rFonts w:ascii="GHEA Grapalat" w:hAnsi="GHEA Grapalat" w:cs="Times Armenian"/>
          <w:sz w:val="20"/>
          <w:lang w:val="hy-AM"/>
        </w:rPr>
        <w:t xml:space="preserve"> </w:t>
      </w:r>
      <w:r w:rsidRPr="00BE3DCD">
        <w:rPr>
          <w:rFonts w:ascii="GHEA Grapalat" w:hAnsi="GHEA Grapalat" w:cs="Sylfaen"/>
          <w:sz w:val="20"/>
          <w:lang w:val="hy-AM"/>
        </w:rPr>
        <w:t>Գնորդը</w:t>
      </w:r>
      <w:r w:rsidRPr="00BE3DCD">
        <w:rPr>
          <w:rFonts w:ascii="GHEA Grapalat" w:hAnsi="GHEA Grapalat" w:cs="Times Armenian"/>
          <w:sz w:val="20"/>
          <w:lang w:val="hy-AM"/>
        </w:rPr>
        <w:t xml:space="preserve"> </w:t>
      </w:r>
      <w:r w:rsidRPr="00BE3DCD">
        <w:rPr>
          <w:rFonts w:ascii="GHEA Grapalat" w:hAnsi="GHEA Grapalat" w:cs="Sylfaen"/>
          <w:sz w:val="20"/>
          <w:lang w:val="hy-AM"/>
        </w:rPr>
        <w:t>պարտավորվում</w:t>
      </w:r>
      <w:r w:rsidRPr="00BE3DCD">
        <w:rPr>
          <w:rFonts w:ascii="GHEA Grapalat" w:hAnsi="GHEA Grapalat" w:cs="Times Armenian"/>
          <w:sz w:val="20"/>
          <w:lang w:val="hy-AM"/>
        </w:rPr>
        <w:t xml:space="preserve"> </w:t>
      </w:r>
      <w:r w:rsidRPr="00BE3DCD">
        <w:rPr>
          <w:rFonts w:ascii="GHEA Grapalat" w:hAnsi="GHEA Grapalat" w:cs="Sylfaen"/>
          <w:sz w:val="20"/>
          <w:lang w:val="hy-AM"/>
        </w:rPr>
        <w:t>է</w:t>
      </w:r>
      <w:r w:rsidRPr="00BE3DCD">
        <w:rPr>
          <w:rFonts w:ascii="GHEA Grapalat" w:hAnsi="GHEA Grapalat" w:cs="Times Armenian"/>
          <w:sz w:val="20"/>
          <w:lang w:val="hy-AM"/>
        </w:rPr>
        <w:t xml:space="preserve"> </w:t>
      </w:r>
      <w:r w:rsidRPr="00BE3DCD">
        <w:rPr>
          <w:rFonts w:ascii="GHEA Grapalat" w:hAnsi="GHEA Grapalat" w:cs="Sylfaen"/>
          <w:sz w:val="20"/>
          <w:lang w:val="hy-AM"/>
        </w:rPr>
        <w:t>ընդունել</w:t>
      </w:r>
      <w:r w:rsidRPr="00BE3DCD">
        <w:rPr>
          <w:rFonts w:ascii="GHEA Grapalat" w:hAnsi="GHEA Grapalat" w:cs="Times Armenian"/>
          <w:sz w:val="20"/>
          <w:lang w:val="hy-AM"/>
        </w:rPr>
        <w:t xml:space="preserve"> ա</w:t>
      </w:r>
      <w:r w:rsidRPr="00BE3DCD">
        <w:rPr>
          <w:rFonts w:ascii="GHEA Grapalat" w:hAnsi="GHEA Grapalat" w:cs="Sylfaen"/>
          <w:sz w:val="20"/>
          <w:lang w:val="hy-AM"/>
        </w:rPr>
        <w:t>պրանքը</w:t>
      </w:r>
      <w:r w:rsidRPr="00BE3DCD">
        <w:rPr>
          <w:rFonts w:ascii="GHEA Grapalat" w:hAnsi="GHEA Grapalat" w:cs="Times Armenian"/>
          <w:sz w:val="20"/>
          <w:lang w:val="hy-AM"/>
        </w:rPr>
        <w:t xml:space="preserve"> </w:t>
      </w:r>
      <w:r w:rsidRPr="00BE3DCD">
        <w:rPr>
          <w:rFonts w:ascii="GHEA Grapalat" w:hAnsi="GHEA Grapalat" w:cs="Sylfaen"/>
          <w:sz w:val="20"/>
          <w:lang w:val="hy-AM"/>
        </w:rPr>
        <w:t>և</w:t>
      </w:r>
      <w:r w:rsidRPr="00BE3DCD">
        <w:rPr>
          <w:rFonts w:ascii="GHEA Grapalat" w:hAnsi="GHEA Grapalat" w:cs="Times Armenian"/>
          <w:sz w:val="20"/>
          <w:lang w:val="hy-AM"/>
        </w:rPr>
        <w:t xml:space="preserve"> </w:t>
      </w:r>
      <w:r w:rsidRPr="00BE3DCD">
        <w:rPr>
          <w:rFonts w:ascii="GHEA Grapalat" w:hAnsi="GHEA Grapalat" w:cs="Sylfaen"/>
          <w:sz w:val="20"/>
          <w:lang w:val="hy-AM"/>
        </w:rPr>
        <w:t>վճարել</w:t>
      </w:r>
      <w:r w:rsidRPr="00BE3DCD">
        <w:rPr>
          <w:rFonts w:ascii="GHEA Grapalat" w:hAnsi="GHEA Grapalat" w:cs="Times Armenian"/>
          <w:sz w:val="20"/>
          <w:lang w:val="hy-AM"/>
        </w:rPr>
        <w:t xml:space="preserve"> </w:t>
      </w:r>
      <w:r w:rsidRPr="00BE3DCD">
        <w:rPr>
          <w:rFonts w:ascii="GHEA Grapalat" w:hAnsi="GHEA Grapalat" w:cs="Sylfaen"/>
          <w:sz w:val="20"/>
          <w:lang w:val="hy-AM"/>
        </w:rPr>
        <w:t>դրա</w:t>
      </w:r>
      <w:r w:rsidRPr="00BE3DCD">
        <w:rPr>
          <w:rFonts w:ascii="GHEA Grapalat" w:hAnsi="GHEA Grapalat" w:cs="Times Armenian"/>
          <w:sz w:val="20"/>
          <w:lang w:val="hy-AM"/>
        </w:rPr>
        <w:t xml:space="preserve"> </w:t>
      </w:r>
      <w:r w:rsidRPr="00BE3DCD">
        <w:rPr>
          <w:rFonts w:ascii="GHEA Grapalat" w:hAnsi="GHEA Grapalat" w:cs="Sylfaen"/>
          <w:sz w:val="20"/>
          <w:lang w:val="hy-AM"/>
        </w:rPr>
        <w:t>համար</w:t>
      </w:r>
      <w:r w:rsidRPr="00BE3DCD">
        <w:rPr>
          <w:rFonts w:ascii="GHEA Grapalat" w:hAnsi="GHEA Grapalat" w:cs="Times Armenian"/>
          <w:sz w:val="20"/>
          <w:lang w:val="hy-AM"/>
        </w:rPr>
        <w:t xml:space="preserve">։ </w:t>
      </w:r>
    </w:p>
    <w:p w:rsidR="00071D1C" w:rsidRPr="00BE3DCD" w:rsidRDefault="00071D1C" w:rsidP="00EF3662">
      <w:pPr>
        <w:ind w:firstLine="709"/>
        <w:jc w:val="both"/>
        <w:rPr>
          <w:rFonts w:ascii="GHEA Grapalat" w:hAnsi="GHEA Grapalat" w:cs="Times Armenian"/>
          <w:sz w:val="20"/>
          <w:lang w:val="hy-AM"/>
        </w:rPr>
      </w:pPr>
    </w:p>
    <w:p w:rsidR="00071D1C" w:rsidRPr="00BE3DCD" w:rsidRDefault="00071D1C" w:rsidP="00EF3662">
      <w:pPr>
        <w:ind w:firstLine="709"/>
        <w:jc w:val="both"/>
        <w:rPr>
          <w:rFonts w:ascii="GHEA Grapalat" w:hAnsi="GHEA Grapalat"/>
          <w:b/>
          <w:sz w:val="20"/>
          <w:lang w:val="hy-AM"/>
        </w:rPr>
      </w:pPr>
      <w:r w:rsidRPr="00BE3DCD">
        <w:rPr>
          <w:rFonts w:ascii="GHEA Grapalat" w:hAnsi="GHEA Grapalat"/>
          <w:sz w:val="20"/>
          <w:lang w:val="hy-AM"/>
        </w:rPr>
        <w:tab/>
      </w:r>
      <w:r w:rsidRPr="00BE3DCD">
        <w:rPr>
          <w:rFonts w:ascii="GHEA Grapalat" w:hAnsi="GHEA Grapalat"/>
          <w:b/>
          <w:sz w:val="20"/>
          <w:lang w:val="hy-AM"/>
        </w:rPr>
        <w:t>2. ԿՈՂՄԵՐԻ ԻՐԱՎՈՒՆՔՆԵՐԸ ԵՎ ՊԱՐՏԱԿԱՆՈՒԹՅՈՒՆՆԵՐԸ</w:t>
      </w:r>
    </w:p>
    <w:p w:rsidR="00071D1C" w:rsidRPr="00BE3DCD" w:rsidRDefault="00071D1C" w:rsidP="00EF3662">
      <w:pPr>
        <w:ind w:firstLine="709"/>
        <w:jc w:val="both"/>
        <w:rPr>
          <w:rFonts w:ascii="GHEA Grapalat" w:hAnsi="GHEA Grapalat"/>
          <w:sz w:val="20"/>
          <w:lang w:val="hy-AM"/>
        </w:rPr>
      </w:pPr>
    </w:p>
    <w:p w:rsidR="00071D1C" w:rsidRPr="00BE3DCD" w:rsidRDefault="00071D1C" w:rsidP="00EF3662">
      <w:pPr>
        <w:ind w:firstLine="709"/>
        <w:jc w:val="both"/>
        <w:rPr>
          <w:rFonts w:ascii="GHEA Grapalat" w:hAnsi="GHEA Grapalat"/>
          <w:b/>
          <w:sz w:val="20"/>
          <w:lang w:val="hy-AM"/>
        </w:rPr>
      </w:pPr>
      <w:r w:rsidRPr="00BE3DCD">
        <w:rPr>
          <w:rFonts w:ascii="GHEA Grapalat" w:hAnsi="GHEA Grapalat"/>
          <w:b/>
          <w:sz w:val="20"/>
          <w:lang w:val="hy-AM"/>
        </w:rPr>
        <w:t>2.1 Գնորդն իրավունք ունի`</w:t>
      </w:r>
    </w:p>
    <w:p w:rsidR="00071D1C" w:rsidRPr="00BE3DCD" w:rsidRDefault="00071D1C" w:rsidP="00EF3662">
      <w:pPr>
        <w:ind w:firstLine="709"/>
        <w:jc w:val="both"/>
        <w:rPr>
          <w:rFonts w:ascii="GHEA Grapalat" w:hAnsi="GHEA Grapalat"/>
          <w:sz w:val="20"/>
          <w:lang w:val="hy-AM"/>
        </w:rPr>
      </w:pPr>
      <w:r w:rsidRPr="00BE3DCD">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0D2625" w:rsidRPr="00BE3DCD">
        <w:rPr>
          <w:rFonts w:ascii="GHEA Grapalat" w:hAnsi="GHEA Grapalat"/>
          <w:sz w:val="20"/>
          <w:lang w:val="hy-AM"/>
        </w:rPr>
        <w:t>10</w:t>
      </w:r>
      <w:r w:rsidRPr="00BE3DCD">
        <w:rPr>
          <w:rFonts w:ascii="GHEA Grapalat" w:hAnsi="GHEA Grapalat"/>
          <w:sz w:val="20"/>
          <w:lang w:val="hy-AM"/>
        </w:rPr>
        <w:t xml:space="preserve"> օրից ավելի:</w:t>
      </w:r>
    </w:p>
    <w:p w:rsidR="00071D1C" w:rsidRPr="00BE3DCD" w:rsidRDefault="00071D1C" w:rsidP="00EF3662">
      <w:pPr>
        <w:ind w:firstLine="709"/>
        <w:jc w:val="both"/>
        <w:rPr>
          <w:rFonts w:ascii="GHEA Grapalat" w:hAnsi="GHEA Grapalat"/>
          <w:sz w:val="20"/>
          <w:lang w:val="hy-AM"/>
        </w:rPr>
      </w:pPr>
      <w:r w:rsidRPr="00BE3DCD">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rsidR="00071D1C" w:rsidRPr="00BE3DCD" w:rsidRDefault="00071D1C" w:rsidP="00EF3662">
      <w:pPr>
        <w:ind w:firstLine="709"/>
        <w:jc w:val="both"/>
        <w:rPr>
          <w:rFonts w:ascii="GHEA Grapalat" w:hAnsi="GHEA Grapalat"/>
          <w:sz w:val="20"/>
          <w:lang w:val="hy-AM"/>
        </w:rPr>
      </w:pPr>
      <w:r w:rsidRPr="00BE3DCD">
        <w:rPr>
          <w:rFonts w:ascii="GHEA Grapalat" w:hAnsi="GHEA Grapalat"/>
          <w:sz w:val="20"/>
          <w:lang w:val="hy-AM"/>
        </w:rPr>
        <w:t>ա) պահանջել հատուցելու ապրանքի անպատշաճ որակի լինելու պատճառով իր կատարած ծախսերը.</w:t>
      </w:r>
    </w:p>
    <w:p w:rsidR="00071D1C" w:rsidRPr="00BE3DCD" w:rsidRDefault="00071D1C" w:rsidP="00EF3662">
      <w:pPr>
        <w:ind w:firstLine="709"/>
        <w:jc w:val="both"/>
        <w:rPr>
          <w:rFonts w:ascii="GHEA Grapalat" w:hAnsi="GHEA Grapalat"/>
          <w:sz w:val="20"/>
          <w:lang w:val="hy-AM"/>
        </w:rPr>
      </w:pPr>
      <w:r w:rsidRPr="00BE3DCD">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071D1C" w:rsidRPr="00BE3DCD" w:rsidRDefault="00071D1C" w:rsidP="00EF3662">
      <w:pPr>
        <w:ind w:firstLine="709"/>
        <w:jc w:val="both"/>
        <w:rPr>
          <w:rFonts w:ascii="GHEA Grapalat" w:hAnsi="GHEA Grapalat"/>
          <w:sz w:val="20"/>
          <w:lang w:val="hy-AM"/>
        </w:rPr>
      </w:pPr>
      <w:r w:rsidRPr="00BE3DCD">
        <w:rPr>
          <w:rFonts w:ascii="GHEA Grapalat" w:hAnsi="GHEA Grapalat"/>
          <w:sz w:val="20"/>
          <w:lang w:val="hy-AM"/>
        </w:rPr>
        <w:t>գ) հրաժարվել պայմանագիրը կատարելուց և պահանջել վերադարձնելու ապրանքի համար վճարված գումարը:</w:t>
      </w:r>
    </w:p>
    <w:p w:rsidR="00071D1C" w:rsidRPr="00BE3DCD" w:rsidRDefault="00071D1C" w:rsidP="00EF3662">
      <w:pPr>
        <w:ind w:firstLine="709"/>
        <w:jc w:val="both"/>
        <w:rPr>
          <w:rFonts w:ascii="GHEA Grapalat" w:hAnsi="GHEA Grapalat"/>
          <w:sz w:val="20"/>
          <w:lang w:val="hy-AM"/>
        </w:rPr>
      </w:pPr>
      <w:r w:rsidRPr="00BE3DCD">
        <w:rPr>
          <w:rFonts w:ascii="GHEA Grapalat" w:hAnsi="GHEA Grapalat"/>
          <w:sz w:val="20"/>
          <w:lang w:val="hy-AM"/>
        </w:rPr>
        <w:t xml:space="preserve">2.1.3 Եթե հանձնվել է պայմանագրով որոշվածից պակաս քանակի ապրանք, ապա` </w:t>
      </w:r>
    </w:p>
    <w:p w:rsidR="00071D1C" w:rsidRPr="00BE3DCD" w:rsidRDefault="00071D1C" w:rsidP="00EF3662">
      <w:pPr>
        <w:ind w:firstLine="709"/>
        <w:jc w:val="both"/>
        <w:rPr>
          <w:rFonts w:ascii="GHEA Grapalat" w:hAnsi="GHEA Grapalat"/>
          <w:sz w:val="20"/>
          <w:lang w:val="hy-AM"/>
        </w:rPr>
      </w:pPr>
      <w:r w:rsidRPr="00BE3DCD">
        <w:rPr>
          <w:rFonts w:ascii="GHEA Grapalat" w:hAnsi="GHEA Grapalat"/>
          <w:sz w:val="20"/>
          <w:lang w:val="hy-AM"/>
        </w:rPr>
        <w:t>ա)  պահանջել լրացնելու ապրանքի պակաս հանձնված քանակը,</w:t>
      </w:r>
    </w:p>
    <w:p w:rsidR="00071D1C" w:rsidRPr="00BE3DCD" w:rsidRDefault="00071D1C" w:rsidP="00EF3662">
      <w:pPr>
        <w:ind w:firstLine="709"/>
        <w:jc w:val="both"/>
        <w:rPr>
          <w:rFonts w:ascii="GHEA Grapalat" w:hAnsi="GHEA Grapalat"/>
          <w:sz w:val="20"/>
          <w:lang w:val="hy-AM"/>
        </w:rPr>
      </w:pPr>
      <w:r w:rsidRPr="00BE3DCD">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071D1C" w:rsidRPr="00BE3DCD" w:rsidRDefault="00071D1C" w:rsidP="00EF3662">
      <w:pPr>
        <w:ind w:firstLine="709"/>
        <w:jc w:val="both"/>
        <w:rPr>
          <w:rFonts w:ascii="GHEA Grapalat" w:hAnsi="GHEA Grapalat"/>
          <w:sz w:val="20"/>
          <w:lang w:val="hy-AM"/>
        </w:rPr>
      </w:pPr>
      <w:r w:rsidRPr="00BE3DCD">
        <w:rPr>
          <w:rFonts w:ascii="GHEA Grapalat" w:hAnsi="GHEA Grapalat"/>
          <w:sz w:val="20"/>
          <w:lang w:val="hy-AM"/>
        </w:rPr>
        <w:t>2.1.4 Եթե հանձնվել է տեսակի պայմանի խախտմամբ ապրանք,  իր ընտրությամբ`</w:t>
      </w:r>
    </w:p>
    <w:p w:rsidR="00071D1C" w:rsidRPr="00BE3DCD" w:rsidRDefault="00071D1C" w:rsidP="00EF3662">
      <w:pPr>
        <w:ind w:firstLine="709"/>
        <w:jc w:val="both"/>
        <w:rPr>
          <w:rFonts w:ascii="GHEA Grapalat" w:hAnsi="GHEA Grapalat"/>
          <w:sz w:val="20"/>
          <w:lang w:val="hy-AM"/>
        </w:rPr>
      </w:pPr>
      <w:r w:rsidRPr="00BE3DCD">
        <w:rPr>
          <w:rFonts w:ascii="GHEA Grapalat" w:hAnsi="GHEA Grapalat"/>
          <w:sz w:val="20"/>
          <w:lang w:val="hy-AM"/>
        </w:rPr>
        <w:t>ա) ընդունել տեսակի վերաբերյալ պայմանին համապատասխանող ապրանքը և հրաժարվել մնացած ապրանքներից.</w:t>
      </w:r>
    </w:p>
    <w:p w:rsidR="00071D1C" w:rsidRPr="00BE3DCD" w:rsidRDefault="00071D1C" w:rsidP="00EF3662">
      <w:pPr>
        <w:ind w:firstLine="709"/>
        <w:jc w:val="both"/>
        <w:rPr>
          <w:rFonts w:ascii="GHEA Grapalat" w:hAnsi="GHEA Grapalat"/>
          <w:sz w:val="20"/>
          <w:lang w:val="hy-AM"/>
        </w:rPr>
      </w:pPr>
      <w:r w:rsidRPr="00BE3DCD">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rsidR="00071D1C" w:rsidRPr="00BE3DCD" w:rsidRDefault="00071D1C" w:rsidP="00EF3662">
      <w:pPr>
        <w:ind w:firstLine="709"/>
        <w:jc w:val="both"/>
        <w:rPr>
          <w:rFonts w:ascii="GHEA Grapalat" w:hAnsi="GHEA Grapalat"/>
          <w:sz w:val="20"/>
          <w:lang w:val="hy-AM"/>
        </w:rPr>
      </w:pPr>
      <w:r w:rsidRPr="00BE3DCD">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A45D0A" w:rsidRPr="00BE3DCD" w:rsidRDefault="00071D1C" w:rsidP="000D2625">
      <w:pPr>
        <w:ind w:firstLine="709"/>
        <w:jc w:val="both"/>
        <w:rPr>
          <w:rFonts w:ascii="GHEA Grapalat" w:hAnsi="GHEA Grapalat"/>
          <w:sz w:val="20"/>
          <w:lang w:val="hy-AM"/>
        </w:rPr>
      </w:pPr>
      <w:r w:rsidRPr="00BE3DCD">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071D1C" w:rsidRPr="00BE3DCD" w:rsidRDefault="00071D1C" w:rsidP="00EF3662">
      <w:pPr>
        <w:ind w:firstLine="709"/>
        <w:jc w:val="both"/>
        <w:rPr>
          <w:rFonts w:ascii="GHEA Grapalat" w:hAnsi="GHEA Grapalat"/>
          <w:sz w:val="20"/>
          <w:lang w:val="hy-AM"/>
        </w:rPr>
      </w:pPr>
      <w:r w:rsidRPr="00BE3DCD">
        <w:rPr>
          <w:rFonts w:ascii="GHEA Grapalat" w:hAnsi="GHEA Grapalat"/>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w:t>
      </w:r>
      <w:r w:rsidRPr="00BE3DCD">
        <w:rPr>
          <w:rFonts w:ascii="GHEA Grapalat" w:hAnsi="GHEA Grapalat"/>
          <w:sz w:val="20"/>
          <w:lang w:val="hy-AM"/>
        </w:rPr>
        <w:lastRenderedPageBreak/>
        <w:t>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071D1C" w:rsidRPr="00BE3DCD" w:rsidRDefault="00071D1C" w:rsidP="00EF3662">
      <w:pPr>
        <w:tabs>
          <w:tab w:val="left" w:pos="720"/>
        </w:tabs>
        <w:ind w:firstLine="709"/>
        <w:jc w:val="both"/>
        <w:rPr>
          <w:rFonts w:ascii="GHEA Grapalat" w:hAnsi="GHEA Grapalat"/>
          <w:sz w:val="20"/>
          <w:lang w:val="hy-AM"/>
        </w:rPr>
      </w:pPr>
      <w:r w:rsidRPr="00BE3DCD">
        <w:rPr>
          <w:rFonts w:ascii="GHEA Grapalat" w:hAnsi="GHEA Grapalat"/>
          <w:sz w:val="20"/>
          <w:lang w:val="hy-AM"/>
        </w:rPr>
        <w:t>2.1.7 Միակողմանի լուծել պայմանագիրը (լրիվ կամ մասնակի), եթե Վաճառողն էականորեն խախտել է պայմանագիրը.</w:t>
      </w:r>
    </w:p>
    <w:p w:rsidR="00071D1C" w:rsidRPr="00BE3DCD" w:rsidRDefault="00071D1C" w:rsidP="00EF3662">
      <w:pPr>
        <w:tabs>
          <w:tab w:val="left" w:pos="720"/>
        </w:tabs>
        <w:ind w:firstLine="709"/>
        <w:jc w:val="both"/>
        <w:rPr>
          <w:rFonts w:ascii="GHEA Grapalat" w:hAnsi="GHEA Grapalat"/>
          <w:sz w:val="20"/>
          <w:lang w:val="hy-AM"/>
        </w:rPr>
      </w:pPr>
      <w:r w:rsidRPr="00BE3DCD">
        <w:rPr>
          <w:rFonts w:ascii="GHEA Grapalat" w:hAnsi="GHEA Grapalat"/>
          <w:sz w:val="20"/>
          <w:lang w:val="hy-AM"/>
        </w:rPr>
        <w:tab/>
        <w:t>2.1.7.1 Վաճառողի կողմից պայմանագիրը խախտելն էական է համարվում, եթե`</w:t>
      </w:r>
    </w:p>
    <w:p w:rsidR="00071D1C" w:rsidRPr="00BE3DCD" w:rsidRDefault="00071D1C" w:rsidP="00EF3662">
      <w:pPr>
        <w:tabs>
          <w:tab w:val="left" w:pos="720"/>
        </w:tabs>
        <w:ind w:firstLine="709"/>
        <w:jc w:val="both"/>
        <w:rPr>
          <w:rFonts w:ascii="GHEA Grapalat" w:hAnsi="GHEA Grapalat"/>
          <w:sz w:val="20"/>
          <w:lang w:val="hy-AM"/>
        </w:rPr>
      </w:pPr>
      <w:r w:rsidRPr="00BE3DCD">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rsidR="00071D1C" w:rsidRPr="00BE3DCD" w:rsidRDefault="00071D1C" w:rsidP="00EF3662">
      <w:pPr>
        <w:tabs>
          <w:tab w:val="left" w:pos="720"/>
        </w:tabs>
        <w:ind w:firstLine="709"/>
        <w:jc w:val="both"/>
        <w:rPr>
          <w:rFonts w:ascii="GHEA Grapalat" w:hAnsi="GHEA Grapalat"/>
          <w:sz w:val="20"/>
          <w:lang w:val="hy-AM"/>
        </w:rPr>
      </w:pPr>
      <w:r w:rsidRPr="00BE3DCD">
        <w:rPr>
          <w:rFonts w:ascii="GHEA Grapalat" w:hAnsi="GHEA Grapalat"/>
          <w:sz w:val="20"/>
          <w:lang w:val="hy-AM"/>
        </w:rPr>
        <w:tab/>
        <w:t xml:space="preserve">բ) ապրանքի մատակարարման ժամկետները խախտվել են </w:t>
      </w:r>
      <w:r w:rsidR="000D2625" w:rsidRPr="00BE3DCD">
        <w:rPr>
          <w:rFonts w:ascii="GHEA Grapalat" w:hAnsi="GHEA Grapalat"/>
          <w:sz w:val="20"/>
          <w:lang w:val="hy-AM"/>
        </w:rPr>
        <w:t>10</w:t>
      </w:r>
      <w:r w:rsidRPr="00BE3DCD">
        <w:rPr>
          <w:rFonts w:ascii="GHEA Grapalat" w:hAnsi="GHEA Grapalat"/>
          <w:sz w:val="20"/>
          <w:lang w:val="hy-AM"/>
        </w:rPr>
        <w:t xml:space="preserve"> օրից ավելի,</w:t>
      </w:r>
    </w:p>
    <w:p w:rsidR="00071D1C" w:rsidRPr="00BE3DCD" w:rsidRDefault="00071D1C" w:rsidP="00EF3662">
      <w:pPr>
        <w:tabs>
          <w:tab w:val="left" w:pos="720"/>
        </w:tabs>
        <w:ind w:firstLine="709"/>
        <w:jc w:val="both"/>
        <w:rPr>
          <w:rFonts w:ascii="GHEA Grapalat" w:hAnsi="GHEA Grapalat"/>
          <w:sz w:val="20"/>
          <w:lang w:val="hy-AM"/>
        </w:rPr>
      </w:pPr>
      <w:r w:rsidRPr="00BE3DCD">
        <w:rPr>
          <w:rFonts w:ascii="GHEA Grapalat" w:hAnsi="GHEA Grapalat"/>
          <w:sz w:val="20"/>
          <w:lang w:val="hy-AM"/>
        </w:rPr>
        <w:t>2.1.8 Զննել ապրանքը և հայտնաբերված թերությունների մասին անհապաղ տեղեկացնել Վաճառողին։</w:t>
      </w:r>
    </w:p>
    <w:p w:rsidR="009123CA" w:rsidRPr="00BE3DCD" w:rsidRDefault="009123CA" w:rsidP="00EF3662">
      <w:pPr>
        <w:tabs>
          <w:tab w:val="left" w:pos="720"/>
        </w:tabs>
        <w:ind w:firstLine="709"/>
        <w:jc w:val="both"/>
        <w:rPr>
          <w:rFonts w:ascii="GHEA Grapalat" w:hAnsi="GHEA Grapalat"/>
          <w:sz w:val="12"/>
          <w:szCs w:val="12"/>
          <w:lang w:val="hy-AM"/>
        </w:rPr>
      </w:pPr>
    </w:p>
    <w:p w:rsidR="00071D1C" w:rsidRPr="00BE3DCD" w:rsidRDefault="00071D1C" w:rsidP="00EF3662">
      <w:pPr>
        <w:ind w:firstLine="709"/>
        <w:jc w:val="both"/>
        <w:rPr>
          <w:rFonts w:ascii="GHEA Grapalat" w:hAnsi="GHEA Grapalat"/>
          <w:b/>
          <w:sz w:val="20"/>
          <w:lang w:val="hy-AM"/>
        </w:rPr>
      </w:pPr>
      <w:r w:rsidRPr="00BE3DCD">
        <w:rPr>
          <w:rFonts w:ascii="GHEA Grapalat" w:hAnsi="GHEA Grapalat"/>
          <w:b/>
          <w:sz w:val="20"/>
          <w:lang w:val="hy-AM"/>
        </w:rPr>
        <w:t>2.2 Գնորդը պարտավոր է`</w:t>
      </w:r>
    </w:p>
    <w:p w:rsidR="00071D1C" w:rsidRPr="00BE3DCD" w:rsidRDefault="00071D1C" w:rsidP="00EF3662">
      <w:pPr>
        <w:ind w:firstLine="709"/>
        <w:jc w:val="both"/>
        <w:rPr>
          <w:rFonts w:ascii="GHEA Grapalat" w:hAnsi="GHEA Grapalat"/>
          <w:sz w:val="20"/>
          <w:lang w:val="hy-AM"/>
        </w:rPr>
      </w:pPr>
      <w:r w:rsidRPr="00BE3DCD">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rsidR="00071D1C" w:rsidRPr="00BE3DCD" w:rsidRDefault="00071D1C" w:rsidP="00EF3662">
      <w:pPr>
        <w:ind w:firstLine="709"/>
        <w:jc w:val="both"/>
        <w:rPr>
          <w:rFonts w:ascii="GHEA Grapalat" w:hAnsi="GHEA Grapalat"/>
          <w:sz w:val="20"/>
          <w:lang w:val="hy-AM"/>
        </w:rPr>
      </w:pPr>
      <w:r w:rsidRPr="00BE3DCD">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071D1C" w:rsidRPr="00BE3DCD" w:rsidRDefault="00071D1C" w:rsidP="00EF3662">
      <w:pPr>
        <w:ind w:firstLine="709"/>
        <w:jc w:val="both"/>
        <w:rPr>
          <w:rFonts w:ascii="GHEA Grapalat" w:hAnsi="GHEA Grapalat"/>
          <w:sz w:val="20"/>
          <w:lang w:val="hy-AM"/>
        </w:rPr>
      </w:pPr>
      <w:r w:rsidRPr="00BE3DCD">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BE3DCD">
        <w:rPr>
          <w:rFonts w:ascii="GHEA Grapalat" w:hAnsi="GHEA Grapalat"/>
          <w:sz w:val="20"/>
          <w:lang w:val="hy-AM"/>
        </w:rPr>
        <w:t>6</w:t>
      </w:r>
      <w:r w:rsidRPr="00BE3DCD">
        <w:rPr>
          <w:rFonts w:ascii="GHEA Grapalat" w:hAnsi="GHEA Grapalat"/>
          <w:sz w:val="20"/>
          <w:lang w:val="hy-AM"/>
        </w:rPr>
        <w:t>.5 կետով նախատեսված տույժը։</w:t>
      </w:r>
    </w:p>
    <w:p w:rsidR="00071D1C" w:rsidRPr="00BE3DCD" w:rsidRDefault="00071D1C" w:rsidP="00EF3662">
      <w:pPr>
        <w:ind w:firstLine="709"/>
        <w:jc w:val="both"/>
        <w:rPr>
          <w:rFonts w:ascii="GHEA Grapalat" w:hAnsi="GHEA Grapalat"/>
          <w:sz w:val="20"/>
          <w:lang w:val="hy-AM"/>
        </w:rPr>
      </w:pPr>
      <w:r w:rsidRPr="00BE3DCD">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071D1C" w:rsidRPr="00BE3DCD" w:rsidRDefault="00071D1C" w:rsidP="00EF3662">
      <w:pPr>
        <w:ind w:firstLine="709"/>
        <w:jc w:val="both"/>
        <w:rPr>
          <w:rFonts w:ascii="GHEA Grapalat" w:hAnsi="GHEA Grapalat"/>
          <w:sz w:val="20"/>
          <w:lang w:val="hy-AM"/>
        </w:rPr>
      </w:pPr>
      <w:r w:rsidRPr="00BE3DCD">
        <w:rPr>
          <w:rFonts w:ascii="GHEA Grapalat" w:hAnsi="GHEA Grapalat"/>
          <w:sz w:val="20"/>
          <w:lang w:val="hy-AM"/>
        </w:rPr>
        <w:t>2.2.5 Պայմանագրի 2.3.</w:t>
      </w:r>
      <w:r w:rsidR="00471867" w:rsidRPr="00BE3DCD">
        <w:rPr>
          <w:rFonts w:ascii="GHEA Grapalat" w:hAnsi="GHEA Grapalat"/>
          <w:sz w:val="20"/>
          <w:lang w:val="hy-AM"/>
        </w:rPr>
        <w:t>3</w:t>
      </w:r>
      <w:r w:rsidRPr="00BE3DCD">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rsidR="00071D1C" w:rsidRPr="00BE3DCD" w:rsidRDefault="00071D1C" w:rsidP="00EF3662">
      <w:pPr>
        <w:ind w:firstLine="709"/>
        <w:jc w:val="both"/>
        <w:rPr>
          <w:rFonts w:ascii="GHEA Grapalat" w:hAnsi="GHEA Grapalat"/>
          <w:sz w:val="20"/>
          <w:lang w:val="hy-AM"/>
        </w:rPr>
      </w:pPr>
    </w:p>
    <w:p w:rsidR="00071D1C" w:rsidRPr="00BE3DCD" w:rsidRDefault="00071D1C" w:rsidP="00EF3662">
      <w:pPr>
        <w:ind w:firstLine="709"/>
        <w:jc w:val="both"/>
        <w:rPr>
          <w:rFonts w:ascii="GHEA Grapalat" w:hAnsi="GHEA Grapalat"/>
          <w:b/>
          <w:sz w:val="20"/>
          <w:lang w:val="hy-AM"/>
        </w:rPr>
      </w:pPr>
      <w:r w:rsidRPr="00BE3DCD">
        <w:rPr>
          <w:rFonts w:ascii="GHEA Grapalat" w:hAnsi="GHEA Grapalat"/>
          <w:b/>
          <w:sz w:val="20"/>
          <w:lang w:val="hy-AM"/>
        </w:rPr>
        <w:t>2.3 Վաճառողն իրավունք ունի`</w:t>
      </w:r>
    </w:p>
    <w:p w:rsidR="00071D1C" w:rsidRPr="00BE3DCD" w:rsidRDefault="00071D1C" w:rsidP="00EF3662">
      <w:pPr>
        <w:ind w:firstLine="709"/>
        <w:jc w:val="both"/>
        <w:rPr>
          <w:rFonts w:ascii="GHEA Grapalat" w:hAnsi="GHEA Grapalat"/>
          <w:sz w:val="20"/>
          <w:lang w:val="hy-AM"/>
        </w:rPr>
      </w:pPr>
      <w:r w:rsidRPr="00BE3DCD">
        <w:rPr>
          <w:rFonts w:ascii="GHEA Grapalat" w:hAnsi="GHEA Grapalat"/>
          <w:sz w:val="20"/>
          <w:lang w:val="hy-AM"/>
        </w:rPr>
        <w:t xml:space="preserve">2.3.1 Գնորդից պահանջել ընդունելու պայմանագրով նախատեսված </w:t>
      </w:r>
      <w:r w:rsidRPr="00BE3DCD">
        <w:rPr>
          <w:rFonts w:ascii="GHEA Grapalat" w:hAnsi="GHEA Grapalat" w:cs="Sylfaen"/>
          <w:sz w:val="20"/>
          <w:lang w:val="hy-AM"/>
        </w:rPr>
        <w:t>կար</w:t>
      </w:r>
      <w:r w:rsidRPr="00BE3DCD">
        <w:rPr>
          <w:rFonts w:ascii="GHEA Grapalat" w:hAnsi="GHEA Grapalat" w:cs="Times Armenian"/>
          <w:sz w:val="20"/>
          <w:lang w:val="hy-AM"/>
        </w:rPr>
        <w:t>գ</w:t>
      </w:r>
      <w:r w:rsidRPr="00BE3DCD">
        <w:rPr>
          <w:rFonts w:ascii="GHEA Grapalat" w:hAnsi="GHEA Grapalat" w:cs="Sylfaen"/>
          <w:sz w:val="20"/>
          <w:lang w:val="hy-AM"/>
        </w:rPr>
        <w:t>ով</w:t>
      </w:r>
      <w:r w:rsidRPr="00BE3DCD">
        <w:rPr>
          <w:rFonts w:ascii="GHEA Grapalat" w:hAnsi="GHEA Grapalat" w:cs="Times Armenian"/>
          <w:sz w:val="20"/>
          <w:lang w:val="hy-AM"/>
        </w:rPr>
        <w:t xml:space="preserve">, </w:t>
      </w:r>
      <w:r w:rsidRPr="00BE3DCD">
        <w:rPr>
          <w:rFonts w:ascii="GHEA Grapalat" w:hAnsi="GHEA Grapalat" w:cs="Sylfaen"/>
          <w:sz w:val="20"/>
          <w:lang w:val="hy-AM"/>
        </w:rPr>
        <w:t>ծավալներով,</w:t>
      </w:r>
      <w:r w:rsidRPr="00BE3DCD">
        <w:rPr>
          <w:rFonts w:ascii="GHEA Grapalat" w:hAnsi="GHEA Grapalat" w:cs="Times Armenian"/>
          <w:sz w:val="20"/>
          <w:lang w:val="hy-AM"/>
        </w:rPr>
        <w:t xml:space="preserve"> ժամկետներում և հասցեով</w:t>
      </w:r>
      <w:r w:rsidRPr="00BE3DCD">
        <w:rPr>
          <w:rFonts w:ascii="GHEA Grapalat" w:hAnsi="GHEA Grapalat"/>
          <w:sz w:val="20"/>
          <w:lang w:val="hy-AM"/>
        </w:rPr>
        <w:t xml:space="preserve"> մատակարարված ապրանքը: </w:t>
      </w:r>
    </w:p>
    <w:p w:rsidR="00071D1C" w:rsidRPr="00BE3DCD" w:rsidRDefault="00071D1C" w:rsidP="00EF3662">
      <w:pPr>
        <w:ind w:firstLine="709"/>
        <w:jc w:val="both"/>
        <w:rPr>
          <w:rFonts w:ascii="GHEA Grapalat" w:hAnsi="GHEA Grapalat"/>
          <w:sz w:val="20"/>
          <w:lang w:val="hy-AM"/>
        </w:rPr>
      </w:pPr>
      <w:r w:rsidRPr="00BE3DCD">
        <w:rPr>
          <w:rFonts w:ascii="GHEA Grapalat" w:hAnsi="GHEA Grapalat"/>
          <w:sz w:val="20"/>
          <w:lang w:val="hy-AM"/>
        </w:rPr>
        <w:t xml:space="preserve">2.3.2 Գնորդից պահանջել վճարելու պայմանագրով նախատեսված </w:t>
      </w:r>
      <w:r w:rsidRPr="00BE3DCD">
        <w:rPr>
          <w:rFonts w:ascii="GHEA Grapalat" w:hAnsi="GHEA Grapalat" w:cs="Sylfaen"/>
          <w:sz w:val="20"/>
          <w:lang w:val="hy-AM"/>
        </w:rPr>
        <w:t>կար</w:t>
      </w:r>
      <w:r w:rsidRPr="00BE3DCD">
        <w:rPr>
          <w:rFonts w:ascii="GHEA Grapalat" w:hAnsi="GHEA Grapalat" w:cs="Times Armenian"/>
          <w:sz w:val="20"/>
          <w:lang w:val="hy-AM"/>
        </w:rPr>
        <w:t>գ</w:t>
      </w:r>
      <w:r w:rsidRPr="00BE3DCD">
        <w:rPr>
          <w:rFonts w:ascii="GHEA Grapalat" w:hAnsi="GHEA Grapalat" w:cs="Sylfaen"/>
          <w:sz w:val="20"/>
          <w:lang w:val="hy-AM"/>
        </w:rPr>
        <w:t>ով</w:t>
      </w:r>
      <w:r w:rsidRPr="00BE3DCD">
        <w:rPr>
          <w:rFonts w:ascii="GHEA Grapalat" w:hAnsi="GHEA Grapalat" w:cs="Times Armenian"/>
          <w:sz w:val="20"/>
          <w:lang w:val="hy-AM"/>
        </w:rPr>
        <w:t xml:space="preserve">, </w:t>
      </w:r>
      <w:r w:rsidRPr="00BE3DCD">
        <w:rPr>
          <w:rFonts w:ascii="GHEA Grapalat" w:hAnsi="GHEA Grapalat" w:cs="Sylfaen"/>
          <w:sz w:val="20"/>
          <w:lang w:val="hy-AM"/>
        </w:rPr>
        <w:t>ծավալներով,</w:t>
      </w:r>
      <w:r w:rsidRPr="00BE3DCD">
        <w:rPr>
          <w:rFonts w:ascii="GHEA Grapalat" w:hAnsi="GHEA Grapalat" w:cs="Times Armenian"/>
          <w:sz w:val="20"/>
          <w:lang w:val="hy-AM"/>
        </w:rPr>
        <w:t xml:space="preserve"> ժամկետներում և հասցեով</w:t>
      </w:r>
      <w:r w:rsidRPr="00BE3DCD">
        <w:rPr>
          <w:rFonts w:ascii="GHEA Grapalat" w:hAnsi="GHEA Grapalat"/>
          <w:sz w:val="20"/>
          <w:lang w:val="hy-AM"/>
        </w:rPr>
        <w:t xml:space="preserve"> մատակարարված և Գնորդի կողմից ընդունված ապրանքի համար իրեն վճարման ենթակա գումարները:</w:t>
      </w:r>
    </w:p>
    <w:p w:rsidR="00071D1C" w:rsidRPr="00BE3DCD" w:rsidRDefault="00071D1C" w:rsidP="00EF3662">
      <w:pPr>
        <w:ind w:firstLine="709"/>
        <w:jc w:val="both"/>
        <w:rPr>
          <w:rFonts w:ascii="GHEA Grapalat" w:hAnsi="GHEA Grapalat"/>
          <w:sz w:val="20"/>
          <w:lang w:val="hy-AM"/>
        </w:rPr>
      </w:pPr>
      <w:r w:rsidRPr="00BE3DCD">
        <w:rPr>
          <w:rFonts w:ascii="GHEA Grapalat" w:hAnsi="GHEA Grapalat"/>
          <w:sz w:val="20"/>
          <w:lang w:val="hy-AM"/>
        </w:rPr>
        <w:t>2.3.</w:t>
      </w:r>
      <w:r w:rsidR="00283F0A" w:rsidRPr="00BE3DCD">
        <w:rPr>
          <w:rFonts w:ascii="GHEA Grapalat" w:hAnsi="GHEA Grapalat"/>
          <w:sz w:val="20"/>
          <w:lang w:val="hy-AM"/>
        </w:rPr>
        <w:t xml:space="preserve">3 </w:t>
      </w:r>
      <w:r w:rsidRPr="00BE3DCD">
        <w:rPr>
          <w:rFonts w:ascii="GHEA Grapalat" w:hAnsi="GHEA Grapalat"/>
          <w:sz w:val="20"/>
          <w:lang w:val="hy-AM"/>
        </w:rPr>
        <w:t>Միակողմանի լուծել պայմանագիրը (լրիվ կամ մասնակի), եթե Գնորդն էականորեն խախտել է պայմանագիրը:</w:t>
      </w:r>
    </w:p>
    <w:p w:rsidR="00071D1C" w:rsidRPr="00BE3DCD" w:rsidRDefault="00071D1C" w:rsidP="00EF3662">
      <w:pPr>
        <w:ind w:firstLine="709"/>
        <w:jc w:val="both"/>
        <w:rPr>
          <w:rFonts w:ascii="GHEA Grapalat" w:hAnsi="GHEA Grapalat"/>
          <w:sz w:val="20"/>
          <w:lang w:val="hy-AM"/>
        </w:rPr>
      </w:pPr>
      <w:r w:rsidRPr="00BE3DCD">
        <w:rPr>
          <w:rFonts w:ascii="GHEA Grapalat" w:hAnsi="GHEA Grapalat"/>
          <w:sz w:val="20"/>
          <w:lang w:val="hy-AM"/>
        </w:rPr>
        <w:t>2.3.</w:t>
      </w:r>
      <w:r w:rsidR="00283F0A" w:rsidRPr="00BE3DCD">
        <w:rPr>
          <w:rFonts w:ascii="GHEA Grapalat" w:hAnsi="GHEA Grapalat"/>
          <w:sz w:val="20"/>
          <w:lang w:val="hy-AM"/>
        </w:rPr>
        <w:t>3</w:t>
      </w:r>
      <w:r w:rsidRPr="00BE3DCD">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rsidR="00071D1C" w:rsidRPr="00BE3DCD" w:rsidRDefault="00071D1C" w:rsidP="00EF3662">
      <w:pPr>
        <w:ind w:firstLine="709"/>
        <w:jc w:val="both"/>
        <w:rPr>
          <w:rFonts w:ascii="GHEA Grapalat" w:hAnsi="GHEA Grapalat"/>
          <w:sz w:val="20"/>
          <w:lang w:val="hy-AM"/>
        </w:rPr>
      </w:pPr>
      <w:r w:rsidRPr="00BE3DCD">
        <w:rPr>
          <w:rFonts w:ascii="GHEA Grapalat" w:hAnsi="GHEA Grapalat"/>
          <w:sz w:val="20"/>
          <w:lang w:val="hy-AM"/>
        </w:rPr>
        <w:t>2.3.</w:t>
      </w:r>
      <w:r w:rsidR="00283F0A" w:rsidRPr="00BE3DCD">
        <w:rPr>
          <w:rFonts w:ascii="GHEA Grapalat" w:hAnsi="GHEA Grapalat"/>
          <w:sz w:val="20"/>
          <w:lang w:val="hy-AM"/>
        </w:rPr>
        <w:t>4</w:t>
      </w:r>
      <w:r w:rsidRPr="00BE3DCD">
        <w:rPr>
          <w:rFonts w:ascii="GHEA Grapalat" w:hAnsi="GHEA Grapalat"/>
          <w:sz w:val="20"/>
          <w:lang w:val="hy-AM"/>
        </w:rPr>
        <w:t xml:space="preserve"> Գնորդի համաձայնությամբ վաղաժամկետ մատակարարել ապրանքը։ </w:t>
      </w:r>
    </w:p>
    <w:p w:rsidR="009E45F3" w:rsidRPr="00BE3DCD" w:rsidRDefault="009E45F3" w:rsidP="00EF3662">
      <w:pPr>
        <w:ind w:firstLine="709"/>
        <w:jc w:val="both"/>
        <w:rPr>
          <w:rFonts w:ascii="GHEA Grapalat" w:hAnsi="GHEA Grapalat"/>
          <w:sz w:val="20"/>
          <w:lang w:val="hy-AM"/>
        </w:rPr>
      </w:pPr>
    </w:p>
    <w:p w:rsidR="00071D1C" w:rsidRPr="00BE3DCD" w:rsidRDefault="00071D1C" w:rsidP="00EF3662">
      <w:pPr>
        <w:ind w:firstLine="709"/>
        <w:jc w:val="both"/>
        <w:rPr>
          <w:rFonts w:ascii="GHEA Grapalat" w:hAnsi="GHEA Grapalat"/>
          <w:b/>
          <w:sz w:val="20"/>
          <w:lang w:val="hy-AM"/>
        </w:rPr>
      </w:pPr>
      <w:r w:rsidRPr="00BE3DCD">
        <w:rPr>
          <w:rFonts w:ascii="GHEA Grapalat" w:hAnsi="GHEA Grapalat"/>
          <w:b/>
          <w:sz w:val="20"/>
          <w:lang w:val="hy-AM"/>
        </w:rPr>
        <w:t>2.4 Վաճառողը պարտավոր է`</w:t>
      </w:r>
    </w:p>
    <w:p w:rsidR="00071D1C" w:rsidRPr="00BE3DCD" w:rsidRDefault="00071D1C" w:rsidP="00EF3662">
      <w:pPr>
        <w:ind w:firstLine="709"/>
        <w:jc w:val="both"/>
        <w:rPr>
          <w:rFonts w:ascii="GHEA Grapalat" w:hAnsi="GHEA Grapalat"/>
          <w:sz w:val="20"/>
          <w:lang w:val="hy-AM"/>
        </w:rPr>
      </w:pPr>
      <w:r w:rsidRPr="00BE3DCD">
        <w:rPr>
          <w:rFonts w:ascii="GHEA Grapalat" w:hAnsi="GHEA Grapalat"/>
          <w:sz w:val="20"/>
          <w:lang w:val="hy-AM"/>
        </w:rPr>
        <w:t xml:space="preserve">2.4.1 Գնորդին հանձնել ապրանքը` պայմանագրով նախատեսված կարգով, </w:t>
      </w:r>
      <w:r w:rsidRPr="00BE3DCD">
        <w:rPr>
          <w:rFonts w:ascii="GHEA Grapalat" w:hAnsi="GHEA Grapalat" w:cs="Sylfaen"/>
          <w:sz w:val="20"/>
          <w:lang w:val="hy-AM"/>
        </w:rPr>
        <w:t>ծավալներով,</w:t>
      </w:r>
      <w:r w:rsidRPr="00BE3DCD">
        <w:rPr>
          <w:rFonts w:ascii="GHEA Grapalat" w:hAnsi="GHEA Grapalat" w:cs="Times Armenian"/>
          <w:sz w:val="20"/>
          <w:lang w:val="hy-AM"/>
        </w:rPr>
        <w:t xml:space="preserve"> ժամկետներում և հասցեով:</w:t>
      </w:r>
    </w:p>
    <w:p w:rsidR="00071D1C" w:rsidRPr="00BE3DCD" w:rsidRDefault="00071D1C" w:rsidP="00EF3662">
      <w:pPr>
        <w:ind w:firstLine="709"/>
        <w:jc w:val="both"/>
        <w:rPr>
          <w:rFonts w:ascii="GHEA Grapalat" w:hAnsi="GHEA Grapalat"/>
          <w:sz w:val="20"/>
          <w:lang w:val="hy-AM"/>
        </w:rPr>
      </w:pPr>
      <w:r w:rsidRPr="00BE3DCD">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071D1C" w:rsidRPr="00BE3DCD" w:rsidRDefault="00071D1C" w:rsidP="00EF3662">
      <w:pPr>
        <w:ind w:firstLine="709"/>
        <w:jc w:val="both"/>
        <w:rPr>
          <w:rFonts w:ascii="GHEA Grapalat" w:hAnsi="GHEA Grapalat"/>
          <w:sz w:val="20"/>
          <w:lang w:val="hy-AM"/>
        </w:rPr>
      </w:pPr>
      <w:r w:rsidRPr="00BE3DCD">
        <w:rPr>
          <w:rFonts w:ascii="GHEA Grapalat" w:hAnsi="GHEA Grapalat"/>
          <w:sz w:val="20"/>
          <w:lang w:val="hy-AM"/>
        </w:rPr>
        <w:t>2.4.3 Գնորդին հանձնել երրորդ անձանց իրավունքներից ազատ ապրանք:</w:t>
      </w:r>
    </w:p>
    <w:p w:rsidR="00071D1C" w:rsidRPr="00BE3DCD" w:rsidRDefault="00071D1C" w:rsidP="00EF3662">
      <w:pPr>
        <w:ind w:firstLine="709"/>
        <w:jc w:val="both"/>
        <w:rPr>
          <w:rFonts w:ascii="GHEA Grapalat" w:hAnsi="GHEA Grapalat"/>
          <w:sz w:val="20"/>
          <w:lang w:val="hy-AM"/>
        </w:rPr>
      </w:pPr>
      <w:r w:rsidRPr="00BE3DCD">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071D1C" w:rsidRPr="00BE3DCD" w:rsidRDefault="00071D1C" w:rsidP="00EF3662">
      <w:pPr>
        <w:ind w:firstLine="709"/>
        <w:jc w:val="both"/>
        <w:rPr>
          <w:rFonts w:ascii="GHEA Grapalat" w:hAnsi="GHEA Grapalat"/>
          <w:sz w:val="20"/>
          <w:lang w:val="hy-AM"/>
        </w:rPr>
      </w:pPr>
      <w:r w:rsidRPr="00BE3DCD">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rsidR="00071D1C" w:rsidRPr="00BE3DCD" w:rsidRDefault="00071D1C" w:rsidP="00EF3662">
      <w:pPr>
        <w:ind w:firstLine="709"/>
        <w:jc w:val="both"/>
        <w:rPr>
          <w:rFonts w:ascii="GHEA Grapalat" w:hAnsi="GHEA Grapalat"/>
          <w:sz w:val="20"/>
          <w:lang w:val="hy-AM"/>
        </w:rPr>
      </w:pPr>
      <w:r w:rsidRPr="00BE3DCD">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071D1C" w:rsidRPr="00BE3DCD" w:rsidRDefault="00071D1C" w:rsidP="00EF3662">
      <w:pPr>
        <w:ind w:firstLine="709"/>
        <w:jc w:val="both"/>
        <w:rPr>
          <w:rFonts w:ascii="GHEA Grapalat" w:hAnsi="GHEA Grapalat"/>
          <w:sz w:val="20"/>
          <w:lang w:val="hy-AM"/>
        </w:rPr>
      </w:pPr>
      <w:r w:rsidRPr="00BE3DCD">
        <w:rPr>
          <w:rFonts w:ascii="GHEA Grapalat" w:hAnsi="GHEA Grapalat"/>
          <w:sz w:val="20"/>
          <w:lang w:val="hy-AM"/>
        </w:rPr>
        <w:t xml:space="preserve">2.4.8 Պայմանագրով նախատեսված դեպքերում վճարել պայմանագրի </w:t>
      </w:r>
      <w:r w:rsidR="00D320A2" w:rsidRPr="00BE3DCD">
        <w:rPr>
          <w:rFonts w:ascii="GHEA Grapalat" w:hAnsi="GHEA Grapalat"/>
          <w:sz w:val="20"/>
          <w:lang w:val="hy-AM"/>
        </w:rPr>
        <w:t>6</w:t>
      </w:r>
      <w:r w:rsidRPr="00BE3DCD">
        <w:rPr>
          <w:rFonts w:ascii="GHEA Grapalat" w:hAnsi="GHEA Grapalat"/>
          <w:sz w:val="20"/>
          <w:lang w:val="hy-AM"/>
        </w:rPr>
        <w:t xml:space="preserve">.2 և </w:t>
      </w:r>
      <w:r w:rsidR="00D320A2" w:rsidRPr="00BE3DCD">
        <w:rPr>
          <w:rFonts w:ascii="GHEA Grapalat" w:hAnsi="GHEA Grapalat"/>
          <w:sz w:val="20"/>
          <w:lang w:val="hy-AM"/>
        </w:rPr>
        <w:t>6</w:t>
      </w:r>
      <w:r w:rsidRPr="00BE3DCD">
        <w:rPr>
          <w:rFonts w:ascii="GHEA Grapalat" w:hAnsi="GHEA Grapalat"/>
          <w:sz w:val="20"/>
          <w:lang w:val="hy-AM"/>
        </w:rPr>
        <w:t>.</w:t>
      </w:r>
      <w:r w:rsidR="00D320A2" w:rsidRPr="00BE3DCD">
        <w:rPr>
          <w:rFonts w:ascii="GHEA Grapalat" w:hAnsi="GHEA Grapalat"/>
          <w:sz w:val="20"/>
          <w:lang w:val="hy-AM"/>
        </w:rPr>
        <w:t>3</w:t>
      </w:r>
      <w:r w:rsidRPr="00BE3DCD">
        <w:rPr>
          <w:rFonts w:ascii="GHEA Grapalat" w:hAnsi="GHEA Grapalat"/>
          <w:sz w:val="20"/>
          <w:lang w:val="hy-AM"/>
        </w:rPr>
        <w:t xml:space="preserve">  կետերով նախատեսված տույժը և տուգանքը։</w:t>
      </w:r>
    </w:p>
    <w:p w:rsidR="00071D1C" w:rsidRPr="00BE3DCD" w:rsidRDefault="00071D1C" w:rsidP="00EF3662">
      <w:pPr>
        <w:ind w:firstLine="709"/>
        <w:jc w:val="both"/>
        <w:rPr>
          <w:rFonts w:ascii="GHEA Grapalat" w:hAnsi="GHEA Grapalat"/>
          <w:sz w:val="20"/>
          <w:lang w:val="hy-AM"/>
        </w:rPr>
      </w:pPr>
      <w:r w:rsidRPr="00BE3DCD">
        <w:rPr>
          <w:rFonts w:ascii="GHEA Grapalat" w:hAnsi="GHEA Grapalat"/>
          <w:sz w:val="20"/>
          <w:lang w:val="hy-AM"/>
        </w:rPr>
        <w:t>2.4.9 Գնորդին հանձնել ապրանքի պատկանելիքները և համապատասխան փաստաթղթերը։</w:t>
      </w:r>
    </w:p>
    <w:p w:rsidR="00071D1C" w:rsidRPr="00BE3DCD" w:rsidRDefault="00071D1C" w:rsidP="00EF3662">
      <w:pPr>
        <w:ind w:firstLine="709"/>
        <w:jc w:val="both"/>
        <w:rPr>
          <w:rFonts w:ascii="GHEA Grapalat" w:hAnsi="GHEA Grapalat"/>
          <w:sz w:val="20"/>
          <w:lang w:val="hy-AM"/>
        </w:rPr>
      </w:pPr>
      <w:r w:rsidRPr="00BE3DCD">
        <w:rPr>
          <w:rFonts w:ascii="GHEA Grapalat" w:hAnsi="GHEA Grapalat"/>
          <w:sz w:val="20"/>
          <w:lang w:val="hy-AM"/>
        </w:rPr>
        <w:lastRenderedPageBreak/>
        <w:t xml:space="preserve">2.4.10 Պայմանագրի 2.1.7 կետի համաձայն </w:t>
      </w:r>
      <w:r w:rsidR="00D320A2" w:rsidRPr="00BE3DCD">
        <w:rPr>
          <w:rFonts w:ascii="GHEA Grapalat" w:hAnsi="GHEA Grapalat"/>
          <w:sz w:val="20"/>
          <w:lang w:val="hy-AM"/>
        </w:rPr>
        <w:t>պ</w:t>
      </w:r>
      <w:r w:rsidRPr="00BE3DCD">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rsidR="00071D1C" w:rsidRPr="00BE3DCD" w:rsidRDefault="00071D1C" w:rsidP="00EF3662">
      <w:pPr>
        <w:ind w:firstLine="709"/>
        <w:jc w:val="both"/>
        <w:rPr>
          <w:rFonts w:ascii="GHEA Grapalat" w:hAnsi="GHEA Grapalat"/>
          <w:sz w:val="20"/>
          <w:lang w:val="hy-AM"/>
        </w:rPr>
      </w:pPr>
      <w:r w:rsidRPr="00BE3DCD">
        <w:rPr>
          <w:rFonts w:ascii="GHEA Grapalat" w:hAnsi="GHEA Grapalat"/>
          <w:sz w:val="20"/>
          <w:lang w:val="hy-AM"/>
        </w:rPr>
        <w:t xml:space="preserve">2.4.11 </w:t>
      </w:r>
      <w:r w:rsidR="00BF4538" w:rsidRPr="00BE3DCD">
        <w:rPr>
          <w:rFonts w:ascii="GHEA Grapalat" w:hAnsi="GHEA Grapalat"/>
          <w:sz w:val="20"/>
          <w:lang w:val="hy-AM"/>
        </w:rPr>
        <w:t>Որակավորման և պայմանագրի ապահովում ներկայացրած անձը պարտավոր է ապահովումների</w:t>
      </w:r>
      <w:r w:rsidRPr="00BE3DCD">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rsidR="00071D1C" w:rsidRPr="00BE3DCD" w:rsidRDefault="00071D1C" w:rsidP="00EF3662">
      <w:pPr>
        <w:ind w:firstLine="709"/>
        <w:jc w:val="both"/>
        <w:rPr>
          <w:rFonts w:ascii="GHEA Grapalat" w:hAnsi="GHEA Grapalat"/>
          <w:lang w:val="hy-AM"/>
        </w:rPr>
      </w:pPr>
    </w:p>
    <w:p w:rsidR="00071D1C" w:rsidRPr="00BE3DCD" w:rsidRDefault="00071D1C" w:rsidP="00EF3662">
      <w:pPr>
        <w:ind w:firstLine="709"/>
        <w:jc w:val="center"/>
        <w:rPr>
          <w:rFonts w:ascii="GHEA Grapalat" w:hAnsi="GHEA Grapalat"/>
          <w:b/>
          <w:sz w:val="20"/>
          <w:lang w:val="hy-AM"/>
        </w:rPr>
      </w:pPr>
      <w:r w:rsidRPr="00BE3DCD">
        <w:rPr>
          <w:rFonts w:ascii="GHEA Grapalat" w:hAnsi="GHEA Grapalat"/>
          <w:b/>
          <w:sz w:val="20"/>
          <w:lang w:val="hy-AM"/>
        </w:rPr>
        <w:t>3. ՊԱՅՄԱՆԱԳՐԻ ԳԻՆԸ ԵՎ ՎՃԱՐՄԱՆ ԿԱՐԳԸ</w:t>
      </w:r>
    </w:p>
    <w:p w:rsidR="00071D1C" w:rsidRPr="00BE3DCD" w:rsidRDefault="00071D1C" w:rsidP="00EF3662">
      <w:pPr>
        <w:ind w:firstLine="709"/>
        <w:jc w:val="both"/>
        <w:rPr>
          <w:rFonts w:ascii="GHEA Grapalat" w:hAnsi="GHEA Grapalat"/>
          <w:sz w:val="20"/>
          <w:lang w:val="hy-AM"/>
        </w:rPr>
      </w:pPr>
      <w:r w:rsidRPr="00BE3DCD">
        <w:rPr>
          <w:rFonts w:ascii="GHEA Grapalat" w:hAnsi="GHEA Grapalat"/>
          <w:sz w:val="20"/>
          <w:lang w:val="hy-AM"/>
        </w:rPr>
        <w:t>3.1  Պայմանագրի գինը կազմում է ________________ ՀՀ դրամ, ներառյալ ԱԱՀ-ն</w:t>
      </w:r>
      <w:r w:rsidR="008061D6" w:rsidRPr="00BE3DCD">
        <w:rPr>
          <w:rFonts w:ascii="GHEA Grapalat" w:hAnsi="GHEA Grapalat"/>
          <w:sz w:val="20"/>
          <w:lang w:val="hy-AM"/>
        </w:rPr>
        <w:t>:</w:t>
      </w:r>
      <w:r w:rsidR="00383BC3" w:rsidRPr="00BE3DCD">
        <w:rPr>
          <w:rFonts w:ascii="GHEA Grapalat" w:hAnsi="GHEA Grapalat"/>
          <w:sz w:val="20"/>
          <w:vertAlign w:val="superscript"/>
          <w:lang w:val="hy-AM"/>
        </w:rPr>
        <w:t>17</w:t>
      </w:r>
      <w:r w:rsidR="007942E8" w:rsidRPr="00BE3DCD">
        <w:rPr>
          <w:rFonts w:ascii="GHEA Grapalat" w:hAnsi="GHEA Grapalat"/>
          <w:color w:val="FFFFFF"/>
          <w:sz w:val="20"/>
          <w:vertAlign w:val="superscript"/>
          <w:lang w:val="hy-AM"/>
        </w:rPr>
        <w:t>29</w:t>
      </w:r>
      <w:r w:rsidRPr="00BE3DCD">
        <w:rPr>
          <w:rStyle w:val="af6"/>
          <w:rFonts w:ascii="GHEA Grapalat" w:hAnsi="GHEA Grapalat"/>
          <w:color w:val="FFFFFF"/>
          <w:sz w:val="20"/>
          <w:lang w:val="hy-AM"/>
        </w:rPr>
        <w:footnoteReference w:id="9"/>
      </w:r>
      <w:r w:rsidRPr="00BE3DCD">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071D1C" w:rsidRPr="00BE3DCD" w:rsidRDefault="00071D1C" w:rsidP="00EF3662">
      <w:pPr>
        <w:ind w:firstLine="720"/>
        <w:jc w:val="both"/>
        <w:rPr>
          <w:rFonts w:ascii="GHEA Grapalat" w:hAnsi="GHEA Grapalat" w:cs="Sylfaen"/>
          <w:sz w:val="20"/>
          <w:lang w:val="hy-AM"/>
        </w:rPr>
      </w:pPr>
      <w:r w:rsidRPr="00BE3DCD">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071D1C" w:rsidRPr="00BE3DCD" w:rsidRDefault="00071D1C" w:rsidP="00EF3662">
      <w:pPr>
        <w:ind w:firstLine="709"/>
        <w:jc w:val="both"/>
        <w:rPr>
          <w:rFonts w:ascii="GHEA Grapalat" w:hAnsi="GHEA Grapalat"/>
          <w:sz w:val="20"/>
          <w:lang w:val="hy-AM"/>
        </w:rPr>
      </w:pPr>
      <w:r w:rsidRPr="00BE3DCD">
        <w:rPr>
          <w:rFonts w:ascii="GHEA Grapalat" w:hAnsi="GHEA Grapalat" w:cs="Sylfaen"/>
          <w:sz w:val="20"/>
          <w:lang w:val="hy-AM"/>
        </w:rPr>
        <w:t>3.2 Պայմանա</w:t>
      </w:r>
      <w:r w:rsidRPr="00BE3DCD">
        <w:rPr>
          <w:rFonts w:ascii="GHEA Grapalat" w:hAnsi="GHEA Grapalat" w:cs="Times Armenian"/>
          <w:sz w:val="20"/>
          <w:lang w:val="hy-AM"/>
        </w:rPr>
        <w:t>գ</w:t>
      </w:r>
      <w:r w:rsidRPr="00BE3DCD">
        <w:rPr>
          <w:rFonts w:ascii="GHEA Grapalat" w:hAnsi="GHEA Grapalat" w:cs="Sylfaen"/>
          <w:sz w:val="20"/>
          <w:lang w:val="hy-AM"/>
        </w:rPr>
        <w:t>րի</w:t>
      </w:r>
      <w:r w:rsidRPr="00BE3DCD">
        <w:rPr>
          <w:rFonts w:ascii="GHEA Grapalat" w:hAnsi="GHEA Grapalat" w:cs="Times Armenian"/>
          <w:sz w:val="20"/>
          <w:lang w:val="hy-AM"/>
        </w:rPr>
        <w:t xml:space="preserve"> գ</w:t>
      </w:r>
      <w:r w:rsidRPr="00BE3DCD">
        <w:rPr>
          <w:rFonts w:ascii="GHEA Grapalat" w:hAnsi="GHEA Grapalat" w:cs="Sylfaen"/>
          <w:sz w:val="20"/>
          <w:lang w:val="hy-AM"/>
        </w:rPr>
        <w:t>նից</w:t>
      </w:r>
      <w:r w:rsidRPr="00BE3DCD">
        <w:rPr>
          <w:rFonts w:ascii="GHEA Grapalat" w:hAnsi="GHEA Grapalat" w:cs="Times Armenian"/>
          <w:sz w:val="20"/>
          <w:lang w:val="hy-AM"/>
        </w:rPr>
        <w:t xml:space="preserve">` մինչև </w:t>
      </w:r>
      <w:r w:rsidRPr="00BE3DCD">
        <w:rPr>
          <w:rFonts w:ascii="GHEA Grapalat" w:hAnsi="GHEA Grapalat" w:cs="Times Armenian"/>
          <w:sz w:val="20"/>
          <w:u w:val="single"/>
          <w:lang w:val="hy-AM"/>
        </w:rPr>
        <w:t xml:space="preserve">             </w:t>
      </w:r>
      <w:r w:rsidRPr="00BE3DCD">
        <w:rPr>
          <w:rFonts w:ascii="GHEA Grapalat" w:hAnsi="GHEA Grapalat" w:cs="Times Armenian"/>
          <w:sz w:val="20"/>
          <w:lang w:val="hy-AM"/>
        </w:rPr>
        <w:t xml:space="preserve"> </w:t>
      </w:r>
      <w:r w:rsidRPr="00BE3DCD">
        <w:rPr>
          <w:rFonts w:ascii="GHEA Grapalat" w:hAnsi="GHEA Grapalat" w:cs="Sylfaen"/>
          <w:sz w:val="20"/>
          <w:lang w:val="hy-AM"/>
        </w:rPr>
        <w:t>ՀՀ</w:t>
      </w:r>
      <w:r w:rsidRPr="00BE3DCD">
        <w:rPr>
          <w:rFonts w:ascii="GHEA Grapalat" w:hAnsi="GHEA Grapalat" w:cs="Times Armenian"/>
          <w:sz w:val="20"/>
          <w:lang w:val="hy-AM"/>
        </w:rPr>
        <w:t xml:space="preserve"> </w:t>
      </w:r>
      <w:r w:rsidRPr="00BE3DCD">
        <w:rPr>
          <w:rFonts w:ascii="GHEA Grapalat" w:hAnsi="GHEA Grapalat" w:cs="Sylfaen"/>
          <w:sz w:val="20"/>
          <w:lang w:val="hy-AM"/>
        </w:rPr>
        <w:t>դրամը</w:t>
      </w:r>
      <w:r w:rsidRPr="00BE3DCD">
        <w:rPr>
          <w:rFonts w:ascii="GHEA Grapalat" w:hAnsi="GHEA Grapalat" w:cs="Times Armenian"/>
          <w:sz w:val="20"/>
          <w:lang w:val="hy-AM"/>
        </w:rPr>
        <w:t xml:space="preserve">, </w:t>
      </w:r>
      <w:r w:rsidRPr="00BE3DCD">
        <w:rPr>
          <w:rFonts w:ascii="GHEA Grapalat" w:hAnsi="GHEA Grapalat" w:cs="Sylfaen"/>
          <w:sz w:val="20"/>
          <w:lang w:val="hy-AM"/>
        </w:rPr>
        <w:t>Գնորդը</w:t>
      </w:r>
      <w:r w:rsidRPr="00BE3DCD">
        <w:rPr>
          <w:rFonts w:ascii="GHEA Grapalat" w:hAnsi="GHEA Grapalat" w:cs="Times Armenian"/>
          <w:sz w:val="20"/>
          <w:lang w:val="hy-AM"/>
        </w:rPr>
        <w:t xml:space="preserve"> </w:t>
      </w:r>
      <w:r w:rsidRPr="00BE3DCD">
        <w:rPr>
          <w:rFonts w:ascii="GHEA Grapalat" w:hAnsi="GHEA Grapalat" w:cs="Sylfaen"/>
          <w:sz w:val="20"/>
          <w:lang w:val="hy-AM"/>
        </w:rPr>
        <w:t>փոխանցում</w:t>
      </w:r>
      <w:r w:rsidRPr="00BE3DCD">
        <w:rPr>
          <w:rFonts w:ascii="GHEA Grapalat" w:hAnsi="GHEA Grapalat" w:cs="Times Armenian"/>
          <w:sz w:val="20"/>
          <w:lang w:val="hy-AM"/>
        </w:rPr>
        <w:t xml:space="preserve"> </w:t>
      </w:r>
      <w:r w:rsidRPr="00BE3DCD">
        <w:rPr>
          <w:rFonts w:ascii="GHEA Grapalat" w:hAnsi="GHEA Grapalat" w:cs="Sylfaen"/>
          <w:sz w:val="20"/>
          <w:lang w:val="hy-AM"/>
        </w:rPr>
        <w:t>է</w:t>
      </w:r>
      <w:r w:rsidRPr="00BE3DCD">
        <w:rPr>
          <w:rFonts w:ascii="GHEA Grapalat" w:hAnsi="GHEA Grapalat" w:cs="Times Armenian"/>
          <w:sz w:val="20"/>
          <w:lang w:val="hy-AM"/>
        </w:rPr>
        <w:t xml:space="preserve"> Վաճառողի </w:t>
      </w:r>
      <w:r w:rsidRPr="00BE3DCD">
        <w:rPr>
          <w:rFonts w:ascii="GHEA Grapalat" w:hAnsi="GHEA Grapalat" w:cs="Sylfaen"/>
          <w:sz w:val="20"/>
          <w:lang w:val="hy-AM"/>
        </w:rPr>
        <w:t>բանկային</w:t>
      </w:r>
      <w:r w:rsidRPr="00BE3DCD">
        <w:rPr>
          <w:rFonts w:ascii="GHEA Grapalat" w:hAnsi="GHEA Grapalat" w:cs="Times Armenian"/>
          <w:sz w:val="20"/>
          <w:lang w:val="hy-AM"/>
        </w:rPr>
        <w:t xml:space="preserve"> </w:t>
      </w:r>
      <w:r w:rsidRPr="00BE3DCD">
        <w:rPr>
          <w:rFonts w:ascii="GHEA Grapalat" w:hAnsi="GHEA Grapalat" w:cs="Sylfaen"/>
          <w:sz w:val="20"/>
          <w:lang w:val="hy-AM"/>
        </w:rPr>
        <w:t>հաշվին</w:t>
      </w:r>
      <w:r w:rsidRPr="00BE3DCD">
        <w:rPr>
          <w:rFonts w:ascii="GHEA Grapalat" w:hAnsi="GHEA Grapalat" w:cs="Times Armenian"/>
          <w:sz w:val="20"/>
          <w:lang w:val="hy-AM"/>
        </w:rPr>
        <w:t xml:space="preserve">` </w:t>
      </w:r>
      <w:r w:rsidRPr="00BE3DCD">
        <w:rPr>
          <w:rFonts w:ascii="GHEA Grapalat" w:hAnsi="GHEA Grapalat" w:cs="Sylfaen"/>
          <w:sz w:val="20"/>
          <w:lang w:val="hy-AM"/>
        </w:rPr>
        <w:t>որպես</w:t>
      </w:r>
      <w:r w:rsidRPr="00BE3DCD">
        <w:rPr>
          <w:rFonts w:ascii="GHEA Grapalat" w:hAnsi="GHEA Grapalat" w:cs="Times Armenian"/>
          <w:sz w:val="20"/>
          <w:lang w:val="hy-AM"/>
        </w:rPr>
        <w:t xml:space="preserve"> </w:t>
      </w:r>
      <w:r w:rsidRPr="00BE3DCD">
        <w:rPr>
          <w:rFonts w:ascii="GHEA Grapalat" w:hAnsi="GHEA Grapalat" w:cs="Sylfaen"/>
          <w:sz w:val="20"/>
          <w:lang w:val="hy-AM"/>
        </w:rPr>
        <w:t>կանխավճար։ Կանխավճարի</w:t>
      </w:r>
      <w:r w:rsidRPr="00BE3DCD">
        <w:rPr>
          <w:rFonts w:ascii="GHEA Grapalat" w:hAnsi="GHEA Grapalat" w:cs="Times Armenian"/>
          <w:sz w:val="20"/>
          <w:lang w:val="hy-AM"/>
        </w:rPr>
        <w:t xml:space="preserve"> </w:t>
      </w:r>
      <w:r w:rsidRPr="00BE3DCD">
        <w:rPr>
          <w:rFonts w:ascii="GHEA Grapalat" w:hAnsi="GHEA Grapalat" w:cs="Sylfaen"/>
          <w:sz w:val="20"/>
          <w:lang w:val="hy-AM"/>
        </w:rPr>
        <w:t>մարումն</w:t>
      </w:r>
      <w:r w:rsidRPr="00BE3DCD">
        <w:rPr>
          <w:rFonts w:ascii="GHEA Grapalat" w:hAnsi="GHEA Grapalat" w:cs="Times Armenian"/>
          <w:sz w:val="20"/>
          <w:lang w:val="hy-AM"/>
        </w:rPr>
        <w:t xml:space="preserve"> </w:t>
      </w:r>
      <w:r w:rsidRPr="00BE3DCD">
        <w:rPr>
          <w:rFonts w:ascii="GHEA Grapalat" w:hAnsi="GHEA Grapalat" w:cs="Sylfaen"/>
          <w:sz w:val="20"/>
          <w:lang w:val="hy-AM"/>
        </w:rPr>
        <w:t>իրականացվում</w:t>
      </w:r>
      <w:r w:rsidRPr="00BE3DCD">
        <w:rPr>
          <w:rFonts w:ascii="GHEA Grapalat" w:hAnsi="GHEA Grapalat" w:cs="Times Armenian"/>
          <w:sz w:val="20"/>
          <w:lang w:val="hy-AM"/>
        </w:rPr>
        <w:t xml:space="preserve"> </w:t>
      </w:r>
      <w:r w:rsidRPr="00BE3DCD">
        <w:rPr>
          <w:rFonts w:ascii="GHEA Grapalat" w:hAnsi="GHEA Grapalat" w:cs="Sylfaen"/>
          <w:sz w:val="20"/>
          <w:lang w:val="hy-AM"/>
        </w:rPr>
        <w:t>է</w:t>
      </w:r>
      <w:r w:rsidRPr="00BE3DCD">
        <w:rPr>
          <w:rFonts w:ascii="GHEA Grapalat" w:hAnsi="GHEA Grapalat" w:cs="Times Armenian"/>
          <w:sz w:val="20"/>
          <w:lang w:val="hy-AM"/>
        </w:rPr>
        <w:t xml:space="preserve"> </w:t>
      </w:r>
      <w:r w:rsidRPr="00BE3DCD">
        <w:rPr>
          <w:rFonts w:ascii="GHEA Grapalat" w:hAnsi="GHEA Grapalat"/>
          <w:sz w:val="20"/>
          <w:lang w:val="hy-AM"/>
        </w:rPr>
        <w:t xml:space="preserve">հանձնման-ընդունման </w:t>
      </w:r>
      <w:r w:rsidRPr="00BE3DCD">
        <w:rPr>
          <w:rFonts w:ascii="GHEA Grapalat" w:hAnsi="GHEA Grapalat" w:cs="Sylfaen"/>
          <w:sz w:val="20"/>
          <w:lang w:val="hy-AM"/>
        </w:rPr>
        <w:t>արձանագրությունների</w:t>
      </w:r>
      <w:r w:rsidRPr="00BE3DCD">
        <w:rPr>
          <w:rFonts w:ascii="GHEA Grapalat" w:hAnsi="GHEA Grapalat" w:cs="Times Armenian"/>
          <w:sz w:val="20"/>
          <w:lang w:val="hy-AM"/>
        </w:rPr>
        <w:t xml:space="preserve"> </w:t>
      </w:r>
      <w:r w:rsidRPr="00BE3DCD">
        <w:rPr>
          <w:rFonts w:ascii="GHEA Grapalat" w:hAnsi="GHEA Grapalat" w:cs="Sylfaen"/>
          <w:sz w:val="20"/>
          <w:lang w:val="hy-AM"/>
        </w:rPr>
        <w:t>հիման</w:t>
      </w:r>
      <w:r w:rsidRPr="00BE3DCD">
        <w:rPr>
          <w:rFonts w:ascii="GHEA Grapalat" w:hAnsi="GHEA Grapalat" w:cs="Times Armenian"/>
          <w:sz w:val="20"/>
          <w:lang w:val="hy-AM"/>
        </w:rPr>
        <w:t xml:space="preserve"> </w:t>
      </w:r>
      <w:r w:rsidRPr="00BE3DCD">
        <w:rPr>
          <w:rFonts w:ascii="GHEA Grapalat" w:hAnsi="GHEA Grapalat" w:cs="Sylfaen"/>
          <w:sz w:val="20"/>
          <w:lang w:val="hy-AM"/>
        </w:rPr>
        <w:t>վրա</w:t>
      </w:r>
      <w:r w:rsidRPr="00BE3DCD">
        <w:rPr>
          <w:rFonts w:ascii="GHEA Grapalat" w:hAnsi="GHEA Grapalat" w:cs="Times Armenian"/>
          <w:sz w:val="20"/>
          <w:lang w:val="hy-AM"/>
        </w:rPr>
        <w:t xml:space="preserve"> </w:t>
      </w:r>
      <w:r w:rsidRPr="00BE3DCD">
        <w:rPr>
          <w:rFonts w:ascii="GHEA Grapalat" w:hAnsi="GHEA Grapalat" w:cs="Sylfaen"/>
          <w:sz w:val="20"/>
          <w:lang w:val="hy-AM"/>
        </w:rPr>
        <w:t>կատարվող</w:t>
      </w:r>
      <w:r w:rsidRPr="00BE3DCD">
        <w:rPr>
          <w:rFonts w:ascii="GHEA Grapalat" w:hAnsi="GHEA Grapalat" w:cs="Times Armenian"/>
          <w:sz w:val="20"/>
          <w:lang w:val="hy-AM"/>
        </w:rPr>
        <w:t xml:space="preserve"> </w:t>
      </w:r>
      <w:r w:rsidRPr="00BE3DCD">
        <w:rPr>
          <w:rFonts w:ascii="GHEA Grapalat" w:hAnsi="GHEA Grapalat" w:cs="Sylfaen"/>
          <w:sz w:val="20"/>
          <w:lang w:val="hy-AM"/>
        </w:rPr>
        <w:t>վճարումներից</w:t>
      </w:r>
      <w:r w:rsidRPr="00BE3DCD">
        <w:rPr>
          <w:rFonts w:ascii="GHEA Grapalat" w:hAnsi="GHEA Grapalat" w:cs="Times Armenian"/>
          <w:sz w:val="20"/>
          <w:lang w:val="hy-AM"/>
        </w:rPr>
        <w:t xml:space="preserve"> </w:t>
      </w:r>
      <w:r w:rsidRPr="00BE3DCD">
        <w:rPr>
          <w:rFonts w:ascii="GHEA Grapalat" w:hAnsi="GHEA Grapalat" w:cs="Sylfaen"/>
          <w:sz w:val="20"/>
          <w:lang w:val="hy-AM"/>
        </w:rPr>
        <w:t>նվազեցումներ</w:t>
      </w:r>
      <w:r w:rsidRPr="00BE3DCD">
        <w:rPr>
          <w:rFonts w:ascii="GHEA Grapalat" w:hAnsi="GHEA Grapalat" w:cs="Times Armenian"/>
          <w:sz w:val="20"/>
          <w:lang w:val="hy-AM"/>
        </w:rPr>
        <w:t xml:space="preserve"> (</w:t>
      </w:r>
      <w:r w:rsidRPr="00BE3DCD">
        <w:rPr>
          <w:rFonts w:ascii="GHEA Grapalat" w:hAnsi="GHEA Grapalat" w:cs="Sylfaen"/>
          <w:sz w:val="20"/>
          <w:lang w:val="hy-AM"/>
        </w:rPr>
        <w:t>պահումներ</w:t>
      </w:r>
      <w:r w:rsidRPr="00BE3DCD">
        <w:rPr>
          <w:rFonts w:ascii="GHEA Grapalat" w:hAnsi="GHEA Grapalat" w:cs="Times Armenian"/>
          <w:sz w:val="20"/>
          <w:lang w:val="hy-AM"/>
        </w:rPr>
        <w:t xml:space="preserve">) </w:t>
      </w:r>
      <w:r w:rsidRPr="00BE3DCD">
        <w:rPr>
          <w:rFonts w:ascii="GHEA Grapalat" w:hAnsi="GHEA Grapalat" w:cs="Sylfaen"/>
          <w:sz w:val="20"/>
          <w:lang w:val="hy-AM"/>
        </w:rPr>
        <w:t>կատարելու</w:t>
      </w:r>
      <w:r w:rsidRPr="00BE3DCD">
        <w:rPr>
          <w:rFonts w:ascii="GHEA Grapalat" w:hAnsi="GHEA Grapalat" w:cs="Times Armenian"/>
          <w:sz w:val="20"/>
          <w:lang w:val="hy-AM"/>
        </w:rPr>
        <w:t xml:space="preserve"> </w:t>
      </w:r>
      <w:r w:rsidRPr="00BE3DCD">
        <w:rPr>
          <w:rFonts w:ascii="GHEA Grapalat" w:hAnsi="GHEA Grapalat" w:cs="Sylfaen"/>
          <w:sz w:val="20"/>
          <w:lang w:val="hy-AM"/>
        </w:rPr>
        <w:t>ձևով</w:t>
      </w:r>
      <w:r w:rsidRPr="00BE3DCD">
        <w:rPr>
          <w:rFonts w:ascii="GHEA Grapalat" w:hAnsi="GHEA Grapalat" w:cs="Times Armenian"/>
          <w:sz w:val="20"/>
          <w:lang w:val="hy-AM"/>
        </w:rPr>
        <w:t xml:space="preserve">։ </w:t>
      </w:r>
      <w:r w:rsidR="005D6138" w:rsidRPr="00BE3DCD">
        <w:rPr>
          <w:rFonts w:ascii="GHEA Grapalat" w:hAnsi="GHEA Grapalat" w:cs="Times Armenian"/>
          <w:sz w:val="20"/>
          <w:lang w:val="hy-AM"/>
        </w:rPr>
        <w:t>Ընդ որում մինչև կանխավճարի ամբողջական մարումը, Գնորդին վճարումներ չեն կատարվում</w:t>
      </w:r>
      <w:r w:rsidR="008061D6" w:rsidRPr="00BE3DCD">
        <w:rPr>
          <w:rFonts w:ascii="GHEA Grapalat" w:hAnsi="GHEA Grapalat" w:cs="Sylfaen"/>
          <w:sz w:val="20"/>
          <w:lang w:val="hy-AM"/>
        </w:rPr>
        <w:t>:</w:t>
      </w:r>
      <w:r w:rsidR="00383BC3" w:rsidRPr="00BE3DCD">
        <w:rPr>
          <w:rFonts w:ascii="GHEA Grapalat" w:hAnsi="GHEA Grapalat" w:cs="Sylfaen"/>
          <w:sz w:val="20"/>
          <w:vertAlign w:val="superscript"/>
          <w:lang w:val="hy-AM"/>
        </w:rPr>
        <w:t>18</w:t>
      </w:r>
      <w:r w:rsidR="007942E8" w:rsidRPr="00BE3DCD">
        <w:rPr>
          <w:rFonts w:ascii="GHEA Grapalat" w:hAnsi="GHEA Grapalat" w:cs="Sylfaen"/>
          <w:color w:val="FFFFFF"/>
          <w:sz w:val="20"/>
          <w:vertAlign w:val="superscript"/>
          <w:lang w:val="hy-AM"/>
        </w:rPr>
        <w:t>30</w:t>
      </w:r>
      <w:r w:rsidRPr="00BE3DCD">
        <w:rPr>
          <w:rStyle w:val="af6"/>
          <w:rFonts w:ascii="GHEA Grapalat" w:hAnsi="GHEA Grapalat" w:cs="Sylfaen"/>
          <w:color w:val="FFFFFF"/>
          <w:sz w:val="20"/>
          <w:lang w:val="hy-AM"/>
        </w:rPr>
        <w:footnoteReference w:id="10"/>
      </w:r>
      <w:r w:rsidRPr="00BE3DCD">
        <w:rPr>
          <w:rFonts w:ascii="GHEA Grapalat" w:hAnsi="GHEA Grapalat"/>
          <w:sz w:val="20"/>
          <w:lang w:val="hy-AM"/>
        </w:rPr>
        <w:t xml:space="preserve"> </w:t>
      </w:r>
    </w:p>
    <w:p w:rsidR="00071D1C" w:rsidRPr="00BE3DCD" w:rsidRDefault="00071D1C" w:rsidP="00EF3662">
      <w:pPr>
        <w:ind w:firstLine="709"/>
        <w:jc w:val="both"/>
        <w:rPr>
          <w:rFonts w:ascii="GHEA Grapalat" w:hAnsi="GHEA Grapalat"/>
          <w:sz w:val="20"/>
          <w:lang w:val="hy-AM"/>
        </w:rPr>
      </w:pPr>
      <w:r w:rsidRPr="00BE3DCD">
        <w:rPr>
          <w:rFonts w:ascii="GHEA Grapalat" w:hAnsi="GHEA Grapalat"/>
          <w:sz w:val="20"/>
          <w:lang w:val="hy-AM"/>
        </w:rPr>
        <w:t xml:space="preserve">3.3 Գնորդն իրեն մատակարարված </w:t>
      </w:r>
      <w:r w:rsidR="00D320A2" w:rsidRPr="00BE3DCD">
        <w:rPr>
          <w:rFonts w:ascii="GHEA Grapalat" w:hAnsi="GHEA Grapalat"/>
          <w:sz w:val="20"/>
          <w:lang w:val="hy-AM"/>
        </w:rPr>
        <w:t>ա</w:t>
      </w:r>
      <w:r w:rsidRPr="00BE3DCD">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BE3DCD">
        <w:rPr>
          <w:rFonts w:ascii="GHEA Grapalat" w:hAnsi="GHEA Grapalat"/>
          <w:sz w:val="20"/>
          <w:lang w:val="hy-AM"/>
        </w:rPr>
        <w:t>2</w:t>
      </w:r>
      <w:r w:rsidRPr="00BE3DCD">
        <w:rPr>
          <w:rFonts w:ascii="GHEA Grapalat" w:hAnsi="GHEA Grapalat"/>
          <w:sz w:val="20"/>
          <w:lang w:val="hy-AM"/>
        </w:rPr>
        <w:t xml:space="preserve">) նախատեսված չափերով և ամիներին: Եթե արձանագրությունը կազմվում է տվյալ ամսվա 20-ից հետո և այդ ամսում վճարման ժամանակացույցով նախատեսված են ֆինանսական միջոցներ, ապա վճարումն իրականացվում է մինչև 30 աշխատանքային օրվա ընթացքում, բայց ոչ ուշ, քան մինչև տվյալ տարվա դեկտեմբերի </w:t>
      </w:r>
      <w:r w:rsidR="007942E8" w:rsidRPr="00BE3DCD">
        <w:rPr>
          <w:rFonts w:ascii="GHEA Grapalat" w:hAnsi="GHEA Grapalat"/>
          <w:sz w:val="20"/>
          <w:lang w:val="hy-AM"/>
        </w:rPr>
        <w:t>3</w:t>
      </w:r>
      <w:r w:rsidR="00EF3662" w:rsidRPr="00BE3DCD">
        <w:rPr>
          <w:rFonts w:ascii="GHEA Grapalat" w:hAnsi="GHEA Grapalat"/>
          <w:sz w:val="20"/>
          <w:lang w:val="hy-AM"/>
        </w:rPr>
        <w:t>0</w:t>
      </w:r>
      <w:r w:rsidRPr="00BE3DCD">
        <w:rPr>
          <w:rFonts w:ascii="GHEA Grapalat" w:hAnsi="GHEA Grapalat"/>
          <w:sz w:val="20"/>
          <w:lang w:val="hy-AM"/>
        </w:rPr>
        <w:t xml:space="preserve">-ը: </w:t>
      </w:r>
    </w:p>
    <w:p w:rsidR="00071D1C" w:rsidRPr="00BE3DCD" w:rsidRDefault="00071D1C" w:rsidP="00EF3662">
      <w:pPr>
        <w:ind w:firstLine="720"/>
        <w:jc w:val="both"/>
        <w:rPr>
          <w:rFonts w:ascii="GHEA Grapalat" w:hAnsi="GHEA Grapalat" w:cs="Sylfaen"/>
          <w:i/>
          <w:sz w:val="20"/>
          <w:u w:val="single"/>
          <w:lang w:val="hy-AM"/>
        </w:rPr>
      </w:pPr>
    </w:p>
    <w:p w:rsidR="00071D1C" w:rsidRPr="00BE3DCD" w:rsidRDefault="00071D1C" w:rsidP="00EF3662">
      <w:pPr>
        <w:ind w:firstLine="709"/>
        <w:jc w:val="center"/>
        <w:rPr>
          <w:rFonts w:ascii="GHEA Grapalat" w:hAnsi="GHEA Grapalat"/>
          <w:b/>
          <w:sz w:val="20"/>
          <w:lang w:val="hy-AM"/>
        </w:rPr>
      </w:pPr>
      <w:r w:rsidRPr="00BE3DCD">
        <w:rPr>
          <w:rFonts w:ascii="GHEA Grapalat" w:hAnsi="GHEA Grapalat"/>
          <w:b/>
          <w:sz w:val="20"/>
          <w:lang w:val="hy-AM"/>
        </w:rPr>
        <w:t>4. ԱՊՐԱՆՔԻ ՈՐԱԿԸ ԵՎ ԵՐԱՇԽԻՔԸ</w:t>
      </w:r>
    </w:p>
    <w:p w:rsidR="00071D1C" w:rsidRPr="00BE3DCD" w:rsidRDefault="00071D1C" w:rsidP="00EF3662">
      <w:pPr>
        <w:ind w:firstLine="709"/>
        <w:jc w:val="both"/>
        <w:rPr>
          <w:rFonts w:ascii="GHEA Grapalat" w:hAnsi="GHEA Grapalat"/>
          <w:sz w:val="20"/>
          <w:lang w:val="hy-AM"/>
        </w:rPr>
      </w:pPr>
      <w:r w:rsidRPr="00BE3DCD">
        <w:rPr>
          <w:rFonts w:ascii="GHEA Grapalat" w:hAnsi="GHEA Grapalat"/>
          <w:sz w:val="20"/>
          <w:lang w:val="hy-AM"/>
        </w:rPr>
        <w:t>4.1 Վաճառողը երաշխավորում է մատակարարված պպրանքի որակի համապատասխանությունը պետական ստանդարտի պահանջներին։</w:t>
      </w:r>
      <w:r w:rsidR="00EB35E7" w:rsidRPr="00BE3DCD">
        <w:rPr>
          <w:rFonts w:ascii="GHEA Grapalat" w:hAnsi="GHEA Grapalat"/>
          <w:sz w:val="20"/>
          <w:lang w:val="hy-AM"/>
        </w:rPr>
        <w:t xml:space="preserve"> </w:t>
      </w:r>
    </w:p>
    <w:p w:rsidR="009E45F3" w:rsidRPr="00BE3DCD" w:rsidRDefault="00071D1C" w:rsidP="00EF3662">
      <w:pPr>
        <w:ind w:firstLine="702"/>
        <w:jc w:val="both"/>
        <w:rPr>
          <w:rFonts w:ascii="GHEA Grapalat" w:hAnsi="GHEA Grapalat" w:cs="Sylfaen"/>
          <w:sz w:val="20"/>
          <w:lang w:val="pt-BR"/>
        </w:rPr>
      </w:pPr>
      <w:r w:rsidRPr="00BE3DCD">
        <w:rPr>
          <w:rFonts w:ascii="GHEA Grapalat" w:hAnsi="GHEA Grapalat" w:cs="Times Armenian"/>
          <w:sz w:val="20"/>
          <w:lang w:val="pt-BR"/>
        </w:rPr>
        <w:t xml:space="preserve">4.2 </w:t>
      </w:r>
      <w:r w:rsidRPr="00BE3DCD">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Pr="00BE3DCD">
        <w:rPr>
          <w:rFonts w:ascii="GHEA Grapalat" w:hAnsi="GHEA Grapalat" w:cs="Sylfaen"/>
          <w:sz w:val="20"/>
          <w:u w:val="single"/>
          <w:lang w:val="pt-BR"/>
        </w:rPr>
        <w:t xml:space="preserve">            </w:t>
      </w:r>
      <w:r w:rsidRPr="00BE3DCD">
        <w:rPr>
          <w:rFonts w:ascii="GHEA Grapalat" w:hAnsi="GHEA Grapalat" w:cs="Sylfaen"/>
          <w:sz w:val="20"/>
          <w:lang w:val="pt-BR"/>
        </w:rPr>
        <w:t xml:space="preserve">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8061D6" w:rsidRPr="00BE3DCD">
        <w:rPr>
          <w:rFonts w:ascii="GHEA Grapalat" w:hAnsi="GHEA Grapalat" w:cs="Sylfaen"/>
          <w:sz w:val="20"/>
          <w:lang w:val="pt-BR"/>
        </w:rPr>
        <w:t>:</w:t>
      </w:r>
      <w:r w:rsidR="00383BC3" w:rsidRPr="00BE3DCD">
        <w:rPr>
          <w:rFonts w:ascii="GHEA Grapalat" w:hAnsi="GHEA Grapalat" w:cs="Sylfaen"/>
          <w:sz w:val="20"/>
          <w:vertAlign w:val="superscript"/>
          <w:lang w:val="pt-BR"/>
        </w:rPr>
        <w:t>19</w:t>
      </w:r>
      <w:r w:rsidR="007942E8" w:rsidRPr="00BE3DCD">
        <w:rPr>
          <w:rFonts w:ascii="GHEA Grapalat" w:hAnsi="GHEA Grapalat" w:cs="Sylfaen"/>
          <w:color w:val="FFFFFF"/>
          <w:sz w:val="20"/>
          <w:vertAlign w:val="superscript"/>
          <w:lang w:val="pt-BR"/>
        </w:rPr>
        <w:t>31</w:t>
      </w:r>
      <w:r w:rsidRPr="00BE3DCD">
        <w:rPr>
          <w:rStyle w:val="af6"/>
          <w:rFonts w:ascii="GHEA Grapalat" w:hAnsi="GHEA Grapalat" w:cs="Sylfaen"/>
          <w:color w:val="FFFFFF"/>
          <w:sz w:val="20"/>
          <w:lang w:val="pt-BR"/>
        </w:rPr>
        <w:footnoteReference w:id="11"/>
      </w:r>
    </w:p>
    <w:p w:rsidR="009E45F3" w:rsidRPr="00BE3DCD" w:rsidRDefault="009E45F3" w:rsidP="00EF3662">
      <w:pPr>
        <w:ind w:firstLine="709"/>
        <w:jc w:val="both"/>
        <w:rPr>
          <w:rFonts w:ascii="GHEA Grapalat" w:hAnsi="GHEA Grapalat"/>
          <w:sz w:val="20"/>
          <w:lang w:val="hy-AM"/>
        </w:rPr>
      </w:pPr>
    </w:p>
    <w:p w:rsidR="009E45F3" w:rsidRPr="00BE3DCD" w:rsidRDefault="009E45F3" w:rsidP="00EF3662">
      <w:pPr>
        <w:ind w:firstLine="709"/>
        <w:jc w:val="center"/>
        <w:rPr>
          <w:rFonts w:ascii="GHEA Grapalat" w:hAnsi="GHEA Grapalat"/>
          <w:b/>
          <w:sz w:val="20"/>
          <w:lang w:val="hy-AM"/>
        </w:rPr>
      </w:pPr>
      <w:r w:rsidRPr="00BE3DCD">
        <w:rPr>
          <w:rFonts w:ascii="GHEA Grapalat" w:hAnsi="GHEA Grapalat"/>
          <w:b/>
          <w:sz w:val="20"/>
          <w:lang w:val="hy-AM"/>
        </w:rPr>
        <w:t>5. ԱՊՐԱՆՔԻ ՀԱՆՁՆՈՒՄԸ ԵՎ ԸՆԴՈՒՆՈՒՄԸ</w:t>
      </w:r>
    </w:p>
    <w:p w:rsidR="009E45F3" w:rsidRPr="00BE3DCD" w:rsidRDefault="009E45F3" w:rsidP="00EF3662">
      <w:pPr>
        <w:ind w:firstLine="720"/>
        <w:jc w:val="both"/>
        <w:rPr>
          <w:rFonts w:ascii="GHEA Grapalat" w:hAnsi="GHEA Grapalat" w:cs="Sylfaen"/>
          <w:sz w:val="20"/>
          <w:lang w:val="hy-AM"/>
        </w:rPr>
      </w:pPr>
      <w:r w:rsidRPr="00BE3DCD">
        <w:rPr>
          <w:rFonts w:ascii="GHEA Grapalat" w:hAnsi="GHEA Grapalat"/>
          <w:sz w:val="20"/>
          <w:lang w:val="hy-AM"/>
        </w:rPr>
        <w:t xml:space="preserve">5.1 Մատակարարված ապրանքն </w:t>
      </w:r>
      <w:r w:rsidRPr="00BE3DCD">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9123CA" w:rsidRPr="00BE3DCD" w:rsidRDefault="009E45F3" w:rsidP="00EF3662">
      <w:pPr>
        <w:ind w:firstLine="720"/>
        <w:jc w:val="both"/>
        <w:rPr>
          <w:rFonts w:ascii="GHEA Grapalat" w:hAnsi="GHEA Grapalat" w:cs="Sylfaen"/>
          <w:sz w:val="20"/>
          <w:szCs w:val="20"/>
          <w:lang w:val="hy-AM"/>
        </w:rPr>
      </w:pPr>
      <w:r w:rsidRPr="00BE3DCD">
        <w:rPr>
          <w:rFonts w:ascii="GHEA Grapalat" w:hAnsi="GHEA Grapalat" w:cs="Sylfaen"/>
          <w:sz w:val="20"/>
          <w:szCs w:val="20"/>
          <w:lang w:val="hy-AM"/>
        </w:rPr>
        <w:lastRenderedPageBreak/>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BE3DCD">
        <w:rPr>
          <w:rFonts w:ascii="GHEA Grapalat" w:hAnsi="GHEA Grapalat" w:cs="Sylfaen"/>
          <w:sz w:val="20"/>
          <w:szCs w:val="20"/>
          <w:lang w:val="hy-AM"/>
        </w:rPr>
        <w:t xml:space="preserve"> և </w:t>
      </w:r>
      <w:r w:rsidRPr="00BE3DCD">
        <w:rPr>
          <w:rFonts w:ascii="GHEA Grapalat" w:hAnsi="GHEA Grapalat" w:cs="Sylfaen"/>
          <w:sz w:val="20"/>
          <w:szCs w:val="20"/>
          <w:lang w:val="hy-AM"/>
        </w:rPr>
        <w:t>հանձնման-ընդունման արձանագրությ</w:t>
      </w:r>
      <w:r w:rsidR="00A232D9" w:rsidRPr="00BE3DCD">
        <w:rPr>
          <w:rFonts w:ascii="GHEA Grapalat" w:hAnsi="GHEA Grapalat" w:cs="Sylfaen"/>
          <w:sz w:val="20"/>
          <w:szCs w:val="20"/>
          <w:lang w:val="hy-AM"/>
        </w:rPr>
        <w:t xml:space="preserve">ան </w:t>
      </w:r>
      <w:r w:rsidR="00381178" w:rsidRPr="00BE3DCD">
        <w:rPr>
          <w:rFonts w:ascii="GHEA Grapalat" w:hAnsi="GHEA Grapalat" w:cs="Sylfaen"/>
          <w:sz w:val="20"/>
          <w:szCs w:val="20"/>
          <w:u w:val="single"/>
          <w:lang w:val="hy-AM"/>
        </w:rPr>
        <w:t>2</w:t>
      </w:r>
      <w:r w:rsidR="00A232D9" w:rsidRPr="00BE3DCD">
        <w:rPr>
          <w:rFonts w:ascii="GHEA Grapalat" w:hAnsi="GHEA Grapalat" w:cs="Sylfaen"/>
          <w:sz w:val="20"/>
          <w:szCs w:val="20"/>
          <w:lang w:val="hy-AM"/>
        </w:rPr>
        <w:t xml:space="preserve"> օրինակ</w:t>
      </w:r>
      <w:r w:rsidRPr="00BE3DCD">
        <w:rPr>
          <w:rFonts w:ascii="GHEA Grapalat" w:hAnsi="GHEA Grapalat" w:cs="Sylfaen"/>
          <w:sz w:val="20"/>
          <w:szCs w:val="20"/>
          <w:lang w:val="hy-AM"/>
        </w:rPr>
        <w:t xml:space="preserve"> (հավելված N 3): </w:t>
      </w:r>
    </w:p>
    <w:p w:rsidR="00A232D9" w:rsidRPr="00BE3DCD" w:rsidRDefault="009123CA" w:rsidP="00A232D9">
      <w:pPr>
        <w:ind w:firstLine="720"/>
        <w:jc w:val="both"/>
        <w:rPr>
          <w:rFonts w:ascii="GHEA Grapalat" w:hAnsi="GHEA Grapalat" w:cs="Sylfaen"/>
          <w:sz w:val="20"/>
          <w:lang w:val="hy-AM"/>
        </w:rPr>
      </w:pPr>
      <w:r w:rsidRPr="00BE3DCD">
        <w:rPr>
          <w:rFonts w:ascii="GHEA Grapalat" w:hAnsi="GHEA Grapalat" w:cs="Sylfaen"/>
          <w:sz w:val="20"/>
          <w:lang w:val="hy-AM"/>
        </w:rPr>
        <w:t xml:space="preserve">5.2 </w:t>
      </w:r>
      <w:r w:rsidR="00A232D9" w:rsidRPr="00BE3DCD">
        <w:rPr>
          <w:rFonts w:ascii="GHEA Grapalat" w:hAnsi="GHEA Grapalat" w:cs="Sylfaen"/>
          <w:sz w:val="20"/>
          <w:lang w:val="hy-AM"/>
        </w:rPr>
        <w:t xml:space="preserve">Հանձնման-ընդունման արձանագրությունը ստորագրվում է, եթե </w:t>
      </w:r>
      <w:r w:rsidR="00A232D9" w:rsidRPr="00BE3DCD">
        <w:rPr>
          <w:rFonts w:ascii="GHEA Grapalat" w:hAnsi="GHEA Grapalat"/>
          <w:sz w:val="20"/>
          <w:lang w:val="pt-BR"/>
        </w:rPr>
        <w:t xml:space="preserve">մատակարարված ապրանքը </w:t>
      </w:r>
      <w:r w:rsidR="00A232D9" w:rsidRPr="00BE3DCD">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rsidR="00A232D9" w:rsidRPr="00BE3DCD" w:rsidRDefault="00A232D9" w:rsidP="00A232D9">
      <w:pPr>
        <w:ind w:firstLine="720"/>
        <w:jc w:val="both"/>
        <w:rPr>
          <w:rFonts w:ascii="GHEA Grapalat" w:hAnsi="GHEA Grapalat" w:cs="Sylfaen"/>
          <w:sz w:val="20"/>
          <w:lang w:val="hy-AM"/>
        </w:rPr>
      </w:pPr>
      <w:r w:rsidRPr="00BE3DC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A232D9" w:rsidRPr="00BE3DCD" w:rsidRDefault="00A232D9" w:rsidP="00A232D9">
      <w:pPr>
        <w:ind w:firstLine="720"/>
        <w:jc w:val="both"/>
        <w:rPr>
          <w:rFonts w:ascii="GHEA Grapalat" w:hAnsi="GHEA Grapalat" w:cs="Sylfaen"/>
          <w:sz w:val="20"/>
          <w:lang w:val="hy-AM"/>
        </w:rPr>
      </w:pPr>
      <w:r w:rsidRPr="00BE3DCD">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rsidR="00A232D9" w:rsidRPr="00BE3DCD" w:rsidRDefault="009123CA" w:rsidP="00A232D9">
      <w:pPr>
        <w:ind w:firstLine="709"/>
        <w:jc w:val="both"/>
        <w:rPr>
          <w:rFonts w:ascii="GHEA Grapalat" w:hAnsi="GHEA Grapalat"/>
          <w:sz w:val="20"/>
          <w:lang w:val="hy-AM"/>
        </w:rPr>
      </w:pPr>
      <w:r w:rsidRPr="00BE3DCD">
        <w:rPr>
          <w:rFonts w:ascii="GHEA Grapalat" w:hAnsi="GHEA Grapalat"/>
          <w:sz w:val="20"/>
          <w:lang w:val="hy-AM"/>
        </w:rPr>
        <w:t xml:space="preserve">5.3 </w:t>
      </w:r>
      <w:r w:rsidR="00A232D9" w:rsidRPr="00BE3DCD">
        <w:rPr>
          <w:rFonts w:ascii="GHEA Grapalat" w:hAnsi="GHEA Grapalat"/>
          <w:sz w:val="20"/>
          <w:lang w:val="hy-AM"/>
        </w:rPr>
        <w:t xml:space="preserve">Գնորդը հանձնման-ընդունման արձանագրությունը ստանալու </w:t>
      </w:r>
      <w:r w:rsidR="00A232D9" w:rsidRPr="00BE3DCD">
        <w:rPr>
          <w:rFonts w:ascii="GHEA Grapalat" w:hAnsi="GHEA Grapalat" w:cs="Sylfaen"/>
          <w:sz w:val="20"/>
          <w:szCs w:val="20"/>
          <w:lang w:val="hy-AM"/>
        </w:rPr>
        <w:t xml:space="preserve">օրվան հաջորդող աշխատանքային օրվանից հաշված </w:t>
      </w:r>
      <w:r w:rsidR="00381178" w:rsidRPr="00BE3DCD">
        <w:rPr>
          <w:rFonts w:ascii="GHEA Grapalat" w:hAnsi="GHEA Grapalat" w:cs="Sylfaen"/>
          <w:sz w:val="20"/>
          <w:szCs w:val="20"/>
          <w:u w:val="single"/>
          <w:lang w:val="hy-AM"/>
        </w:rPr>
        <w:t xml:space="preserve">3 </w:t>
      </w:r>
      <w:r w:rsidR="00A232D9" w:rsidRPr="00BE3DCD">
        <w:rPr>
          <w:rFonts w:ascii="GHEA Grapalat" w:hAnsi="GHEA Grapalat" w:cs="Sylfaen"/>
          <w:sz w:val="20"/>
          <w:szCs w:val="20"/>
          <w:lang w:val="hy-AM"/>
        </w:rPr>
        <w:t xml:space="preserve">աշխատանքային օրվա ընթացքում </w:t>
      </w:r>
      <w:r w:rsidR="00A232D9" w:rsidRPr="00BE3DCD">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rsidR="009123CA" w:rsidRPr="00BE3DCD" w:rsidRDefault="009123CA" w:rsidP="00EF3662">
      <w:pPr>
        <w:ind w:firstLine="720"/>
        <w:jc w:val="both"/>
        <w:rPr>
          <w:rFonts w:ascii="GHEA Grapalat" w:hAnsi="GHEA Grapalat" w:cs="Sylfaen"/>
          <w:sz w:val="20"/>
          <w:lang w:val="hy-AM"/>
        </w:rPr>
      </w:pPr>
      <w:r w:rsidRPr="00BE3DCD">
        <w:rPr>
          <w:rFonts w:ascii="GHEA Grapalat" w:hAnsi="GHEA Grapalat"/>
          <w:sz w:val="20"/>
          <w:lang w:val="hy-AM"/>
        </w:rPr>
        <w:t xml:space="preserve">5.4 </w:t>
      </w:r>
      <w:r w:rsidRPr="00BE3DCD">
        <w:rPr>
          <w:rFonts w:ascii="GHEA Grapalat" w:hAnsi="GHEA Grapalat" w:cs="Sylfaen"/>
          <w:sz w:val="20"/>
          <w:lang w:val="hy-AM"/>
        </w:rPr>
        <w:t>Եթե պայմանագրի 5.</w:t>
      </w:r>
      <w:r w:rsidR="00A232D9" w:rsidRPr="00BE3DCD">
        <w:rPr>
          <w:rFonts w:ascii="GHEA Grapalat" w:hAnsi="GHEA Grapalat" w:cs="Sylfaen"/>
          <w:sz w:val="20"/>
          <w:lang w:val="hy-AM"/>
        </w:rPr>
        <w:t>3</w:t>
      </w:r>
      <w:r w:rsidRPr="00BE3DCD">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BE3DCD">
        <w:rPr>
          <w:rFonts w:ascii="GHEA Grapalat" w:hAnsi="GHEA Grapalat" w:cs="Sylfaen"/>
          <w:sz w:val="20"/>
          <w:lang w:val="hy-AM"/>
        </w:rPr>
        <w:t>3</w:t>
      </w:r>
      <w:r w:rsidRPr="00BE3DCD">
        <w:rPr>
          <w:rFonts w:ascii="GHEA Grapalat" w:hAnsi="GHEA Grapalat" w:cs="Sylfaen"/>
          <w:sz w:val="20"/>
          <w:lang w:val="hy-AM"/>
        </w:rPr>
        <w:t xml:space="preserve"> կետով սահման</w:t>
      </w:r>
      <w:r w:rsidRPr="00BE3DCD">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BE3DCD">
        <w:rPr>
          <w:rFonts w:ascii="GHEA Grapalat" w:hAnsi="GHEA Grapalat" w:cs="Sylfaen"/>
          <w:sz w:val="20"/>
          <w:lang w:val="hy-AM"/>
        </w:rPr>
        <w:softHyphen/>
        <w:t xml:space="preserve">գրությունը: </w:t>
      </w:r>
    </w:p>
    <w:p w:rsidR="009123CA" w:rsidRPr="00BE3DCD" w:rsidRDefault="009123CA" w:rsidP="00EF3662">
      <w:pPr>
        <w:ind w:firstLine="720"/>
        <w:jc w:val="both"/>
        <w:rPr>
          <w:rFonts w:ascii="GHEA Grapalat" w:hAnsi="GHEA Grapalat" w:cs="Sylfaen"/>
          <w:sz w:val="20"/>
          <w:lang w:val="hy-AM"/>
        </w:rPr>
      </w:pPr>
    </w:p>
    <w:p w:rsidR="009123CA" w:rsidRPr="00BE3DCD" w:rsidRDefault="009123CA" w:rsidP="00EF3662">
      <w:pPr>
        <w:ind w:firstLine="709"/>
        <w:jc w:val="center"/>
        <w:rPr>
          <w:rFonts w:ascii="GHEA Grapalat" w:hAnsi="GHEA Grapalat"/>
          <w:b/>
          <w:sz w:val="20"/>
          <w:lang w:val="hy-AM"/>
        </w:rPr>
      </w:pPr>
      <w:r w:rsidRPr="00BE3DCD">
        <w:rPr>
          <w:rFonts w:ascii="GHEA Grapalat" w:hAnsi="GHEA Grapalat"/>
          <w:b/>
          <w:sz w:val="20"/>
          <w:lang w:val="hy-AM"/>
        </w:rPr>
        <w:t>6. ԿՈՂՄԵՐԻ ՊԱՏԱՍԽԱՆԱՏՎՈՒԹՅՈՒՆԸ</w:t>
      </w:r>
    </w:p>
    <w:p w:rsidR="009123CA" w:rsidRPr="00BE3DCD" w:rsidRDefault="009123CA" w:rsidP="00EF3662">
      <w:pPr>
        <w:ind w:firstLine="709"/>
        <w:jc w:val="both"/>
        <w:rPr>
          <w:rFonts w:ascii="GHEA Grapalat" w:hAnsi="GHEA Grapalat"/>
          <w:sz w:val="20"/>
          <w:lang w:val="hy-AM"/>
        </w:rPr>
      </w:pPr>
      <w:r w:rsidRPr="00BE3DCD">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9123CA" w:rsidRPr="00BE3DCD" w:rsidRDefault="009123CA" w:rsidP="00EF3662">
      <w:pPr>
        <w:ind w:firstLine="709"/>
        <w:jc w:val="both"/>
        <w:rPr>
          <w:rFonts w:ascii="GHEA Grapalat" w:hAnsi="GHEA Grapalat"/>
          <w:sz w:val="20"/>
          <w:lang w:val="hy-AM"/>
        </w:rPr>
      </w:pPr>
      <w:r w:rsidRPr="00BE3DCD">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BE3DCD">
        <w:rPr>
          <w:rFonts w:ascii="GHEA Grapalat" w:hAnsi="GHEA Grapalat"/>
          <w:sz w:val="20"/>
          <w:lang w:val="hy-AM"/>
        </w:rPr>
        <w:t xml:space="preserve">աշխատանքային </w:t>
      </w:r>
      <w:r w:rsidRPr="00BE3DCD">
        <w:rPr>
          <w:rFonts w:ascii="GHEA Grapalat" w:hAnsi="GHEA Grapalat"/>
          <w:sz w:val="20"/>
          <w:lang w:val="hy-AM"/>
        </w:rPr>
        <w:t xml:space="preserve">օրվա համար գանձվում է տույժ` մատակարարման ենթակա, սակայն չմատակարարված ապրանքի գնի 0,05 </w:t>
      </w:r>
      <w:r w:rsidRPr="00BE3DCD">
        <w:rPr>
          <w:rFonts w:ascii="GHEA Grapalat" w:hAnsi="GHEA Grapalat" w:cs="Sylfaen"/>
          <w:sz w:val="20"/>
          <w:lang w:val="hy-AM"/>
        </w:rPr>
        <w:t>(զրո ամբողջ հինգ հարյուրերրորդական) տոկոսի</w:t>
      </w:r>
      <w:r w:rsidRPr="00BE3DCD">
        <w:rPr>
          <w:rFonts w:ascii="GHEA Grapalat" w:hAnsi="GHEA Grapalat"/>
          <w:sz w:val="20"/>
          <w:lang w:val="hy-AM"/>
        </w:rPr>
        <w:t xml:space="preserve">  չափով։</w:t>
      </w:r>
    </w:p>
    <w:p w:rsidR="007942E8" w:rsidRPr="00BE3DCD" w:rsidRDefault="009123CA" w:rsidP="007942E8">
      <w:pPr>
        <w:ind w:firstLine="709"/>
        <w:jc w:val="both"/>
        <w:rPr>
          <w:rFonts w:ascii="GHEA Grapalat" w:hAnsi="GHEA Grapalat"/>
          <w:sz w:val="20"/>
          <w:lang w:val="hy-AM"/>
        </w:rPr>
      </w:pPr>
      <w:r w:rsidRPr="00BE3DCD">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BE3DCD">
        <w:rPr>
          <w:rFonts w:ascii="GHEA Grapalat" w:hAnsi="GHEA Grapalat" w:cs="Sylfaen"/>
          <w:sz w:val="20"/>
          <w:lang w:val="hy-AM"/>
        </w:rPr>
        <w:t>(զրո ամբողջ հինգ տասնորդական) տոկոսի</w:t>
      </w:r>
      <w:r w:rsidRPr="00BE3DCD" w:rsidDel="009B7E9C">
        <w:rPr>
          <w:rFonts w:ascii="GHEA Grapalat" w:hAnsi="GHEA Grapalat"/>
          <w:sz w:val="20"/>
          <w:lang w:val="hy-AM"/>
        </w:rPr>
        <w:t xml:space="preserve"> </w:t>
      </w:r>
      <w:r w:rsidRPr="00BE3DCD">
        <w:rPr>
          <w:rFonts w:ascii="GHEA Grapalat" w:hAnsi="GHEA Grapalat"/>
          <w:sz w:val="20"/>
          <w:lang w:val="hy-AM"/>
        </w:rPr>
        <w:t xml:space="preserve"> չափով</w:t>
      </w:r>
      <w:r w:rsidR="008061D6" w:rsidRPr="00BE3DCD">
        <w:rPr>
          <w:rFonts w:ascii="GHEA Grapalat" w:hAnsi="GHEA Grapalat"/>
          <w:sz w:val="20"/>
          <w:lang w:val="hy-AM"/>
        </w:rPr>
        <w:t>:</w:t>
      </w:r>
      <w:r w:rsidR="00383BC3" w:rsidRPr="00BE3DCD">
        <w:rPr>
          <w:rFonts w:ascii="GHEA Grapalat" w:hAnsi="GHEA Grapalat"/>
          <w:sz w:val="20"/>
          <w:vertAlign w:val="superscript"/>
          <w:lang w:val="hy-AM"/>
        </w:rPr>
        <w:t>20</w:t>
      </w:r>
      <w:r w:rsidR="007942E8" w:rsidRPr="00BE3DCD">
        <w:rPr>
          <w:rFonts w:ascii="GHEA Grapalat" w:hAnsi="GHEA Grapalat"/>
          <w:color w:val="FFFFFF"/>
          <w:sz w:val="20"/>
          <w:vertAlign w:val="superscript"/>
          <w:lang w:val="hy-AM"/>
        </w:rPr>
        <w:t>32</w:t>
      </w:r>
      <w:r w:rsidRPr="00BE3DCD">
        <w:rPr>
          <w:rStyle w:val="af6"/>
          <w:rFonts w:ascii="GHEA Grapalat" w:hAnsi="GHEA Grapalat"/>
          <w:color w:val="FFFFFF"/>
          <w:sz w:val="20"/>
          <w:lang w:val="hy-AM"/>
        </w:rPr>
        <w:footnoteReference w:id="12"/>
      </w:r>
      <w:r w:rsidR="007942E8" w:rsidRPr="00BE3DCD">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94684E" w:rsidRPr="00BE3DCD" w:rsidRDefault="0094684E" w:rsidP="0094684E">
      <w:pPr>
        <w:ind w:firstLine="709"/>
        <w:jc w:val="both"/>
        <w:rPr>
          <w:rFonts w:ascii="GHEA Grapalat" w:hAnsi="GHEA Grapalat"/>
          <w:sz w:val="20"/>
          <w:lang w:val="hy-AM"/>
        </w:rPr>
      </w:pPr>
      <w:r w:rsidRPr="00BE3DCD">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94684E" w:rsidRPr="00BE3DCD" w:rsidRDefault="0094684E" w:rsidP="0094684E">
      <w:pPr>
        <w:ind w:firstLine="709"/>
        <w:jc w:val="both"/>
        <w:rPr>
          <w:rFonts w:ascii="GHEA Grapalat" w:hAnsi="GHEA Grapalat"/>
          <w:sz w:val="20"/>
          <w:lang w:val="hy-AM"/>
        </w:rPr>
      </w:pPr>
      <w:r w:rsidRPr="00BE3DCD">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BE3DCD">
        <w:rPr>
          <w:rFonts w:ascii="GHEA Grapalat" w:hAnsi="GHEA Grapalat"/>
          <w:sz w:val="20"/>
          <w:lang w:val="hy-AM"/>
        </w:rPr>
        <w:t xml:space="preserve">աշխատանքային </w:t>
      </w:r>
      <w:r w:rsidRPr="00BE3DCD">
        <w:rPr>
          <w:rFonts w:ascii="GHEA Grapalat" w:hAnsi="GHEA Grapalat"/>
          <w:sz w:val="20"/>
          <w:lang w:val="hy-AM"/>
        </w:rPr>
        <w:t xml:space="preserve">օրվա համար հաշվարկվում է տույժ` վճարման ենթակա, սակայն չվճարված գումարի 0,05 </w:t>
      </w:r>
      <w:r w:rsidRPr="00BE3DCD">
        <w:rPr>
          <w:rFonts w:ascii="GHEA Grapalat" w:hAnsi="GHEA Grapalat" w:cs="Sylfaen"/>
          <w:sz w:val="20"/>
          <w:lang w:val="hy-AM"/>
        </w:rPr>
        <w:t>(զրո ամբողջ հինգ հարյուրերրորդական) տոկոսի</w:t>
      </w:r>
      <w:r w:rsidRPr="00BE3DCD">
        <w:rPr>
          <w:rFonts w:ascii="GHEA Grapalat" w:hAnsi="GHEA Grapalat"/>
          <w:sz w:val="20"/>
          <w:lang w:val="hy-AM"/>
        </w:rPr>
        <w:t xml:space="preserve">  չափով։</w:t>
      </w:r>
    </w:p>
    <w:p w:rsidR="0094684E" w:rsidRPr="00BE3DCD" w:rsidRDefault="0094684E" w:rsidP="0094684E">
      <w:pPr>
        <w:ind w:firstLine="709"/>
        <w:jc w:val="both"/>
        <w:rPr>
          <w:rFonts w:ascii="GHEA Grapalat" w:hAnsi="GHEA Grapalat"/>
          <w:sz w:val="20"/>
          <w:lang w:val="hy-AM"/>
        </w:rPr>
      </w:pPr>
      <w:r w:rsidRPr="00BE3DCD">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94684E" w:rsidRPr="00BE3DCD" w:rsidRDefault="0094684E" w:rsidP="0094684E">
      <w:pPr>
        <w:ind w:firstLine="709"/>
        <w:jc w:val="both"/>
        <w:rPr>
          <w:rFonts w:ascii="GHEA Grapalat" w:hAnsi="GHEA Grapalat"/>
          <w:sz w:val="20"/>
          <w:lang w:val="hy-AM"/>
        </w:rPr>
      </w:pPr>
      <w:r w:rsidRPr="00BE3DCD">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rsidR="0094684E" w:rsidRPr="00BE3DCD" w:rsidRDefault="0094684E" w:rsidP="00EF3662">
      <w:pPr>
        <w:ind w:firstLine="709"/>
        <w:jc w:val="both"/>
        <w:rPr>
          <w:rFonts w:ascii="GHEA Grapalat" w:hAnsi="GHEA Grapalat"/>
          <w:sz w:val="20"/>
          <w:lang w:val="hy-AM"/>
        </w:rPr>
      </w:pPr>
    </w:p>
    <w:p w:rsidR="0094684E" w:rsidRPr="00BE3DCD" w:rsidRDefault="0094684E" w:rsidP="00EF3662">
      <w:pPr>
        <w:ind w:firstLine="709"/>
        <w:jc w:val="both"/>
        <w:rPr>
          <w:rFonts w:ascii="GHEA Grapalat" w:hAnsi="GHEA Grapalat"/>
          <w:sz w:val="20"/>
          <w:lang w:val="hy-AM"/>
        </w:rPr>
      </w:pPr>
    </w:p>
    <w:p w:rsidR="009F337A" w:rsidRPr="00BE3DCD" w:rsidRDefault="009F337A" w:rsidP="009F337A">
      <w:pPr>
        <w:ind w:firstLine="709"/>
        <w:jc w:val="center"/>
        <w:rPr>
          <w:rFonts w:ascii="GHEA Grapalat" w:hAnsi="GHEA Grapalat"/>
          <w:b/>
          <w:sz w:val="20"/>
          <w:lang w:val="hy-AM"/>
        </w:rPr>
      </w:pPr>
      <w:r w:rsidRPr="00BE3DCD">
        <w:rPr>
          <w:rFonts w:ascii="GHEA Grapalat" w:hAnsi="GHEA Grapalat"/>
          <w:b/>
          <w:sz w:val="20"/>
          <w:lang w:val="hy-AM"/>
        </w:rPr>
        <w:lastRenderedPageBreak/>
        <w:t>7. ԱՆՀԱՂԹԱՀԱՐԵԼԻ ՈՒԺԻ ԱԶԴԵՑՈՒԹՅՈՒՆԸ (ՖՈՐՍ-ՄԱԺՈՐ)</w:t>
      </w:r>
    </w:p>
    <w:p w:rsidR="009F337A" w:rsidRPr="00BE3DCD" w:rsidRDefault="009F337A" w:rsidP="009F337A">
      <w:pPr>
        <w:ind w:firstLine="709"/>
        <w:jc w:val="center"/>
        <w:rPr>
          <w:rFonts w:ascii="GHEA Grapalat" w:hAnsi="GHEA Grapalat"/>
          <w:b/>
          <w:sz w:val="20"/>
          <w:lang w:val="hy-AM"/>
        </w:rPr>
      </w:pPr>
    </w:p>
    <w:p w:rsidR="009F337A" w:rsidRPr="00BE3DCD" w:rsidRDefault="009F337A" w:rsidP="009F337A">
      <w:pPr>
        <w:ind w:firstLine="709"/>
        <w:jc w:val="both"/>
        <w:rPr>
          <w:rFonts w:ascii="GHEA Grapalat" w:hAnsi="GHEA Grapalat"/>
          <w:sz w:val="20"/>
          <w:lang w:val="hy-AM"/>
        </w:rPr>
      </w:pPr>
      <w:r w:rsidRPr="00BE3DCD">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071D1C" w:rsidRPr="00BE3DCD" w:rsidRDefault="00071D1C" w:rsidP="00EF3662">
      <w:pPr>
        <w:ind w:firstLine="709"/>
        <w:jc w:val="both"/>
        <w:rPr>
          <w:rFonts w:ascii="GHEA Grapalat" w:hAnsi="GHEA Grapalat"/>
          <w:sz w:val="20"/>
          <w:lang w:val="hy-AM"/>
        </w:rPr>
      </w:pPr>
    </w:p>
    <w:p w:rsidR="00071D1C" w:rsidRPr="00BE3DCD" w:rsidRDefault="00071D1C" w:rsidP="00EF3662">
      <w:pPr>
        <w:ind w:firstLine="709"/>
        <w:jc w:val="center"/>
        <w:rPr>
          <w:rFonts w:ascii="GHEA Grapalat" w:hAnsi="GHEA Grapalat"/>
          <w:b/>
          <w:sz w:val="20"/>
          <w:lang w:val="hy-AM"/>
        </w:rPr>
      </w:pPr>
      <w:r w:rsidRPr="00BE3DCD">
        <w:rPr>
          <w:rFonts w:ascii="GHEA Grapalat" w:hAnsi="GHEA Grapalat"/>
          <w:b/>
          <w:sz w:val="20"/>
          <w:lang w:val="hy-AM"/>
        </w:rPr>
        <w:t>8. ԱՅԼ ՊԱՅՄԱՆՆԵՐ</w:t>
      </w:r>
    </w:p>
    <w:p w:rsidR="00071D1C" w:rsidRPr="00BE3DCD" w:rsidRDefault="00071D1C" w:rsidP="00EF3662">
      <w:pPr>
        <w:ind w:firstLine="709"/>
        <w:jc w:val="center"/>
        <w:rPr>
          <w:rFonts w:ascii="GHEA Grapalat" w:hAnsi="GHEA Grapalat"/>
          <w:b/>
          <w:sz w:val="20"/>
          <w:lang w:val="hy-AM"/>
        </w:rPr>
      </w:pPr>
    </w:p>
    <w:p w:rsidR="00071D1C" w:rsidRPr="00BE3DCD" w:rsidRDefault="00071D1C" w:rsidP="00EF3662">
      <w:pPr>
        <w:tabs>
          <w:tab w:val="left" w:pos="1276"/>
        </w:tabs>
        <w:ind w:firstLine="720"/>
        <w:jc w:val="both"/>
        <w:rPr>
          <w:rFonts w:ascii="GHEA Grapalat" w:hAnsi="GHEA Grapalat" w:cs="Times Armenian"/>
          <w:sz w:val="20"/>
          <w:lang w:val="hy-AM"/>
        </w:rPr>
      </w:pPr>
      <w:r w:rsidRPr="00BE3DCD">
        <w:rPr>
          <w:rFonts w:ascii="GHEA Grapalat" w:hAnsi="GHEA Grapalat"/>
          <w:sz w:val="20"/>
          <w:lang w:val="hy-AM"/>
        </w:rPr>
        <w:t xml:space="preserve">8.1 </w:t>
      </w:r>
      <w:r w:rsidRPr="00BE3DCD">
        <w:rPr>
          <w:rFonts w:ascii="GHEA Grapalat" w:hAnsi="GHEA Grapalat" w:cs="Sylfaen"/>
          <w:sz w:val="20"/>
          <w:lang w:val="hy-AM"/>
        </w:rPr>
        <w:t>Պայմանագիրն</w:t>
      </w:r>
      <w:r w:rsidRPr="00BE3DCD">
        <w:rPr>
          <w:rFonts w:ascii="GHEA Grapalat" w:hAnsi="GHEA Grapalat" w:cs="Times Armenian"/>
          <w:sz w:val="20"/>
          <w:lang w:val="hy-AM"/>
        </w:rPr>
        <w:t xml:space="preserve"> </w:t>
      </w:r>
      <w:r w:rsidRPr="00BE3DCD">
        <w:rPr>
          <w:rFonts w:ascii="GHEA Grapalat" w:hAnsi="GHEA Grapalat" w:cs="Sylfaen"/>
          <w:sz w:val="20"/>
          <w:lang w:val="hy-AM"/>
        </w:rPr>
        <w:t>ուժի</w:t>
      </w:r>
      <w:r w:rsidRPr="00BE3DCD">
        <w:rPr>
          <w:rFonts w:ascii="GHEA Grapalat" w:hAnsi="GHEA Grapalat" w:cs="Times Armenian"/>
          <w:sz w:val="20"/>
          <w:lang w:val="hy-AM"/>
        </w:rPr>
        <w:t xml:space="preserve"> </w:t>
      </w:r>
      <w:r w:rsidRPr="00BE3DCD">
        <w:rPr>
          <w:rFonts w:ascii="GHEA Grapalat" w:hAnsi="GHEA Grapalat" w:cs="Sylfaen"/>
          <w:sz w:val="20"/>
          <w:lang w:val="hy-AM"/>
        </w:rPr>
        <w:t>մեջ</w:t>
      </w:r>
      <w:r w:rsidRPr="00BE3DCD">
        <w:rPr>
          <w:rFonts w:ascii="GHEA Grapalat" w:hAnsi="GHEA Grapalat" w:cs="Times Armenian"/>
          <w:sz w:val="20"/>
          <w:lang w:val="hy-AM"/>
        </w:rPr>
        <w:t xml:space="preserve"> </w:t>
      </w:r>
      <w:r w:rsidRPr="00BE3DCD">
        <w:rPr>
          <w:rFonts w:ascii="GHEA Grapalat" w:hAnsi="GHEA Grapalat" w:cs="Sylfaen"/>
          <w:sz w:val="20"/>
          <w:lang w:val="hy-AM"/>
        </w:rPr>
        <w:t>է</w:t>
      </w:r>
      <w:r w:rsidRPr="00BE3DCD">
        <w:rPr>
          <w:rFonts w:ascii="GHEA Grapalat" w:hAnsi="GHEA Grapalat" w:cs="Times Armenian"/>
          <w:sz w:val="20"/>
          <w:lang w:val="hy-AM"/>
        </w:rPr>
        <w:t xml:space="preserve"> </w:t>
      </w:r>
      <w:r w:rsidRPr="00BE3DCD">
        <w:rPr>
          <w:rFonts w:ascii="GHEA Grapalat" w:hAnsi="GHEA Grapalat" w:cs="Sylfaen"/>
          <w:sz w:val="20"/>
          <w:lang w:val="hy-AM"/>
        </w:rPr>
        <w:t>մտնում</w:t>
      </w:r>
      <w:r w:rsidRPr="00BE3DCD">
        <w:rPr>
          <w:rFonts w:ascii="GHEA Grapalat" w:hAnsi="GHEA Grapalat" w:cs="Times Armenian"/>
          <w:sz w:val="20"/>
          <w:lang w:val="hy-AM"/>
        </w:rPr>
        <w:t xml:space="preserve"> </w:t>
      </w:r>
      <w:r w:rsidRPr="00BE3DCD">
        <w:rPr>
          <w:rFonts w:ascii="GHEA Grapalat" w:hAnsi="GHEA Grapalat" w:cs="Sylfaen"/>
          <w:sz w:val="20"/>
          <w:lang w:val="hy-AM"/>
        </w:rPr>
        <w:t>Կողմերի</w:t>
      </w:r>
      <w:r w:rsidRPr="00BE3DCD">
        <w:rPr>
          <w:rFonts w:ascii="GHEA Grapalat" w:hAnsi="GHEA Grapalat" w:cs="Times Armenian"/>
          <w:sz w:val="20"/>
          <w:lang w:val="hy-AM"/>
        </w:rPr>
        <w:t xml:space="preserve"> </w:t>
      </w:r>
      <w:r w:rsidRPr="00BE3DCD">
        <w:rPr>
          <w:rFonts w:ascii="GHEA Grapalat" w:hAnsi="GHEA Grapalat" w:cs="Sylfaen"/>
          <w:sz w:val="20"/>
          <w:lang w:val="hy-AM"/>
        </w:rPr>
        <w:t>ստորագրման</w:t>
      </w:r>
      <w:r w:rsidRPr="00BE3DCD">
        <w:rPr>
          <w:rFonts w:ascii="GHEA Grapalat" w:hAnsi="GHEA Grapalat" w:cs="Times Armenian"/>
          <w:sz w:val="20"/>
          <w:lang w:val="hy-AM"/>
        </w:rPr>
        <w:t xml:space="preserve"> </w:t>
      </w:r>
      <w:r w:rsidRPr="00BE3DCD">
        <w:rPr>
          <w:rFonts w:ascii="GHEA Grapalat" w:hAnsi="GHEA Grapalat" w:cs="Sylfaen"/>
          <w:sz w:val="20"/>
          <w:lang w:val="hy-AM"/>
        </w:rPr>
        <w:t>պահից և գործում է մինչև</w:t>
      </w:r>
      <w:r w:rsidRPr="00BE3DCD">
        <w:rPr>
          <w:rFonts w:ascii="GHEA Grapalat" w:hAnsi="GHEA Grapalat" w:cs="Times Armenian"/>
          <w:sz w:val="20"/>
          <w:lang w:val="hy-AM"/>
        </w:rPr>
        <w:t xml:space="preserve"> </w:t>
      </w:r>
      <w:r w:rsidRPr="00BE3DCD">
        <w:rPr>
          <w:rFonts w:ascii="GHEA Grapalat" w:hAnsi="GHEA Grapalat" w:cs="Sylfaen"/>
          <w:sz w:val="20"/>
          <w:lang w:val="hy-AM"/>
        </w:rPr>
        <w:t>կողմերի` պայմանագրով</w:t>
      </w:r>
      <w:r w:rsidRPr="00BE3DCD">
        <w:rPr>
          <w:rFonts w:ascii="GHEA Grapalat" w:hAnsi="GHEA Grapalat" w:cs="Times Armenian"/>
          <w:sz w:val="20"/>
          <w:lang w:val="hy-AM"/>
        </w:rPr>
        <w:t xml:space="preserve"> </w:t>
      </w:r>
      <w:r w:rsidRPr="00BE3DCD">
        <w:rPr>
          <w:rFonts w:ascii="GHEA Grapalat" w:hAnsi="GHEA Grapalat" w:cs="Sylfaen"/>
          <w:sz w:val="20"/>
          <w:lang w:val="hy-AM"/>
        </w:rPr>
        <w:t>ստանձնած</w:t>
      </w:r>
      <w:r w:rsidRPr="00BE3DCD">
        <w:rPr>
          <w:rFonts w:ascii="GHEA Grapalat" w:hAnsi="GHEA Grapalat" w:cs="Times Armenian"/>
          <w:sz w:val="20"/>
          <w:lang w:val="hy-AM"/>
        </w:rPr>
        <w:t xml:space="preserve"> </w:t>
      </w:r>
      <w:r w:rsidRPr="00BE3DCD">
        <w:rPr>
          <w:rFonts w:ascii="GHEA Grapalat" w:hAnsi="GHEA Grapalat" w:cs="Sylfaen"/>
          <w:sz w:val="20"/>
          <w:lang w:val="hy-AM"/>
        </w:rPr>
        <w:t>պարտավորությունների</w:t>
      </w:r>
      <w:r w:rsidRPr="00BE3DCD">
        <w:rPr>
          <w:rFonts w:ascii="GHEA Grapalat" w:hAnsi="GHEA Grapalat" w:cs="Times Armenian"/>
          <w:sz w:val="20"/>
          <w:lang w:val="hy-AM"/>
        </w:rPr>
        <w:t xml:space="preserve"> </w:t>
      </w:r>
      <w:r w:rsidRPr="00BE3DCD">
        <w:rPr>
          <w:rFonts w:ascii="GHEA Grapalat" w:hAnsi="GHEA Grapalat" w:cs="Sylfaen"/>
          <w:sz w:val="20"/>
          <w:lang w:val="hy-AM"/>
        </w:rPr>
        <w:t>ողջ</w:t>
      </w:r>
      <w:r w:rsidRPr="00BE3DCD">
        <w:rPr>
          <w:rFonts w:ascii="GHEA Grapalat" w:hAnsi="GHEA Grapalat" w:cs="Times Armenian"/>
          <w:sz w:val="20"/>
          <w:lang w:val="hy-AM"/>
        </w:rPr>
        <w:t xml:space="preserve"> </w:t>
      </w:r>
      <w:r w:rsidRPr="00BE3DCD">
        <w:rPr>
          <w:rFonts w:ascii="GHEA Grapalat" w:hAnsi="GHEA Grapalat" w:cs="Sylfaen"/>
          <w:sz w:val="20"/>
          <w:lang w:val="hy-AM"/>
        </w:rPr>
        <w:t>ծավալով</w:t>
      </w:r>
      <w:r w:rsidRPr="00BE3DCD">
        <w:rPr>
          <w:rFonts w:ascii="GHEA Grapalat" w:hAnsi="GHEA Grapalat" w:cs="Times Armenian"/>
          <w:sz w:val="20"/>
          <w:lang w:val="hy-AM"/>
        </w:rPr>
        <w:t xml:space="preserve"> </w:t>
      </w:r>
      <w:r w:rsidRPr="00BE3DCD">
        <w:rPr>
          <w:rFonts w:ascii="GHEA Grapalat" w:hAnsi="GHEA Grapalat" w:cs="Sylfaen"/>
          <w:sz w:val="20"/>
          <w:lang w:val="hy-AM"/>
        </w:rPr>
        <w:t>կատարումը</w:t>
      </w:r>
      <w:r w:rsidRPr="00BE3DCD">
        <w:rPr>
          <w:rFonts w:ascii="GHEA Grapalat" w:hAnsi="GHEA Grapalat" w:cs="Times Armenian"/>
          <w:sz w:val="20"/>
          <w:lang w:val="hy-AM"/>
        </w:rPr>
        <w:t xml:space="preserve">։ </w:t>
      </w:r>
    </w:p>
    <w:p w:rsidR="00071D1C" w:rsidRPr="00BE3DCD" w:rsidRDefault="00071D1C" w:rsidP="00EF3662">
      <w:pPr>
        <w:tabs>
          <w:tab w:val="left" w:pos="1276"/>
        </w:tabs>
        <w:ind w:firstLine="720"/>
        <w:jc w:val="both"/>
        <w:rPr>
          <w:rFonts w:ascii="GHEA Grapalat" w:hAnsi="GHEA Grapalat" w:cs="Sylfaen"/>
          <w:sz w:val="20"/>
          <w:lang w:val="hy-AM"/>
        </w:rPr>
      </w:pPr>
      <w:r w:rsidRPr="00BE3DCD">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BE3DCD">
        <w:rPr>
          <w:rFonts w:ascii="GHEA Grapalat" w:hAnsi="GHEA Grapalat" w:cs="Sylfaen"/>
          <w:sz w:val="20"/>
          <w:lang w:val="hy-AM"/>
        </w:rPr>
        <w:t>:</w:t>
      </w:r>
      <w:r w:rsidR="00383BC3" w:rsidRPr="00BE3DCD">
        <w:rPr>
          <w:rFonts w:ascii="GHEA Grapalat" w:hAnsi="GHEA Grapalat" w:cs="Sylfaen"/>
          <w:sz w:val="20"/>
          <w:vertAlign w:val="superscript"/>
          <w:lang w:val="hy-AM"/>
        </w:rPr>
        <w:t>21</w:t>
      </w:r>
      <w:r w:rsidR="007942E8" w:rsidRPr="00BE3DCD">
        <w:rPr>
          <w:rFonts w:ascii="GHEA Grapalat" w:hAnsi="GHEA Grapalat" w:cs="Sylfaen"/>
          <w:color w:val="FFFFFF"/>
          <w:sz w:val="20"/>
          <w:vertAlign w:val="superscript"/>
          <w:lang w:val="hy-AM"/>
        </w:rPr>
        <w:t>33</w:t>
      </w:r>
      <w:r w:rsidRPr="00BE3DCD">
        <w:rPr>
          <w:rStyle w:val="af6"/>
          <w:rFonts w:ascii="GHEA Grapalat" w:hAnsi="GHEA Grapalat" w:cs="Sylfaen"/>
          <w:color w:val="FFFFFF"/>
          <w:sz w:val="20"/>
          <w:lang w:val="hy-AM"/>
        </w:rPr>
        <w:footnoteReference w:id="13"/>
      </w:r>
    </w:p>
    <w:p w:rsidR="00071D1C" w:rsidRPr="00BE3DCD" w:rsidRDefault="00071D1C" w:rsidP="00EF3662">
      <w:pPr>
        <w:tabs>
          <w:tab w:val="left" w:pos="1276"/>
        </w:tabs>
        <w:ind w:firstLine="720"/>
        <w:jc w:val="both"/>
        <w:rPr>
          <w:rFonts w:ascii="GHEA Grapalat" w:hAnsi="GHEA Grapalat" w:cs="Sylfaen"/>
          <w:sz w:val="20"/>
          <w:lang w:val="hy-AM"/>
        </w:rPr>
      </w:pPr>
      <w:r w:rsidRPr="00BE3DCD">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4648BD" w:rsidRPr="00BE3DCD" w:rsidRDefault="00071D1C" w:rsidP="00286AD3">
      <w:pPr>
        <w:shd w:val="clear" w:color="auto" w:fill="FFFFFF"/>
        <w:ind w:firstLine="375"/>
        <w:jc w:val="both"/>
        <w:rPr>
          <w:rFonts w:ascii="GHEA Grapalat" w:hAnsi="GHEA Grapalat"/>
          <w:color w:val="000000"/>
          <w:lang w:val="hy-AM"/>
        </w:rPr>
      </w:pPr>
      <w:r w:rsidRPr="00BE3DCD">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BE3DCD">
        <w:rPr>
          <w:rFonts w:ascii="GHEA Grapalat" w:hAnsi="GHEA Grapalat" w:cs="Sylfaen"/>
          <w:sz w:val="20"/>
          <w:lang w:val="hy-AM"/>
        </w:rPr>
        <w:t>ում է</w:t>
      </w:r>
      <w:r w:rsidRPr="00BE3DCD">
        <w:rPr>
          <w:rFonts w:ascii="GHEA Grapalat" w:hAnsi="GHEA Grapalat" w:cs="Sylfaen"/>
          <w:sz w:val="20"/>
          <w:lang w:val="hy-AM"/>
        </w:rPr>
        <w:t xml:space="preserve"> </w:t>
      </w:r>
      <w:r w:rsidR="003D1CF4" w:rsidRPr="00BE3DCD">
        <w:rPr>
          <w:rFonts w:ascii="GHEA Grapalat" w:hAnsi="GHEA Grapalat" w:cs="Sylfaen"/>
          <w:sz w:val="20"/>
          <w:lang w:val="hy-AM"/>
        </w:rPr>
        <w:t>պ</w:t>
      </w:r>
      <w:r w:rsidRPr="00BE3DCD">
        <w:rPr>
          <w:rFonts w:ascii="GHEA Grapalat" w:hAnsi="GHEA Grapalat" w:cs="Sylfaen"/>
          <w:sz w:val="20"/>
          <w:lang w:val="hy-AM"/>
        </w:rPr>
        <w:t xml:space="preserve">այմանագիրը, եթե արձանագրված խախտումները մինչև </w:t>
      </w:r>
      <w:r w:rsidR="003D1CF4" w:rsidRPr="00BE3DCD">
        <w:rPr>
          <w:rFonts w:ascii="GHEA Grapalat" w:hAnsi="GHEA Grapalat" w:cs="Sylfaen"/>
          <w:sz w:val="20"/>
          <w:lang w:val="hy-AM"/>
        </w:rPr>
        <w:t>պ</w:t>
      </w:r>
      <w:r w:rsidRPr="00BE3DCD">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BE3DCD">
        <w:rPr>
          <w:rFonts w:ascii="GHEA Grapalat" w:hAnsi="GHEA Grapalat" w:cs="Sylfaen"/>
          <w:sz w:val="20"/>
          <w:lang w:val="hy-AM"/>
        </w:rPr>
        <w:t>պ</w:t>
      </w:r>
      <w:r w:rsidRPr="00BE3DCD">
        <w:rPr>
          <w:rFonts w:ascii="GHEA Grapalat" w:hAnsi="GHEA Grapalat" w:cs="Sylfaen"/>
          <w:sz w:val="20"/>
          <w:lang w:val="hy-AM"/>
        </w:rPr>
        <w:t xml:space="preserve">այմանագիրը չկնքելու համար։ Ընդ որում, Գնորդը չի կրում </w:t>
      </w:r>
      <w:r w:rsidR="003D1CF4" w:rsidRPr="00BE3DCD">
        <w:rPr>
          <w:rFonts w:ascii="GHEA Grapalat" w:hAnsi="GHEA Grapalat" w:cs="Sylfaen"/>
          <w:sz w:val="20"/>
          <w:lang w:val="hy-AM"/>
        </w:rPr>
        <w:t>պ</w:t>
      </w:r>
      <w:r w:rsidRPr="00BE3DCD">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BE3DCD">
        <w:rPr>
          <w:rFonts w:ascii="GHEA Grapalat" w:hAnsi="GHEA Grapalat" w:cs="Sylfaen"/>
          <w:sz w:val="20"/>
          <w:lang w:val="hy-AM"/>
        </w:rPr>
        <w:t>պ</w:t>
      </w:r>
      <w:r w:rsidRPr="00BE3DCD">
        <w:rPr>
          <w:rFonts w:ascii="GHEA Grapalat" w:hAnsi="GHEA Grapalat" w:cs="Sylfaen"/>
          <w:sz w:val="20"/>
          <w:lang w:val="hy-AM"/>
        </w:rPr>
        <w:t>այմանագիրը լուծվել է։</w:t>
      </w:r>
      <w:r w:rsidR="00627101" w:rsidRPr="00BE3DCD">
        <w:rPr>
          <w:rFonts w:ascii="GHEA Grapalat" w:hAnsi="GHEA Grapalat"/>
          <w:color w:val="000000"/>
          <w:lang w:val="hy-AM"/>
        </w:rPr>
        <w:t xml:space="preserve"> </w:t>
      </w:r>
    </w:p>
    <w:p w:rsidR="00071D1C" w:rsidRPr="00BE3DCD" w:rsidRDefault="00071D1C" w:rsidP="00EF3662">
      <w:pPr>
        <w:tabs>
          <w:tab w:val="left" w:pos="1276"/>
        </w:tabs>
        <w:ind w:firstLine="720"/>
        <w:jc w:val="both"/>
        <w:rPr>
          <w:rFonts w:ascii="GHEA Grapalat" w:hAnsi="GHEA Grapalat" w:cs="Sylfaen"/>
          <w:sz w:val="20"/>
          <w:lang w:val="hy-AM"/>
        </w:rPr>
      </w:pPr>
      <w:r w:rsidRPr="00BE3DCD">
        <w:rPr>
          <w:rFonts w:ascii="GHEA Grapalat" w:hAnsi="GHEA Grapalat" w:cs="Sylfaen"/>
          <w:sz w:val="20"/>
          <w:lang w:val="hy-AM"/>
        </w:rPr>
        <w:t>8.4 Պայմանագրի հետ կապված վեճերը ենթակա են քննության Հայաստանի Հանրապետության դատարաններում։</w:t>
      </w:r>
    </w:p>
    <w:p w:rsidR="00071D1C" w:rsidRPr="00BE3DCD" w:rsidRDefault="00071D1C" w:rsidP="00EF3662">
      <w:pPr>
        <w:tabs>
          <w:tab w:val="left" w:pos="1276"/>
        </w:tabs>
        <w:ind w:firstLine="720"/>
        <w:jc w:val="both"/>
        <w:rPr>
          <w:rFonts w:ascii="GHEA Grapalat" w:hAnsi="GHEA Grapalat" w:cs="Sylfaen"/>
          <w:sz w:val="20"/>
          <w:lang w:val="hy-AM"/>
        </w:rPr>
      </w:pPr>
      <w:r w:rsidRPr="00BE3DCD">
        <w:rPr>
          <w:rFonts w:ascii="GHEA Grapalat" w:hAnsi="GHEA Grapalat" w:cs="Sylfaen"/>
          <w:sz w:val="20"/>
          <w:lang w:val="hy-AM"/>
        </w:rPr>
        <w:t>8.5</w:t>
      </w:r>
      <w:r w:rsidRPr="00BE3DCD">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BE3DCD">
        <w:rPr>
          <w:rFonts w:ascii="GHEA Grapalat" w:hAnsi="GHEA Grapalat" w:cs="Sylfaen"/>
          <w:sz w:val="20"/>
          <w:lang w:val="hy-AM"/>
        </w:rPr>
        <w:t>պ</w:t>
      </w:r>
      <w:r w:rsidRPr="00BE3DCD">
        <w:rPr>
          <w:rFonts w:ascii="GHEA Grapalat" w:hAnsi="GHEA Grapalat" w:cs="Sylfaen"/>
          <w:sz w:val="20"/>
          <w:lang w:val="hy-AM"/>
        </w:rPr>
        <w:t xml:space="preserve">այմանագրի անբաժանելի մասը։ </w:t>
      </w:r>
    </w:p>
    <w:p w:rsidR="00071D1C" w:rsidRPr="00BE3DCD" w:rsidRDefault="00071D1C" w:rsidP="00EF3662">
      <w:pPr>
        <w:tabs>
          <w:tab w:val="left" w:pos="1276"/>
        </w:tabs>
        <w:ind w:firstLine="720"/>
        <w:jc w:val="both"/>
        <w:rPr>
          <w:rFonts w:ascii="GHEA Grapalat" w:hAnsi="GHEA Grapalat" w:cs="Sylfaen"/>
          <w:sz w:val="20"/>
          <w:lang w:val="hy-AM"/>
        </w:rPr>
      </w:pPr>
      <w:r w:rsidRPr="00BE3DCD">
        <w:rPr>
          <w:rFonts w:ascii="GHEA Grapalat" w:hAnsi="GHEA Grapalat" w:cs="Sylfaen"/>
          <w:sz w:val="20"/>
          <w:lang w:val="hy-AM"/>
        </w:rPr>
        <w:t xml:space="preserve">Արգելվում է </w:t>
      </w:r>
      <w:r w:rsidR="003D1CF4" w:rsidRPr="00BE3DCD">
        <w:rPr>
          <w:rFonts w:ascii="GHEA Grapalat" w:hAnsi="GHEA Grapalat" w:cs="Sylfaen"/>
          <w:sz w:val="20"/>
          <w:lang w:val="hy-AM"/>
        </w:rPr>
        <w:t>պայմանագրում, իսկ եթե պ</w:t>
      </w:r>
      <w:r w:rsidRPr="00BE3DCD">
        <w:rPr>
          <w:rFonts w:ascii="GHEA Grapalat" w:hAnsi="GHEA Grapalat" w:cs="Sylfaen"/>
          <w:sz w:val="20"/>
          <w:lang w:val="hy-AM"/>
        </w:rPr>
        <w:t xml:space="preserve">այմանագրի գինը գործոնային է, ապա նաև այդ </w:t>
      </w:r>
      <w:r w:rsidR="003D1CF4" w:rsidRPr="00BE3DCD">
        <w:rPr>
          <w:rFonts w:ascii="GHEA Grapalat" w:hAnsi="GHEA Grapalat" w:cs="Sylfaen"/>
          <w:sz w:val="20"/>
          <w:lang w:val="hy-AM"/>
        </w:rPr>
        <w:t>պ</w:t>
      </w:r>
      <w:r w:rsidRPr="00BE3DCD">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BE3DCD">
        <w:rPr>
          <w:rFonts w:ascii="GHEA Grapalat" w:hAnsi="GHEA Grapalat" w:cs="Sylfaen"/>
          <w:sz w:val="20"/>
          <w:lang w:val="hy-AM"/>
        </w:rPr>
        <w:t>ա</w:t>
      </w:r>
      <w:r w:rsidRPr="00BE3DCD">
        <w:rPr>
          <w:rFonts w:ascii="GHEA Grapalat" w:hAnsi="GHEA Grapalat" w:cs="Sylfaen"/>
          <w:sz w:val="20"/>
          <w:lang w:val="hy-AM"/>
        </w:rPr>
        <w:t xml:space="preserve">պրանքի ծավալների կամ ձեռք բերվող </w:t>
      </w:r>
      <w:r w:rsidR="003D1CF4" w:rsidRPr="00BE3DCD">
        <w:rPr>
          <w:rFonts w:ascii="GHEA Grapalat" w:hAnsi="GHEA Grapalat" w:cs="Sylfaen"/>
          <w:sz w:val="20"/>
          <w:lang w:val="hy-AM"/>
        </w:rPr>
        <w:t>ա</w:t>
      </w:r>
      <w:r w:rsidRPr="00BE3DCD">
        <w:rPr>
          <w:rFonts w:ascii="GHEA Grapalat" w:hAnsi="GHEA Grapalat" w:cs="Sylfaen"/>
          <w:sz w:val="20"/>
          <w:lang w:val="hy-AM"/>
        </w:rPr>
        <w:t xml:space="preserve">պրանքի միավորի գնի  կամ </w:t>
      </w:r>
      <w:r w:rsidR="003D1CF4" w:rsidRPr="00BE3DCD">
        <w:rPr>
          <w:rFonts w:ascii="GHEA Grapalat" w:hAnsi="GHEA Grapalat" w:cs="Sylfaen"/>
          <w:sz w:val="20"/>
          <w:lang w:val="hy-AM"/>
        </w:rPr>
        <w:t>պ</w:t>
      </w:r>
      <w:r w:rsidRPr="00BE3DCD">
        <w:rPr>
          <w:rFonts w:ascii="GHEA Grapalat" w:hAnsi="GHEA Grapalat" w:cs="Sylfaen"/>
          <w:sz w:val="20"/>
          <w:lang w:val="hy-AM"/>
        </w:rPr>
        <w:t>այմանագրի գնի արհեստական փոփոխման։</w:t>
      </w:r>
    </w:p>
    <w:p w:rsidR="00071D1C" w:rsidRPr="00BE3DCD" w:rsidRDefault="00071D1C" w:rsidP="00EF3662">
      <w:pPr>
        <w:tabs>
          <w:tab w:val="left" w:pos="1276"/>
        </w:tabs>
        <w:ind w:firstLine="720"/>
        <w:jc w:val="both"/>
        <w:rPr>
          <w:rFonts w:ascii="GHEA Grapalat" w:hAnsi="GHEA Grapalat" w:cs="Times Armenian"/>
          <w:sz w:val="20"/>
          <w:lang w:val="hy-AM"/>
        </w:rPr>
      </w:pPr>
      <w:r w:rsidRPr="00BE3DCD">
        <w:rPr>
          <w:rFonts w:ascii="GHEA Grapalat" w:hAnsi="GHEA Grapalat" w:cs="Times Armenian"/>
          <w:sz w:val="20"/>
          <w:lang w:val="hy-AM"/>
        </w:rPr>
        <w:t>Պայմանագրի կողմերից</w:t>
      </w:r>
      <w:r w:rsidR="00617A6E" w:rsidRPr="00BE3DCD">
        <w:rPr>
          <w:rFonts w:ascii="GHEA Grapalat" w:hAnsi="GHEA Grapalat" w:cs="Times Armenian"/>
          <w:sz w:val="20"/>
          <w:lang w:val="hy-AM"/>
        </w:rPr>
        <w:t xml:space="preserve"> անկախ գործոնների ազդեցությամբ պ</w:t>
      </w:r>
      <w:r w:rsidRPr="00BE3DCD">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rsidR="00071D1C" w:rsidRPr="00BE3DCD" w:rsidRDefault="00071D1C" w:rsidP="00EF3662">
      <w:pPr>
        <w:tabs>
          <w:tab w:val="left" w:pos="1276"/>
        </w:tabs>
        <w:ind w:firstLine="720"/>
        <w:jc w:val="both"/>
        <w:rPr>
          <w:rFonts w:ascii="GHEA Grapalat" w:hAnsi="GHEA Grapalat"/>
          <w:sz w:val="20"/>
          <w:lang w:val="hy-AM"/>
        </w:rPr>
      </w:pPr>
      <w:r w:rsidRPr="00BE3DCD">
        <w:rPr>
          <w:rFonts w:ascii="GHEA Grapalat" w:hAnsi="GHEA Grapalat"/>
          <w:sz w:val="20"/>
          <w:lang w:val="pt-BR"/>
        </w:rPr>
        <w:t>8.6 Եթե պայմանագիրն  իրականացվ</w:t>
      </w:r>
      <w:r w:rsidRPr="00BE3DCD">
        <w:rPr>
          <w:rFonts w:ascii="GHEA Grapalat" w:hAnsi="GHEA Grapalat"/>
          <w:sz w:val="20"/>
          <w:lang w:val="hy-AM"/>
        </w:rPr>
        <w:t>ում է</w:t>
      </w:r>
      <w:r w:rsidRPr="00BE3DCD">
        <w:rPr>
          <w:rFonts w:ascii="GHEA Grapalat" w:hAnsi="GHEA Grapalat"/>
          <w:sz w:val="20"/>
          <w:lang w:val="pt-BR"/>
        </w:rPr>
        <w:t xml:space="preserve"> գործակալության պայմանագիր կնքելու միջոցով.</w:t>
      </w:r>
    </w:p>
    <w:p w:rsidR="00071D1C" w:rsidRPr="00BE3DCD" w:rsidRDefault="00071D1C" w:rsidP="00EF3662">
      <w:pPr>
        <w:tabs>
          <w:tab w:val="left" w:pos="1276"/>
        </w:tabs>
        <w:ind w:firstLine="720"/>
        <w:jc w:val="both"/>
        <w:rPr>
          <w:rFonts w:ascii="GHEA Grapalat" w:hAnsi="GHEA Grapalat"/>
          <w:sz w:val="20"/>
          <w:lang w:val="pt-BR"/>
        </w:rPr>
      </w:pPr>
      <w:r w:rsidRPr="00BE3DCD">
        <w:rPr>
          <w:rFonts w:ascii="GHEA Grapalat" w:hAnsi="GHEA Grapalat"/>
          <w:sz w:val="20"/>
          <w:lang w:val="hy-AM"/>
        </w:rPr>
        <w:lastRenderedPageBreak/>
        <w:t>1)</w:t>
      </w:r>
      <w:r w:rsidRPr="00BE3DCD">
        <w:rPr>
          <w:rFonts w:ascii="GHEA Grapalat" w:hAnsi="GHEA Grapalat"/>
          <w:sz w:val="20"/>
          <w:lang w:val="pt-BR"/>
        </w:rPr>
        <w:t xml:space="preserve"> Վաճառ</w:t>
      </w:r>
      <w:r w:rsidRPr="00BE3DCD">
        <w:rPr>
          <w:rFonts w:ascii="GHEA Grapalat" w:hAnsi="GHEA Grapalat"/>
          <w:sz w:val="20"/>
          <w:lang w:val="hy-AM"/>
        </w:rPr>
        <w:t>ողը</w:t>
      </w:r>
      <w:r w:rsidRPr="00BE3DC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071D1C" w:rsidRPr="00BE3DCD" w:rsidRDefault="00071D1C" w:rsidP="00EF3662">
      <w:pPr>
        <w:tabs>
          <w:tab w:val="left" w:pos="1276"/>
        </w:tabs>
        <w:ind w:firstLine="720"/>
        <w:jc w:val="both"/>
        <w:rPr>
          <w:rFonts w:ascii="GHEA Grapalat" w:hAnsi="GHEA Grapalat"/>
          <w:sz w:val="20"/>
          <w:lang w:val="pt-BR"/>
        </w:rPr>
      </w:pPr>
      <w:r w:rsidRPr="00BE3DCD">
        <w:rPr>
          <w:rFonts w:ascii="GHEA Grapalat" w:hAnsi="GHEA Grapalat"/>
          <w:sz w:val="20"/>
          <w:lang w:val="pt-BR"/>
        </w:rPr>
        <w:t>2) պայմանագրի կատարման ընթացքում գործակալի փոփոխման դեպքում Վաճառ</w:t>
      </w:r>
      <w:r w:rsidRPr="00BE3DCD">
        <w:rPr>
          <w:rFonts w:ascii="GHEA Grapalat" w:hAnsi="GHEA Grapalat"/>
          <w:sz w:val="20"/>
          <w:lang w:val="hy-AM"/>
        </w:rPr>
        <w:t>ող</w:t>
      </w:r>
      <w:r w:rsidRPr="00BE3DCD">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BE3DCD">
        <w:rPr>
          <w:rFonts w:ascii="GHEA Grapalat" w:hAnsi="GHEA Grapalat"/>
          <w:sz w:val="20"/>
          <w:lang w:val="pt-BR"/>
        </w:rPr>
        <w:t>:</w:t>
      </w:r>
      <w:r w:rsidR="00383BC3" w:rsidRPr="00BE3DCD">
        <w:rPr>
          <w:rFonts w:ascii="GHEA Grapalat" w:hAnsi="GHEA Grapalat"/>
          <w:sz w:val="20"/>
          <w:vertAlign w:val="superscript"/>
          <w:lang w:val="pt-BR"/>
        </w:rPr>
        <w:t>22</w:t>
      </w:r>
      <w:r w:rsidRPr="00BE3DCD">
        <w:rPr>
          <w:rStyle w:val="af6"/>
          <w:rFonts w:ascii="GHEA Grapalat" w:hAnsi="GHEA Grapalat"/>
          <w:color w:val="FFFFFF"/>
          <w:sz w:val="20"/>
          <w:lang w:val="pt-BR"/>
        </w:rPr>
        <w:footnoteReference w:id="14"/>
      </w:r>
    </w:p>
    <w:p w:rsidR="00071D1C" w:rsidRPr="00BE3DCD" w:rsidRDefault="00071D1C" w:rsidP="00EF3662">
      <w:pPr>
        <w:tabs>
          <w:tab w:val="left" w:pos="1276"/>
        </w:tabs>
        <w:ind w:firstLine="720"/>
        <w:jc w:val="both"/>
        <w:rPr>
          <w:rFonts w:ascii="GHEA Grapalat" w:hAnsi="GHEA Grapalat"/>
          <w:sz w:val="20"/>
          <w:lang w:val="pt-BR"/>
        </w:rPr>
      </w:pPr>
      <w:r w:rsidRPr="00BE3DCD">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BE3DCD">
        <w:rPr>
          <w:rFonts w:ascii="GHEA Grapalat" w:hAnsi="GHEA Grapalat"/>
          <w:sz w:val="20"/>
          <w:lang w:val="pt-BR"/>
        </w:rPr>
        <w:t>:</w:t>
      </w:r>
      <w:r w:rsidR="00383BC3" w:rsidRPr="00BE3DCD">
        <w:rPr>
          <w:rFonts w:ascii="GHEA Grapalat" w:hAnsi="GHEA Grapalat"/>
          <w:sz w:val="20"/>
          <w:vertAlign w:val="superscript"/>
          <w:lang w:val="pt-BR"/>
        </w:rPr>
        <w:t>23</w:t>
      </w:r>
      <w:r w:rsidRPr="00BE3DCD">
        <w:rPr>
          <w:rStyle w:val="af6"/>
          <w:rFonts w:ascii="GHEA Grapalat" w:hAnsi="GHEA Grapalat"/>
          <w:color w:val="FFFFFF"/>
          <w:sz w:val="20"/>
          <w:lang w:val="pt-BR"/>
        </w:rPr>
        <w:footnoteReference w:id="15"/>
      </w:r>
    </w:p>
    <w:p w:rsidR="00071D1C" w:rsidRPr="00BE3DCD" w:rsidRDefault="00071D1C" w:rsidP="00EF3662">
      <w:pPr>
        <w:tabs>
          <w:tab w:val="left" w:pos="1276"/>
        </w:tabs>
        <w:ind w:firstLine="720"/>
        <w:jc w:val="both"/>
        <w:rPr>
          <w:rFonts w:ascii="GHEA Grapalat" w:hAnsi="GHEA Grapalat"/>
          <w:sz w:val="20"/>
          <w:lang w:val="pt-BR"/>
        </w:rPr>
      </w:pPr>
      <w:r w:rsidRPr="00BE3DCD">
        <w:rPr>
          <w:rFonts w:ascii="GHEA Grapalat" w:hAnsi="GHEA Grapalat" w:cs="Times Armenian"/>
          <w:sz w:val="20"/>
          <w:lang w:val="pt-BR"/>
        </w:rPr>
        <w:t>8</w:t>
      </w:r>
      <w:r w:rsidRPr="00BE3DCD">
        <w:rPr>
          <w:rFonts w:ascii="GHEA Grapalat" w:hAnsi="GHEA Grapalat" w:cs="Times Armenian"/>
          <w:sz w:val="20"/>
          <w:lang w:val="hy-AM"/>
        </w:rPr>
        <w:t>.</w:t>
      </w:r>
      <w:r w:rsidRPr="00BE3DCD">
        <w:rPr>
          <w:rFonts w:ascii="GHEA Grapalat" w:hAnsi="GHEA Grapalat" w:cs="Times Armenian"/>
          <w:sz w:val="20"/>
          <w:lang w:val="pt-BR"/>
        </w:rPr>
        <w:t>8</w:t>
      </w:r>
      <w:r w:rsidRPr="00BE3DCD">
        <w:rPr>
          <w:rFonts w:ascii="GHEA Grapalat" w:hAnsi="GHEA Grapalat" w:cs="Times Armenian"/>
          <w:sz w:val="20"/>
          <w:lang w:val="hy-AM"/>
        </w:rPr>
        <w:t xml:space="preserve"> Ա</w:t>
      </w:r>
      <w:r w:rsidRPr="00BE3DCD">
        <w:rPr>
          <w:rFonts w:ascii="GHEA Grapalat" w:hAnsi="GHEA Grapalat" w:cs="Times Armenian"/>
          <w:sz w:val="20"/>
        </w:rPr>
        <w:t>պր</w:t>
      </w:r>
      <w:r w:rsidRPr="00BE3DCD">
        <w:rPr>
          <w:rFonts w:ascii="GHEA Grapalat" w:hAnsi="GHEA Grapalat" w:cs="Times Armenian"/>
          <w:sz w:val="20"/>
          <w:lang w:val="hy-AM"/>
        </w:rPr>
        <w:t xml:space="preserve">անքի </w:t>
      </w:r>
      <w:r w:rsidRPr="00BE3DCD">
        <w:rPr>
          <w:rFonts w:ascii="GHEA Grapalat" w:hAnsi="GHEA Grapalat" w:cs="Times Armenian"/>
          <w:sz w:val="20"/>
        </w:rPr>
        <w:t>մատա</w:t>
      </w:r>
      <w:r w:rsidRPr="00BE3DCD">
        <w:rPr>
          <w:rFonts w:ascii="GHEA Grapalat" w:hAnsi="GHEA Grapalat" w:cs="Sylfaen"/>
          <w:sz w:val="20"/>
          <w:lang w:val="hy-AM"/>
        </w:rPr>
        <w:t>կա</w:t>
      </w:r>
      <w:r w:rsidRPr="00BE3DCD">
        <w:rPr>
          <w:rFonts w:ascii="GHEA Grapalat" w:hAnsi="GHEA Grapalat" w:cs="Sylfaen"/>
          <w:sz w:val="20"/>
        </w:rPr>
        <w:t>ր</w:t>
      </w:r>
      <w:r w:rsidRPr="00BE3DCD">
        <w:rPr>
          <w:rFonts w:ascii="GHEA Grapalat" w:hAnsi="GHEA Grapalat" w:cs="Sylfaen"/>
          <w:sz w:val="20"/>
          <w:lang w:val="hy-AM"/>
        </w:rPr>
        <w:t>արման</w:t>
      </w:r>
      <w:r w:rsidRPr="00BE3DCD">
        <w:rPr>
          <w:rFonts w:ascii="GHEA Grapalat" w:hAnsi="GHEA Grapalat" w:cs="Times Armenian"/>
          <w:sz w:val="20"/>
          <w:lang w:val="hy-AM"/>
        </w:rPr>
        <w:t xml:space="preserve"> </w:t>
      </w:r>
      <w:r w:rsidRPr="00BE3DCD">
        <w:rPr>
          <w:rFonts w:ascii="GHEA Grapalat" w:hAnsi="GHEA Grapalat" w:cs="Sylfaen"/>
          <w:sz w:val="20"/>
          <w:lang w:val="hy-AM"/>
        </w:rPr>
        <w:t>ժամկետը</w:t>
      </w:r>
      <w:r w:rsidRPr="00BE3DCD">
        <w:rPr>
          <w:rFonts w:ascii="GHEA Grapalat" w:hAnsi="GHEA Grapalat" w:cs="Times Armenian"/>
          <w:sz w:val="20"/>
          <w:lang w:val="hy-AM"/>
        </w:rPr>
        <w:t xml:space="preserve"> </w:t>
      </w:r>
      <w:r w:rsidRPr="00BE3DCD">
        <w:rPr>
          <w:rFonts w:ascii="GHEA Grapalat" w:hAnsi="GHEA Grapalat" w:cs="Sylfaen"/>
          <w:sz w:val="20"/>
          <w:lang w:val="hy-AM"/>
        </w:rPr>
        <w:t>կարող</w:t>
      </w:r>
      <w:r w:rsidRPr="00BE3DCD">
        <w:rPr>
          <w:rFonts w:ascii="GHEA Grapalat" w:hAnsi="GHEA Grapalat" w:cs="Times Armenian"/>
          <w:sz w:val="20"/>
          <w:lang w:val="hy-AM"/>
        </w:rPr>
        <w:t xml:space="preserve"> </w:t>
      </w:r>
      <w:r w:rsidRPr="00BE3DCD">
        <w:rPr>
          <w:rFonts w:ascii="GHEA Grapalat" w:hAnsi="GHEA Grapalat" w:cs="Sylfaen"/>
          <w:sz w:val="20"/>
          <w:lang w:val="hy-AM"/>
        </w:rPr>
        <w:t>է</w:t>
      </w:r>
      <w:r w:rsidRPr="00BE3DCD">
        <w:rPr>
          <w:rFonts w:ascii="GHEA Grapalat" w:hAnsi="GHEA Grapalat" w:cs="Times Armenian"/>
          <w:sz w:val="20"/>
          <w:lang w:val="hy-AM"/>
        </w:rPr>
        <w:t xml:space="preserve"> </w:t>
      </w:r>
      <w:r w:rsidRPr="00BE3DCD">
        <w:rPr>
          <w:rFonts w:ascii="GHEA Grapalat" w:hAnsi="GHEA Grapalat" w:cs="Sylfaen"/>
          <w:sz w:val="20"/>
          <w:lang w:val="hy-AM"/>
        </w:rPr>
        <w:t>երկարաձգվել</w:t>
      </w:r>
      <w:r w:rsidRPr="00BE3DCD">
        <w:rPr>
          <w:rFonts w:ascii="GHEA Grapalat" w:hAnsi="GHEA Grapalat" w:cs="Times Armenian"/>
          <w:sz w:val="20"/>
          <w:lang w:val="hy-AM"/>
        </w:rPr>
        <w:t xml:space="preserve"> </w:t>
      </w:r>
      <w:r w:rsidRPr="00BE3DCD">
        <w:rPr>
          <w:rFonts w:ascii="GHEA Grapalat" w:hAnsi="GHEA Grapalat" w:cs="Sylfaen"/>
          <w:sz w:val="20"/>
          <w:lang w:val="hy-AM"/>
        </w:rPr>
        <w:t>մինչև</w:t>
      </w:r>
      <w:r w:rsidRPr="00BE3DCD">
        <w:rPr>
          <w:rFonts w:ascii="GHEA Grapalat" w:hAnsi="GHEA Grapalat" w:cs="Times Armenian"/>
          <w:sz w:val="20"/>
          <w:lang w:val="hy-AM"/>
        </w:rPr>
        <w:t xml:space="preserve"> </w:t>
      </w:r>
      <w:r w:rsidRPr="00BE3DCD">
        <w:rPr>
          <w:rFonts w:ascii="GHEA Grapalat" w:hAnsi="GHEA Grapalat" w:cs="Times Armenian"/>
          <w:sz w:val="20"/>
        </w:rPr>
        <w:t>պ</w:t>
      </w:r>
      <w:r w:rsidRPr="00BE3DCD">
        <w:rPr>
          <w:rFonts w:ascii="GHEA Grapalat" w:hAnsi="GHEA Grapalat" w:cs="Times Armenian"/>
          <w:sz w:val="20"/>
          <w:lang w:val="hy-AM"/>
        </w:rPr>
        <w:t xml:space="preserve">այմանագրով </w:t>
      </w:r>
      <w:r w:rsidRPr="00BE3DCD">
        <w:rPr>
          <w:rFonts w:ascii="GHEA Grapalat" w:hAnsi="GHEA Grapalat" w:cs="Sylfaen"/>
          <w:sz w:val="20"/>
          <w:lang w:val="hy-AM"/>
        </w:rPr>
        <w:t>այդ</w:t>
      </w:r>
      <w:r w:rsidRPr="00BE3DCD">
        <w:rPr>
          <w:rFonts w:ascii="GHEA Grapalat" w:hAnsi="GHEA Grapalat" w:cs="Times Armenian"/>
          <w:sz w:val="20"/>
          <w:lang w:val="hy-AM"/>
        </w:rPr>
        <w:t xml:space="preserve"> </w:t>
      </w:r>
      <w:r w:rsidRPr="00BE3DCD">
        <w:rPr>
          <w:rFonts w:ascii="GHEA Grapalat" w:hAnsi="GHEA Grapalat" w:cs="Sylfaen"/>
          <w:sz w:val="20"/>
          <w:lang w:val="hy-AM"/>
        </w:rPr>
        <w:t>ժամկետը</w:t>
      </w:r>
      <w:r w:rsidRPr="00BE3DCD">
        <w:rPr>
          <w:rFonts w:ascii="GHEA Grapalat" w:hAnsi="GHEA Grapalat" w:cs="Times Armenian"/>
          <w:sz w:val="20"/>
          <w:lang w:val="hy-AM"/>
        </w:rPr>
        <w:t xml:space="preserve"> </w:t>
      </w:r>
      <w:r w:rsidRPr="00BE3DCD">
        <w:rPr>
          <w:rFonts w:ascii="GHEA Grapalat" w:hAnsi="GHEA Grapalat" w:cs="Sylfaen"/>
          <w:sz w:val="20"/>
          <w:lang w:val="hy-AM"/>
        </w:rPr>
        <w:t>լրանալը</w:t>
      </w:r>
      <w:r w:rsidRPr="00BE3DCD">
        <w:rPr>
          <w:rFonts w:ascii="GHEA Grapalat" w:hAnsi="GHEA Grapalat" w:cs="Sylfaen"/>
          <w:sz w:val="20"/>
          <w:lang w:val="pt-BR"/>
        </w:rPr>
        <w:t>`</w:t>
      </w:r>
      <w:r w:rsidRPr="00BE3DCD">
        <w:rPr>
          <w:rFonts w:ascii="GHEA Grapalat" w:hAnsi="GHEA Grapalat" w:cs="Times Armenian"/>
          <w:sz w:val="20"/>
          <w:lang w:val="hy-AM"/>
        </w:rPr>
        <w:t xml:space="preserve"> </w:t>
      </w:r>
      <w:r w:rsidRPr="00BE3DCD">
        <w:rPr>
          <w:rFonts w:ascii="GHEA Grapalat" w:hAnsi="GHEA Grapalat" w:cs="Times Armenian"/>
          <w:sz w:val="20"/>
        </w:rPr>
        <w:t>Վաճառողի</w:t>
      </w:r>
      <w:r w:rsidRPr="00BE3DCD">
        <w:rPr>
          <w:rFonts w:ascii="GHEA Grapalat" w:hAnsi="GHEA Grapalat" w:cs="Times Armenian"/>
          <w:sz w:val="20"/>
          <w:lang w:val="pt-BR"/>
        </w:rPr>
        <w:t xml:space="preserve"> </w:t>
      </w:r>
      <w:r w:rsidRPr="00BE3DCD">
        <w:rPr>
          <w:rFonts w:ascii="GHEA Grapalat" w:hAnsi="GHEA Grapalat" w:cs="Sylfaen"/>
          <w:sz w:val="20"/>
          <w:lang w:val="hy-AM"/>
        </w:rPr>
        <w:t>առաջարկության</w:t>
      </w:r>
      <w:r w:rsidRPr="00BE3DCD">
        <w:rPr>
          <w:rFonts w:ascii="GHEA Grapalat" w:hAnsi="GHEA Grapalat" w:cs="Times Armenian"/>
          <w:sz w:val="20"/>
          <w:lang w:val="hy-AM"/>
        </w:rPr>
        <w:t xml:space="preserve"> </w:t>
      </w:r>
      <w:r w:rsidRPr="00BE3DCD">
        <w:rPr>
          <w:rFonts w:ascii="GHEA Grapalat" w:hAnsi="GHEA Grapalat" w:cs="Sylfaen"/>
          <w:sz w:val="20"/>
          <w:lang w:val="hy-AM"/>
        </w:rPr>
        <w:t>առկայության</w:t>
      </w:r>
      <w:r w:rsidRPr="00BE3DCD">
        <w:rPr>
          <w:rFonts w:ascii="GHEA Grapalat" w:hAnsi="GHEA Grapalat" w:cs="Times Armenian"/>
          <w:sz w:val="20"/>
          <w:lang w:val="hy-AM"/>
        </w:rPr>
        <w:t xml:space="preserve"> </w:t>
      </w:r>
      <w:r w:rsidRPr="00BE3DCD">
        <w:rPr>
          <w:rFonts w:ascii="GHEA Grapalat" w:hAnsi="GHEA Grapalat" w:cs="Sylfaen"/>
          <w:sz w:val="20"/>
          <w:lang w:val="hy-AM"/>
        </w:rPr>
        <w:t>դեպքում</w:t>
      </w:r>
      <w:r w:rsidRPr="00BE3DCD">
        <w:rPr>
          <w:rFonts w:ascii="GHEA Grapalat" w:hAnsi="GHEA Grapalat" w:cs="Times Armenian"/>
          <w:sz w:val="20"/>
          <w:lang w:val="pt-BR"/>
        </w:rPr>
        <w:t>,</w:t>
      </w:r>
      <w:r w:rsidRPr="00BE3DCD">
        <w:rPr>
          <w:rFonts w:ascii="GHEA Grapalat" w:hAnsi="GHEA Grapalat" w:cs="Times Armenian"/>
          <w:sz w:val="20"/>
          <w:lang w:val="hy-AM"/>
        </w:rPr>
        <w:t xml:space="preserve"> </w:t>
      </w:r>
      <w:r w:rsidRPr="00BE3DCD">
        <w:rPr>
          <w:rFonts w:ascii="GHEA Grapalat" w:hAnsi="GHEA Grapalat" w:cs="Sylfaen"/>
          <w:sz w:val="20"/>
          <w:lang w:val="hy-AM"/>
        </w:rPr>
        <w:t>պայմանով</w:t>
      </w:r>
      <w:r w:rsidRPr="00BE3DCD">
        <w:rPr>
          <w:rFonts w:ascii="GHEA Grapalat" w:hAnsi="GHEA Grapalat" w:cs="Times Armenian"/>
          <w:sz w:val="20"/>
          <w:lang w:val="hy-AM"/>
        </w:rPr>
        <w:t xml:space="preserve">, </w:t>
      </w:r>
      <w:r w:rsidRPr="00BE3DCD">
        <w:rPr>
          <w:rFonts w:ascii="GHEA Grapalat" w:hAnsi="GHEA Grapalat" w:cs="Sylfaen"/>
          <w:sz w:val="20"/>
          <w:lang w:val="hy-AM"/>
        </w:rPr>
        <w:t>որ</w:t>
      </w:r>
      <w:r w:rsidRPr="00BE3DCD">
        <w:rPr>
          <w:rFonts w:ascii="GHEA Grapalat" w:hAnsi="GHEA Grapalat"/>
          <w:sz w:val="20"/>
          <w:lang w:val="hy-AM"/>
        </w:rPr>
        <w:t xml:space="preserve"> </w:t>
      </w:r>
      <w:r w:rsidRPr="00BE3DCD">
        <w:rPr>
          <w:rFonts w:ascii="GHEA Grapalat" w:hAnsi="GHEA Grapalat"/>
          <w:sz w:val="20"/>
        </w:rPr>
        <w:t>Գնորդ</w:t>
      </w:r>
      <w:r w:rsidRPr="00BE3DCD">
        <w:rPr>
          <w:rFonts w:ascii="GHEA Grapalat" w:hAnsi="GHEA Grapalat"/>
          <w:sz w:val="20"/>
          <w:lang w:val="hy-AM"/>
        </w:rPr>
        <w:t>ի</w:t>
      </w:r>
      <w:r w:rsidRPr="00BE3DCD">
        <w:rPr>
          <w:rFonts w:ascii="GHEA Grapalat" w:hAnsi="GHEA Grapalat" w:cs="Times Armenian"/>
          <w:sz w:val="20"/>
          <w:lang w:val="hy-AM"/>
        </w:rPr>
        <w:t xml:space="preserve"> </w:t>
      </w:r>
      <w:r w:rsidRPr="00BE3DCD">
        <w:rPr>
          <w:rFonts w:ascii="GHEA Grapalat" w:hAnsi="GHEA Grapalat" w:cs="Sylfaen"/>
          <w:sz w:val="20"/>
          <w:lang w:val="hy-AM"/>
        </w:rPr>
        <w:t>մոտ</w:t>
      </w:r>
      <w:r w:rsidRPr="00BE3DCD">
        <w:rPr>
          <w:rFonts w:ascii="GHEA Grapalat" w:hAnsi="GHEA Grapalat" w:cs="Times Armenian"/>
          <w:sz w:val="20"/>
          <w:lang w:val="hy-AM"/>
        </w:rPr>
        <w:t xml:space="preserve"> </w:t>
      </w:r>
      <w:r w:rsidRPr="00BE3DCD">
        <w:rPr>
          <w:rFonts w:ascii="GHEA Grapalat" w:hAnsi="GHEA Grapalat" w:cs="Sylfaen"/>
          <w:sz w:val="20"/>
          <w:lang w:val="hy-AM"/>
        </w:rPr>
        <w:t>չի</w:t>
      </w:r>
      <w:r w:rsidRPr="00BE3DCD">
        <w:rPr>
          <w:rFonts w:ascii="GHEA Grapalat" w:hAnsi="GHEA Grapalat" w:cs="Times Armenian"/>
          <w:sz w:val="20"/>
          <w:lang w:val="hy-AM"/>
        </w:rPr>
        <w:t xml:space="preserve"> </w:t>
      </w:r>
      <w:r w:rsidRPr="00BE3DCD">
        <w:rPr>
          <w:rFonts w:ascii="GHEA Grapalat" w:hAnsi="GHEA Grapalat" w:cs="Sylfaen"/>
          <w:sz w:val="20"/>
          <w:lang w:val="hy-AM"/>
        </w:rPr>
        <w:t>վերացել</w:t>
      </w:r>
      <w:r w:rsidRPr="00BE3DCD">
        <w:rPr>
          <w:rFonts w:ascii="GHEA Grapalat" w:hAnsi="GHEA Grapalat" w:cs="Times Armenian"/>
          <w:sz w:val="20"/>
          <w:lang w:val="hy-AM"/>
        </w:rPr>
        <w:t xml:space="preserve"> </w:t>
      </w:r>
      <w:r w:rsidRPr="00BE3DCD">
        <w:rPr>
          <w:rFonts w:ascii="GHEA Grapalat" w:hAnsi="GHEA Grapalat" w:cs="Times Armenian"/>
          <w:sz w:val="20"/>
        </w:rPr>
        <w:t>ապրանքի</w:t>
      </w:r>
      <w:r w:rsidRPr="00BE3DCD">
        <w:rPr>
          <w:rFonts w:ascii="GHEA Grapalat" w:hAnsi="GHEA Grapalat" w:cs="Times Armenian"/>
          <w:sz w:val="20"/>
          <w:lang w:val="pt-BR"/>
        </w:rPr>
        <w:t xml:space="preserve"> </w:t>
      </w:r>
      <w:r w:rsidRPr="00BE3DCD">
        <w:rPr>
          <w:rFonts w:ascii="GHEA Grapalat" w:hAnsi="GHEA Grapalat" w:cs="Sylfaen"/>
          <w:sz w:val="20"/>
          <w:lang w:val="hy-AM"/>
        </w:rPr>
        <w:t>օգտագործման</w:t>
      </w:r>
      <w:r w:rsidRPr="00BE3DCD">
        <w:rPr>
          <w:rFonts w:ascii="GHEA Grapalat" w:hAnsi="GHEA Grapalat" w:cs="Times Armenian"/>
          <w:sz w:val="20"/>
          <w:lang w:val="hy-AM"/>
        </w:rPr>
        <w:t xml:space="preserve"> </w:t>
      </w:r>
      <w:r w:rsidRPr="00BE3DCD">
        <w:rPr>
          <w:rFonts w:ascii="GHEA Grapalat" w:hAnsi="GHEA Grapalat" w:cs="Sylfaen"/>
          <w:sz w:val="20"/>
          <w:lang w:val="hy-AM"/>
        </w:rPr>
        <w:t>պահանջը</w:t>
      </w:r>
      <w:r w:rsidR="00DB0602" w:rsidRPr="00BE3DCD">
        <w:rPr>
          <w:rFonts w:ascii="GHEA Grapalat" w:hAnsi="GHEA Grapalat" w:cs="Sylfaen"/>
          <w:sz w:val="20"/>
          <w:lang w:val="pt-BR"/>
        </w:rPr>
        <w:t>,</w:t>
      </w:r>
      <w:r w:rsidR="002877FC" w:rsidRPr="00BE3DCD">
        <w:rPr>
          <w:rFonts w:ascii="GHEA Grapalat" w:hAnsi="GHEA Grapalat" w:cs="Sylfaen"/>
          <w:sz w:val="20"/>
          <w:lang w:val="pt-BR"/>
        </w:rPr>
        <w:t xml:space="preserve"> </w:t>
      </w:r>
      <w:r w:rsidR="002877FC" w:rsidRPr="00BE3DCD">
        <w:rPr>
          <w:rFonts w:ascii="GHEA Grapalat" w:hAnsi="GHEA Grapalat" w:cs="Sylfaen"/>
          <w:sz w:val="20"/>
        </w:rPr>
        <w:t>իսկ</w:t>
      </w:r>
      <w:r w:rsidR="002877FC" w:rsidRPr="00BE3DCD">
        <w:rPr>
          <w:rFonts w:ascii="GHEA Grapalat" w:hAnsi="GHEA Grapalat" w:cs="Sylfaen"/>
          <w:sz w:val="20"/>
          <w:lang w:val="pt-BR"/>
        </w:rPr>
        <w:t xml:space="preserve"> </w:t>
      </w:r>
      <w:r w:rsidR="002877FC" w:rsidRPr="00BE3DCD">
        <w:rPr>
          <w:rFonts w:ascii="GHEA Grapalat" w:hAnsi="GHEA Grapalat" w:cs="Sylfaen"/>
          <w:sz w:val="20"/>
        </w:rPr>
        <w:t>Վաճառողի</w:t>
      </w:r>
      <w:r w:rsidR="002877FC" w:rsidRPr="00BE3DCD">
        <w:rPr>
          <w:rFonts w:ascii="GHEA Grapalat" w:hAnsi="GHEA Grapalat" w:cs="Sylfaen"/>
          <w:sz w:val="20"/>
          <w:lang w:val="pt-BR"/>
        </w:rPr>
        <w:t xml:space="preserve"> </w:t>
      </w:r>
      <w:r w:rsidR="002877FC" w:rsidRPr="00BE3DCD">
        <w:rPr>
          <w:rFonts w:ascii="GHEA Grapalat" w:hAnsi="GHEA Grapalat" w:cs="Sylfaen"/>
          <w:sz w:val="20"/>
        </w:rPr>
        <w:t>առաջարկությունը</w:t>
      </w:r>
      <w:r w:rsidR="002877FC" w:rsidRPr="00BE3DCD">
        <w:rPr>
          <w:rFonts w:ascii="GHEA Grapalat" w:hAnsi="GHEA Grapalat" w:cs="Sylfaen"/>
          <w:sz w:val="20"/>
          <w:lang w:val="pt-BR"/>
        </w:rPr>
        <w:t xml:space="preserve"> </w:t>
      </w:r>
      <w:r w:rsidR="002877FC" w:rsidRPr="00BE3DCD">
        <w:rPr>
          <w:rFonts w:ascii="GHEA Grapalat" w:hAnsi="GHEA Grapalat" w:cs="Sylfaen"/>
          <w:sz w:val="20"/>
        </w:rPr>
        <w:t>ներկայացվել</w:t>
      </w:r>
      <w:r w:rsidR="002877FC" w:rsidRPr="00BE3DCD">
        <w:rPr>
          <w:rFonts w:ascii="GHEA Grapalat" w:hAnsi="GHEA Grapalat" w:cs="Sylfaen"/>
          <w:sz w:val="20"/>
          <w:lang w:val="pt-BR"/>
        </w:rPr>
        <w:t xml:space="preserve"> </w:t>
      </w:r>
      <w:r w:rsidR="002877FC" w:rsidRPr="00BE3DCD">
        <w:rPr>
          <w:rFonts w:ascii="GHEA Grapalat" w:hAnsi="GHEA Grapalat" w:cs="Sylfaen"/>
          <w:sz w:val="20"/>
        </w:rPr>
        <w:t>է</w:t>
      </w:r>
      <w:r w:rsidR="002877FC" w:rsidRPr="00BE3DCD">
        <w:rPr>
          <w:rFonts w:ascii="GHEA Grapalat" w:hAnsi="GHEA Grapalat" w:cs="Sylfaen"/>
          <w:sz w:val="20"/>
          <w:lang w:val="pt-BR"/>
        </w:rPr>
        <w:t xml:space="preserve"> </w:t>
      </w:r>
      <w:r w:rsidR="002877FC" w:rsidRPr="00BE3DCD">
        <w:rPr>
          <w:rFonts w:ascii="GHEA Grapalat" w:hAnsi="GHEA Grapalat" w:cs="Sylfaen"/>
          <w:sz w:val="20"/>
        </w:rPr>
        <w:t>ոչ</w:t>
      </w:r>
      <w:r w:rsidR="002877FC" w:rsidRPr="00BE3DCD">
        <w:rPr>
          <w:rFonts w:ascii="GHEA Grapalat" w:hAnsi="GHEA Grapalat" w:cs="Sylfaen"/>
          <w:sz w:val="20"/>
          <w:lang w:val="pt-BR"/>
        </w:rPr>
        <w:t xml:space="preserve"> </w:t>
      </w:r>
      <w:r w:rsidR="002877FC" w:rsidRPr="00BE3DCD">
        <w:rPr>
          <w:rFonts w:ascii="GHEA Grapalat" w:hAnsi="GHEA Grapalat" w:cs="Sylfaen"/>
          <w:sz w:val="20"/>
        </w:rPr>
        <w:t>ուշ</w:t>
      </w:r>
      <w:r w:rsidR="002877FC" w:rsidRPr="00BE3DCD">
        <w:rPr>
          <w:rFonts w:ascii="GHEA Grapalat" w:hAnsi="GHEA Grapalat" w:cs="Sylfaen"/>
          <w:sz w:val="20"/>
          <w:lang w:val="pt-BR"/>
        </w:rPr>
        <w:t xml:space="preserve">, </w:t>
      </w:r>
      <w:r w:rsidR="002877FC" w:rsidRPr="00BE3DCD">
        <w:rPr>
          <w:rFonts w:ascii="GHEA Grapalat" w:hAnsi="GHEA Grapalat" w:cs="Sylfaen"/>
          <w:sz w:val="20"/>
        </w:rPr>
        <w:t>քան</w:t>
      </w:r>
      <w:r w:rsidR="002877FC" w:rsidRPr="00BE3DCD">
        <w:rPr>
          <w:rFonts w:ascii="GHEA Grapalat" w:hAnsi="GHEA Grapalat" w:cs="Sylfaen"/>
          <w:sz w:val="20"/>
          <w:lang w:val="pt-BR"/>
        </w:rPr>
        <w:t xml:space="preserve"> </w:t>
      </w:r>
      <w:r w:rsidR="002877FC" w:rsidRPr="00BE3DCD">
        <w:rPr>
          <w:rFonts w:ascii="GHEA Grapalat" w:hAnsi="GHEA Grapalat" w:cs="Sylfaen"/>
          <w:sz w:val="20"/>
        </w:rPr>
        <w:t>պայմանագրով</w:t>
      </w:r>
      <w:r w:rsidR="002877FC" w:rsidRPr="00BE3DCD">
        <w:rPr>
          <w:rFonts w:ascii="GHEA Grapalat" w:hAnsi="GHEA Grapalat" w:cs="Sylfaen"/>
          <w:sz w:val="20"/>
          <w:lang w:val="pt-BR"/>
        </w:rPr>
        <w:t xml:space="preserve"> </w:t>
      </w:r>
      <w:r w:rsidR="002877FC" w:rsidRPr="00BE3DCD">
        <w:rPr>
          <w:rFonts w:ascii="GHEA Grapalat" w:hAnsi="GHEA Grapalat" w:cs="Sylfaen"/>
          <w:sz w:val="20"/>
        </w:rPr>
        <w:t>ի</w:t>
      </w:r>
      <w:r w:rsidR="002877FC" w:rsidRPr="00BE3DCD">
        <w:rPr>
          <w:rFonts w:ascii="GHEA Grapalat" w:hAnsi="GHEA Grapalat" w:cs="Sylfaen"/>
          <w:sz w:val="20"/>
          <w:lang w:val="pt-BR"/>
        </w:rPr>
        <w:t xml:space="preserve"> </w:t>
      </w:r>
      <w:r w:rsidR="002877FC" w:rsidRPr="00BE3DCD">
        <w:rPr>
          <w:rFonts w:ascii="GHEA Grapalat" w:hAnsi="GHEA Grapalat" w:cs="Sylfaen"/>
          <w:sz w:val="20"/>
        </w:rPr>
        <w:t>սկզբանե</w:t>
      </w:r>
      <w:r w:rsidR="002877FC" w:rsidRPr="00BE3DCD">
        <w:rPr>
          <w:rFonts w:ascii="GHEA Grapalat" w:hAnsi="GHEA Grapalat" w:cs="Sylfaen"/>
          <w:sz w:val="20"/>
          <w:lang w:val="pt-BR"/>
        </w:rPr>
        <w:t xml:space="preserve"> </w:t>
      </w:r>
      <w:r w:rsidR="002877FC" w:rsidRPr="00BE3DCD">
        <w:rPr>
          <w:rFonts w:ascii="GHEA Grapalat" w:hAnsi="GHEA Grapalat" w:cs="Sylfaen"/>
          <w:sz w:val="20"/>
        </w:rPr>
        <w:t>մատակարարման</w:t>
      </w:r>
      <w:r w:rsidR="002877FC" w:rsidRPr="00BE3DCD">
        <w:rPr>
          <w:rFonts w:ascii="GHEA Grapalat" w:hAnsi="GHEA Grapalat" w:cs="Sylfaen"/>
          <w:sz w:val="20"/>
          <w:lang w:val="pt-BR"/>
        </w:rPr>
        <w:t xml:space="preserve"> </w:t>
      </w:r>
      <w:r w:rsidR="002877FC" w:rsidRPr="00BE3DCD">
        <w:rPr>
          <w:rFonts w:ascii="GHEA Grapalat" w:hAnsi="GHEA Grapalat" w:cs="Sylfaen"/>
          <w:sz w:val="20"/>
        </w:rPr>
        <w:t>համար</w:t>
      </w:r>
      <w:r w:rsidR="002877FC" w:rsidRPr="00BE3DCD">
        <w:rPr>
          <w:rFonts w:ascii="GHEA Grapalat" w:hAnsi="GHEA Grapalat" w:cs="Sylfaen"/>
          <w:sz w:val="20"/>
          <w:lang w:val="pt-BR"/>
        </w:rPr>
        <w:t xml:space="preserve"> </w:t>
      </w:r>
      <w:r w:rsidR="002877FC" w:rsidRPr="00BE3DCD">
        <w:rPr>
          <w:rFonts w:ascii="GHEA Grapalat" w:hAnsi="GHEA Grapalat" w:cs="Sylfaen"/>
          <w:sz w:val="20"/>
        </w:rPr>
        <w:t>սահմանված</w:t>
      </w:r>
      <w:r w:rsidR="002877FC" w:rsidRPr="00BE3DCD">
        <w:rPr>
          <w:rFonts w:ascii="GHEA Grapalat" w:hAnsi="GHEA Grapalat" w:cs="Sylfaen"/>
          <w:sz w:val="20"/>
          <w:lang w:val="pt-BR"/>
        </w:rPr>
        <w:t xml:space="preserve"> </w:t>
      </w:r>
      <w:r w:rsidR="002877FC" w:rsidRPr="00BE3DCD">
        <w:rPr>
          <w:rFonts w:ascii="GHEA Grapalat" w:hAnsi="GHEA Grapalat" w:cs="Sylfaen"/>
          <w:sz w:val="20"/>
        </w:rPr>
        <w:t>ժամկետը</w:t>
      </w:r>
      <w:r w:rsidR="002877FC" w:rsidRPr="00BE3DCD">
        <w:rPr>
          <w:rFonts w:ascii="GHEA Grapalat" w:hAnsi="GHEA Grapalat" w:cs="Sylfaen"/>
          <w:sz w:val="20"/>
          <w:lang w:val="pt-BR"/>
        </w:rPr>
        <w:t xml:space="preserve"> </w:t>
      </w:r>
      <w:r w:rsidR="002877FC" w:rsidRPr="00BE3DCD">
        <w:rPr>
          <w:rFonts w:ascii="GHEA Grapalat" w:hAnsi="GHEA Grapalat" w:cs="Sylfaen"/>
          <w:sz w:val="20"/>
        </w:rPr>
        <w:t>լրանալուց</w:t>
      </w:r>
      <w:r w:rsidR="002877FC" w:rsidRPr="00BE3DCD">
        <w:rPr>
          <w:rFonts w:ascii="GHEA Grapalat" w:hAnsi="GHEA Grapalat" w:cs="Sylfaen"/>
          <w:sz w:val="20"/>
          <w:lang w:val="pt-BR"/>
        </w:rPr>
        <w:t xml:space="preserve"> </w:t>
      </w:r>
      <w:r w:rsidR="002877FC" w:rsidRPr="00BE3DCD">
        <w:rPr>
          <w:rFonts w:ascii="GHEA Grapalat" w:hAnsi="GHEA Grapalat" w:cs="Sylfaen"/>
          <w:sz w:val="20"/>
        </w:rPr>
        <w:t>առնվազն</w:t>
      </w:r>
      <w:r w:rsidR="002877FC" w:rsidRPr="00BE3DCD">
        <w:rPr>
          <w:rFonts w:ascii="GHEA Grapalat" w:hAnsi="GHEA Grapalat" w:cs="Sylfaen"/>
          <w:sz w:val="20"/>
          <w:lang w:val="pt-BR"/>
        </w:rPr>
        <w:t xml:space="preserve"> 5 </w:t>
      </w:r>
      <w:r w:rsidR="002877FC" w:rsidRPr="00BE3DCD">
        <w:rPr>
          <w:rFonts w:ascii="GHEA Grapalat" w:hAnsi="GHEA Grapalat" w:cs="Sylfaen"/>
          <w:sz w:val="20"/>
        </w:rPr>
        <w:t>օրացուցային</w:t>
      </w:r>
      <w:r w:rsidR="002877FC" w:rsidRPr="00BE3DCD">
        <w:rPr>
          <w:rFonts w:ascii="GHEA Grapalat" w:hAnsi="GHEA Grapalat" w:cs="Sylfaen"/>
          <w:sz w:val="20"/>
          <w:lang w:val="pt-BR"/>
        </w:rPr>
        <w:t xml:space="preserve"> </w:t>
      </w:r>
      <w:r w:rsidR="002877FC" w:rsidRPr="00BE3DCD">
        <w:rPr>
          <w:rFonts w:ascii="GHEA Grapalat" w:hAnsi="GHEA Grapalat" w:cs="Sylfaen"/>
          <w:sz w:val="20"/>
        </w:rPr>
        <w:t>օր</w:t>
      </w:r>
      <w:r w:rsidR="002877FC" w:rsidRPr="00BE3DCD">
        <w:rPr>
          <w:rFonts w:ascii="GHEA Grapalat" w:hAnsi="GHEA Grapalat" w:cs="Sylfaen"/>
          <w:sz w:val="20"/>
          <w:lang w:val="pt-BR"/>
        </w:rPr>
        <w:t xml:space="preserve"> </w:t>
      </w:r>
      <w:r w:rsidR="002877FC" w:rsidRPr="00BE3DCD">
        <w:rPr>
          <w:rFonts w:ascii="GHEA Grapalat" w:hAnsi="GHEA Grapalat" w:cs="Sylfaen"/>
          <w:sz w:val="20"/>
        </w:rPr>
        <w:t>առաջ</w:t>
      </w:r>
      <w:r w:rsidRPr="00BE3DCD">
        <w:rPr>
          <w:rFonts w:ascii="GHEA Grapalat" w:hAnsi="GHEA Grapalat" w:cs="Sylfaen"/>
          <w:sz w:val="20"/>
          <w:lang w:val="pt-BR"/>
        </w:rPr>
        <w:t>: Ընդ որում սույն կետով սահմանված դեպքում ապրա</w:t>
      </w:r>
      <w:r w:rsidRPr="00BE3DCD">
        <w:rPr>
          <w:rFonts w:ascii="GHEA Grapalat" w:hAnsi="GHEA Grapalat" w:cs="Times Armenian"/>
          <w:sz w:val="20"/>
          <w:lang w:val="hy-AM"/>
        </w:rPr>
        <w:t xml:space="preserve">նքի </w:t>
      </w:r>
      <w:r w:rsidRPr="00BE3DCD">
        <w:rPr>
          <w:rFonts w:ascii="GHEA Grapalat" w:hAnsi="GHEA Grapalat" w:cs="Times Armenian"/>
          <w:sz w:val="20"/>
        </w:rPr>
        <w:t>մատակարա</w:t>
      </w:r>
      <w:r w:rsidRPr="00BE3DCD">
        <w:rPr>
          <w:rFonts w:ascii="GHEA Grapalat" w:hAnsi="GHEA Grapalat" w:cs="Sylfaen"/>
          <w:sz w:val="20"/>
          <w:lang w:val="hy-AM"/>
        </w:rPr>
        <w:t>րման</w:t>
      </w:r>
      <w:r w:rsidRPr="00BE3DCD">
        <w:rPr>
          <w:rFonts w:ascii="GHEA Grapalat" w:hAnsi="GHEA Grapalat" w:cs="Times Armenian"/>
          <w:sz w:val="20"/>
          <w:lang w:val="hy-AM"/>
        </w:rPr>
        <w:t xml:space="preserve"> </w:t>
      </w:r>
      <w:r w:rsidRPr="00BE3DCD">
        <w:rPr>
          <w:rFonts w:ascii="GHEA Grapalat" w:hAnsi="GHEA Grapalat" w:cs="Sylfaen"/>
          <w:sz w:val="20"/>
          <w:lang w:val="hy-AM"/>
        </w:rPr>
        <w:t>ժամկետը</w:t>
      </w:r>
      <w:r w:rsidRPr="00BE3DCD">
        <w:rPr>
          <w:rFonts w:ascii="GHEA Grapalat" w:hAnsi="GHEA Grapalat" w:cs="Times Armenian"/>
          <w:sz w:val="20"/>
          <w:lang w:val="hy-AM"/>
        </w:rPr>
        <w:t xml:space="preserve"> </w:t>
      </w:r>
      <w:r w:rsidRPr="00BE3DCD">
        <w:rPr>
          <w:rFonts w:ascii="GHEA Grapalat" w:hAnsi="GHEA Grapalat" w:cs="Sylfaen"/>
          <w:sz w:val="20"/>
          <w:lang w:val="hy-AM"/>
        </w:rPr>
        <w:t>կարող</w:t>
      </w:r>
      <w:r w:rsidRPr="00BE3DCD">
        <w:rPr>
          <w:rFonts w:ascii="GHEA Grapalat" w:hAnsi="GHEA Grapalat" w:cs="Times Armenian"/>
          <w:sz w:val="20"/>
          <w:lang w:val="hy-AM"/>
        </w:rPr>
        <w:t xml:space="preserve"> </w:t>
      </w:r>
      <w:r w:rsidRPr="00BE3DCD">
        <w:rPr>
          <w:rFonts w:ascii="GHEA Grapalat" w:hAnsi="GHEA Grapalat" w:cs="Sylfaen"/>
          <w:sz w:val="20"/>
          <w:lang w:val="hy-AM"/>
        </w:rPr>
        <w:t>է</w:t>
      </w:r>
      <w:r w:rsidRPr="00BE3DCD">
        <w:rPr>
          <w:rFonts w:ascii="GHEA Grapalat" w:hAnsi="GHEA Grapalat" w:cs="Times Armenian"/>
          <w:sz w:val="20"/>
          <w:lang w:val="hy-AM"/>
        </w:rPr>
        <w:t xml:space="preserve"> </w:t>
      </w:r>
      <w:r w:rsidRPr="00BE3DCD">
        <w:rPr>
          <w:rFonts w:ascii="GHEA Grapalat" w:hAnsi="GHEA Grapalat" w:cs="Sylfaen"/>
          <w:sz w:val="20"/>
          <w:lang w:val="hy-AM"/>
        </w:rPr>
        <w:t>երկարաձգվել</w:t>
      </w:r>
      <w:r w:rsidRPr="00BE3DCD">
        <w:rPr>
          <w:rFonts w:ascii="GHEA Grapalat" w:hAnsi="GHEA Grapalat" w:cs="Times Armenian"/>
          <w:sz w:val="20"/>
          <w:lang w:val="hy-AM"/>
        </w:rPr>
        <w:t xml:space="preserve"> </w:t>
      </w:r>
      <w:r w:rsidRPr="00BE3DCD">
        <w:rPr>
          <w:rFonts w:ascii="GHEA Grapalat" w:hAnsi="GHEA Grapalat" w:cs="Times Armenian"/>
          <w:sz w:val="20"/>
        </w:rPr>
        <w:t>մեկ</w:t>
      </w:r>
      <w:r w:rsidRPr="00BE3DCD">
        <w:rPr>
          <w:rFonts w:ascii="GHEA Grapalat" w:hAnsi="GHEA Grapalat" w:cs="Times Armenian"/>
          <w:sz w:val="20"/>
          <w:lang w:val="pt-BR"/>
        </w:rPr>
        <w:t xml:space="preserve"> </w:t>
      </w:r>
      <w:r w:rsidRPr="00BE3DCD">
        <w:rPr>
          <w:rFonts w:ascii="GHEA Grapalat" w:hAnsi="GHEA Grapalat" w:cs="Times Armenian"/>
          <w:sz w:val="20"/>
        </w:rPr>
        <w:t>անգամ</w:t>
      </w:r>
      <w:r w:rsidRPr="00BE3DCD">
        <w:rPr>
          <w:rFonts w:ascii="GHEA Grapalat" w:hAnsi="GHEA Grapalat" w:cs="Times Armenian"/>
          <w:sz w:val="20"/>
          <w:lang w:val="pt-BR"/>
        </w:rPr>
        <w:t xml:space="preserve"> </w:t>
      </w:r>
      <w:r w:rsidRPr="00BE3DCD">
        <w:rPr>
          <w:rFonts w:ascii="GHEA Grapalat" w:hAnsi="GHEA Grapalat" w:cs="Sylfaen"/>
          <w:sz w:val="20"/>
          <w:lang w:val="hy-AM"/>
        </w:rPr>
        <w:t>մինչև</w:t>
      </w:r>
      <w:r w:rsidRPr="00BE3DCD">
        <w:rPr>
          <w:rFonts w:ascii="GHEA Grapalat" w:hAnsi="GHEA Grapalat" w:cs="Sylfaen"/>
          <w:sz w:val="20"/>
          <w:lang w:val="pt-BR"/>
        </w:rPr>
        <w:t xml:space="preserve"> 30 </w:t>
      </w:r>
      <w:r w:rsidRPr="00BE3DCD">
        <w:rPr>
          <w:rFonts w:ascii="GHEA Grapalat" w:hAnsi="GHEA Grapalat" w:cs="Sylfaen"/>
          <w:sz w:val="20"/>
        </w:rPr>
        <w:t>օրացուցային</w:t>
      </w:r>
      <w:r w:rsidRPr="00BE3DCD">
        <w:rPr>
          <w:rFonts w:ascii="GHEA Grapalat" w:hAnsi="GHEA Grapalat" w:cs="Sylfaen"/>
          <w:sz w:val="20"/>
          <w:lang w:val="pt-BR"/>
        </w:rPr>
        <w:t xml:space="preserve"> </w:t>
      </w:r>
      <w:r w:rsidRPr="00BE3DCD">
        <w:rPr>
          <w:rFonts w:ascii="GHEA Grapalat" w:hAnsi="GHEA Grapalat" w:cs="Sylfaen"/>
          <w:sz w:val="20"/>
        </w:rPr>
        <w:t>օրով</w:t>
      </w:r>
      <w:r w:rsidRPr="00BE3DCD">
        <w:rPr>
          <w:rFonts w:ascii="GHEA Grapalat" w:hAnsi="GHEA Grapalat" w:cs="Sylfaen"/>
          <w:sz w:val="20"/>
          <w:lang w:val="pt-BR"/>
        </w:rPr>
        <w:t xml:space="preserve">, </w:t>
      </w:r>
      <w:r w:rsidRPr="00BE3DCD">
        <w:rPr>
          <w:rFonts w:ascii="GHEA Grapalat" w:hAnsi="GHEA Grapalat" w:cs="Sylfaen"/>
          <w:sz w:val="20"/>
        </w:rPr>
        <w:t>բայց</w:t>
      </w:r>
      <w:r w:rsidRPr="00BE3DCD">
        <w:rPr>
          <w:rFonts w:ascii="GHEA Grapalat" w:hAnsi="GHEA Grapalat" w:cs="Sylfaen"/>
          <w:sz w:val="20"/>
          <w:lang w:val="pt-BR"/>
        </w:rPr>
        <w:t xml:space="preserve"> </w:t>
      </w:r>
      <w:r w:rsidRPr="00BE3DCD">
        <w:rPr>
          <w:rFonts w:ascii="GHEA Grapalat" w:hAnsi="GHEA Grapalat" w:cs="Sylfaen"/>
          <w:sz w:val="20"/>
        </w:rPr>
        <w:t>ոչ</w:t>
      </w:r>
      <w:r w:rsidRPr="00BE3DCD">
        <w:rPr>
          <w:rFonts w:ascii="GHEA Grapalat" w:hAnsi="GHEA Grapalat" w:cs="Sylfaen"/>
          <w:sz w:val="20"/>
          <w:lang w:val="pt-BR"/>
        </w:rPr>
        <w:t xml:space="preserve"> </w:t>
      </w:r>
      <w:r w:rsidRPr="00BE3DCD">
        <w:rPr>
          <w:rFonts w:ascii="GHEA Grapalat" w:hAnsi="GHEA Grapalat" w:cs="Sylfaen"/>
          <w:sz w:val="20"/>
        </w:rPr>
        <w:t>ավել</w:t>
      </w:r>
      <w:r w:rsidRPr="00BE3DCD">
        <w:rPr>
          <w:rFonts w:ascii="GHEA Grapalat" w:hAnsi="GHEA Grapalat" w:cs="Sylfaen"/>
          <w:sz w:val="20"/>
          <w:lang w:val="pt-BR"/>
        </w:rPr>
        <w:t xml:space="preserve"> </w:t>
      </w:r>
      <w:r w:rsidRPr="00BE3DCD">
        <w:rPr>
          <w:rFonts w:ascii="GHEA Grapalat" w:hAnsi="GHEA Grapalat" w:cs="Sylfaen"/>
          <w:sz w:val="20"/>
        </w:rPr>
        <w:t>քան</w:t>
      </w:r>
      <w:r w:rsidRPr="00BE3DCD">
        <w:rPr>
          <w:rFonts w:ascii="GHEA Grapalat" w:hAnsi="GHEA Grapalat" w:cs="Sylfaen"/>
          <w:sz w:val="20"/>
          <w:lang w:val="pt-BR"/>
        </w:rPr>
        <w:t xml:space="preserve"> </w:t>
      </w:r>
      <w:r w:rsidRPr="00BE3DCD">
        <w:rPr>
          <w:rFonts w:ascii="GHEA Grapalat" w:hAnsi="GHEA Grapalat" w:cs="Sylfaen"/>
          <w:sz w:val="20"/>
        </w:rPr>
        <w:t>պայմանագրով</w:t>
      </w:r>
      <w:r w:rsidRPr="00BE3DCD">
        <w:rPr>
          <w:rFonts w:ascii="GHEA Grapalat" w:hAnsi="GHEA Grapalat" w:cs="Sylfaen"/>
          <w:sz w:val="20"/>
          <w:lang w:val="pt-BR"/>
        </w:rPr>
        <w:t xml:space="preserve"> </w:t>
      </w:r>
      <w:r w:rsidRPr="00BE3DCD">
        <w:rPr>
          <w:rFonts w:ascii="GHEA Grapalat" w:hAnsi="GHEA Grapalat" w:cs="Sylfaen"/>
          <w:sz w:val="20"/>
        </w:rPr>
        <w:t>սահմանված</w:t>
      </w:r>
      <w:r w:rsidRPr="00BE3DCD">
        <w:rPr>
          <w:rFonts w:ascii="GHEA Grapalat" w:hAnsi="GHEA Grapalat" w:cs="Sylfaen"/>
          <w:sz w:val="20"/>
          <w:lang w:val="pt-BR"/>
        </w:rPr>
        <w:t xml:space="preserve"> </w:t>
      </w:r>
      <w:r w:rsidRPr="00BE3DCD">
        <w:rPr>
          <w:rFonts w:ascii="GHEA Grapalat" w:hAnsi="GHEA Grapalat" w:cs="Sylfaen"/>
          <w:sz w:val="20"/>
        </w:rPr>
        <w:t>ժամկետն</w:t>
      </w:r>
      <w:r w:rsidRPr="00BE3DCD">
        <w:rPr>
          <w:rFonts w:ascii="GHEA Grapalat" w:hAnsi="GHEA Grapalat" w:cs="Sylfaen"/>
          <w:sz w:val="20"/>
          <w:lang w:val="pt-BR"/>
        </w:rPr>
        <w:t xml:space="preserve"> </w:t>
      </w:r>
      <w:r w:rsidRPr="00BE3DCD">
        <w:rPr>
          <w:rFonts w:ascii="GHEA Grapalat" w:hAnsi="GHEA Grapalat" w:cs="Sylfaen"/>
          <w:sz w:val="20"/>
        </w:rPr>
        <w:t>է</w:t>
      </w:r>
      <w:r w:rsidRPr="00BE3DCD">
        <w:rPr>
          <w:rFonts w:ascii="GHEA Grapalat" w:hAnsi="GHEA Grapalat" w:cs="Sylfaen"/>
          <w:sz w:val="20"/>
          <w:lang w:val="pt-BR"/>
        </w:rPr>
        <w:t>:</w:t>
      </w:r>
    </w:p>
    <w:p w:rsidR="00071D1C" w:rsidRPr="00BE3DCD" w:rsidRDefault="00071D1C" w:rsidP="00EF3662">
      <w:pPr>
        <w:tabs>
          <w:tab w:val="left" w:pos="720"/>
        </w:tabs>
        <w:jc w:val="both"/>
        <w:rPr>
          <w:rFonts w:ascii="GHEA Grapalat" w:hAnsi="GHEA Grapalat"/>
          <w:sz w:val="20"/>
          <w:lang w:val="hy-AM"/>
        </w:rPr>
      </w:pPr>
      <w:r w:rsidRPr="00BE3DCD">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071D1C" w:rsidRPr="00BE3DCD" w:rsidRDefault="00071D1C" w:rsidP="00EF3662">
      <w:pPr>
        <w:tabs>
          <w:tab w:val="num" w:pos="0"/>
          <w:tab w:val="left" w:pos="720"/>
          <w:tab w:val="num" w:pos="900"/>
        </w:tabs>
        <w:jc w:val="both"/>
        <w:rPr>
          <w:rFonts w:ascii="GHEA Grapalat" w:hAnsi="GHEA Grapalat"/>
          <w:sz w:val="20"/>
          <w:lang w:val="hy-AM"/>
        </w:rPr>
      </w:pPr>
      <w:r w:rsidRPr="00BE3DCD">
        <w:rPr>
          <w:rFonts w:ascii="GHEA Grapalat" w:hAnsi="GHEA Grapalat"/>
          <w:sz w:val="20"/>
          <w:lang w:val="hy-AM"/>
        </w:rPr>
        <w:tab/>
        <w:t xml:space="preserve">Պայմանագրի կողմերի` երրորդ անձանց նկատմամբ պարտավորությունները՝ ներառյալ </w:t>
      </w:r>
      <w:r w:rsidR="00DD66E7" w:rsidRPr="00BE3DCD">
        <w:rPr>
          <w:rFonts w:ascii="GHEA Grapalat" w:hAnsi="GHEA Grapalat"/>
          <w:sz w:val="20"/>
          <w:lang w:val="hy-AM"/>
        </w:rPr>
        <w:t>պ</w:t>
      </w:r>
      <w:r w:rsidRPr="00BE3DCD">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BE3DCD">
        <w:rPr>
          <w:rFonts w:ascii="GHEA Grapalat" w:hAnsi="GHEA Grapalat"/>
          <w:sz w:val="20"/>
          <w:lang w:val="hy-AM"/>
        </w:rPr>
        <w:t>պ</w:t>
      </w:r>
      <w:r w:rsidRPr="00BE3DCD">
        <w:rPr>
          <w:rFonts w:ascii="GHEA Grapalat" w:hAnsi="GHEA Grapalat"/>
          <w:sz w:val="20"/>
          <w:lang w:val="hy-AM"/>
        </w:rPr>
        <w:t xml:space="preserve">այմանագրի կարգավորման դաշտից և չեն կարող ազդել </w:t>
      </w:r>
      <w:r w:rsidR="004504F0" w:rsidRPr="00BE3DCD">
        <w:rPr>
          <w:rFonts w:ascii="GHEA Grapalat" w:hAnsi="GHEA Grapalat"/>
          <w:sz w:val="20"/>
          <w:lang w:val="hy-AM"/>
        </w:rPr>
        <w:t>պ</w:t>
      </w:r>
      <w:r w:rsidRPr="00BE3DCD">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071D1C" w:rsidRPr="00BE3DCD" w:rsidRDefault="00071D1C" w:rsidP="00EF3662">
      <w:pPr>
        <w:ind w:firstLine="567"/>
        <w:jc w:val="both"/>
        <w:rPr>
          <w:rFonts w:ascii="GHEA Grapalat" w:hAnsi="GHEA Grapalat"/>
          <w:sz w:val="20"/>
          <w:szCs w:val="20"/>
          <w:lang w:val="hy-AM" w:eastAsia="ru-RU"/>
        </w:rPr>
      </w:pPr>
      <w:r w:rsidRPr="00BE3DCD">
        <w:rPr>
          <w:rFonts w:ascii="GHEA Grapalat" w:hAnsi="GHEA Grapalat"/>
          <w:sz w:val="20"/>
          <w:lang w:val="hy-AM"/>
        </w:rPr>
        <w:tab/>
        <w:t>8.10 Պ</w:t>
      </w:r>
      <w:r w:rsidRPr="00BE3DCD">
        <w:rPr>
          <w:rFonts w:ascii="GHEA Grapalat" w:hAnsi="GHEA Grapalat"/>
          <w:spacing w:val="-4"/>
          <w:sz w:val="20"/>
          <w:szCs w:val="20"/>
          <w:lang w:val="hy-AM" w:eastAsia="ru-RU"/>
        </w:rPr>
        <w:t xml:space="preserve">այմանագիրը չի </w:t>
      </w:r>
      <w:r w:rsidRPr="00BE3DCD">
        <w:rPr>
          <w:rFonts w:ascii="GHEA Grapalat" w:hAnsi="GHEA Grapalat"/>
          <w:sz w:val="20"/>
          <w:szCs w:val="20"/>
          <w:lang w:val="hy-AM" w:eastAsia="ru-RU"/>
        </w:rPr>
        <w:t>կարող փոփոխվել կողմերի պարտա</w:t>
      </w:r>
      <w:r w:rsidRPr="00BE3DCD">
        <w:rPr>
          <w:rFonts w:ascii="GHEA Grapalat" w:hAnsi="GHEA Grapalat"/>
          <w:sz w:val="20"/>
          <w:szCs w:val="20"/>
          <w:lang w:val="hy-AM" w:eastAsia="ru-RU"/>
        </w:rPr>
        <w:softHyphen/>
        <w:t>վորու</w:t>
      </w:r>
      <w:r w:rsidRPr="00BE3DCD">
        <w:rPr>
          <w:rFonts w:ascii="GHEA Grapalat" w:hAnsi="GHEA Grapalat"/>
          <w:sz w:val="20"/>
          <w:szCs w:val="20"/>
          <w:lang w:val="hy-AM" w:eastAsia="ru-RU"/>
        </w:rPr>
        <w:softHyphen/>
        <w:t>թյունների մասնակի չկատարման հետևանքով</w:t>
      </w:r>
      <w:r w:rsidRPr="00BE3DCD" w:rsidDel="00591DE3">
        <w:rPr>
          <w:rFonts w:ascii="GHEA Grapalat" w:hAnsi="GHEA Grapalat"/>
          <w:sz w:val="20"/>
          <w:szCs w:val="20"/>
          <w:lang w:val="hy-AM" w:eastAsia="ru-RU"/>
        </w:rPr>
        <w:t xml:space="preserve"> </w:t>
      </w:r>
      <w:r w:rsidRPr="00BE3DC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71D1C" w:rsidRPr="00BE3DCD" w:rsidRDefault="00071D1C" w:rsidP="00EF3662">
      <w:pPr>
        <w:ind w:firstLine="567"/>
        <w:jc w:val="both"/>
        <w:rPr>
          <w:rFonts w:ascii="GHEA Grapalat" w:hAnsi="GHEA Grapalat"/>
          <w:sz w:val="20"/>
          <w:szCs w:val="20"/>
          <w:lang w:val="hy-AM" w:eastAsia="ru-RU"/>
        </w:rPr>
      </w:pPr>
      <w:r w:rsidRPr="00BE3DCD">
        <w:rPr>
          <w:rFonts w:ascii="GHEA Grapalat" w:hAnsi="GHEA Grapalat"/>
          <w:sz w:val="20"/>
          <w:szCs w:val="20"/>
          <w:lang w:val="hy-AM" w:eastAsia="ru-RU"/>
        </w:rPr>
        <w:tab/>
        <w:t>8.11 Վաճառողի  կողմից ստանձնած պարտավորությունները չկատա</w:t>
      </w:r>
      <w:r w:rsidRPr="00BE3DCD">
        <w:rPr>
          <w:rFonts w:ascii="GHEA Grapalat" w:hAnsi="GHEA Grapalat"/>
          <w:sz w:val="20"/>
          <w:szCs w:val="20"/>
          <w:lang w:val="hy-AM" w:eastAsia="ru-RU"/>
        </w:rPr>
        <w:softHyphen/>
        <w:t xml:space="preserve">րելու կամ ոչ պատշաճ կատարելու հիմքով </w:t>
      </w:r>
      <w:r w:rsidR="00617A6E" w:rsidRPr="00BE3DCD">
        <w:rPr>
          <w:rFonts w:ascii="GHEA Grapalat" w:hAnsi="GHEA Grapalat"/>
          <w:sz w:val="20"/>
          <w:szCs w:val="20"/>
          <w:lang w:val="hy-AM" w:eastAsia="ru-RU"/>
        </w:rPr>
        <w:t>պ</w:t>
      </w:r>
      <w:r w:rsidRPr="00BE3DCD">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BE3DCD">
        <w:rPr>
          <w:rFonts w:ascii="GHEA Grapalat" w:hAnsi="GHEA Grapalat"/>
          <w:sz w:val="20"/>
          <w:szCs w:val="20"/>
          <w:lang w:val="hy-AM" w:eastAsia="ru-RU"/>
        </w:rPr>
        <w:t>«Պայմանագրերը միակողմանի լուծելու մասին ծանուցումներ»</w:t>
      </w:r>
      <w:r w:rsidRPr="00BE3DCD">
        <w:rPr>
          <w:rFonts w:ascii="GHEA Grapalat" w:hAnsi="GHEA Grapalat"/>
          <w:sz w:val="20"/>
          <w:szCs w:val="20"/>
          <w:lang w:val="hy-AM" w:eastAsia="ru-RU"/>
        </w:rPr>
        <w:t xml:space="preserve"> բաժնում` նշելով հրապարակման ամսաթիվը: Վաճառողը, </w:t>
      </w:r>
      <w:r w:rsidR="00B64BF8" w:rsidRPr="00BE3DCD">
        <w:rPr>
          <w:rFonts w:ascii="GHEA Grapalat" w:hAnsi="GHEA Grapalat"/>
          <w:sz w:val="20"/>
          <w:szCs w:val="20"/>
          <w:lang w:val="hy-AM" w:eastAsia="ru-RU"/>
        </w:rPr>
        <w:t>պ</w:t>
      </w:r>
      <w:r w:rsidRPr="00BE3DCD">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BE3DCD">
        <w:rPr>
          <w:rFonts w:ascii="GHEA Grapalat" w:hAnsi="GHEA Grapalat"/>
          <w:sz w:val="20"/>
          <w:szCs w:val="20"/>
          <w:lang w:val="hy-AM" w:eastAsia="ru-RU"/>
        </w:rPr>
        <w:t xml:space="preserve"> </w:t>
      </w:r>
      <w:bookmarkStart w:id="21" w:name="_Hlk23253914"/>
      <w:r w:rsidR="00323B33" w:rsidRPr="00BE3DCD">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BE3DCD">
        <w:rPr>
          <w:rFonts w:ascii="GHEA Grapalat" w:hAnsi="GHEA Grapalat"/>
          <w:sz w:val="20"/>
          <w:szCs w:val="20"/>
          <w:lang w:val="hy-AM" w:eastAsia="ru-RU"/>
        </w:rPr>
        <w:t xml:space="preserve">Գնորդը այն </w:t>
      </w:r>
      <w:r w:rsidR="00323B33" w:rsidRPr="00BE3DCD">
        <w:rPr>
          <w:rFonts w:ascii="GHEA Grapalat" w:hAnsi="GHEA Grapalat"/>
          <w:sz w:val="20"/>
          <w:szCs w:val="20"/>
          <w:lang w:val="hy-AM" w:eastAsia="ru-RU"/>
        </w:rPr>
        <w:t xml:space="preserve">ուղարկվում է նաև </w:t>
      </w:r>
      <w:r w:rsidR="00D10B0C" w:rsidRPr="00BE3DCD">
        <w:rPr>
          <w:rFonts w:ascii="GHEA Grapalat" w:hAnsi="GHEA Grapalat"/>
          <w:sz w:val="20"/>
          <w:szCs w:val="20"/>
          <w:lang w:val="hy-AM" w:eastAsia="ru-RU"/>
        </w:rPr>
        <w:t xml:space="preserve">Վաճառողի </w:t>
      </w:r>
      <w:r w:rsidR="00323B33" w:rsidRPr="00BE3DCD">
        <w:rPr>
          <w:rFonts w:ascii="GHEA Grapalat" w:hAnsi="GHEA Grapalat"/>
          <w:sz w:val="20"/>
          <w:szCs w:val="20"/>
          <w:lang w:val="hy-AM" w:eastAsia="ru-RU"/>
        </w:rPr>
        <w:t>էլեկտրոնային փոստին:</w:t>
      </w:r>
      <w:bookmarkEnd w:id="21"/>
      <w:r w:rsidRPr="00BE3DCD">
        <w:rPr>
          <w:rFonts w:ascii="GHEA Grapalat" w:hAnsi="GHEA Grapalat"/>
          <w:sz w:val="20"/>
          <w:szCs w:val="20"/>
          <w:lang w:val="hy-AM" w:eastAsia="ru-RU"/>
        </w:rPr>
        <w:t xml:space="preserve">   8.12</w:t>
      </w:r>
      <w:r w:rsidRPr="00BE3DCD">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071D1C" w:rsidRPr="00BE3DCD" w:rsidRDefault="00071D1C" w:rsidP="00EF3662">
      <w:pPr>
        <w:ind w:firstLine="567"/>
        <w:jc w:val="both"/>
        <w:rPr>
          <w:rFonts w:ascii="GHEA Grapalat" w:hAnsi="GHEA Grapalat"/>
          <w:sz w:val="20"/>
          <w:szCs w:val="20"/>
          <w:lang w:val="hy-AM" w:eastAsia="ru-RU"/>
        </w:rPr>
      </w:pPr>
      <w:r w:rsidRPr="00BE3DCD">
        <w:rPr>
          <w:rFonts w:ascii="GHEA Grapalat" w:hAnsi="GHEA Grapalat"/>
          <w:sz w:val="20"/>
          <w:szCs w:val="20"/>
          <w:lang w:val="hy-AM" w:eastAsia="ru-RU"/>
        </w:rPr>
        <w:lastRenderedPageBreak/>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BE3DCD">
        <w:rPr>
          <w:rFonts w:ascii="GHEA Grapalat" w:hAnsi="GHEA Grapalat"/>
          <w:sz w:val="20"/>
          <w:szCs w:val="20"/>
          <w:lang w:val="hy-AM" w:eastAsia="ru-RU"/>
        </w:rPr>
        <w:t>3.1</w:t>
      </w:r>
      <w:r w:rsidRPr="00BE3DCD">
        <w:rPr>
          <w:rFonts w:ascii="GHEA Grapalat" w:hAnsi="GHEA Grapalat"/>
          <w:sz w:val="20"/>
          <w:szCs w:val="20"/>
          <w:lang w:val="hy-AM" w:eastAsia="ru-RU"/>
        </w:rPr>
        <w:t xml:space="preserve"> հավելվածները, համարվում են </w:t>
      </w:r>
      <w:r w:rsidR="00B64BF8" w:rsidRPr="00BE3DCD">
        <w:rPr>
          <w:rFonts w:ascii="GHEA Grapalat" w:hAnsi="GHEA Grapalat"/>
          <w:sz w:val="20"/>
          <w:szCs w:val="20"/>
          <w:lang w:val="hy-AM" w:eastAsia="ru-RU"/>
        </w:rPr>
        <w:t>պ</w:t>
      </w:r>
      <w:r w:rsidRPr="00BE3DCD">
        <w:rPr>
          <w:rFonts w:ascii="GHEA Grapalat" w:hAnsi="GHEA Grapalat"/>
          <w:sz w:val="20"/>
          <w:szCs w:val="20"/>
          <w:lang w:val="hy-AM" w:eastAsia="ru-RU"/>
        </w:rPr>
        <w:t>այմանագրի անբաժանելի մասը։</w:t>
      </w:r>
    </w:p>
    <w:p w:rsidR="00071D1C" w:rsidRPr="00BE3DCD" w:rsidRDefault="00071D1C" w:rsidP="00EF3662">
      <w:pPr>
        <w:ind w:firstLine="567"/>
        <w:jc w:val="both"/>
        <w:rPr>
          <w:rFonts w:ascii="GHEA Grapalat" w:hAnsi="GHEA Grapalat"/>
          <w:sz w:val="20"/>
          <w:szCs w:val="20"/>
          <w:lang w:val="hy-AM" w:eastAsia="ru-RU"/>
        </w:rPr>
      </w:pPr>
      <w:r w:rsidRPr="00BE3DCD">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071D1C" w:rsidRPr="00BE3DCD" w:rsidRDefault="00071D1C" w:rsidP="00EF3662">
      <w:pPr>
        <w:ind w:firstLine="567"/>
        <w:jc w:val="both"/>
        <w:rPr>
          <w:rFonts w:ascii="GHEA Grapalat" w:hAnsi="GHEA Grapalat"/>
          <w:sz w:val="20"/>
          <w:szCs w:val="20"/>
          <w:lang w:val="hy-AM" w:eastAsia="ru-RU"/>
        </w:rPr>
      </w:pPr>
      <w:r w:rsidRPr="00BE3DCD">
        <w:rPr>
          <w:rFonts w:ascii="GHEA Grapalat" w:hAnsi="GHEA Grapalat"/>
          <w:sz w:val="20"/>
          <w:szCs w:val="20"/>
          <w:lang w:val="hy-AM" w:eastAsia="ru-RU"/>
        </w:rPr>
        <w:tab/>
        <w:t xml:space="preserve">8.15 </w:t>
      </w:r>
      <w:r w:rsidR="00DC567F" w:rsidRPr="00BE3DCD">
        <w:rPr>
          <w:rFonts w:ascii="GHEA Grapalat" w:hAnsi="GHEA Grapalat"/>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BE3DCD">
        <w:rPr>
          <w:rFonts w:ascii="GHEA Grapalat" w:hAnsi="GHEA Grapalat"/>
          <w:sz w:val="20"/>
          <w:szCs w:val="20"/>
          <w:lang w:val="hy-AM" w:eastAsia="ru-RU"/>
        </w:rPr>
        <w:t>խ</w:t>
      </w:r>
      <w:r w:rsidR="00DC567F" w:rsidRPr="00BE3DCD">
        <w:rPr>
          <w:rFonts w:ascii="GHEA Grapalat" w:hAnsi="GHEA Grapalat"/>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Pr="00BE3DCD">
        <w:rPr>
          <w:rFonts w:ascii="GHEA Grapalat" w:hAnsi="GHEA Grapalat"/>
          <w:sz w:val="20"/>
          <w:szCs w:val="20"/>
          <w:lang w:val="hy-AM" w:eastAsia="ru-RU"/>
        </w:rPr>
        <w:t xml:space="preserve">Եթե </w:t>
      </w:r>
      <w:r w:rsidR="00DC567F" w:rsidRPr="00BE3DCD">
        <w:rPr>
          <w:rFonts w:ascii="GHEA Grapalat" w:hAnsi="GHEA Grapalat"/>
          <w:sz w:val="20"/>
          <w:szCs w:val="20"/>
          <w:lang w:val="hy-AM" w:eastAsia="ru-RU"/>
        </w:rPr>
        <w:t>պ</w:t>
      </w:r>
      <w:r w:rsidRPr="00BE3DCD">
        <w:rPr>
          <w:rFonts w:ascii="GHEA Grapalat" w:hAnsi="GHEA Grapalat"/>
          <w:sz w:val="20"/>
          <w:szCs w:val="20"/>
          <w:lang w:val="hy-AM" w:eastAsia="ru-RU"/>
        </w:rPr>
        <w:t xml:space="preserve">այմանագրի կատարման համար հատկացված ֆինանսական միջոցների չափը գերազանցում է գնումների բազային միավորի </w:t>
      </w:r>
      <w:r w:rsidR="009A1B95" w:rsidRPr="00BE3DCD">
        <w:rPr>
          <w:rFonts w:ascii="GHEA Grapalat" w:hAnsi="GHEA Grapalat"/>
          <w:sz w:val="20"/>
          <w:szCs w:val="20"/>
          <w:lang w:val="hy-AM" w:eastAsia="ru-RU"/>
        </w:rPr>
        <w:t>տասնապատիկը</w:t>
      </w:r>
      <w:r w:rsidRPr="00BE3DCD">
        <w:rPr>
          <w:rFonts w:ascii="GHEA Grapalat" w:hAnsi="GHEA Grapalat"/>
          <w:sz w:val="20"/>
          <w:szCs w:val="20"/>
          <w:lang w:val="hy-AM" w:eastAsia="ru-RU"/>
        </w:rPr>
        <w:t xml:space="preserve">, ապա Գնորդի կողմից համաձայնագիր կկնքվի, եթե Վաճառողի կողմից տուժանքի ձևով ներկայացված </w:t>
      </w:r>
      <w:r w:rsidR="009A1B95" w:rsidRPr="00BE3DCD">
        <w:rPr>
          <w:rFonts w:ascii="GHEA Grapalat" w:hAnsi="GHEA Grapalat"/>
          <w:sz w:val="20"/>
          <w:szCs w:val="20"/>
          <w:lang w:val="hy-AM" w:eastAsia="ru-RU"/>
        </w:rPr>
        <w:t xml:space="preserve">որակավորման և </w:t>
      </w:r>
      <w:r w:rsidR="00DC567F" w:rsidRPr="00BE3DCD">
        <w:rPr>
          <w:rFonts w:ascii="GHEA Grapalat" w:hAnsi="GHEA Grapalat"/>
          <w:sz w:val="20"/>
          <w:szCs w:val="20"/>
          <w:lang w:val="hy-AM" w:eastAsia="ru-RU"/>
        </w:rPr>
        <w:t xml:space="preserve">պայմանագրի </w:t>
      </w:r>
      <w:r w:rsidRPr="00BE3DCD">
        <w:rPr>
          <w:rFonts w:ascii="GHEA Grapalat" w:hAnsi="GHEA Grapalat"/>
          <w:sz w:val="20"/>
          <w:szCs w:val="20"/>
          <w:lang w:val="hy-AM" w:eastAsia="ru-RU"/>
        </w:rPr>
        <w:t>ապահովում</w:t>
      </w:r>
      <w:r w:rsidR="009A1B95" w:rsidRPr="00BE3DCD">
        <w:rPr>
          <w:rFonts w:ascii="GHEA Grapalat" w:hAnsi="GHEA Grapalat"/>
          <w:sz w:val="20"/>
          <w:szCs w:val="20"/>
          <w:lang w:val="hy-AM" w:eastAsia="ru-RU"/>
        </w:rPr>
        <w:t>ներ</w:t>
      </w:r>
      <w:r w:rsidRPr="00BE3DCD">
        <w:rPr>
          <w:rFonts w:ascii="GHEA Grapalat" w:hAnsi="GHEA Grapalat"/>
          <w:sz w:val="20"/>
          <w:szCs w:val="20"/>
          <w:lang w:val="hy-AM" w:eastAsia="ru-RU"/>
        </w:rPr>
        <w:t>ը` նախատեսված ֆինանսական միջոցների չափով, փոխարինվում է բանկային երաշխիքով կամ կանխիկ փողով</w:t>
      </w:r>
      <w:r w:rsidR="00920009" w:rsidRPr="00BE3DCD">
        <w:rPr>
          <w:rFonts w:ascii="GHEA Grapalat" w:hAnsi="GHEA Grapalat"/>
          <w:sz w:val="20"/>
          <w:szCs w:val="20"/>
          <w:lang w:val="hy-AM" w:eastAsia="ru-RU"/>
        </w:rPr>
        <w:t xml:space="preserve">` </w:t>
      </w:r>
      <w:r w:rsidRPr="00BE3DCD">
        <w:rPr>
          <w:rFonts w:ascii="GHEA Grapalat" w:hAnsi="GHEA Grapalat"/>
          <w:sz w:val="20"/>
          <w:szCs w:val="20"/>
          <w:lang w:val="hy-AM" w:eastAsia="ru-RU"/>
        </w:rPr>
        <w:t xml:space="preserve">հաշվի առնելով </w:t>
      </w:r>
      <w:r w:rsidR="00920009" w:rsidRPr="00BE3DCD">
        <w:rPr>
          <w:rFonts w:ascii="GHEA Grapalat" w:hAnsi="GHEA Grapalat"/>
          <w:sz w:val="20"/>
          <w:szCs w:val="20"/>
          <w:lang w:val="hy-AM" w:eastAsia="ru-RU"/>
        </w:rPr>
        <w:t xml:space="preserve">ՀՀ կառավարության 2017 թվականի մայիսի 4-ի N 526-Ն որոշման N 1 հավելվածի </w:t>
      </w:r>
      <w:r w:rsidRPr="00BE3DCD">
        <w:rPr>
          <w:rFonts w:ascii="GHEA Grapalat" w:hAnsi="GHEA Grapalat"/>
          <w:sz w:val="20"/>
          <w:szCs w:val="20"/>
          <w:lang w:val="hy-AM" w:eastAsia="ru-RU"/>
        </w:rPr>
        <w:t xml:space="preserve">32-րդ կետի </w:t>
      </w:r>
      <w:r w:rsidR="009A1B95" w:rsidRPr="00BE3DCD">
        <w:rPr>
          <w:rFonts w:ascii="GHEA Grapalat" w:hAnsi="GHEA Grapalat"/>
          <w:sz w:val="20"/>
          <w:szCs w:val="20"/>
          <w:lang w:val="hy-AM" w:eastAsia="ru-RU"/>
        </w:rPr>
        <w:t>17</w:t>
      </w:r>
      <w:r w:rsidRPr="00BE3DCD">
        <w:rPr>
          <w:rFonts w:ascii="GHEA Grapalat" w:hAnsi="GHEA Grapalat"/>
          <w:sz w:val="20"/>
          <w:szCs w:val="20"/>
          <w:lang w:val="hy-AM" w:eastAsia="ru-RU"/>
        </w:rPr>
        <w:t>-րդ ենթակետի «բ» պարբերության պահանջները: Ընդ որում, Վաճառողը համաձայնագիրը կնքում, իսկ</w:t>
      </w:r>
      <w:r w:rsidR="008061D6" w:rsidRPr="00BE3DCD">
        <w:rPr>
          <w:rFonts w:ascii="GHEA Grapalat" w:hAnsi="GHEA Grapalat"/>
          <w:sz w:val="20"/>
          <w:szCs w:val="20"/>
          <w:lang w:val="hy-AM" w:eastAsia="ru-RU"/>
        </w:rPr>
        <w:t xml:space="preserve"> </w:t>
      </w:r>
      <w:r w:rsidRPr="00BE3DCD">
        <w:rPr>
          <w:rFonts w:ascii="GHEA Grapalat" w:hAnsi="GHEA Grapalat"/>
          <w:sz w:val="20"/>
          <w:szCs w:val="20"/>
          <w:lang w:val="hy-AM" w:eastAsia="ru-RU"/>
        </w:rPr>
        <w:t xml:space="preserve"> </w:t>
      </w:r>
      <w:r w:rsidR="00920009" w:rsidRPr="00BE3DCD">
        <w:rPr>
          <w:rFonts w:ascii="GHEA Grapalat" w:hAnsi="GHEA Grapalat"/>
          <w:sz w:val="20"/>
          <w:szCs w:val="20"/>
          <w:lang w:val="hy-AM" w:eastAsia="ru-RU"/>
        </w:rPr>
        <w:t xml:space="preserve">տուժանքի ձևով ներկայացված </w:t>
      </w:r>
      <w:r w:rsidR="00B84F37" w:rsidRPr="00BE3DCD">
        <w:rPr>
          <w:rFonts w:ascii="GHEA Grapalat" w:hAnsi="GHEA Grapalat"/>
          <w:sz w:val="20"/>
          <w:szCs w:val="20"/>
          <w:lang w:val="hy-AM" w:eastAsia="ru-RU"/>
        </w:rPr>
        <w:t xml:space="preserve">որակավորման և </w:t>
      </w:r>
      <w:r w:rsidR="00920009" w:rsidRPr="00BE3DCD">
        <w:rPr>
          <w:rFonts w:ascii="GHEA Grapalat" w:hAnsi="GHEA Grapalat"/>
          <w:sz w:val="20"/>
          <w:szCs w:val="20"/>
          <w:lang w:val="hy-AM" w:eastAsia="ru-RU"/>
        </w:rPr>
        <w:t xml:space="preserve">պայմանագրի </w:t>
      </w:r>
      <w:r w:rsidRPr="00BE3DCD">
        <w:rPr>
          <w:rFonts w:ascii="GHEA Grapalat" w:hAnsi="GHEA Grapalat"/>
          <w:sz w:val="20"/>
          <w:szCs w:val="20"/>
          <w:lang w:val="hy-AM" w:eastAsia="ru-RU"/>
        </w:rPr>
        <w:t>ապահով</w:t>
      </w:r>
      <w:r w:rsidR="00B84F37" w:rsidRPr="00BE3DCD">
        <w:rPr>
          <w:rFonts w:ascii="GHEA Grapalat" w:hAnsi="GHEA Grapalat"/>
          <w:sz w:val="20"/>
          <w:szCs w:val="20"/>
          <w:lang w:val="hy-AM" w:eastAsia="ru-RU"/>
        </w:rPr>
        <w:t>ումների</w:t>
      </w:r>
      <w:r w:rsidRPr="00BE3DCD">
        <w:rPr>
          <w:rFonts w:ascii="GHEA Grapalat" w:hAnsi="GHEA Grapalat"/>
          <w:sz w:val="20"/>
          <w:szCs w:val="20"/>
          <w:lang w:val="hy-AM" w:eastAsia="ru-RU"/>
        </w:rPr>
        <w:t xml:space="preserve"> փոխարինման դեպքում նաև նոր ապահով</w:t>
      </w:r>
      <w:r w:rsidR="00B84F37" w:rsidRPr="00BE3DCD">
        <w:rPr>
          <w:rFonts w:ascii="GHEA Grapalat" w:hAnsi="GHEA Grapalat"/>
          <w:sz w:val="20"/>
          <w:szCs w:val="20"/>
          <w:lang w:val="hy-AM" w:eastAsia="ru-RU"/>
        </w:rPr>
        <w:t>ներ</w:t>
      </w:r>
      <w:r w:rsidR="00FE2467" w:rsidRPr="00BE3DCD">
        <w:rPr>
          <w:rFonts w:ascii="GHEA Grapalat" w:hAnsi="GHEA Grapalat"/>
          <w:sz w:val="20"/>
          <w:szCs w:val="20"/>
          <w:lang w:val="hy-AM" w:eastAsia="ru-RU"/>
        </w:rPr>
        <w:t>ը</w:t>
      </w:r>
      <w:r w:rsidRPr="00BE3DCD">
        <w:rPr>
          <w:rFonts w:ascii="GHEA Grapalat" w:hAnsi="GHEA Grapalat"/>
          <w:sz w:val="20"/>
          <w:szCs w:val="20"/>
          <w:lang w:val="hy-AM" w:eastAsia="ru-RU"/>
        </w:rPr>
        <w:t xml:space="preserve"> Գնորդին ներկայացնում է համաձայնագիր կնքելու ծանուցումը ստանալու օրվանից տասնհինգ աշխատանքային օրվա ընթացքում։ Հակառակ դեպքում </w:t>
      </w:r>
      <w:r w:rsidR="005A1236" w:rsidRPr="00BE3DCD">
        <w:rPr>
          <w:rFonts w:ascii="GHEA Grapalat" w:hAnsi="GHEA Grapalat"/>
          <w:sz w:val="20"/>
          <w:szCs w:val="20"/>
          <w:lang w:val="hy-AM" w:eastAsia="ru-RU"/>
        </w:rPr>
        <w:t>պ</w:t>
      </w:r>
      <w:r w:rsidRPr="00BE3DCD">
        <w:rPr>
          <w:rFonts w:ascii="GHEA Grapalat" w:hAnsi="GHEA Grapalat"/>
          <w:sz w:val="20"/>
          <w:szCs w:val="20"/>
          <w:lang w:val="hy-AM" w:eastAsia="ru-RU"/>
        </w:rPr>
        <w:t>այմանագիրը Գնորդի կողմից միակողմանիորեն լուծվում է:</w:t>
      </w:r>
      <w:r w:rsidR="00383BC3" w:rsidRPr="00B65484">
        <w:rPr>
          <w:rFonts w:ascii="GHEA Grapalat" w:hAnsi="GHEA Grapalat"/>
          <w:sz w:val="20"/>
          <w:szCs w:val="20"/>
          <w:vertAlign w:val="superscript"/>
          <w:lang w:val="hy-AM" w:eastAsia="ru-RU"/>
        </w:rPr>
        <w:t>24</w:t>
      </w:r>
      <w:r w:rsidR="004D28BA" w:rsidRPr="00BE3DCD">
        <w:rPr>
          <w:rStyle w:val="af6"/>
          <w:rFonts w:ascii="GHEA Grapalat" w:hAnsi="GHEA Grapalat"/>
          <w:color w:val="FFFFFF"/>
          <w:sz w:val="20"/>
          <w:szCs w:val="20"/>
          <w:lang w:val="hy-AM" w:eastAsia="ru-RU"/>
        </w:rPr>
        <w:footnoteReference w:id="16"/>
      </w:r>
    </w:p>
    <w:p w:rsidR="00071D1C" w:rsidRPr="00BE3DCD" w:rsidRDefault="00071D1C" w:rsidP="00EF3662">
      <w:pPr>
        <w:tabs>
          <w:tab w:val="left" w:pos="1276"/>
        </w:tabs>
        <w:ind w:firstLine="720"/>
        <w:jc w:val="both"/>
        <w:rPr>
          <w:rFonts w:ascii="GHEA Grapalat" w:hAnsi="GHEA Grapalat" w:cs="Sylfaen"/>
          <w:sz w:val="20"/>
          <w:u w:val="single"/>
          <w:lang w:val="hy-AM"/>
        </w:rPr>
      </w:pPr>
    </w:p>
    <w:p w:rsidR="00071D1C" w:rsidRPr="00BE3DCD" w:rsidRDefault="00071D1C" w:rsidP="00EF3662">
      <w:pPr>
        <w:ind w:firstLine="709"/>
        <w:jc w:val="both"/>
        <w:rPr>
          <w:rFonts w:ascii="GHEA Grapalat" w:hAnsi="GHEA Grapalat"/>
          <w:sz w:val="20"/>
          <w:lang w:val="hy-AM"/>
        </w:rPr>
      </w:pPr>
    </w:p>
    <w:p w:rsidR="00071D1C" w:rsidRPr="00BE3DCD" w:rsidRDefault="00071D1C" w:rsidP="00EF3662">
      <w:pPr>
        <w:ind w:firstLine="709"/>
        <w:jc w:val="both"/>
        <w:rPr>
          <w:rFonts w:ascii="GHEA Grapalat" w:hAnsi="GHEA Grapalat"/>
          <w:b/>
          <w:sz w:val="20"/>
          <w:lang w:val="hy-AM"/>
        </w:rPr>
      </w:pPr>
      <w:r w:rsidRPr="00BE3DCD">
        <w:rPr>
          <w:rFonts w:ascii="GHEA Grapalat" w:hAnsi="GHEA Grapalat"/>
          <w:b/>
          <w:sz w:val="20"/>
          <w:lang w:val="hy-AM"/>
        </w:rPr>
        <w:t>10. Կողմերի հասցեները, բանկային վավերապայմանները և ստորագրությունները</w:t>
      </w:r>
    </w:p>
    <w:p w:rsidR="00071D1C" w:rsidRPr="00BE3DCD" w:rsidRDefault="00071D1C" w:rsidP="00EF3662">
      <w:pPr>
        <w:ind w:firstLine="709"/>
        <w:jc w:val="both"/>
        <w:rPr>
          <w:rFonts w:ascii="GHEA Grapalat" w:hAnsi="GHEA Grapalat"/>
          <w:sz w:val="20"/>
          <w:lang w:val="hy-AM"/>
        </w:rPr>
      </w:pPr>
      <w:r w:rsidRPr="00BE3DCD">
        <w:rPr>
          <w:rFonts w:ascii="GHEA Grapalat" w:hAnsi="GHEA Grapalat"/>
          <w:sz w:val="20"/>
          <w:lang w:val="hy-AM"/>
        </w:rPr>
        <w:t xml:space="preserve"> </w:t>
      </w:r>
    </w:p>
    <w:p w:rsidR="00071D1C" w:rsidRPr="00BE3DCD" w:rsidRDefault="00071D1C" w:rsidP="00EF3662">
      <w:pPr>
        <w:ind w:firstLine="709"/>
        <w:jc w:val="both"/>
        <w:rPr>
          <w:rFonts w:ascii="GHEA Grapalat" w:hAnsi="GHEA Grapalat"/>
          <w:sz w:val="20"/>
          <w:lang w:val="hy-AM"/>
        </w:rPr>
      </w:pPr>
    </w:p>
    <w:p w:rsidR="00071D1C" w:rsidRPr="00BE3DCD"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381178" w:rsidRPr="00BE3DCD" w:rsidTr="0033337A">
        <w:tc>
          <w:tcPr>
            <w:tcW w:w="4536" w:type="dxa"/>
          </w:tcPr>
          <w:p w:rsidR="00381178" w:rsidRPr="00BE3DCD" w:rsidRDefault="00381178" w:rsidP="0033337A">
            <w:pPr>
              <w:jc w:val="center"/>
              <w:rPr>
                <w:rFonts w:ascii="GHEA Grapalat" w:hAnsi="GHEA Grapalat"/>
                <w:b/>
                <w:sz w:val="20"/>
                <w:szCs w:val="20"/>
                <w:lang w:val="hy-AM" w:eastAsia="ru-RU"/>
              </w:rPr>
            </w:pPr>
            <w:r w:rsidRPr="00BE3DCD">
              <w:rPr>
                <w:rFonts w:ascii="GHEA Grapalat" w:hAnsi="GHEA Grapalat"/>
                <w:b/>
                <w:sz w:val="20"/>
                <w:szCs w:val="20"/>
                <w:lang w:val="hy-AM" w:eastAsia="ru-RU"/>
              </w:rPr>
              <w:t>ԳՆՈՐԴ</w:t>
            </w:r>
          </w:p>
          <w:p w:rsidR="00381178" w:rsidRPr="00BE3DCD" w:rsidRDefault="00381178" w:rsidP="0033337A">
            <w:pPr>
              <w:jc w:val="center"/>
              <w:rPr>
                <w:rFonts w:ascii="GHEA Grapalat" w:hAnsi="GHEA Grapalat"/>
                <w:sz w:val="20"/>
                <w:szCs w:val="20"/>
                <w:lang w:val="hy-AM" w:eastAsia="ru-RU"/>
              </w:rPr>
            </w:pPr>
            <w:r w:rsidRPr="00BE3DCD">
              <w:rPr>
                <w:rFonts w:ascii="GHEA Grapalat" w:hAnsi="GHEA Grapalat"/>
                <w:sz w:val="20"/>
                <w:szCs w:val="20"/>
                <w:lang w:val="hy-AM" w:eastAsia="ru-RU"/>
              </w:rPr>
              <w:t xml:space="preserve"> «Թիվ 16 պոլիկլինիկա» ՓԲԸ </w:t>
            </w:r>
          </w:p>
          <w:p w:rsidR="00381178" w:rsidRPr="00BE3DCD" w:rsidRDefault="00381178" w:rsidP="0033337A">
            <w:pPr>
              <w:jc w:val="center"/>
              <w:rPr>
                <w:rFonts w:ascii="GHEA Grapalat" w:hAnsi="GHEA Grapalat"/>
                <w:sz w:val="20"/>
                <w:szCs w:val="20"/>
                <w:lang w:val="hy-AM" w:eastAsia="ru-RU"/>
              </w:rPr>
            </w:pPr>
            <w:r w:rsidRPr="00BE3DCD">
              <w:rPr>
                <w:rFonts w:ascii="GHEA Grapalat" w:hAnsi="GHEA Grapalat"/>
                <w:sz w:val="20"/>
                <w:szCs w:val="20"/>
                <w:lang w:val="hy-AM" w:eastAsia="ru-RU"/>
              </w:rPr>
              <w:t>ք. Երևան, Դրոյի 17</w:t>
            </w:r>
          </w:p>
          <w:p w:rsidR="00381178" w:rsidRPr="00BE3DCD" w:rsidRDefault="00381178" w:rsidP="0033337A">
            <w:pPr>
              <w:jc w:val="center"/>
              <w:rPr>
                <w:rFonts w:ascii="GHEA Grapalat" w:hAnsi="GHEA Grapalat"/>
                <w:sz w:val="20"/>
                <w:szCs w:val="20"/>
                <w:lang w:val="hy-AM" w:eastAsia="ru-RU"/>
              </w:rPr>
            </w:pPr>
            <w:r w:rsidRPr="00BE3DCD">
              <w:rPr>
                <w:rFonts w:ascii="GHEA Grapalat" w:hAnsi="GHEA Grapalat"/>
                <w:sz w:val="20"/>
                <w:szCs w:val="20"/>
                <w:lang w:val="hy-AM" w:eastAsia="ru-RU"/>
              </w:rPr>
              <w:t>Հայբիզնեսբանկ ՓԲԸ</w:t>
            </w:r>
          </w:p>
          <w:p w:rsidR="00381178" w:rsidRPr="00BE3DCD" w:rsidRDefault="00381178" w:rsidP="0033337A">
            <w:pPr>
              <w:jc w:val="center"/>
              <w:rPr>
                <w:rFonts w:ascii="GHEA Grapalat" w:hAnsi="GHEA Grapalat"/>
                <w:sz w:val="20"/>
                <w:szCs w:val="20"/>
                <w:lang w:val="hy-AM" w:eastAsia="ru-RU"/>
              </w:rPr>
            </w:pPr>
            <w:r w:rsidRPr="00BE3DCD">
              <w:rPr>
                <w:rFonts w:ascii="GHEA Grapalat" w:hAnsi="GHEA Grapalat"/>
                <w:sz w:val="20"/>
                <w:szCs w:val="20"/>
                <w:lang w:val="hy-AM" w:eastAsia="ru-RU"/>
              </w:rPr>
              <w:t>11500725739300</w:t>
            </w:r>
          </w:p>
          <w:p w:rsidR="00381178" w:rsidRPr="00BE3DCD" w:rsidRDefault="00381178" w:rsidP="0033337A">
            <w:pPr>
              <w:jc w:val="center"/>
              <w:rPr>
                <w:rFonts w:ascii="GHEA Grapalat" w:hAnsi="GHEA Grapalat"/>
                <w:sz w:val="20"/>
                <w:szCs w:val="20"/>
                <w:lang w:val="hy-AM" w:eastAsia="ru-RU"/>
              </w:rPr>
            </w:pPr>
            <w:r w:rsidRPr="00BE3DCD">
              <w:rPr>
                <w:rFonts w:ascii="GHEA Grapalat" w:hAnsi="GHEA Grapalat"/>
                <w:sz w:val="20"/>
                <w:szCs w:val="20"/>
                <w:lang w:val="hy-AM" w:eastAsia="ru-RU"/>
              </w:rPr>
              <w:t>03509871</w:t>
            </w:r>
          </w:p>
          <w:p w:rsidR="00381178" w:rsidRPr="00BE3DCD" w:rsidRDefault="00381178" w:rsidP="0033337A">
            <w:pPr>
              <w:jc w:val="center"/>
              <w:rPr>
                <w:rFonts w:ascii="GHEA Grapalat" w:hAnsi="GHEA Grapalat"/>
                <w:sz w:val="20"/>
                <w:szCs w:val="20"/>
                <w:lang w:val="hy-AM" w:eastAsia="ru-RU"/>
              </w:rPr>
            </w:pPr>
            <w:r w:rsidRPr="00BE3DCD">
              <w:rPr>
                <w:rFonts w:ascii="GHEA Grapalat" w:hAnsi="GHEA Grapalat"/>
                <w:sz w:val="20"/>
                <w:szCs w:val="20"/>
                <w:lang w:val="hy-AM" w:eastAsia="ru-RU"/>
              </w:rPr>
              <w:t>տնօրեն ______ Գ. Պետրոսյան</w:t>
            </w:r>
          </w:p>
          <w:p w:rsidR="00381178" w:rsidRPr="00BE3DCD" w:rsidRDefault="00381178" w:rsidP="0033337A">
            <w:pPr>
              <w:jc w:val="center"/>
              <w:rPr>
                <w:rFonts w:ascii="GHEA Grapalat" w:hAnsi="GHEA Grapalat"/>
                <w:sz w:val="20"/>
                <w:szCs w:val="20"/>
                <w:lang w:val="hy-AM" w:eastAsia="ru-RU"/>
              </w:rPr>
            </w:pPr>
            <w:r w:rsidRPr="00BE3DCD">
              <w:rPr>
                <w:rFonts w:ascii="GHEA Grapalat" w:hAnsi="GHEA Grapalat"/>
                <w:sz w:val="20"/>
                <w:szCs w:val="20"/>
                <w:lang w:val="hy-AM" w:eastAsia="ru-RU"/>
              </w:rPr>
              <w:t>/ստորագրություն/</w:t>
            </w:r>
          </w:p>
          <w:p w:rsidR="00381178" w:rsidRPr="00BE3DCD" w:rsidRDefault="00381178" w:rsidP="0033337A">
            <w:pPr>
              <w:jc w:val="center"/>
              <w:rPr>
                <w:rFonts w:ascii="GHEA Grapalat" w:hAnsi="GHEA Grapalat"/>
                <w:sz w:val="20"/>
                <w:szCs w:val="20"/>
                <w:lang w:eastAsia="ru-RU"/>
              </w:rPr>
            </w:pPr>
            <w:r w:rsidRPr="00BE3DCD">
              <w:rPr>
                <w:rFonts w:ascii="GHEA Grapalat" w:hAnsi="GHEA Grapalat"/>
                <w:sz w:val="20"/>
                <w:szCs w:val="20"/>
                <w:lang w:eastAsia="ru-RU"/>
              </w:rPr>
              <w:t>Կ.Տ</w:t>
            </w:r>
          </w:p>
        </w:tc>
        <w:tc>
          <w:tcPr>
            <w:tcW w:w="760" w:type="dxa"/>
          </w:tcPr>
          <w:p w:rsidR="00381178" w:rsidRPr="00BE3DCD" w:rsidRDefault="00381178" w:rsidP="0033337A">
            <w:pPr>
              <w:jc w:val="center"/>
              <w:rPr>
                <w:rFonts w:ascii="GHEA Grapalat" w:hAnsi="GHEA Grapalat"/>
                <w:lang w:val="hy-AM"/>
              </w:rPr>
            </w:pPr>
          </w:p>
        </w:tc>
        <w:tc>
          <w:tcPr>
            <w:tcW w:w="4343" w:type="dxa"/>
          </w:tcPr>
          <w:p w:rsidR="00381178" w:rsidRPr="00BE3DCD" w:rsidRDefault="00381178" w:rsidP="0033337A">
            <w:pPr>
              <w:jc w:val="center"/>
              <w:rPr>
                <w:rFonts w:ascii="GHEA Grapalat" w:hAnsi="GHEA Grapalat" w:cs="Sylfaen"/>
                <w:b/>
                <w:bCs/>
                <w:sz w:val="20"/>
                <w:lang w:val="hy-AM"/>
              </w:rPr>
            </w:pPr>
            <w:r w:rsidRPr="00BE3DCD">
              <w:rPr>
                <w:rFonts w:ascii="GHEA Grapalat" w:hAnsi="GHEA Grapalat" w:cs="Sylfaen"/>
                <w:b/>
                <w:bCs/>
                <w:sz w:val="20"/>
                <w:lang w:val="hy-AM"/>
              </w:rPr>
              <w:t>ՎԱՃԱՌՈՂ</w:t>
            </w:r>
          </w:p>
          <w:p w:rsidR="00381178" w:rsidRPr="00BE3DCD" w:rsidRDefault="00381178" w:rsidP="0033337A">
            <w:pPr>
              <w:jc w:val="center"/>
              <w:rPr>
                <w:rFonts w:ascii="GHEA Grapalat" w:hAnsi="GHEA Grapalat"/>
                <w:lang w:val="hy-AM"/>
              </w:rPr>
            </w:pPr>
          </w:p>
          <w:p w:rsidR="00381178" w:rsidRPr="00BE3DCD" w:rsidRDefault="00381178" w:rsidP="0033337A">
            <w:pPr>
              <w:jc w:val="center"/>
              <w:rPr>
                <w:rFonts w:ascii="GHEA Grapalat" w:hAnsi="GHEA Grapalat"/>
                <w:lang w:val="hy-AM"/>
              </w:rPr>
            </w:pPr>
          </w:p>
          <w:p w:rsidR="00381178" w:rsidRPr="00BE3DCD" w:rsidRDefault="00381178" w:rsidP="0033337A">
            <w:pPr>
              <w:jc w:val="center"/>
              <w:rPr>
                <w:rFonts w:ascii="GHEA Grapalat" w:hAnsi="GHEA Grapalat"/>
                <w:lang w:val="hy-AM"/>
              </w:rPr>
            </w:pPr>
            <w:r w:rsidRPr="00BE3DCD">
              <w:rPr>
                <w:rFonts w:ascii="GHEA Grapalat" w:hAnsi="GHEA Grapalat"/>
                <w:lang w:val="hy-AM"/>
              </w:rPr>
              <w:t>---------------------------------</w:t>
            </w:r>
          </w:p>
          <w:p w:rsidR="00381178" w:rsidRPr="00BE3DCD" w:rsidRDefault="00381178" w:rsidP="0033337A">
            <w:pPr>
              <w:jc w:val="center"/>
              <w:rPr>
                <w:rFonts w:ascii="GHEA Grapalat" w:hAnsi="GHEA Grapalat"/>
                <w:sz w:val="18"/>
                <w:szCs w:val="18"/>
              </w:rPr>
            </w:pPr>
            <w:r w:rsidRPr="00BE3DCD">
              <w:rPr>
                <w:rFonts w:ascii="GHEA Grapalat" w:hAnsi="GHEA Grapalat"/>
                <w:sz w:val="18"/>
                <w:szCs w:val="18"/>
              </w:rPr>
              <w:t>/</w:t>
            </w:r>
            <w:r w:rsidRPr="00BE3DCD">
              <w:rPr>
                <w:rFonts w:ascii="GHEA Grapalat" w:hAnsi="GHEA Grapalat" w:cs="Sylfaen"/>
                <w:sz w:val="18"/>
                <w:szCs w:val="18"/>
                <w:lang w:val="hy-AM"/>
              </w:rPr>
              <w:t>ստորագրություն</w:t>
            </w:r>
            <w:r w:rsidRPr="00BE3DCD">
              <w:rPr>
                <w:rFonts w:ascii="GHEA Grapalat" w:hAnsi="GHEA Grapalat"/>
                <w:sz w:val="18"/>
                <w:szCs w:val="18"/>
              </w:rPr>
              <w:t>/</w:t>
            </w:r>
          </w:p>
          <w:p w:rsidR="00381178" w:rsidRPr="00BE3DCD" w:rsidRDefault="00381178" w:rsidP="0033337A">
            <w:pPr>
              <w:jc w:val="center"/>
              <w:rPr>
                <w:rFonts w:ascii="GHEA Grapalat" w:hAnsi="GHEA Grapalat"/>
                <w:sz w:val="22"/>
                <w:szCs w:val="22"/>
                <w:lang w:val="hy-AM"/>
              </w:rPr>
            </w:pPr>
            <w:r w:rsidRPr="00BE3DCD">
              <w:rPr>
                <w:rFonts w:ascii="GHEA Grapalat" w:hAnsi="GHEA Grapalat" w:cs="Sylfaen"/>
                <w:sz w:val="18"/>
                <w:szCs w:val="18"/>
                <w:lang w:val="hy-AM"/>
              </w:rPr>
              <w:t>Կ</w:t>
            </w:r>
            <w:r w:rsidRPr="00BE3DCD">
              <w:rPr>
                <w:rFonts w:ascii="GHEA Grapalat" w:hAnsi="GHEA Grapalat"/>
                <w:sz w:val="18"/>
                <w:szCs w:val="18"/>
                <w:lang w:val="hy-AM"/>
              </w:rPr>
              <w:t>.</w:t>
            </w:r>
            <w:r w:rsidRPr="00BE3DCD">
              <w:rPr>
                <w:rFonts w:ascii="GHEA Grapalat" w:hAnsi="GHEA Grapalat" w:cs="Sylfaen"/>
                <w:sz w:val="18"/>
                <w:szCs w:val="18"/>
                <w:lang w:val="hy-AM"/>
              </w:rPr>
              <w:t>Տ</w:t>
            </w:r>
          </w:p>
        </w:tc>
      </w:tr>
    </w:tbl>
    <w:p w:rsidR="00071D1C" w:rsidRPr="00BE3DCD" w:rsidRDefault="00071D1C" w:rsidP="00EF3662">
      <w:pPr>
        <w:rPr>
          <w:rFonts w:ascii="GHEA Grapalat" w:hAnsi="GHEA Grapalat"/>
          <w:sz w:val="20"/>
          <w:lang w:val="hy-AM"/>
        </w:rPr>
      </w:pPr>
    </w:p>
    <w:p w:rsidR="00071D1C" w:rsidRPr="00BE3DCD" w:rsidRDefault="00071D1C" w:rsidP="00EF3662">
      <w:pPr>
        <w:ind w:firstLine="720"/>
        <w:jc w:val="both"/>
        <w:rPr>
          <w:rFonts w:ascii="GHEA Grapalat" w:hAnsi="GHEA Grapalat"/>
          <w:sz w:val="20"/>
          <w:lang w:val="hy-AM"/>
        </w:rPr>
      </w:pPr>
      <w:r w:rsidRPr="00BE3DCD">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071D1C" w:rsidRPr="00BE3DCD" w:rsidRDefault="00071D1C" w:rsidP="00EF3662">
      <w:pPr>
        <w:tabs>
          <w:tab w:val="left" w:pos="1276"/>
        </w:tabs>
        <w:ind w:firstLine="720"/>
        <w:jc w:val="both"/>
        <w:rPr>
          <w:rFonts w:ascii="GHEA Grapalat" w:hAnsi="GHEA Grapalat" w:cs="Sylfaen"/>
          <w:sz w:val="20"/>
          <w:u w:val="single"/>
          <w:lang w:val="hy-AM"/>
        </w:rPr>
      </w:pPr>
    </w:p>
    <w:p w:rsidR="00071D1C" w:rsidRPr="00BE3DCD" w:rsidRDefault="00071D1C" w:rsidP="00EF3662">
      <w:pPr>
        <w:rPr>
          <w:rFonts w:ascii="GHEA Grapalat" w:hAnsi="GHEA Grapalat"/>
          <w:sz w:val="20"/>
          <w:lang w:val="hy-AM"/>
        </w:rPr>
      </w:pPr>
    </w:p>
    <w:p w:rsidR="00071D1C" w:rsidRPr="00BE3DCD" w:rsidRDefault="00071D1C" w:rsidP="00EF3662">
      <w:pPr>
        <w:rPr>
          <w:rFonts w:ascii="GHEA Grapalat" w:hAnsi="GHEA Grapalat"/>
          <w:sz w:val="20"/>
          <w:lang w:val="hy-AM"/>
        </w:rPr>
      </w:pPr>
    </w:p>
    <w:p w:rsidR="00071D1C" w:rsidRPr="00BE3DCD" w:rsidRDefault="00071D1C" w:rsidP="00EF3662">
      <w:pPr>
        <w:rPr>
          <w:rFonts w:ascii="GHEA Grapalat" w:hAnsi="GHEA Grapalat"/>
          <w:sz w:val="20"/>
          <w:lang w:val="hy-AM"/>
        </w:rPr>
      </w:pPr>
    </w:p>
    <w:p w:rsidR="00071D1C" w:rsidRPr="00BE3DCD" w:rsidRDefault="00071D1C" w:rsidP="00EF3662">
      <w:pPr>
        <w:rPr>
          <w:rFonts w:ascii="GHEA Grapalat" w:hAnsi="GHEA Grapalat"/>
          <w:sz w:val="20"/>
          <w:lang w:val="hy-AM"/>
        </w:rPr>
      </w:pPr>
    </w:p>
    <w:p w:rsidR="00071D1C" w:rsidRPr="00BE3DCD" w:rsidRDefault="00071D1C" w:rsidP="00EF3662">
      <w:pPr>
        <w:jc w:val="right"/>
        <w:rPr>
          <w:rFonts w:ascii="GHEA Grapalat" w:hAnsi="GHEA Grapalat"/>
          <w:sz w:val="20"/>
          <w:lang w:val="hy-AM"/>
        </w:rPr>
        <w:sectPr w:rsidR="00071D1C" w:rsidRPr="00BE3DCD" w:rsidSect="00536BFB">
          <w:pgSz w:w="11906" w:h="16838" w:code="9"/>
          <w:pgMar w:top="720" w:right="662" w:bottom="533" w:left="1138" w:header="562" w:footer="562" w:gutter="0"/>
          <w:cols w:space="720"/>
        </w:sectPr>
      </w:pPr>
    </w:p>
    <w:p w:rsidR="00071D1C" w:rsidRPr="00BE3DCD" w:rsidRDefault="00071D1C" w:rsidP="00EF3662">
      <w:pPr>
        <w:jc w:val="right"/>
        <w:rPr>
          <w:rFonts w:ascii="GHEA Grapalat" w:hAnsi="GHEA Grapalat"/>
          <w:i/>
          <w:sz w:val="18"/>
          <w:lang w:val="hy-AM"/>
        </w:rPr>
      </w:pPr>
      <w:r w:rsidRPr="00BE3DCD">
        <w:rPr>
          <w:rFonts w:ascii="GHEA Grapalat" w:hAnsi="GHEA Grapalat"/>
          <w:i/>
          <w:sz w:val="18"/>
          <w:lang w:val="hy-AM"/>
        </w:rPr>
        <w:lastRenderedPageBreak/>
        <w:t>Հավելված N 1</w:t>
      </w:r>
    </w:p>
    <w:p w:rsidR="00071D1C" w:rsidRPr="00BE3DCD" w:rsidRDefault="00071D1C" w:rsidP="00EF3662">
      <w:pPr>
        <w:jc w:val="right"/>
        <w:rPr>
          <w:rFonts w:ascii="GHEA Grapalat" w:hAnsi="GHEA Grapalat"/>
          <w:i/>
          <w:sz w:val="18"/>
          <w:lang w:val="hy-AM"/>
        </w:rPr>
      </w:pPr>
      <w:r w:rsidRPr="00BE3DCD">
        <w:rPr>
          <w:rFonts w:ascii="GHEA Grapalat" w:hAnsi="GHEA Grapalat"/>
          <w:i/>
          <w:sz w:val="18"/>
          <w:lang w:val="hy-AM"/>
        </w:rPr>
        <w:t xml:space="preserve">«         »              20  թ. կնքված </w:t>
      </w:r>
    </w:p>
    <w:p w:rsidR="00071D1C" w:rsidRPr="00BE3DCD" w:rsidRDefault="00071D1C" w:rsidP="00EF3662">
      <w:pPr>
        <w:jc w:val="right"/>
        <w:rPr>
          <w:rFonts w:ascii="GHEA Grapalat" w:hAnsi="GHEA Grapalat"/>
          <w:i/>
          <w:sz w:val="18"/>
          <w:lang w:val="hy-AM"/>
        </w:rPr>
      </w:pPr>
      <w:r w:rsidRPr="00BE3DCD">
        <w:rPr>
          <w:rFonts w:ascii="GHEA Grapalat" w:hAnsi="GHEA Grapalat"/>
          <w:i/>
          <w:sz w:val="18"/>
          <w:lang w:val="hy-AM"/>
        </w:rPr>
        <w:t xml:space="preserve">                      ծածկագրով պայմանագրի</w:t>
      </w:r>
    </w:p>
    <w:p w:rsidR="00071D1C" w:rsidRPr="00BE3DCD" w:rsidRDefault="00071D1C" w:rsidP="00EF3662">
      <w:pPr>
        <w:jc w:val="center"/>
        <w:rPr>
          <w:rFonts w:ascii="GHEA Grapalat" w:hAnsi="GHEA Grapalat"/>
          <w:sz w:val="18"/>
          <w:lang w:val="hy-AM"/>
        </w:rPr>
      </w:pPr>
    </w:p>
    <w:p w:rsidR="00071D1C" w:rsidRPr="00BE3DCD" w:rsidRDefault="00071D1C" w:rsidP="00EF3662">
      <w:pPr>
        <w:jc w:val="center"/>
        <w:rPr>
          <w:rFonts w:ascii="GHEA Grapalat" w:hAnsi="GHEA Grapalat"/>
          <w:sz w:val="20"/>
          <w:lang w:val="hy-AM"/>
        </w:rPr>
      </w:pPr>
    </w:p>
    <w:p w:rsidR="00071D1C" w:rsidRPr="00BE3DCD" w:rsidRDefault="00071D1C" w:rsidP="00EF3662">
      <w:pPr>
        <w:jc w:val="center"/>
        <w:rPr>
          <w:rFonts w:ascii="GHEA Grapalat" w:hAnsi="GHEA Grapalat"/>
          <w:sz w:val="20"/>
          <w:lang w:val="hy-AM"/>
        </w:rPr>
      </w:pPr>
      <w:r w:rsidRPr="00BE3DCD">
        <w:rPr>
          <w:rFonts w:ascii="GHEA Grapalat" w:hAnsi="GHEA Grapalat"/>
          <w:sz w:val="20"/>
          <w:lang w:val="hy-AM"/>
        </w:rPr>
        <w:t>ՏԵԽՆԻԿԱԿԱՆ ԲՆՈՒԹԱԳԻՐ - ԳՆՄԱՆ ԺԱՄԱՆԱԿԱՑՈՒՅՑ*</w:t>
      </w:r>
    </w:p>
    <w:p w:rsidR="00071D1C" w:rsidRPr="00BE3DCD" w:rsidRDefault="00071D1C" w:rsidP="00EF3662">
      <w:pPr>
        <w:jc w:val="center"/>
        <w:rPr>
          <w:rFonts w:ascii="GHEA Grapalat" w:hAnsi="GHEA Grapalat"/>
          <w:sz w:val="20"/>
          <w:lang w:val="hy-AM"/>
        </w:rPr>
      </w:pPr>
      <w:r w:rsidRPr="00BE3DCD">
        <w:rPr>
          <w:rFonts w:ascii="GHEA Grapalat" w:hAnsi="GHEA Grapalat"/>
          <w:sz w:val="20"/>
          <w:lang w:val="hy-AM"/>
        </w:rPr>
        <w:tab/>
      </w:r>
      <w:r w:rsidRPr="00BE3DCD">
        <w:rPr>
          <w:rFonts w:ascii="GHEA Grapalat" w:hAnsi="GHEA Grapalat"/>
          <w:sz w:val="20"/>
          <w:lang w:val="hy-AM"/>
        </w:rPr>
        <w:tab/>
      </w:r>
      <w:r w:rsidRPr="00BE3DCD">
        <w:rPr>
          <w:rFonts w:ascii="GHEA Grapalat" w:hAnsi="GHEA Grapalat"/>
          <w:sz w:val="20"/>
          <w:lang w:val="hy-AM"/>
        </w:rPr>
        <w:tab/>
      </w:r>
      <w:r w:rsidRPr="00BE3DCD">
        <w:rPr>
          <w:rFonts w:ascii="GHEA Grapalat" w:hAnsi="GHEA Grapalat"/>
          <w:sz w:val="20"/>
          <w:lang w:val="hy-AM"/>
        </w:rPr>
        <w:tab/>
      </w:r>
      <w:r w:rsidRPr="00BE3DCD">
        <w:rPr>
          <w:rFonts w:ascii="GHEA Grapalat" w:hAnsi="GHEA Grapalat"/>
          <w:sz w:val="20"/>
          <w:lang w:val="hy-AM"/>
        </w:rPr>
        <w:tab/>
      </w:r>
      <w:r w:rsidRPr="00BE3DCD">
        <w:rPr>
          <w:rFonts w:ascii="GHEA Grapalat" w:hAnsi="GHEA Grapalat"/>
          <w:sz w:val="20"/>
          <w:lang w:val="hy-AM"/>
        </w:rPr>
        <w:tab/>
      </w:r>
      <w:r w:rsidRPr="00BE3DCD">
        <w:rPr>
          <w:rFonts w:ascii="GHEA Grapalat" w:hAnsi="GHEA Grapalat"/>
          <w:sz w:val="20"/>
          <w:lang w:val="hy-AM"/>
        </w:rPr>
        <w:tab/>
      </w:r>
      <w:r w:rsidRPr="00BE3DCD">
        <w:rPr>
          <w:rFonts w:ascii="GHEA Grapalat" w:hAnsi="GHEA Grapalat"/>
          <w:sz w:val="20"/>
          <w:lang w:val="hy-AM"/>
        </w:rPr>
        <w:tab/>
      </w:r>
      <w:r w:rsidRPr="00BE3DCD">
        <w:rPr>
          <w:rFonts w:ascii="GHEA Grapalat" w:hAnsi="GHEA Grapalat"/>
          <w:sz w:val="20"/>
          <w:lang w:val="hy-AM"/>
        </w:rPr>
        <w:tab/>
      </w:r>
      <w:r w:rsidRPr="00BE3DCD">
        <w:rPr>
          <w:rFonts w:ascii="GHEA Grapalat" w:hAnsi="GHEA Grapalat"/>
          <w:sz w:val="20"/>
          <w:lang w:val="hy-AM"/>
        </w:rPr>
        <w:tab/>
      </w:r>
      <w:r w:rsidRPr="00BE3DCD">
        <w:rPr>
          <w:rFonts w:ascii="GHEA Grapalat" w:hAnsi="GHEA Grapalat"/>
          <w:sz w:val="20"/>
          <w:lang w:val="hy-AM"/>
        </w:rPr>
        <w:tab/>
        <w:t xml:space="preserve">                                                                ՀՀ դրամ</w:t>
      </w: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01"/>
        <w:gridCol w:w="1201"/>
        <w:gridCol w:w="1201"/>
        <w:gridCol w:w="1202"/>
        <w:gridCol w:w="2356"/>
        <w:gridCol w:w="1202"/>
        <w:gridCol w:w="1202"/>
        <w:gridCol w:w="1202"/>
        <w:gridCol w:w="1202"/>
        <w:gridCol w:w="1202"/>
        <w:gridCol w:w="1202"/>
        <w:gridCol w:w="1202"/>
      </w:tblGrid>
      <w:tr w:rsidR="00B65484" w:rsidRPr="00BE3DCD" w:rsidTr="00BD3B62">
        <w:trPr>
          <w:trHeight w:val="354"/>
        </w:trPr>
        <w:tc>
          <w:tcPr>
            <w:tcW w:w="15575" w:type="dxa"/>
            <w:gridSpan w:val="12"/>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Ապրանք</w:t>
            </w:r>
          </w:p>
        </w:tc>
      </w:tr>
      <w:tr w:rsidR="00B65484" w:rsidRPr="00BE3DCD" w:rsidTr="00BD3B62">
        <w:trPr>
          <w:trHeight w:val="354"/>
        </w:trPr>
        <w:tc>
          <w:tcPr>
            <w:tcW w:w="1201"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հրավերով նախատեսված չափաբաժնի համարը</w:t>
            </w:r>
          </w:p>
        </w:tc>
        <w:tc>
          <w:tcPr>
            <w:tcW w:w="1201"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գնումների պլանով նախատեսված միջանցիկ ծածկագիրը` ըստ ԳՄԱ դասակարգման (CPV)</w:t>
            </w:r>
          </w:p>
        </w:tc>
        <w:tc>
          <w:tcPr>
            <w:tcW w:w="1201"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անվանումը և ապրանքային նշանը**</w:t>
            </w:r>
          </w:p>
        </w:tc>
        <w:tc>
          <w:tcPr>
            <w:tcW w:w="1202"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արտադրողի անվանումը և ծագման երկիրը**</w:t>
            </w:r>
          </w:p>
        </w:tc>
        <w:tc>
          <w:tcPr>
            <w:tcW w:w="2356"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տեխնիկական բնութագիրը</w:t>
            </w:r>
          </w:p>
        </w:tc>
        <w:tc>
          <w:tcPr>
            <w:tcW w:w="1202"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չափման միավորը</w:t>
            </w:r>
          </w:p>
        </w:tc>
        <w:tc>
          <w:tcPr>
            <w:tcW w:w="1202"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միավոր գինը/ՀՀ դրամ</w:t>
            </w:r>
          </w:p>
        </w:tc>
        <w:tc>
          <w:tcPr>
            <w:tcW w:w="1202"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ընդհանուր գինը/ՀՀ դրամ</w:t>
            </w:r>
          </w:p>
        </w:tc>
        <w:tc>
          <w:tcPr>
            <w:tcW w:w="1202"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ընդհանուր քանակը</w:t>
            </w:r>
          </w:p>
        </w:tc>
        <w:tc>
          <w:tcPr>
            <w:tcW w:w="1202"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մատակարարման հասցեն</w:t>
            </w:r>
          </w:p>
        </w:tc>
        <w:tc>
          <w:tcPr>
            <w:tcW w:w="1202"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մատակարարման ենթակա քանակը</w:t>
            </w:r>
          </w:p>
        </w:tc>
        <w:tc>
          <w:tcPr>
            <w:tcW w:w="1202"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մատակարարման ժամկետը***</w:t>
            </w:r>
          </w:p>
        </w:tc>
      </w:tr>
      <w:tr w:rsidR="00B65484" w:rsidRPr="00BE3DCD" w:rsidTr="00BD3B62">
        <w:trPr>
          <w:trHeight w:val="354"/>
        </w:trPr>
        <w:tc>
          <w:tcPr>
            <w:tcW w:w="1201"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1</w:t>
            </w:r>
          </w:p>
        </w:tc>
        <w:tc>
          <w:tcPr>
            <w:tcW w:w="1201"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33690000</w:t>
            </w:r>
          </w:p>
        </w:tc>
        <w:tc>
          <w:tcPr>
            <w:tcW w:w="1201"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Դիկլոֆենակ</w:t>
            </w:r>
          </w:p>
        </w:tc>
        <w:tc>
          <w:tcPr>
            <w:tcW w:w="1202" w:type="dxa"/>
            <w:vAlign w:val="center"/>
          </w:tcPr>
          <w:p w:rsidR="00B65484" w:rsidRPr="00BE3DCD" w:rsidRDefault="00B65484" w:rsidP="00B65484">
            <w:pPr>
              <w:jc w:val="center"/>
              <w:rPr>
                <w:rFonts w:ascii="GHEA Grapalat" w:hAnsi="GHEA Grapalat"/>
                <w:sz w:val="16"/>
                <w:szCs w:val="16"/>
              </w:rPr>
            </w:pPr>
          </w:p>
        </w:tc>
        <w:tc>
          <w:tcPr>
            <w:tcW w:w="2356"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Դիկլոֆենակ diclofenac դեղահատ 100մգ</w:t>
            </w:r>
          </w:p>
        </w:tc>
        <w:tc>
          <w:tcPr>
            <w:tcW w:w="1202"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դեղահատ</w:t>
            </w:r>
          </w:p>
        </w:tc>
        <w:tc>
          <w:tcPr>
            <w:tcW w:w="1202" w:type="dxa"/>
            <w:vAlign w:val="center"/>
          </w:tcPr>
          <w:p w:rsidR="00B65484" w:rsidRPr="00F00E11" w:rsidRDefault="00B65484" w:rsidP="00B65484">
            <w:pPr>
              <w:jc w:val="center"/>
              <w:rPr>
                <w:rFonts w:ascii="GHEA Grapalat" w:hAnsi="GHEA Grapalat"/>
                <w:sz w:val="16"/>
                <w:szCs w:val="16"/>
                <w:lang w:val="ru-RU"/>
              </w:rPr>
            </w:pPr>
          </w:p>
        </w:tc>
        <w:tc>
          <w:tcPr>
            <w:tcW w:w="1202" w:type="dxa"/>
            <w:vAlign w:val="center"/>
          </w:tcPr>
          <w:p w:rsidR="00B65484" w:rsidRPr="00F00E11" w:rsidRDefault="00B65484" w:rsidP="00B65484">
            <w:pPr>
              <w:jc w:val="center"/>
              <w:rPr>
                <w:rFonts w:ascii="GHEA Grapalat" w:hAnsi="GHEA Grapalat"/>
                <w:sz w:val="16"/>
                <w:szCs w:val="16"/>
                <w:lang w:val="ru-RU"/>
              </w:rPr>
            </w:pPr>
          </w:p>
        </w:tc>
        <w:tc>
          <w:tcPr>
            <w:tcW w:w="1202"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8000</w:t>
            </w:r>
          </w:p>
        </w:tc>
        <w:tc>
          <w:tcPr>
            <w:tcW w:w="1202"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ք. Երևան, Դրոյի 17</w:t>
            </w:r>
          </w:p>
        </w:tc>
        <w:tc>
          <w:tcPr>
            <w:tcW w:w="1202"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8000</w:t>
            </w:r>
          </w:p>
        </w:tc>
        <w:tc>
          <w:tcPr>
            <w:tcW w:w="1202"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Ոչ ուշ քան 25.12.20</w:t>
            </w:r>
          </w:p>
        </w:tc>
      </w:tr>
      <w:tr w:rsidR="00B65484" w:rsidRPr="00BE3DCD" w:rsidTr="00BD3B62">
        <w:trPr>
          <w:trHeight w:val="354"/>
        </w:trPr>
        <w:tc>
          <w:tcPr>
            <w:tcW w:w="1201"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2</w:t>
            </w:r>
          </w:p>
        </w:tc>
        <w:tc>
          <w:tcPr>
            <w:tcW w:w="1201"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33690000</w:t>
            </w:r>
          </w:p>
        </w:tc>
        <w:tc>
          <w:tcPr>
            <w:tcW w:w="1201"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Երկաթի (III)հիդրօքսիդ պոլիմալտոզով</w:t>
            </w:r>
          </w:p>
        </w:tc>
        <w:tc>
          <w:tcPr>
            <w:tcW w:w="1202" w:type="dxa"/>
            <w:vAlign w:val="center"/>
          </w:tcPr>
          <w:p w:rsidR="00B65484" w:rsidRPr="00BE3DCD" w:rsidRDefault="00B65484" w:rsidP="00B65484">
            <w:pPr>
              <w:jc w:val="center"/>
              <w:rPr>
                <w:rFonts w:ascii="GHEA Grapalat" w:hAnsi="GHEA Grapalat"/>
                <w:sz w:val="16"/>
                <w:szCs w:val="16"/>
              </w:rPr>
            </w:pPr>
          </w:p>
        </w:tc>
        <w:tc>
          <w:tcPr>
            <w:tcW w:w="2356"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Երկաթի (III)հիդրօքսիդ պոլիմալտոզով կաթիլներ ներքին ընդունման 50մգ/մլ, 2մլ</w:t>
            </w:r>
          </w:p>
        </w:tc>
        <w:tc>
          <w:tcPr>
            <w:tcW w:w="1202"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շիշ</w:t>
            </w:r>
          </w:p>
        </w:tc>
        <w:tc>
          <w:tcPr>
            <w:tcW w:w="1202" w:type="dxa"/>
            <w:vAlign w:val="center"/>
          </w:tcPr>
          <w:p w:rsidR="00B65484" w:rsidRPr="00F00E11" w:rsidRDefault="00B65484" w:rsidP="00B65484">
            <w:pPr>
              <w:jc w:val="center"/>
              <w:rPr>
                <w:rFonts w:ascii="GHEA Grapalat" w:hAnsi="GHEA Grapalat"/>
                <w:sz w:val="16"/>
                <w:szCs w:val="16"/>
                <w:lang w:val="ru-RU"/>
              </w:rPr>
            </w:pPr>
          </w:p>
        </w:tc>
        <w:tc>
          <w:tcPr>
            <w:tcW w:w="1202" w:type="dxa"/>
            <w:vAlign w:val="center"/>
          </w:tcPr>
          <w:p w:rsidR="00B65484" w:rsidRPr="00F00E11" w:rsidRDefault="00B65484" w:rsidP="00B65484">
            <w:pPr>
              <w:jc w:val="center"/>
              <w:rPr>
                <w:rFonts w:ascii="GHEA Grapalat" w:hAnsi="GHEA Grapalat"/>
                <w:sz w:val="16"/>
                <w:szCs w:val="16"/>
                <w:lang w:val="ru-RU"/>
              </w:rPr>
            </w:pPr>
          </w:p>
        </w:tc>
        <w:tc>
          <w:tcPr>
            <w:tcW w:w="1202"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100</w:t>
            </w:r>
          </w:p>
        </w:tc>
        <w:tc>
          <w:tcPr>
            <w:tcW w:w="1202"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ք. Երևան, Դրոյի 17</w:t>
            </w:r>
          </w:p>
        </w:tc>
        <w:tc>
          <w:tcPr>
            <w:tcW w:w="1202"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100</w:t>
            </w:r>
          </w:p>
        </w:tc>
        <w:tc>
          <w:tcPr>
            <w:tcW w:w="1202"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Ոչ ուշ քան 25.12.20</w:t>
            </w:r>
          </w:p>
        </w:tc>
      </w:tr>
      <w:tr w:rsidR="00B65484" w:rsidRPr="00BE3DCD" w:rsidTr="00BD3B62">
        <w:trPr>
          <w:trHeight w:val="354"/>
        </w:trPr>
        <w:tc>
          <w:tcPr>
            <w:tcW w:w="1201"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3</w:t>
            </w:r>
          </w:p>
        </w:tc>
        <w:tc>
          <w:tcPr>
            <w:tcW w:w="1201"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33690000</w:t>
            </w:r>
          </w:p>
        </w:tc>
        <w:tc>
          <w:tcPr>
            <w:tcW w:w="1201"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Կոֆեին ցիտրատ</w:t>
            </w:r>
          </w:p>
        </w:tc>
        <w:tc>
          <w:tcPr>
            <w:tcW w:w="1202" w:type="dxa"/>
            <w:vAlign w:val="center"/>
          </w:tcPr>
          <w:p w:rsidR="00B65484" w:rsidRPr="00BE3DCD" w:rsidRDefault="00B65484" w:rsidP="00B65484">
            <w:pPr>
              <w:jc w:val="center"/>
              <w:rPr>
                <w:rFonts w:ascii="GHEA Grapalat" w:hAnsi="GHEA Grapalat"/>
                <w:sz w:val="16"/>
                <w:szCs w:val="16"/>
              </w:rPr>
            </w:pPr>
          </w:p>
        </w:tc>
        <w:tc>
          <w:tcPr>
            <w:tcW w:w="2356"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Կոֆեին ցիտրատ լուծույթ ներարկման 20մգ/մլ,20մլ</w:t>
            </w:r>
          </w:p>
        </w:tc>
        <w:tc>
          <w:tcPr>
            <w:tcW w:w="1202"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սրվակ</w:t>
            </w:r>
          </w:p>
        </w:tc>
        <w:tc>
          <w:tcPr>
            <w:tcW w:w="1202" w:type="dxa"/>
            <w:vAlign w:val="center"/>
          </w:tcPr>
          <w:p w:rsidR="00B65484" w:rsidRPr="00BE3DCD" w:rsidRDefault="00B65484" w:rsidP="00B65484">
            <w:pPr>
              <w:jc w:val="center"/>
              <w:rPr>
                <w:rFonts w:ascii="GHEA Grapalat" w:hAnsi="GHEA Grapalat"/>
                <w:sz w:val="16"/>
                <w:szCs w:val="16"/>
              </w:rPr>
            </w:pPr>
          </w:p>
        </w:tc>
        <w:tc>
          <w:tcPr>
            <w:tcW w:w="1202" w:type="dxa"/>
            <w:vAlign w:val="center"/>
          </w:tcPr>
          <w:p w:rsidR="00B65484" w:rsidRPr="00BE3DCD" w:rsidRDefault="00B65484" w:rsidP="00B65484">
            <w:pPr>
              <w:jc w:val="center"/>
              <w:rPr>
                <w:rFonts w:ascii="GHEA Grapalat" w:hAnsi="GHEA Grapalat"/>
                <w:sz w:val="16"/>
                <w:szCs w:val="16"/>
              </w:rPr>
            </w:pPr>
          </w:p>
        </w:tc>
        <w:tc>
          <w:tcPr>
            <w:tcW w:w="1202"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24</w:t>
            </w:r>
          </w:p>
        </w:tc>
        <w:tc>
          <w:tcPr>
            <w:tcW w:w="1202"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ք. Երևան, Դրոյի 17</w:t>
            </w:r>
          </w:p>
        </w:tc>
        <w:tc>
          <w:tcPr>
            <w:tcW w:w="1202"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24</w:t>
            </w:r>
          </w:p>
        </w:tc>
        <w:tc>
          <w:tcPr>
            <w:tcW w:w="1202"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Ոչ ուշ քան 25.12.20</w:t>
            </w:r>
          </w:p>
        </w:tc>
      </w:tr>
      <w:tr w:rsidR="00B65484" w:rsidRPr="00BE3DCD" w:rsidTr="00BD3B62">
        <w:trPr>
          <w:trHeight w:val="354"/>
        </w:trPr>
        <w:tc>
          <w:tcPr>
            <w:tcW w:w="1201"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4</w:t>
            </w:r>
          </w:p>
        </w:tc>
        <w:tc>
          <w:tcPr>
            <w:tcW w:w="1201"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33690000</w:t>
            </w:r>
          </w:p>
        </w:tc>
        <w:tc>
          <w:tcPr>
            <w:tcW w:w="1201"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Նատրիումի քլորիդ</w:t>
            </w:r>
          </w:p>
        </w:tc>
        <w:tc>
          <w:tcPr>
            <w:tcW w:w="1202" w:type="dxa"/>
            <w:vAlign w:val="center"/>
          </w:tcPr>
          <w:p w:rsidR="00B65484" w:rsidRPr="00BE3DCD" w:rsidRDefault="00B65484" w:rsidP="00B65484">
            <w:pPr>
              <w:jc w:val="center"/>
              <w:rPr>
                <w:rFonts w:ascii="GHEA Grapalat" w:hAnsi="GHEA Grapalat"/>
                <w:sz w:val="16"/>
                <w:szCs w:val="16"/>
              </w:rPr>
            </w:pPr>
          </w:p>
        </w:tc>
        <w:tc>
          <w:tcPr>
            <w:tcW w:w="2356"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Մոնտելուկաստ, դեղահատ 4մգ</w:t>
            </w:r>
          </w:p>
        </w:tc>
        <w:tc>
          <w:tcPr>
            <w:tcW w:w="1202"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դեղահատ</w:t>
            </w:r>
          </w:p>
        </w:tc>
        <w:tc>
          <w:tcPr>
            <w:tcW w:w="1202" w:type="dxa"/>
            <w:vAlign w:val="center"/>
          </w:tcPr>
          <w:p w:rsidR="00B65484" w:rsidRPr="00BE3DCD" w:rsidRDefault="00B65484" w:rsidP="00B65484">
            <w:pPr>
              <w:jc w:val="center"/>
              <w:rPr>
                <w:rFonts w:ascii="GHEA Grapalat" w:hAnsi="GHEA Grapalat"/>
                <w:sz w:val="16"/>
                <w:szCs w:val="16"/>
              </w:rPr>
            </w:pPr>
          </w:p>
        </w:tc>
        <w:tc>
          <w:tcPr>
            <w:tcW w:w="1202" w:type="dxa"/>
            <w:vAlign w:val="center"/>
          </w:tcPr>
          <w:p w:rsidR="00B65484" w:rsidRPr="00BE3DCD" w:rsidRDefault="00B65484" w:rsidP="00B65484">
            <w:pPr>
              <w:jc w:val="center"/>
              <w:rPr>
                <w:rFonts w:ascii="GHEA Grapalat" w:hAnsi="GHEA Grapalat"/>
                <w:sz w:val="16"/>
                <w:szCs w:val="16"/>
              </w:rPr>
            </w:pPr>
          </w:p>
        </w:tc>
        <w:tc>
          <w:tcPr>
            <w:tcW w:w="1202"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100</w:t>
            </w:r>
          </w:p>
        </w:tc>
        <w:tc>
          <w:tcPr>
            <w:tcW w:w="1202"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ք. Երևան, Դրոյի 17</w:t>
            </w:r>
          </w:p>
        </w:tc>
        <w:tc>
          <w:tcPr>
            <w:tcW w:w="1202"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100</w:t>
            </w:r>
          </w:p>
        </w:tc>
        <w:tc>
          <w:tcPr>
            <w:tcW w:w="1202"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Ոչ ուշ քան 25.12.20</w:t>
            </w:r>
          </w:p>
        </w:tc>
      </w:tr>
      <w:tr w:rsidR="00B65484" w:rsidRPr="00BE3DCD" w:rsidTr="00BD3B62">
        <w:trPr>
          <w:trHeight w:val="354"/>
        </w:trPr>
        <w:tc>
          <w:tcPr>
            <w:tcW w:w="1201"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5</w:t>
            </w:r>
          </w:p>
        </w:tc>
        <w:tc>
          <w:tcPr>
            <w:tcW w:w="1201"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33690000</w:t>
            </w:r>
          </w:p>
        </w:tc>
        <w:tc>
          <w:tcPr>
            <w:tcW w:w="1201"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Յոդ</w:t>
            </w:r>
          </w:p>
        </w:tc>
        <w:tc>
          <w:tcPr>
            <w:tcW w:w="1202" w:type="dxa"/>
            <w:vAlign w:val="center"/>
          </w:tcPr>
          <w:p w:rsidR="00B65484" w:rsidRPr="00BE3DCD" w:rsidRDefault="00B65484" w:rsidP="00B65484">
            <w:pPr>
              <w:jc w:val="center"/>
              <w:rPr>
                <w:rFonts w:ascii="GHEA Grapalat" w:hAnsi="GHEA Grapalat"/>
                <w:sz w:val="16"/>
                <w:szCs w:val="16"/>
              </w:rPr>
            </w:pPr>
          </w:p>
        </w:tc>
        <w:tc>
          <w:tcPr>
            <w:tcW w:w="2356"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Նատրիումի քլորիդ  0,9%</w:t>
            </w:r>
          </w:p>
        </w:tc>
        <w:tc>
          <w:tcPr>
            <w:tcW w:w="1202"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մլ</w:t>
            </w:r>
          </w:p>
        </w:tc>
        <w:tc>
          <w:tcPr>
            <w:tcW w:w="1202" w:type="dxa"/>
            <w:vAlign w:val="center"/>
          </w:tcPr>
          <w:p w:rsidR="00B65484" w:rsidRPr="00BE3DCD" w:rsidRDefault="00B65484" w:rsidP="00B65484">
            <w:pPr>
              <w:jc w:val="center"/>
              <w:rPr>
                <w:rFonts w:ascii="GHEA Grapalat" w:hAnsi="GHEA Grapalat"/>
                <w:sz w:val="16"/>
                <w:szCs w:val="16"/>
              </w:rPr>
            </w:pPr>
          </w:p>
        </w:tc>
        <w:tc>
          <w:tcPr>
            <w:tcW w:w="1202" w:type="dxa"/>
            <w:vAlign w:val="center"/>
          </w:tcPr>
          <w:p w:rsidR="00B65484" w:rsidRPr="00BE3DCD" w:rsidRDefault="00B65484" w:rsidP="00B65484">
            <w:pPr>
              <w:jc w:val="center"/>
              <w:rPr>
                <w:rFonts w:ascii="GHEA Grapalat" w:hAnsi="GHEA Grapalat"/>
                <w:sz w:val="16"/>
                <w:szCs w:val="16"/>
              </w:rPr>
            </w:pPr>
          </w:p>
        </w:tc>
        <w:tc>
          <w:tcPr>
            <w:tcW w:w="1202"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5000</w:t>
            </w:r>
          </w:p>
        </w:tc>
        <w:tc>
          <w:tcPr>
            <w:tcW w:w="1202"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ք. Երևան, Դրոյի 17</w:t>
            </w:r>
          </w:p>
        </w:tc>
        <w:tc>
          <w:tcPr>
            <w:tcW w:w="1202"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5000</w:t>
            </w:r>
          </w:p>
        </w:tc>
        <w:tc>
          <w:tcPr>
            <w:tcW w:w="1202"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Ոչ ուշ քան 25.12.20</w:t>
            </w:r>
          </w:p>
        </w:tc>
      </w:tr>
      <w:tr w:rsidR="00B65484" w:rsidRPr="00BE3DCD" w:rsidTr="00BD3B62">
        <w:trPr>
          <w:trHeight w:val="354"/>
        </w:trPr>
        <w:tc>
          <w:tcPr>
            <w:tcW w:w="1201"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6</w:t>
            </w:r>
          </w:p>
        </w:tc>
        <w:tc>
          <w:tcPr>
            <w:tcW w:w="1201"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33690000</w:t>
            </w:r>
          </w:p>
        </w:tc>
        <w:tc>
          <w:tcPr>
            <w:tcW w:w="1201"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Յոդ</w:t>
            </w:r>
          </w:p>
        </w:tc>
        <w:tc>
          <w:tcPr>
            <w:tcW w:w="1202" w:type="dxa"/>
            <w:vAlign w:val="center"/>
          </w:tcPr>
          <w:p w:rsidR="00B65484" w:rsidRPr="00BE3DCD" w:rsidRDefault="00B65484" w:rsidP="00B65484">
            <w:pPr>
              <w:jc w:val="center"/>
              <w:rPr>
                <w:rFonts w:ascii="GHEA Grapalat" w:hAnsi="GHEA Grapalat"/>
                <w:sz w:val="16"/>
                <w:szCs w:val="16"/>
              </w:rPr>
            </w:pPr>
          </w:p>
        </w:tc>
        <w:tc>
          <w:tcPr>
            <w:tcW w:w="2356"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Յոդ արտաքին կիրառման 1մգ/1լ</w:t>
            </w:r>
          </w:p>
        </w:tc>
        <w:tc>
          <w:tcPr>
            <w:tcW w:w="1202"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մլ</w:t>
            </w:r>
          </w:p>
        </w:tc>
        <w:tc>
          <w:tcPr>
            <w:tcW w:w="1202" w:type="dxa"/>
            <w:vAlign w:val="center"/>
          </w:tcPr>
          <w:p w:rsidR="00B65484" w:rsidRPr="00BE3DCD" w:rsidRDefault="00B65484" w:rsidP="00B65484">
            <w:pPr>
              <w:jc w:val="center"/>
              <w:rPr>
                <w:rFonts w:ascii="GHEA Grapalat" w:hAnsi="GHEA Grapalat"/>
                <w:sz w:val="16"/>
                <w:szCs w:val="16"/>
              </w:rPr>
            </w:pPr>
          </w:p>
        </w:tc>
        <w:tc>
          <w:tcPr>
            <w:tcW w:w="1202" w:type="dxa"/>
            <w:vAlign w:val="center"/>
          </w:tcPr>
          <w:p w:rsidR="00B65484" w:rsidRPr="00BE3DCD" w:rsidRDefault="00B65484" w:rsidP="00B65484">
            <w:pPr>
              <w:jc w:val="center"/>
              <w:rPr>
                <w:rFonts w:ascii="GHEA Grapalat" w:hAnsi="GHEA Grapalat"/>
                <w:sz w:val="16"/>
                <w:szCs w:val="16"/>
              </w:rPr>
            </w:pPr>
          </w:p>
        </w:tc>
        <w:tc>
          <w:tcPr>
            <w:tcW w:w="1202"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5000</w:t>
            </w:r>
          </w:p>
        </w:tc>
        <w:tc>
          <w:tcPr>
            <w:tcW w:w="1202"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ք. Երևան, Դրոյի 17</w:t>
            </w:r>
          </w:p>
        </w:tc>
        <w:tc>
          <w:tcPr>
            <w:tcW w:w="1202"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5000</w:t>
            </w:r>
          </w:p>
        </w:tc>
        <w:tc>
          <w:tcPr>
            <w:tcW w:w="1202"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Ոչ ուշ քան 25.12.20</w:t>
            </w:r>
          </w:p>
        </w:tc>
      </w:tr>
      <w:tr w:rsidR="00B65484" w:rsidRPr="00BE3DCD" w:rsidTr="00BD3B62">
        <w:trPr>
          <w:trHeight w:val="354"/>
        </w:trPr>
        <w:tc>
          <w:tcPr>
            <w:tcW w:w="1201"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7</w:t>
            </w:r>
          </w:p>
        </w:tc>
        <w:tc>
          <w:tcPr>
            <w:tcW w:w="1201"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33690000</w:t>
            </w:r>
          </w:p>
        </w:tc>
        <w:tc>
          <w:tcPr>
            <w:tcW w:w="1201"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Սալմետերոլ, ֆլուտիկազոն</w:t>
            </w:r>
          </w:p>
        </w:tc>
        <w:tc>
          <w:tcPr>
            <w:tcW w:w="1202" w:type="dxa"/>
            <w:vAlign w:val="center"/>
          </w:tcPr>
          <w:p w:rsidR="00B65484" w:rsidRPr="00BE3DCD" w:rsidRDefault="00B65484" w:rsidP="00B65484">
            <w:pPr>
              <w:jc w:val="center"/>
              <w:rPr>
                <w:rFonts w:ascii="GHEA Grapalat" w:hAnsi="GHEA Grapalat"/>
                <w:sz w:val="16"/>
                <w:szCs w:val="16"/>
              </w:rPr>
            </w:pPr>
          </w:p>
        </w:tc>
        <w:tc>
          <w:tcPr>
            <w:tcW w:w="2356"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Սալմետերոլ, ֆլուտիկազոն   դեղափոշի շնչառման 50մկգ+250մկգ, շնչառման պլաստիկե սկավառակ (60 դեղաչափ)</w:t>
            </w:r>
          </w:p>
        </w:tc>
        <w:tc>
          <w:tcPr>
            <w:tcW w:w="1202"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հատ</w:t>
            </w:r>
          </w:p>
        </w:tc>
        <w:tc>
          <w:tcPr>
            <w:tcW w:w="1202" w:type="dxa"/>
            <w:vAlign w:val="center"/>
          </w:tcPr>
          <w:p w:rsidR="00B65484" w:rsidRPr="00BE3DCD" w:rsidRDefault="00B65484" w:rsidP="00B65484">
            <w:pPr>
              <w:jc w:val="center"/>
              <w:rPr>
                <w:rFonts w:ascii="GHEA Grapalat" w:hAnsi="GHEA Grapalat"/>
                <w:sz w:val="16"/>
                <w:szCs w:val="16"/>
              </w:rPr>
            </w:pPr>
          </w:p>
        </w:tc>
        <w:tc>
          <w:tcPr>
            <w:tcW w:w="1202" w:type="dxa"/>
            <w:vAlign w:val="center"/>
          </w:tcPr>
          <w:p w:rsidR="00B65484" w:rsidRPr="00BE3DCD" w:rsidRDefault="00B65484" w:rsidP="00B65484">
            <w:pPr>
              <w:jc w:val="center"/>
              <w:rPr>
                <w:rFonts w:ascii="GHEA Grapalat" w:hAnsi="GHEA Grapalat"/>
                <w:sz w:val="16"/>
                <w:szCs w:val="16"/>
              </w:rPr>
            </w:pPr>
          </w:p>
        </w:tc>
        <w:tc>
          <w:tcPr>
            <w:tcW w:w="1202"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24</w:t>
            </w:r>
          </w:p>
        </w:tc>
        <w:tc>
          <w:tcPr>
            <w:tcW w:w="1202"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ք. Երևան, Դրոյի 17</w:t>
            </w:r>
          </w:p>
        </w:tc>
        <w:tc>
          <w:tcPr>
            <w:tcW w:w="1202"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24</w:t>
            </w:r>
          </w:p>
        </w:tc>
        <w:tc>
          <w:tcPr>
            <w:tcW w:w="1202"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Ոչ ուշ քան 25.12.20</w:t>
            </w:r>
          </w:p>
        </w:tc>
      </w:tr>
      <w:tr w:rsidR="00B65484" w:rsidRPr="00BE3DCD" w:rsidTr="00BD3B62">
        <w:trPr>
          <w:trHeight w:val="354"/>
        </w:trPr>
        <w:tc>
          <w:tcPr>
            <w:tcW w:w="1201"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8</w:t>
            </w:r>
          </w:p>
        </w:tc>
        <w:tc>
          <w:tcPr>
            <w:tcW w:w="1201"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33690000</w:t>
            </w:r>
          </w:p>
        </w:tc>
        <w:tc>
          <w:tcPr>
            <w:tcW w:w="1201"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Սալմետերոլ, ֆլուտիկազոն</w:t>
            </w:r>
          </w:p>
        </w:tc>
        <w:tc>
          <w:tcPr>
            <w:tcW w:w="1202" w:type="dxa"/>
            <w:vAlign w:val="center"/>
          </w:tcPr>
          <w:p w:rsidR="00B65484" w:rsidRPr="00BE3DCD" w:rsidRDefault="00B65484" w:rsidP="00B65484">
            <w:pPr>
              <w:jc w:val="center"/>
              <w:rPr>
                <w:rFonts w:ascii="GHEA Grapalat" w:hAnsi="GHEA Grapalat"/>
                <w:sz w:val="16"/>
                <w:szCs w:val="16"/>
              </w:rPr>
            </w:pPr>
          </w:p>
        </w:tc>
        <w:tc>
          <w:tcPr>
            <w:tcW w:w="2356"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Սալմետերոլ, ֆլուտիկազոն   դեղափոշի շնչառման 50մկգ+100մկգ, շնչառման պլաստիկե սկավառակ (60 դեղաչափ)</w:t>
            </w:r>
          </w:p>
        </w:tc>
        <w:tc>
          <w:tcPr>
            <w:tcW w:w="1202"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հատ</w:t>
            </w:r>
          </w:p>
        </w:tc>
        <w:tc>
          <w:tcPr>
            <w:tcW w:w="1202" w:type="dxa"/>
            <w:vAlign w:val="center"/>
          </w:tcPr>
          <w:p w:rsidR="00B65484" w:rsidRPr="00BE3DCD" w:rsidRDefault="00B65484" w:rsidP="00B65484">
            <w:pPr>
              <w:jc w:val="center"/>
              <w:rPr>
                <w:rFonts w:ascii="GHEA Grapalat" w:hAnsi="GHEA Grapalat"/>
                <w:sz w:val="16"/>
                <w:szCs w:val="16"/>
              </w:rPr>
            </w:pPr>
          </w:p>
        </w:tc>
        <w:tc>
          <w:tcPr>
            <w:tcW w:w="1202" w:type="dxa"/>
            <w:vAlign w:val="center"/>
          </w:tcPr>
          <w:p w:rsidR="00B65484" w:rsidRPr="00BE3DCD" w:rsidRDefault="00B65484" w:rsidP="00B65484">
            <w:pPr>
              <w:jc w:val="center"/>
              <w:rPr>
                <w:rFonts w:ascii="GHEA Grapalat" w:hAnsi="GHEA Grapalat"/>
                <w:sz w:val="16"/>
                <w:szCs w:val="16"/>
              </w:rPr>
            </w:pPr>
          </w:p>
        </w:tc>
        <w:tc>
          <w:tcPr>
            <w:tcW w:w="1202"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24</w:t>
            </w:r>
          </w:p>
        </w:tc>
        <w:tc>
          <w:tcPr>
            <w:tcW w:w="1202"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ք. Երևան, Դրոյի 17</w:t>
            </w:r>
          </w:p>
        </w:tc>
        <w:tc>
          <w:tcPr>
            <w:tcW w:w="1202"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24</w:t>
            </w:r>
          </w:p>
        </w:tc>
        <w:tc>
          <w:tcPr>
            <w:tcW w:w="1202"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Ոչ ուշ քան 25.12.20</w:t>
            </w:r>
          </w:p>
        </w:tc>
      </w:tr>
      <w:tr w:rsidR="00B65484" w:rsidRPr="00BE3DCD" w:rsidTr="00BD3B62">
        <w:trPr>
          <w:trHeight w:val="354"/>
        </w:trPr>
        <w:tc>
          <w:tcPr>
            <w:tcW w:w="1201"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lastRenderedPageBreak/>
              <w:t>9</w:t>
            </w:r>
          </w:p>
        </w:tc>
        <w:tc>
          <w:tcPr>
            <w:tcW w:w="1201"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33690000</w:t>
            </w:r>
          </w:p>
        </w:tc>
        <w:tc>
          <w:tcPr>
            <w:tcW w:w="1201"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Տոլպերիզոն</w:t>
            </w:r>
          </w:p>
        </w:tc>
        <w:tc>
          <w:tcPr>
            <w:tcW w:w="1202" w:type="dxa"/>
            <w:vAlign w:val="center"/>
          </w:tcPr>
          <w:p w:rsidR="00B65484" w:rsidRPr="00BE3DCD" w:rsidRDefault="00B65484" w:rsidP="00B65484">
            <w:pPr>
              <w:jc w:val="center"/>
              <w:rPr>
                <w:rFonts w:ascii="GHEA Grapalat" w:hAnsi="GHEA Grapalat"/>
                <w:sz w:val="16"/>
                <w:szCs w:val="16"/>
              </w:rPr>
            </w:pPr>
          </w:p>
        </w:tc>
        <w:tc>
          <w:tcPr>
            <w:tcW w:w="2356"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Տոլպերիզոնի հիդրոքլորիդ 150 մգ, դեղահատեր թաղանթապատ</w:t>
            </w:r>
          </w:p>
        </w:tc>
        <w:tc>
          <w:tcPr>
            <w:tcW w:w="1202"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դեղահատ</w:t>
            </w:r>
          </w:p>
        </w:tc>
        <w:tc>
          <w:tcPr>
            <w:tcW w:w="1202" w:type="dxa"/>
            <w:vAlign w:val="center"/>
          </w:tcPr>
          <w:p w:rsidR="00B65484" w:rsidRPr="00BE3DCD" w:rsidRDefault="00B65484" w:rsidP="00B65484">
            <w:pPr>
              <w:jc w:val="center"/>
              <w:rPr>
                <w:rFonts w:ascii="GHEA Grapalat" w:hAnsi="GHEA Grapalat"/>
                <w:sz w:val="16"/>
                <w:szCs w:val="16"/>
              </w:rPr>
            </w:pPr>
          </w:p>
        </w:tc>
        <w:tc>
          <w:tcPr>
            <w:tcW w:w="1202" w:type="dxa"/>
            <w:vAlign w:val="center"/>
          </w:tcPr>
          <w:p w:rsidR="00B65484" w:rsidRPr="00BE3DCD" w:rsidRDefault="00B65484" w:rsidP="00B65484">
            <w:pPr>
              <w:jc w:val="center"/>
              <w:rPr>
                <w:rFonts w:ascii="GHEA Grapalat" w:hAnsi="GHEA Grapalat"/>
                <w:sz w:val="16"/>
                <w:szCs w:val="16"/>
              </w:rPr>
            </w:pPr>
          </w:p>
        </w:tc>
        <w:tc>
          <w:tcPr>
            <w:tcW w:w="1202"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2000</w:t>
            </w:r>
          </w:p>
        </w:tc>
        <w:tc>
          <w:tcPr>
            <w:tcW w:w="1202"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ք. Երևան, Դրոյի 17</w:t>
            </w:r>
          </w:p>
        </w:tc>
        <w:tc>
          <w:tcPr>
            <w:tcW w:w="1202"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2000</w:t>
            </w:r>
          </w:p>
        </w:tc>
        <w:tc>
          <w:tcPr>
            <w:tcW w:w="1202"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Ոչ ուշ քան 25.12.20</w:t>
            </w:r>
          </w:p>
        </w:tc>
      </w:tr>
      <w:tr w:rsidR="00B65484" w:rsidRPr="00BE3DCD" w:rsidTr="00BD3B62">
        <w:trPr>
          <w:trHeight w:val="354"/>
        </w:trPr>
        <w:tc>
          <w:tcPr>
            <w:tcW w:w="1201"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10</w:t>
            </w:r>
          </w:p>
        </w:tc>
        <w:tc>
          <w:tcPr>
            <w:tcW w:w="1201"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33690000</w:t>
            </w:r>
          </w:p>
        </w:tc>
        <w:tc>
          <w:tcPr>
            <w:tcW w:w="1201"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Դիկլոֆենակ</w:t>
            </w:r>
          </w:p>
        </w:tc>
        <w:tc>
          <w:tcPr>
            <w:tcW w:w="1202" w:type="dxa"/>
            <w:vAlign w:val="center"/>
          </w:tcPr>
          <w:p w:rsidR="00B65484" w:rsidRPr="00BE3DCD" w:rsidRDefault="00B65484" w:rsidP="00B65484">
            <w:pPr>
              <w:jc w:val="center"/>
              <w:rPr>
                <w:rFonts w:ascii="GHEA Grapalat" w:hAnsi="GHEA Grapalat"/>
                <w:sz w:val="16"/>
                <w:szCs w:val="16"/>
              </w:rPr>
            </w:pPr>
          </w:p>
        </w:tc>
        <w:tc>
          <w:tcPr>
            <w:tcW w:w="2356"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Դիկլոֆենակ diclofenac լուծույթ ներարկման 25 մգ/մլ, 3մլ</w:t>
            </w:r>
          </w:p>
        </w:tc>
        <w:tc>
          <w:tcPr>
            <w:tcW w:w="1202"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ամպուլա</w:t>
            </w:r>
          </w:p>
        </w:tc>
        <w:tc>
          <w:tcPr>
            <w:tcW w:w="1202" w:type="dxa"/>
            <w:vAlign w:val="center"/>
          </w:tcPr>
          <w:p w:rsidR="00B65484" w:rsidRPr="00BE3DCD" w:rsidRDefault="00B65484" w:rsidP="00B65484">
            <w:pPr>
              <w:jc w:val="center"/>
              <w:rPr>
                <w:rFonts w:ascii="GHEA Grapalat" w:hAnsi="GHEA Grapalat"/>
                <w:sz w:val="16"/>
                <w:szCs w:val="16"/>
              </w:rPr>
            </w:pPr>
          </w:p>
        </w:tc>
        <w:tc>
          <w:tcPr>
            <w:tcW w:w="1202" w:type="dxa"/>
            <w:vAlign w:val="center"/>
          </w:tcPr>
          <w:p w:rsidR="00B65484" w:rsidRPr="00BE3DCD" w:rsidRDefault="00B65484" w:rsidP="00B65484">
            <w:pPr>
              <w:jc w:val="center"/>
              <w:rPr>
                <w:rFonts w:ascii="GHEA Grapalat" w:hAnsi="GHEA Grapalat"/>
                <w:sz w:val="16"/>
                <w:szCs w:val="16"/>
              </w:rPr>
            </w:pPr>
          </w:p>
        </w:tc>
        <w:tc>
          <w:tcPr>
            <w:tcW w:w="1202"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500</w:t>
            </w:r>
          </w:p>
        </w:tc>
        <w:tc>
          <w:tcPr>
            <w:tcW w:w="1202"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ք. Երևան, Դրոյի 17</w:t>
            </w:r>
          </w:p>
        </w:tc>
        <w:tc>
          <w:tcPr>
            <w:tcW w:w="1202"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500</w:t>
            </w:r>
          </w:p>
        </w:tc>
        <w:tc>
          <w:tcPr>
            <w:tcW w:w="1202"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Ոչ ուշ քան 25.12.20</w:t>
            </w:r>
          </w:p>
        </w:tc>
      </w:tr>
      <w:tr w:rsidR="00B65484" w:rsidRPr="00BE3DCD" w:rsidTr="00BD3B62">
        <w:trPr>
          <w:trHeight w:val="354"/>
        </w:trPr>
        <w:tc>
          <w:tcPr>
            <w:tcW w:w="1201"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11</w:t>
            </w:r>
          </w:p>
        </w:tc>
        <w:tc>
          <w:tcPr>
            <w:tcW w:w="1201"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33690000</w:t>
            </w:r>
          </w:p>
        </w:tc>
        <w:tc>
          <w:tcPr>
            <w:tcW w:w="1201"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Փայտացման դեմ պատվաստանյութ</w:t>
            </w:r>
          </w:p>
        </w:tc>
        <w:tc>
          <w:tcPr>
            <w:tcW w:w="1202" w:type="dxa"/>
            <w:vAlign w:val="center"/>
          </w:tcPr>
          <w:p w:rsidR="00B65484" w:rsidRPr="00BE3DCD" w:rsidRDefault="00B65484" w:rsidP="00B65484">
            <w:pPr>
              <w:jc w:val="center"/>
              <w:rPr>
                <w:rFonts w:ascii="GHEA Grapalat" w:hAnsi="GHEA Grapalat"/>
                <w:sz w:val="16"/>
                <w:szCs w:val="16"/>
              </w:rPr>
            </w:pPr>
          </w:p>
        </w:tc>
        <w:tc>
          <w:tcPr>
            <w:tcW w:w="2356"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AC-անատոքսինը կազմված է զտված հակափայտացմանան ատոքսինից ,որը ադսոորբված է ալյումինիումի հիդրօքսիդի դոնդողի հիման վրա: Պատվաստանյութի մեկ դեղաչափը 0,5մլ, պարունակում է հակափայտացմանան ատոքսինին կապող 10 միավոր,սորբենտ- ալյումինիումիհիդրօքսիդ  /0,25-0,55մգ/մլ/, կոնսերվանտ-մերտիոլատ 0,05մգ/մլ : 1 սրվակը պարունակում է 1մլ հակափայտացման անատոքսին յուրաքանչյուրում 2-ականդեղաչափով: Տուփըպարունակում է 10 սրվակ:Պահպանման եղանակը-պահել չոր,մութ տեղում,4-8 C-ի պայմաններում</w:t>
            </w:r>
          </w:p>
        </w:tc>
        <w:tc>
          <w:tcPr>
            <w:tcW w:w="1202"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սրվակ</w:t>
            </w:r>
          </w:p>
        </w:tc>
        <w:tc>
          <w:tcPr>
            <w:tcW w:w="1202" w:type="dxa"/>
            <w:vAlign w:val="center"/>
          </w:tcPr>
          <w:p w:rsidR="00B65484" w:rsidRPr="00BE3DCD" w:rsidRDefault="00B65484" w:rsidP="00B65484">
            <w:pPr>
              <w:jc w:val="center"/>
              <w:rPr>
                <w:rFonts w:ascii="GHEA Grapalat" w:hAnsi="GHEA Grapalat"/>
                <w:sz w:val="16"/>
                <w:szCs w:val="16"/>
              </w:rPr>
            </w:pPr>
          </w:p>
        </w:tc>
        <w:tc>
          <w:tcPr>
            <w:tcW w:w="1202" w:type="dxa"/>
            <w:vAlign w:val="center"/>
          </w:tcPr>
          <w:p w:rsidR="00B65484" w:rsidRPr="00BE3DCD" w:rsidRDefault="00B65484" w:rsidP="00B65484">
            <w:pPr>
              <w:jc w:val="center"/>
              <w:rPr>
                <w:rFonts w:ascii="GHEA Grapalat" w:hAnsi="GHEA Grapalat"/>
                <w:sz w:val="16"/>
                <w:szCs w:val="16"/>
              </w:rPr>
            </w:pPr>
          </w:p>
        </w:tc>
        <w:tc>
          <w:tcPr>
            <w:tcW w:w="1202"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200</w:t>
            </w:r>
          </w:p>
        </w:tc>
        <w:tc>
          <w:tcPr>
            <w:tcW w:w="1202"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ք. Երևան, Դրոյի 17</w:t>
            </w:r>
          </w:p>
        </w:tc>
        <w:tc>
          <w:tcPr>
            <w:tcW w:w="1202"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200</w:t>
            </w:r>
          </w:p>
        </w:tc>
        <w:tc>
          <w:tcPr>
            <w:tcW w:w="1202"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Ոչ ուշ քան 25.12.20</w:t>
            </w:r>
          </w:p>
        </w:tc>
      </w:tr>
      <w:tr w:rsidR="00B65484" w:rsidRPr="00BE3DCD" w:rsidTr="00BD3B62">
        <w:trPr>
          <w:trHeight w:val="354"/>
        </w:trPr>
        <w:tc>
          <w:tcPr>
            <w:tcW w:w="1201"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12</w:t>
            </w:r>
          </w:p>
        </w:tc>
        <w:tc>
          <w:tcPr>
            <w:tcW w:w="1201"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33690000</w:t>
            </w:r>
          </w:p>
        </w:tc>
        <w:tc>
          <w:tcPr>
            <w:tcW w:w="1201"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Տամօքսիֆեն</w:t>
            </w:r>
          </w:p>
        </w:tc>
        <w:tc>
          <w:tcPr>
            <w:tcW w:w="1202" w:type="dxa"/>
            <w:vAlign w:val="center"/>
          </w:tcPr>
          <w:p w:rsidR="00B65484" w:rsidRPr="00BE3DCD" w:rsidRDefault="00B65484" w:rsidP="00B65484">
            <w:pPr>
              <w:jc w:val="center"/>
              <w:rPr>
                <w:rFonts w:ascii="GHEA Grapalat" w:hAnsi="GHEA Grapalat"/>
                <w:sz w:val="16"/>
                <w:szCs w:val="16"/>
              </w:rPr>
            </w:pPr>
          </w:p>
        </w:tc>
        <w:tc>
          <w:tcPr>
            <w:tcW w:w="2356"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Տամօքսիֆեն ցիտրատ 20մգ, դեղահատեր թաղանթապատ</w:t>
            </w:r>
          </w:p>
        </w:tc>
        <w:tc>
          <w:tcPr>
            <w:tcW w:w="1202"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դեղահատ</w:t>
            </w:r>
          </w:p>
        </w:tc>
        <w:tc>
          <w:tcPr>
            <w:tcW w:w="1202" w:type="dxa"/>
            <w:vAlign w:val="center"/>
          </w:tcPr>
          <w:p w:rsidR="00B65484" w:rsidRPr="00BE3DCD" w:rsidRDefault="00B65484" w:rsidP="00B65484">
            <w:pPr>
              <w:jc w:val="center"/>
              <w:rPr>
                <w:rFonts w:ascii="GHEA Grapalat" w:hAnsi="GHEA Grapalat"/>
                <w:sz w:val="16"/>
                <w:szCs w:val="16"/>
              </w:rPr>
            </w:pPr>
          </w:p>
        </w:tc>
        <w:tc>
          <w:tcPr>
            <w:tcW w:w="1202" w:type="dxa"/>
            <w:vAlign w:val="center"/>
          </w:tcPr>
          <w:p w:rsidR="00B65484" w:rsidRPr="00BE3DCD" w:rsidRDefault="00B65484" w:rsidP="00B65484">
            <w:pPr>
              <w:jc w:val="center"/>
              <w:rPr>
                <w:rFonts w:ascii="GHEA Grapalat" w:hAnsi="GHEA Grapalat"/>
                <w:sz w:val="16"/>
                <w:szCs w:val="16"/>
              </w:rPr>
            </w:pPr>
          </w:p>
        </w:tc>
        <w:tc>
          <w:tcPr>
            <w:tcW w:w="1202"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4400</w:t>
            </w:r>
          </w:p>
        </w:tc>
        <w:tc>
          <w:tcPr>
            <w:tcW w:w="1202"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ք. Երևան, Դրոյի 17</w:t>
            </w:r>
          </w:p>
        </w:tc>
        <w:tc>
          <w:tcPr>
            <w:tcW w:w="1202"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4400</w:t>
            </w:r>
          </w:p>
        </w:tc>
        <w:tc>
          <w:tcPr>
            <w:tcW w:w="1202"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Ոչ ուշ քան 25.12.20</w:t>
            </w:r>
          </w:p>
        </w:tc>
      </w:tr>
      <w:tr w:rsidR="00B65484" w:rsidRPr="00BE3DCD" w:rsidTr="00BD3B62">
        <w:trPr>
          <w:trHeight w:val="354"/>
        </w:trPr>
        <w:tc>
          <w:tcPr>
            <w:tcW w:w="1201"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13</w:t>
            </w:r>
          </w:p>
        </w:tc>
        <w:tc>
          <w:tcPr>
            <w:tcW w:w="1201"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33690000</w:t>
            </w:r>
          </w:p>
        </w:tc>
        <w:tc>
          <w:tcPr>
            <w:tcW w:w="1201"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Մորֆին</w:t>
            </w:r>
          </w:p>
        </w:tc>
        <w:tc>
          <w:tcPr>
            <w:tcW w:w="1202" w:type="dxa"/>
            <w:vAlign w:val="center"/>
          </w:tcPr>
          <w:p w:rsidR="00B65484" w:rsidRPr="00BE3DCD" w:rsidRDefault="00B65484" w:rsidP="00B65484">
            <w:pPr>
              <w:jc w:val="center"/>
              <w:rPr>
                <w:rFonts w:ascii="GHEA Grapalat" w:hAnsi="GHEA Grapalat"/>
                <w:sz w:val="16"/>
                <w:szCs w:val="16"/>
              </w:rPr>
            </w:pPr>
          </w:p>
        </w:tc>
        <w:tc>
          <w:tcPr>
            <w:tcW w:w="2356"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Հեղուկ ներքին ընդունման 20մգ/մլ,20մլ</w:t>
            </w:r>
          </w:p>
        </w:tc>
        <w:tc>
          <w:tcPr>
            <w:tcW w:w="1202"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Սրվակ</w:t>
            </w:r>
          </w:p>
        </w:tc>
        <w:tc>
          <w:tcPr>
            <w:tcW w:w="1202" w:type="dxa"/>
            <w:vAlign w:val="center"/>
          </w:tcPr>
          <w:p w:rsidR="00B65484" w:rsidRPr="00BE3DCD" w:rsidRDefault="00B65484" w:rsidP="00B65484">
            <w:pPr>
              <w:jc w:val="center"/>
              <w:rPr>
                <w:rFonts w:ascii="GHEA Grapalat" w:hAnsi="GHEA Grapalat"/>
                <w:sz w:val="16"/>
                <w:szCs w:val="16"/>
              </w:rPr>
            </w:pPr>
          </w:p>
        </w:tc>
        <w:tc>
          <w:tcPr>
            <w:tcW w:w="1202" w:type="dxa"/>
            <w:vAlign w:val="center"/>
          </w:tcPr>
          <w:p w:rsidR="00B65484" w:rsidRPr="00BE3DCD" w:rsidRDefault="00B65484" w:rsidP="00B65484">
            <w:pPr>
              <w:jc w:val="center"/>
              <w:rPr>
                <w:rFonts w:ascii="GHEA Grapalat" w:hAnsi="GHEA Grapalat"/>
                <w:sz w:val="16"/>
                <w:szCs w:val="16"/>
              </w:rPr>
            </w:pPr>
          </w:p>
        </w:tc>
        <w:tc>
          <w:tcPr>
            <w:tcW w:w="1202"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50</w:t>
            </w:r>
          </w:p>
        </w:tc>
        <w:tc>
          <w:tcPr>
            <w:tcW w:w="1202" w:type="dxa"/>
            <w:vAlign w:val="center"/>
          </w:tcPr>
          <w:p w:rsidR="00B65484" w:rsidRPr="00BE3DCD" w:rsidRDefault="00B65484" w:rsidP="00B65484">
            <w:pPr>
              <w:jc w:val="center"/>
              <w:rPr>
                <w:rFonts w:ascii="GHEA Grapalat" w:hAnsi="GHEA Grapalat"/>
                <w:sz w:val="16"/>
                <w:szCs w:val="16"/>
              </w:rPr>
            </w:pPr>
          </w:p>
        </w:tc>
        <w:tc>
          <w:tcPr>
            <w:tcW w:w="1202"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50</w:t>
            </w:r>
          </w:p>
        </w:tc>
        <w:tc>
          <w:tcPr>
            <w:tcW w:w="1202"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Ոչ ուշ քան 25.12.2020</w:t>
            </w:r>
          </w:p>
        </w:tc>
      </w:tr>
      <w:tr w:rsidR="0066697F" w:rsidRPr="00BE3DCD" w:rsidTr="00B65484">
        <w:trPr>
          <w:trHeight w:val="354"/>
        </w:trPr>
        <w:tc>
          <w:tcPr>
            <w:tcW w:w="15575" w:type="dxa"/>
            <w:gridSpan w:val="12"/>
            <w:vAlign w:val="center"/>
          </w:tcPr>
          <w:p w:rsidR="0066697F" w:rsidRPr="00BE3DCD" w:rsidRDefault="0066697F" w:rsidP="00B65484">
            <w:pPr>
              <w:jc w:val="center"/>
              <w:rPr>
                <w:rFonts w:ascii="GHEA Grapalat" w:hAnsi="GHEA Grapalat"/>
                <w:bCs/>
                <w:iCs/>
                <w:sz w:val="16"/>
                <w:szCs w:val="16"/>
              </w:rPr>
            </w:pPr>
            <w:r w:rsidRPr="00BE3DCD">
              <w:rPr>
                <w:rFonts w:ascii="GHEA Grapalat" w:hAnsi="GHEA Grapalat"/>
                <w:b/>
                <w:sz w:val="20"/>
                <w:szCs w:val="16"/>
                <w:lang w:val="hy-AM"/>
              </w:rPr>
              <w:t>Անվճար, 50% կամ 30% զեղչով տրամադրվող դեղորայք</w:t>
            </w:r>
            <w:r w:rsidRPr="00BE3DCD">
              <w:rPr>
                <w:rFonts w:ascii="GHEA Grapalat" w:hAnsi="GHEA Grapalat"/>
                <w:b/>
                <w:sz w:val="20"/>
                <w:szCs w:val="16"/>
              </w:rPr>
              <w:t>***</w:t>
            </w:r>
          </w:p>
        </w:tc>
      </w:tr>
      <w:tr w:rsidR="00B65484" w:rsidRPr="00BE3DCD" w:rsidTr="00BD3B62">
        <w:trPr>
          <w:trHeight w:val="354"/>
        </w:trPr>
        <w:tc>
          <w:tcPr>
            <w:tcW w:w="1201"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14</w:t>
            </w:r>
          </w:p>
        </w:tc>
        <w:tc>
          <w:tcPr>
            <w:tcW w:w="1201"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33690000</w:t>
            </w:r>
          </w:p>
        </w:tc>
        <w:tc>
          <w:tcPr>
            <w:tcW w:w="1201"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Ամլոդիպին +լոզարտան</w:t>
            </w:r>
          </w:p>
        </w:tc>
        <w:tc>
          <w:tcPr>
            <w:tcW w:w="1202" w:type="dxa"/>
            <w:vAlign w:val="center"/>
          </w:tcPr>
          <w:p w:rsidR="00B65484" w:rsidRPr="00BE3DCD" w:rsidRDefault="00B65484" w:rsidP="00B65484">
            <w:pPr>
              <w:jc w:val="center"/>
              <w:rPr>
                <w:rFonts w:ascii="GHEA Grapalat" w:hAnsi="GHEA Grapalat"/>
                <w:sz w:val="16"/>
                <w:szCs w:val="16"/>
              </w:rPr>
            </w:pPr>
          </w:p>
        </w:tc>
        <w:tc>
          <w:tcPr>
            <w:tcW w:w="2356"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Ամլոդիպին + լոզարտան դեղահատ 10մգ+100մգ</w:t>
            </w:r>
          </w:p>
        </w:tc>
        <w:tc>
          <w:tcPr>
            <w:tcW w:w="1202"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դեղահատ</w:t>
            </w:r>
          </w:p>
        </w:tc>
        <w:tc>
          <w:tcPr>
            <w:tcW w:w="1202" w:type="dxa"/>
            <w:vAlign w:val="center"/>
          </w:tcPr>
          <w:p w:rsidR="00B65484" w:rsidRPr="00BE3DCD" w:rsidRDefault="00B65484" w:rsidP="00B65484">
            <w:pPr>
              <w:jc w:val="center"/>
              <w:rPr>
                <w:rFonts w:ascii="GHEA Grapalat" w:hAnsi="GHEA Grapalat"/>
                <w:sz w:val="16"/>
                <w:szCs w:val="16"/>
              </w:rPr>
            </w:pPr>
          </w:p>
        </w:tc>
        <w:tc>
          <w:tcPr>
            <w:tcW w:w="1202" w:type="dxa"/>
            <w:vAlign w:val="center"/>
          </w:tcPr>
          <w:p w:rsidR="00B65484" w:rsidRPr="00BE3DCD" w:rsidRDefault="00B65484" w:rsidP="00B65484">
            <w:pPr>
              <w:jc w:val="center"/>
              <w:rPr>
                <w:rFonts w:ascii="GHEA Grapalat" w:hAnsi="GHEA Grapalat"/>
                <w:sz w:val="16"/>
                <w:szCs w:val="16"/>
              </w:rPr>
            </w:pPr>
          </w:p>
        </w:tc>
        <w:tc>
          <w:tcPr>
            <w:tcW w:w="1202"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500</w:t>
            </w:r>
          </w:p>
        </w:tc>
        <w:tc>
          <w:tcPr>
            <w:tcW w:w="1202" w:type="dxa"/>
            <w:vAlign w:val="center"/>
          </w:tcPr>
          <w:p w:rsidR="00B65484" w:rsidRPr="00BE3DCD" w:rsidRDefault="00B65484" w:rsidP="00B65484">
            <w:pPr>
              <w:jc w:val="center"/>
              <w:rPr>
                <w:rFonts w:ascii="GHEA Grapalat" w:hAnsi="GHEA Grapalat"/>
                <w:sz w:val="16"/>
                <w:szCs w:val="16"/>
              </w:rPr>
            </w:pPr>
          </w:p>
        </w:tc>
        <w:tc>
          <w:tcPr>
            <w:tcW w:w="1202"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500</w:t>
            </w:r>
          </w:p>
        </w:tc>
        <w:tc>
          <w:tcPr>
            <w:tcW w:w="1202"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Ոչ ուշ քան 25.12.2020</w:t>
            </w:r>
          </w:p>
        </w:tc>
      </w:tr>
      <w:tr w:rsidR="00B65484" w:rsidRPr="00BE3DCD" w:rsidTr="00BD3B62">
        <w:trPr>
          <w:trHeight w:val="354"/>
        </w:trPr>
        <w:tc>
          <w:tcPr>
            <w:tcW w:w="1201"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15</w:t>
            </w:r>
          </w:p>
        </w:tc>
        <w:tc>
          <w:tcPr>
            <w:tcW w:w="1201"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33690000</w:t>
            </w:r>
          </w:p>
        </w:tc>
        <w:tc>
          <w:tcPr>
            <w:tcW w:w="1201"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Դիկլոֆենակ</w:t>
            </w:r>
          </w:p>
        </w:tc>
        <w:tc>
          <w:tcPr>
            <w:tcW w:w="1202" w:type="dxa"/>
            <w:vAlign w:val="center"/>
          </w:tcPr>
          <w:p w:rsidR="00B65484" w:rsidRPr="00BE3DCD" w:rsidRDefault="00B65484" w:rsidP="00B65484">
            <w:pPr>
              <w:jc w:val="center"/>
              <w:rPr>
                <w:rFonts w:ascii="GHEA Grapalat" w:hAnsi="GHEA Grapalat"/>
                <w:sz w:val="16"/>
                <w:szCs w:val="16"/>
              </w:rPr>
            </w:pPr>
          </w:p>
        </w:tc>
        <w:tc>
          <w:tcPr>
            <w:tcW w:w="2356"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Դիկլոֆենակ  Նատրիումի քլորիդ  100 մգ</w:t>
            </w:r>
          </w:p>
        </w:tc>
        <w:tc>
          <w:tcPr>
            <w:tcW w:w="1202"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դեղահատ</w:t>
            </w:r>
          </w:p>
        </w:tc>
        <w:tc>
          <w:tcPr>
            <w:tcW w:w="1202" w:type="dxa"/>
            <w:vAlign w:val="center"/>
          </w:tcPr>
          <w:p w:rsidR="00B65484" w:rsidRPr="00BE3DCD" w:rsidRDefault="00B65484" w:rsidP="00B65484">
            <w:pPr>
              <w:jc w:val="center"/>
              <w:rPr>
                <w:rFonts w:ascii="GHEA Grapalat" w:hAnsi="GHEA Grapalat"/>
                <w:sz w:val="16"/>
                <w:szCs w:val="16"/>
              </w:rPr>
            </w:pPr>
          </w:p>
        </w:tc>
        <w:tc>
          <w:tcPr>
            <w:tcW w:w="1202" w:type="dxa"/>
            <w:vAlign w:val="center"/>
          </w:tcPr>
          <w:p w:rsidR="00B65484" w:rsidRPr="00BE3DCD" w:rsidRDefault="00B65484" w:rsidP="00B65484">
            <w:pPr>
              <w:jc w:val="center"/>
              <w:rPr>
                <w:rFonts w:ascii="GHEA Grapalat" w:hAnsi="GHEA Grapalat"/>
                <w:sz w:val="16"/>
                <w:szCs w:val="16"/>
              </w:rPr>
            </w:pPr>
          </w:p>
        </w:tc>
        <w:tc>
          <w:tcPr>
            <w:tcW w:w="1202"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1000</w:t>
            </w:r>
          </w:p>
        </w:tc>
        <w:tc>
          <w:tcPr>
            <w:tcW w:w="1202" w:type="dxa"/>
            <w:vAlign w:val="center"/>
          </w:tcPr>
          <w:p w:rsidR="00B65484" w:rsidRPr="00BE3DCD" w:rsidRDefault="00B65484" w:rsidP="00B65484">
            <w:pPr>
              <w:jc w:val="center"/>
              <w:rPr>
                <w:rFonts w:ascii="GHEA Grapalat" w:hAnsi="GHEA Grapalat"/>
                <w:sz w:val="16"/>
                <w:szCs w:val="16"/>
              </w:rPr>
            </w:pPr>
          </w:p>
        </w:tc>
        <w:tc>
          <w:tcPr>
            <w:tcW w:w="1202"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1000</w:t>
            </w:r>
          </w:p>
        </w:tc>
        <w:tc>
          <w:tcPr>
            <w:tcW w:w="1202"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Ոչ ուշ քան 25.12.2020</w:t>
            </w:r>
          </w:p>
        </w:tc>
      </w:tr>
      <w:tr w:rsidR="00B65484" w:rsidRPr="00BE3DCD" w:rsidTr="00BD3B62">
        <w:trPr>
          <w:trHeight w:val="354"/>
        </w:trPr>
        <w:tc>
          <w:tcPr>
            <w:tcW w:w="1201"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lastRenderedPageBreak/>
              <w:t>16</w:t>
            </w:r>
          </w:p>
        </w:tc>
        <w:tc>
          <w:tcPr>
            <w:tcW w:w="1201"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33690000</w:t>
            </w:r>
          </w:p>
        </w:tc>
        <w:tc>
          <w:tcPr>
            <w:tcW w:w="1201"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Տոլպերիզոն</w:t>
            </w:r>
          </w:p>
        </w:tc>
        <w:tc>
          <w:tcPr>
            <w:tcW w:w="1202" w:type="dxa"/>
            <w:vAlign w:val="center"/>
          </w:tcPr>
          <w:p w:rsidR="00B65484" w:rsidRPr="00BE3DCD" w:rsidRDefault="00B65484" w:rsidP="00B65484">
            <w:pPr>
              <w:jc w:val="center"/>
              <w:rPr>
                <w:rFonts w:ascii="GHEA Grapalat" w:hAnsi="GHEA Grapalat"/>
                <w:sz w:val="16"/>
                <w:szCs w:val="16"/>
              </w:rPr>
            </w:pPr>
          </w:p>
        </w:tc>
        <w:tc>
          <w:tcPr>
            <w:tcW w:w="2356"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Տոլպերիզոն հիդրոքլորիդ  150 մգ</w:t>
            </w:r>
          </w:p>
        </w:tc>
        <w:tc>
          <w:tcPr>
            <w:tcW w:w="1202"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դեղահատ</w:t>
            </w:r>
          </w:p>
        </w:tc>
        <w:tc>
          <w:tcPr>
            <w:tcW w:w="1202" w:type="dxa"/>
            <w:vAlign w:val="center"/>
          </w:tcPr>
          <w:p w:rsidR="00B65484" w:rsidRPr="00BE3DCD" w:rsidRDefault="00B65484" w:rsidP="00B65484">
            <w:pPr>
              <w:jc w:val="center"/>
              <w:rPr>
                <w:rFonts w:ascii="GHEA Grapalat" w:hAnsi="GHEA Grapalat"/>
                <w:sz w:val="16"/>
                <w:szCs w:val="16"/>
              </w:rPr>
            </w:pPr>
          </w:p>
        </w:tc>
        <w:tc>
          <w:tcPr>
            <w:tcW w:w="1202" w:type="dxa"/>
            <w:vAlign w:val="center"/>
          </w:tcPr>
          <w:p w:rsidR="00B65484" w:rsidRPr="00BE3DCD" w:rsidRDefault="00B65484" w:rsidP="00B65484">
            <w:pPr>
              <w:jc w:val="center"/>
              <w:rPr>
                <w:rFonts w:ascii="GHEA Grapalat" w:hAnsi="GHEA Grapalat"/>
                <w:sz w:val="16"/>
                <w:szCs w:val="16"/>
              </w:rPr>
            </w:pPr>
          </w:p>
        </w:tc>
        <w:tc>
          <w:tcPr>
            <w:tcW w:w="1202"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150</w:t>
            </w:r>
          </w:p>
        </w:tc>
        <w:tc>
          <w:tcPr>
            <w:tcW w:w="1202" w:type="dxa"/>
            <w:vAlign w:val="center"/>
          </w:tcPr>
          <w:p w:rsidR="00B65484" w:rsidRPr="00BE3DCD" w:rsidRDefault="00B65484" w:rsidP="00B65484">
            <w:pPr>
              <w:jc w:val="center"/>
              <w:rPr>
                <w:rFonts w:ascii="GHEA Grapalat" w:hAnsi="GHEA Grapalat"/>
                <w:sz w:val="16"/>
                <w:szCs w:val="16"/>
              </w:rPr>
            </w:pPr>
          </w:p>
        </w:tc>
        <w:tc>
          <w:tcPr>
            <w:tcW w:w="1202"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150</w:t>
            </w:r>
          </w:p>
        </w:tc>
        <w:tc>
          <w:tcPr>
            <w:tcW w:w="1202"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Ոչ ուշ քան 25.12.2020</w:t>
            </w:r>
          </w:p>
        </w:tc>
      </w:tr>
      <w:tr w:rsidR="00B65484" w:rsidRPr="00BE3DCD" w:rsidTr="00BD3B62">
        <w:trPr>
          <w:trHeight w:val="354"/>
        </w:trPr>
        <w:tc>
          <w:tcPr>
            <w:tcW w:w="1201"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17</w:t>
            </w:r>
          </w:p>
        </w:tc>
        <w:tc>
          <w:tcPr>
            <w:tcW w:w="1201"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33690000</w:t>
            </w:r>
          </w:p>
        </w:tc>
        <w:tc>
          <w:tcPr>
            <w:tcW w:w="1201"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Ֆենոբարբիտալ</w:t>
            </w:r>
          </w:p>
        </w:tc>
        <w:tc>
          <w:tcPr>
            <w:tcW w:w="1202" w:type="dxa"/>
            <w:vAlign w:val="center"/>
          </w:tcPr>
          <w:p w:rsidR="00B65484" w:rsidRPr="00BE3DCD" w:rsidRDefault="00B65484" w:rsidP="00B65484">
            <w:pPr>
              <w:jc w:val="center"/>
              <w:rPr>
                <w:rFonts w:ascii="GHEA Grapalat" w:hAnsi="GHEA Grapalat"/>
                <w:sz w:val="16"/>
                <w:szCs w:val="16"/>
              </w:rPr>
            </w:pPr>
          </w:p>
        </w:tc>
        <w:tc>
          <w:tcPr>
            <w:tcW w:w="2356"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Դեղահատ 100 մգ</w:t>
            </w:r>
          </w:p>
        </w:tc>
        <w:tc>
          <w:tcPr>
            <w:tcW w:w="1202"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հատ</w:t>
            </w:r>
          </w:p>
        </w:tc>
        <w:tc>
          <w:tcPr>
            <w:tcW w:w="1202" w:type="dxa"/>
            <w:vAlign w:val="center"/>
          </w:tcPr>
          <w:p w:rsidR="00B65484" w:rsidRPr="00BE3DCD" w:rsidRDefault="00B65484" w:rsidP="00B65484">
            <w:pPr>
              <w:jc w:val="center"/>
              <w:rPr>
                <w:rFonts w:ascii="GHEA Grapalat" w:hAnsi="GHEA Grapalat"/>
                <w:sz w:val="16"/>
                <w:szCs w:val="16"/>
              </w:rPr>
            </w:pPr>
          </w:p>
        </w:tc>
        <w:tc>
          <w:tcPr>
            <w:tcW w:w="1202" w:type="dxa"/>
            <w:vAlign w:val="center"/>
          </w:tcPr>
          <w:p w:rsidR="00B65484" w:rsidRPr="00BE3DCD" w:rsidRDefault="00B65484" w:rsidP="00B65484">
            <w:pPr>
              <w:jc w:val="center"/>
              <w:rPr>
                <w:rFonts w:ascii="GHEA Grapalat" w:hAnsi="GHEA Grapalat"/>
                <w:sz w:val="16"/>
                <w:szCs w:val="16"/>
              </w:rPr>
            </w:pPr>
          </w:p>
        </w:tc>
        <w:tc>
          <w:tcPr>
            <w:tcW w:w="1202"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3000</w:t>
            </w:r>
          </w:p>
        </w:tc>
        <w:tc>
          <w:tcPr>
            <w:tcW w:w="1202" w:type="dxa"/>
            <w:vAlign w:val="center"/>
          </w:tcPr>
          <w:p w:rsidR="00B65484" w:rsidRPr="00BE3DCD" w:rsidRDefault="00B65484" w:rsidP="00B65484">
            <w:pPr>
              <w:jc w:val="center"/>
              <w:rPr>
                <w:rFonts w:ascii="GHEA Grapalat" w:hAnsi="GHEA Grapalat"/>
                <w:sz w:val="16"/>
                <w:szCs w:val="16"/>
              </w:rPr>
            </w:pPr>
          </w:p>
        </w:tc>
        <w:tc>
          <w:tcPr>
            <w:tcW w:w="1202"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3000</w:t>
            </w:r>
          </w:p>
        </w:tc>
        <w:tc>
          <w:tcPr>
            <w:tcW w:w="1202"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Ոչ ուշ քան 25.12.2020</w:t>
            </w:r>
          </w:p>
        </w:tc>
      </w:tr>
      <w:tr w:rsidR="00B65484" w:rsidRPr="00BE3DCD" w:rsidTr="00BD3B62">
        <w:trPr>
          <w:trHeight w:val="354"/>
        </w:trPr>
        <w:tc>
          <w:tcPr>
            <w:tcW w:w="1201"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18</w:t>
            </w:r>
          </w:p>
        </w:tc>
        <w:tc>
          <w:tcPr>
            <w:tcW w:w="1201"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33690000</w:t>
            </w:r>
          </w:p>
        </w:tc>
        <w:tc>
          <w:tcPr>
            <w:tcW w:w="1201"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Լորազեպամ</w:t>
            </w:r>
          </w:p>
        </w:tc>
        <w:tc>
          <w:tcPr>
            <w:tcW w:w="1202" w:type="dxa"/>
            <w:vAlign w:val="center"/>
          </w:tcPr>
          <w:p w:rsidR="00B65484" w:rsidRPr="00BE3DCD" w:rsidRDefault="00B65484" w:rsidP="00B65484">
            <w:pPr>
              <w:jc w:val="center"/>
              <w:rPr>
                <w:rFonts w:ascii="GHEA Grapalat" w:hAnsi="GHEA Grapalat"/>
                <w:sz w:val="16"/>
                <w:szCs w:val="16"/>
              </w:rPr>
            </w:pPr>
          </w:p>
        </w:tc>
        <w:tc>
          <w:tcPr>
            <w:tcW w:w="2356"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Դեղահատ 2մգ</w:t>
            </w:r>
          </w:p>
        </w:tc>
        <w:tc>
          <w:tcPr>
            <w:tcW w:w="1202"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հատ</w:t>
            </w:r>
          </w:p>
        </w:tc>
        <w:tc>
          <w:tcPr>
            <w:tcW w:w="1202" w:type="dxa"/>
            <w:vAlign w:val="center"/>
          </w:tcPr>
          <w:p w:rsidR="00B65484" w:rsidRPr="00BE3DCD" w:rsidRDefault="00B65484" w:rsidP="00B65484">
            <w:pPr>
              <w:jc w:val="center"/>
              <w:rPr>
                <w:rFonts w:ascii="GHEA Grapalat" w:hAnsi="GHEA Grapalat"/>
                <w:sz w:val="16"/>
                <w:szCs w:val="16"/>
              </w:rPr>
            </w:pPr>
          </w:p>
        </w:tc>
        <w:tc>
          <w:tcPr>
            <w:tcW w:w="1202" w:type="dxa"/>
            <w:vAlign w:val="center"/>
          </w:tcPr>
          <w:p w:rsidR="00B65484" w:rsidRPr="00BE3DCD" w:rsidRDefault="00B65484" w:rsidP="00B65484">
            <w:pPr>
              <w:jc w:val="center"/>
              <w:rPr>
                <w:rFonts w:ascii="GHEA Grapalat" w:hAnsi="GHEA Grapalat"/>
                <w:sz w:val="16"/>
                <w:szCs w:val="16"/>
              </w:rPr>
            </w:pPr>
          </w:p>
        </w:tc>
        <w:tc>
          <w:tcPr>
            <w:tcW w:w="1202"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1000</w:t>
            </w:r>
          </w:p>
        </w:tc>
        <w:tc>
          <w:tcPr>
            <w:tcW w:w="1202" w:type="dxa"/>
            <w:vAlign w:val="center"/>
          </w:tcPr>
          <w:p w:rsidR="00B65484" w:rsidRPr="00BE3DCD" w:rsidRDefault="00B65484" w:rsidP="00B65484">
            <w:pPr>
              <w:jc w:val="center"/>
              <w:rPr>
                <w:rFonts w:ascii="GHEA Grapalat" w:hAnsi="GHEA Grapalat"/>
                <w:sz w:val="16"/>
                <w:szCs w:val="16"/>
              </w:rPr>
            </w:pPr>
          </w:p>
        </w:tc>
        <w:tc>
          <w:tcPr>
            <w:tcW w:w="1202"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1000</w:t>
            </w:r>
          </w:p>
        </w:tc>
        <w:tc>
          <w:tcPr>
            <w:tcW w:w="1202"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Ոչ ուշ քան 25.12.2020</w:t>
            </w:r>
          </w:p>
        </w:tc>
      </w:tr>
      <w:tr w:rsidR="00B65484" w:rsidRPr="00BE3DCD" w:rsidTr="00BD3B62">
        <w:trPr>
          <w:trHeight w:val="354"/>
        </w:trPr>
        <w:tc>
          <w:tcPr>
            <w:tcW w:w="1201"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19</w:t>
            </w:r>
          </w:p>
        </w:tc>
        <w:tc>
          <w:tcPr>
            <w:tcW w:w="1201"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33690000</w:t>
            </w:r>
          </w:p>
        </w:tc>
        <w:tc>
          <w:tcPr>
            <w:tcW w:w="1201"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Կլոնազեպամ</w:t>
            </w:r>
          </w:p>
        </w:tc>
        <w:tc>
          <w:tcPr>
            <w:tcW w:w="1202" w:type="dxa"/>
            <w:vAlign w:val="center"/>
          </w:tcPr>
          <w:p w:rsidR="00B65484" w:rsidRPr="00BE3DCD" w:rsidRDefault="00B65484" w:rsidP="00B65484">
            <w:pPr>
              <w:jc w:val="center"/>
              <w:rPr>
                <w:rFonts w:ascii="GHEA Grapalat" w:hAnsi="GHEA Grapalat"/>
                <w:sz w:val="16"/>
                <w:szCs w:val="16"/>
              </w:rPr>
            </w:pPr>
          </w:p>
        </w:tc>
        <w:tc>
          <w:tcPr>
            <w:tcW w:w="2356"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Դեղահատ 2 մգ</w:t>
            </w:r>
          </w:p>
        </w:tc>
        <w:tc>
          <w:tcPr>
            <w:tcW w:w="1202"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հատ</w:t>
            </w:r>
          </w:p>
        </w:tc>
        <w:tc>
          <w:tcPr>
            <w:tcW w:w="1202" w:type="dxa"/>
            <w:vAlign w:val="center"/>
          </w:tcPr>
          <w:p w:rsidR="00B65484" w:rsidRPr="00BE3DCD" w:rsidRDefault="00B65484" w:rsidP="00B65484">
            <w:pPr>
              <w:jc w:val="center"/>
              <w:rPr>
                <w:rFonts w:ascii="GHEA Grapalat" w:hAnsi="GHEA Grapalat"/>
                <w:sz w:val="16"/>
                <w:szCs w:val="16"/>
              </w:rPr>
            </w:pPr>
          </w:p>
        </w:tc>
        <w:tc>
          <w:tcPr>
            <w:tcW w:w="1202" w:type="dxa"/>
            <w:vAlign w:val="center"/>
          </w:tcPr>
          <w:p w:rsidR="00B65484" w:rsidRPr="00BE3DCD" w:rsidRDefault="00B65484" w:rsidP="00B65484">
            <w:pPr>
              <w:jc w:val="center"/>
              <w:rPr>
                <w:rFonts w:ascii="GHEA Grapalat" w:hAnsi="GHEA Grapalat"/>
                <w:sz w:val="16"/>
                <w:szCs w:val="16"/>
              </w:rPr>
            </w:pPr>
          </w:p>
        </w:tc>
        <w:tc>
          <w:tcPr>
            <w:tcW w:w="1202"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100</w:t>
            </w:r>
          </w:p>
        </w:tc>
        <w:tc>
          <w:tcPr>
            <w:tcW w:w="1202" w:type="dxa"/>
            <w:vAlign w:val="center"/>
          </w:tcPr>
          <w:p w:rsidR="00B65484" w:rsidRPr="00BE3DCD" w:rsidRDefault="00B65484" w:rsidP="00B65484">
            <w:pPr>
              <w:jc w:val="center"/>
              <w:rPr>
                <w:rFonts w:ascii="GHEA Grapalat" w:hAnsi="GHEA Grapalat"/>
                <w:sz w:val="16"/>
                <w:szCs w:val="16"/>
              </w:rPr>
            </w:pPr>
          </w:p>
        </w:tc>
        <w:tc>
          <w:tcPr>
            <w:tcW w:w="1202"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100</w:t>
            </w:r>
          </w:p>
        </w:tc>
        <w:tc>
          <w:tcPr>
            <w:tcW w:w="1202"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Ոչ ուշ քան 25.12.2020</w:t>
            </w:r>
          </w:p>
        </w:tc>
      </w:tr>
      <w:tr w:rsidR="00B65484" w:rsidRPr="00BE3DCD" w:rsidTr="00BD3B62">
        <w:trPr>
          <w:trHeight w:val="354"/>
        </w:trPr>
        <w:tc>
          <w:tcPr>
            <w:tcW w:w="1201"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20</w:t>
            </w:r>
          </w:p>
        </w:tc>
        <w:tc>
          <w:tcPr>
            <w:tcW w:w="1201"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33690000</w:t>
            </w:r>
          </w:p>
        </w:tc>
        <w:tc>
          <w:tcPr>
            <w:tcW w:w="1201"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Դիազեպամ</w:t>
            </w:r>
          </w:p>
        </w:tc>
        <w:tc>
          <w:tcPr>
            <w:tcW w:w="1202" w:type="dxa"/>
            <w:vAlign w:val="center"/>
          </w:tcPr>
          <w:p w:rsidR="00B65484" w:rsidRPr="00BE3DCD" w:rsidRDefault="00B65484" w:rsidP="00B65484">
            <w:pPr>
              <w:jc w:val="center"/>
              <w:rPr>
                <w:rFonts w:ascii="GHEA Grapalat" w:hAnsi="GHEA Grapalat"/>
                <w:sz w:val="16"/>
                <w:szCs w:val="16"/>
              </w:rPr>
            </w:pPr>
          </w:p>
        </w:tc>
        <w:tc>
          <w:tcPr>
            <w:tcW w:w="2356"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Դեղահատ 10 մգ</w:t>
            </w:r>
          </w:p>
        </w:tc>
        <w:tc>
          <w:tcPr>
            <w:tcW w:w="1202"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հատ</w:t>
            </w:r>
          </w:p>
        </w:tc>
        <w:tc>
          <w:tcPr>
            <w:tcW w:w="1202" w:type="dxa"/>
            <w:vAlign w:val="center"/>
          </w:tcPr>
          <w:p w:rsidR="00B65484" w:rsidRPr="00BE3DCD" w:rsidRDefault="00B65484" w:rsidP="00B65484">
            <w:pPr>
              <w:jc w:val="center"/>
              <w:rPr>
                <w:rFonts w:ascii="GHEA Grapalat" w:hAnsi="GHEA Grapalat"/>
                <w:sz w:val="16"/>
                <w:szCs w:val="16"/>
              </w:rPr>
            </w:pPr>
          </w:p>
        </w:tc>
        <w:tc>
          <w:tcPr>
            <w:tcW w:w="1202" w:type="dxa"/>
            <w:vAlign w:val="center"/>
          </w:tcPr>
          <w:p w:rsidR="00B65484" w:rsidRPr="00BE3DCD" w:rsidRDefault="00B65484" w:rsidP="00B65484">
            <w:pPr>
              <w:jc w:val="center"/>
              <w:rPr>
                <w:rFonts w:ascii="GHEA Grapalat" w:hAnsi="GHEA Grapalat"/>
                <w:sz w:val="16"/>
                <w:szCs w:val="16"/>
              </w:rPr>
            </w:pPr>
          </w:p>
        </w:tc>
        <w:tc>
          <w:tcPr>
            <w:tcW w:w="1202"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1000</w:t>
            </w:r>
          </w:p>
        </w:tc>
        <w:tc>
          <w:tcPr>
            <w:tcW w:w="1202" w:type="dxa"/>
            <w:vAlign w:val="center"/>
          </w:tcPr>
          <w:p w:rsidR="00B65484" w:rsidRPr="00BE3DCD" w:rsidRDefault="00B65484" w:rsidP="00B65484">
            <w:pPr>
              <w:jc w:val="center"/>
              <w:rPr>
                <w:rFonts w:ascii="GHEA Grapalat" w:hAnsi="GHEA Grapalat"/>
                <w:sz w:val="16"/>
                <w:szCs w:val="16"/>
              </w:rPr>
            </w:pPr>
          </w:p>
        </w:tc>
        <w:tc>
          <w:tcPr>
            <w:tcW w:w="1202"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1000</w:t>
            </w:r>
          </w:p>
        </w:tc>
        <w:tc>
          <w:tcPr>
            <w:tcW w:w="1202"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Ոչ ուշ քան 25.12.2020</w:t>
            </w:r>
          </w:p>
        </w:tc>
      </w:tr>
      <w:tr w:rsidR="00B65484" w:rsidRPr="00BE3DCD" w:rsidTr="00BD3B62">
        <w:trPr>
          <w:trHeight w:val="354"/>
        </w:trPr>
        <w:tc>
          <w:tcPr>
            <w:tcW w:w="1201"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21</w:t>
            </w:r>
          </w:p>
        </w:tc>
        <w:tc>
          <w:tcPr>
            <w:tcW w:w="1201"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33690000</w:t>
            </w:r>
          </w:p>
        </w:tc>
        <w:tc>
          <w:tcPr>
            <w:tcW w:w="1201"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Դիազեպամ</w:t>
            </w:r>
          </w:p>
        </w:tc>
        <w:tc>
          <w:tcPr>
            <w:tcW w:w="1202" w:type="dxa"/>
            <w:vAlign w:val="center"/>
          </w:tcPr>
          <w:p w:rsidR="00B65484" w:rsidRPr="00BE3DCD" w:rsidRDefault="00B65484" w:rsidP="00B65484">
            <w:pPr>
              <w:jc w:val="center"/>
              <w:rPr>
                <w:rFonts w:ascii="GHEA Grapalat" w:hAnsi="GHEA Grapalat"/>
                <w:sz w:val="16"/>
                <w:szCs w:val="16"/>
              </w:rPr>
            </w:pPr>
          </w:p>
        </w:tc>
        <w:tc>
          <w:tcPr>
            <w:tcW w:w="2356"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Դեղահատ 5մգ</w:t>
            </w:r>
          </w:p>
        </w:tc>
        <w:tc>
          <w:tcPr>
            <w:tcW w:w="1202"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հատ</w:t>
            </w:r>
          </w:p>
        </w:tc>
        <w:tc>
          <w:tcPr>
            <w:tcW w:w="1202" w:type="dxa"/>
            <w:vAlign w:val="center"/>
          </w:tcPr>
          <w:p w:rsidR="00B65484" w:rsidRPr="00BE3DCD" w:rsidRDefault="00B65484" w:rsidP="00B65484">
            <w:pPr>
              <w:jc w:val="center"/>
              <w:rPr>
                <w:rFonts w:ascii="GHEA Grapalat" w:hAnsi="GHEA Grapalat"/>
                <w:sz w:val="16"/>
                <w:szCs w:val="16"/>
              </w:rPr>
            </w:pPr>
          </w:p>
        </w:tc>
        <w:tc>
          <w:tcPr>
            <w:tcW w:w="1202" w:type="dxa"/>
            <w:vAlign w:val="center"/>
          </w:tcPr>
          <w:p w:rsidR="00B65484" w:rsidRPr="00BE3DCD" w:rsidRDefault="00B65484" w:rsidP="00B65484">
            <w:pPr>
              <w:jc w:val="center"/>
              <w:rPr>
                <w:rFonts w:ascii="GHEA Grapalat" w:hAnsi="GHEA Grapalat"/>
                <w:sz w:val="16"/>
                <w:szCs w:val="16"/>
              </w:rPr>
            </w:pPr>
          </w:p>
        </w:tc>
        <w:tc>
          <w:tcPr>
            <w:tcW w:w="1202"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1000</w:t>
            </w:r>
          </w:p>
        </w:tc>
        <w:tc>
          <w:tcPr>
            <w:tcW w:w="1202" w:type="dxa"/>
            <w:vAlign w:val="center"/>
          </w:tcPr>
          <w:p w:rsidR="00B65484" w:rsidRPr="00BE3DCD" w:rsidRDefault="00B65484" w:rsidP="00B65484">
            <w:pPr>
              <w:jc w:val="center"/>
              <w:rPr>
                <w:rFonts w:ascii="GHEA Grapalat" w:hAnsi="GHEA Grapalat"/>
                <w:sz w:val="16"/>
                <w:szCs w:val="16"/>
              </w:rPr>
            </w:pPr>
          </w:p>
        </w:tc>
        <w:tc>
          <w:tcPr>
            <w:tcW w:w="1202"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1000</w:t>
            </w:r>
          </w:p>
        </w:tc>
        <w:tc>
          <w:tcPr>
            <w:tcW w:w="1202"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Ոչ ուշ քան 25.12.2020</w:t>
            </w:r>
          </w:p>
        </w:tc>
      </w:tr>
      <w:tr w:rsidR="00B65484" w:rsidRPr="00BE3DCD" w:rsidTr="00BD3B62">
        <w:trPr>
          <w:trHeight w:val="354"/>
        </w:trPr>
        <w:tc>
          <w:tcPr>
            <w:tcW w:w="1201"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22</w:t>
            </w:r>
          </w:p>
        </w:tc>
        <w:tc>
          <w:tcPr>
            <w:tcW w:w="1201"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33690000</w:t>
            </w:r>
          </w:p>
        </w:tc>
        <w:tc>
          <w:tcPr>
            <w:tcW w:w="1201"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Տրամադոլ</w:t>
            </w:r>
          </w:p>
        </w:tc>
        <w:tc>
          <w:tcPr>
            <w:tcW w:w="1202" w:type="dxa"/>
            <w:vAlign w:val="center"/>
          </w:tcPr>
          <w:p w:rsidR="00B65484" w:rsidRPr="00BE3DCD" w:rsidRDefault="00B65484" w:rsidP="00B65484">
            <w:pPr>
              <w:jc w:val="center"/>
              <w:rPr>
                <w:rFonts w:ascii="GHEA Grapalat" w:hAnsi="GHEA Grapalat"/>
                <w:sz w:val="16"/>
                <w:szCs w:val="16"/>
              </w:rPr>
            </w:pPr>
          </w:p>
        </w:tc>
        <w:tc>
          <w:tcPr>
            <w:tcW w:w="2356"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Դեղապատիճ 50մգ</w:t>
            </w:r>
          </w:p>
        </w:tc>
        <w:tc>
          <w:tcPr>
            <w:tcW w:w="1202"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Դեղապատիճ</w:t>
            </w:r>
          </w:p>
        </w:tc>
        <w:tc>
          <w:tcPr>
            <w:tcW w:w="1202" w:type="dxa"/>
            <w:vAlign w:val="center"/>
          </w:tcPr>
          <w:p w:rsidR="00B65484" w:rsidRPr="00BE3DCD" w:rsidRDefault="00B65484" w:rsidP="00B65484">
            <w:pPr>
              <w:jc w:val="center"/>
              <w:rPr>
                <w:rFonts w:ascii="GHEA Grapalat" w:hAnsi="GHEA Grapalat"/>
                <w:sz w:val="16"/>
                <w:szCs w:val="16"/>
              </w:rPr>
            </w:pPr>
          </w:p>
        </w:tc>
        <w:tc>
          <w:tcPr>
            <w:tcW w:w="1202" w:type="dxa"/>
            <w:vAlign w:val="center"/>
          </w:tcPr>
          <w:p w:rsidR="00B65484" w:rsidRPr="00BE3DCD" w:rsidRDefault="00B65484" w:rsidP="00B65484">
            <w:pPr>
              <w:jc w:val="center"/>
              <w:rPr>
                <w:rFonts w:ascii="GHEA Grapalat" w:hAnsi="GHEA Grapalat"/>
                <w:sz w:val="16"/>
                <w:szCs w:val="16"/>
              </w:rPr>
            </w:pPr>
          </w:p>
        </w:tc>
        <w:tc>
          <w:tcPr>
            <w:tcW w:w="1202"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3000</w:t>
            </w:r>
          </w:p>
        </w:tc>
        <w:tc>
          <w:tcPr>
            <w:tcW w:w="1202" w:type="dxa"/>
            <w:vAlign w:val="center"/>
          </w:tcPr>
          <w:p w:rsidR="00B65484" w:rsidRPr="00BE3DCD" w:rsidRDefault="00B65484" w:rsidP="00B65484">
            <w:pPr>
              <w:jc w:val="center"/>
              <w:rPr>
                <w:rFonts w:ascii="GHEA Grapalat" w:hAnsi="GHEA Grapalat"/>
                <w:sz w:val="16"/>
                <w:szCs w:val="16"/>
              </w:rPr>
            </w:pPr>
          </w:p>
        </w:tc>
        <w:tc>
          <w:tcPr>
            <w:tcW w:w="1202"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3000</w:t>
            </w:r>
          </w:p>
        </w:tc>
        <w:tc>
          <w:tcPr>
            <w:tcW w:w="1202"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Ոչ ուշ քան 25.12.2020</w:t>
            </w:r>
          </w:p>
        </w:tc>
      </w:tr>
      <w:tr w:rsidR="00B65484" w:rsidRPr="00BE3DCD" w:rsidTr="00BD3B62">
        <w:trPr>
          <w:trHeight w:val="354"/>
        </w:trPr>
        <w:tc>
          <w:tcPr>
            <w:tcW w:w="1201"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23</w:t>
            </w:r>
          </w:p>
        </w:tc>
        <w:tc>
          <w:tcPr>
            <w:tcW w:w="1201"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33690000</w:t>
            </w:r>
          </w:p>
        </w:tc>
        <w:tc>
          <w:tcPr>
            <w:tcW w:w="1201"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Տրամադոլ</w:t>
            </w:r>
          </w:p>
        </w:tc>
        <w:tc>
          <w:tcPr>
            <w:tcW w:w="1202" w:type="dxa"/>
            <w:vAlign w:val="center"/>
          </w:tcPr>
          <w:p w:rsidR="00B65484" w:rsidRPr="00BE3DCD" w:rsidRDefault="00B65484" w:rsidP="00B65484">
            <w:pPr>
              <w:jc w:val="center"/>
              <w:rPr>
                <w:rFonts w:ascii="GHEA Grapalat" w:hAnsi="GHEA Grapalat"/>
                <w:sz w:val="16"/>
                <w:szCs w:val="16"/>
              </w:rPr>
            </w:pPr>
          </w:p>
        </w:tc>
        <w:tc>
          <w:tcPr>
            <w:tcW w:w="2356"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Լուծույթ ներարկման 100մգ/2մլ</w:t>
            </w:r>
          </w:p>
        </w:tc>
        <w:tc>
          <w:tcPr>
            <w:tcW w:w="1202"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Սրվակ</w:t>
            </w:r>
          </w:p>
        </w:tc>
        <w:tc>
          <w:tcPr>
            <w:tcW w:w="1202" w:type="dxa"/>
            <w:vAlign w:val="center"/>
          </w:tcPr>
          <w:p w:rsidR="00B65484" w:rsidRPr="00BE3DCD" w:rsidRDefault="00B65484" w:rsidP="00B65484">
            <w:pPr>
              <w:jc w:val="center"/>
              <w:rPr>
                <w:rFonts w:ascii="GHEA Grapalat" w:hAnsi="GHEA Grapalat"/>
                <w:sz w:val="16"/>
                <w:szCs w:val="16"/>
              </w:rPr>
            </w:pPr>
          </w:p>
        </w:tc>
        <w:tc>
          <w:tcPr>
            <w:tcW w:w="1202" w:type="dxa"/>
            <w:vAlign w:val="center"/>
          </w:tcPr>
          <w:p w:rsidR="00B65484" w:rsidRPr="00BE3DCD" w:rsidRDefault="00B65484" w:rsidP="00B65484">
            <w:pPr>
              <w:jc w:val="center"/>
              <w:rPr>
                <w:rFonts w:ascii="GHEA Grapalat" w:hAnsi="GHEA Grapalat"/>
                <w:sz w:val="16"/>
                <w:szCs w:val="16"/>
              </w:rPr>
            </w:pPr>
          </w:p>
        </w:tc>
        <w:tc>
          <w:tcPr>
            <w:tcW w:w="1202"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2000</w:t>
            </w:r>
          </w:p>
        </w:tc>
        <w:tc>
          <w:tcPr>
            <w:tcW w:w="1202" w:type="dxa"/>
            <w:vAlign w:val="center"/>
          </w:tcPr>
          <w:p w:rsidR="00B65484" w:rsidRPr="00BE3DCD" w:rsidRDefault="00B65484" w:rsidP="00B65484">
            <w:pPr>
              <w:jc w:val="center"/>
              <w:rPr>
                <w:rFonts w:ascii="GHEA Grapalat" w:hAnsi="GHEA Grapalat"/>
                <w:sz w:val="16"/>
                <w:szCs w:val="16"/>
              </w:rPr>
            </w:pPr>
          </w:p>
        </w:tc>
        <w:tc>
          <w:tcPr>
            <w:tcW w:w="1202"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2000</w:t>
            </w:r>
          </w:p>
        </w:tc>
        <w:tc>
          <w:tcPr>
            <w:tcW w:w="1202"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Ոչ ուշ քան 25.12.2020</w:t>
            </w:r>
          </w:p>
        </w:tc>
      </w:tr>
      <w:tr w:rsidR="00B65484" w:rsidRPr="00BE3DCD" w:rsidTr="00BD3B62">
        <w:trPr>
          <w:trHeight w:val="354"/>
        </w:trPr>
        <w:tc>
          <w:tcPr>
            <w:tcW w:w="1201"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24</w:t>
            </w:r>
          </w:p>
        </w:tc>
        <w:tc>
          <w:tcPr>
            <w:tcW w:w="1201"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33690000</w:t>
            </w:r>
          </w:p>
        </w:tc>
        <w:tc>
          <w:tcPr>
            <w:tcW w:w="1201"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Մորֆին</w:t>
            </w:r>
          </w:p>
        </w:tc>
        <w:tc>
          <w:tcPr>
            <w:tcW w:w="1202" w:type="dxa"/>
            <w:vAlign w:val="center"/>
          </w:tcPr>
          <w:p w:rsidR="00B65484" w:rsidRPr="00BE3DCD" w:rsidRDefault="00B65484" w:rsidP="00B65484">
            <w:pPr>
              <w:jc w:val="center"/>
              <w:rPr>
                <w:rFonts w:ascii="GHEA Grapalat" w:hAnsi="GHEA Grapalat"/>
                <w:sz w:val="16"/>
                <w:szCs w:val="16"/>
              </w:rPr>
            </w:pPr>
          </w:p>
        </w:tc>
        <w:tc>
          <w:tcPr>
            <w:tcW w:w="2356"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Հեղուկ ներքին ընդունման 20մգ/մլ,20մլ</w:t>
            </w:r>
          </w:p>
        </w:tc>
        <w:tc>
          <w:tcPr>
            <w:tcW w:w="1202"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Սրվակ</w:t>
            </w:r>
          </w:p>
        </w:tc>
        <w:tc>
          <w:tcPr>
            <w:tcW w:w="1202" w:type="dxa"/>
            <w:vAlign w:val="center"/>
          </w:tcPr>
          <w:p w:rsidR="00B65484" w:rsidRPr="00BE3DCD" w:rsidRDefault="00B65484" w:rsidP="00B65484">
            <w:pPr>
              <w:jc w:val="center"/>
              <w:rPr>
                <w:rFonts w:ascii="GHEA Grapalat" w:hAnsi="GHEA Grapalat"/>
                <w:sz w:val="16"/>
                <w:szCs w:val="16"/>
              </w:rPr>
            </w:pPr>
          </w:p>
        </w:tc>
        <w:tc>
          <w:tcPr>
            <w:tcW w:w="1202" w:type="dxa"/>
            <w:vAlign w:val="center"/>
          </w:tcPr>
          <w:p w:rsidR="00B65484" w:rsidRPr="00BE3DCD" w:rsidRDefault="00B65484" w:rsidP="00B65484">
            <w:pPr>
              <w:jc w:val="center"/>
              <w:rPr>
                <w:rFonts w:ascii="GHEA Grapalat" w:hAnsi="GHEA Grapalat"/>
                <w:sz w:val="16"/>
                <w:szCs w:val="16"/>
              </w:rPr>
            </w:pPr>
          </w:p>
        </w:tc>
        <w:tc>
          <w:tcPr>
            <w:tcW w:w="1202"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50</w:t>
            </w:r>
          </w:p>
        </w:tc>
        <w:tc>
          <w:tcPr>
            <w:tcW w:w="1202" w:type="dxa"/>
            <w:vAlign w:val="center"/>
          </w:tcPr>
          <w:p w:rsidR="00B65484" w:rsidRPr="00BE3DCD" w:rsidRDefault="00B65484" w:rsidP="00B65484">
            <w:pPr>
              <w:jc w:val="center"/>
              <w:rPr>
                <w:rFonts w:ascii="GHEA Grapalat" w:hAnsi="GHEA Grapalat"/>
                <w:sz w:val="16"/>
                <w:szCs w:val="16"/>
              </w:rPr>
            </w:pPr>
          </w:p>
        </w:tc>
        <w:tc>
          <w:tcPr>
            <w:tcW w:w="1202"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50</w:t>
            </w:r>
          </w:p>
        </w:tc>
        <w:tc>
          <w:tcPr>
            <w:tcW w:w="1202"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Ոչ ուշ քան 25.12.2020</w:t>
            </w:r>
          </w:p>
        </w:tc>
      </w:tr>
    </w:tbl>
    <w:p w:rsidR="00BD3B62" w:rsidRPr="00BE3DCD" w:rsidRDefault="00BD3B62" w:rsidP="00BD3B62">
      <w:pPr>
        <w:jc w:val="both"/>
        <w:rPr>
          <w:rFonts w:ascii="GHEA Grapalat" w:hAnsi="GHEA Grapalat"/>
          <w:sz w:val="20"/>
        </w:rPr>
      </w:pPr>
    </w:p>
    <w:p w:rsidR="00BD3B62" w:rsidRPr="00BE3DCD" w:rsidRDefault="00BD3B62" w:rsidP="00BD3B62">
      <w:pPr>
        <w:jc w:val="both"/>
        <w:rPr>
          <w:rFonts w:ascii="GHEA Grapalat" w:hAnsi="GHEA Grapalat"/>
          <w:sz w:val="20"/>
        </w:rPr>
      </w:pPr>
      <w:r w:rsidRPr="00BE3DCD">
        <w:rPr>
          <w:rFonts w:ascii="GHEA Grapalat" w:hAnsi="GHEA Grapalat"/>
          <w:sz w:val="20"/>
        </w:rPr>
        <w:t>*</w:t>
      </w:r>
      <w:r w:rsidRPr="00BE3DCD">
        <w:t xml:space="preserve"> </w:t>
      </w:r>
      <w:r w:rsidRPr="00BE3DCD">
        <w:rPr>
          <w:rFonts w:ascii="GHEA Grapalat" w:hAnsi="GHEA Grapalat"/>
          <w:sz w:val="20"/>
        </w:rPr>
        <w:t>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BD3B62" w:rsidRPr="00BE3DCD" w:rsidRDefault="00BD3B62" w:rsidP="00BD3B62">
      <w:pPr>
        <w:jc w:val="both"/>
        <w:rPr>
          <w:rFonts w:ascii="GHEA Grapalat" w:hAnsi="GHEA Grapalat"/>
          <w:sz w:val="20"/>
          <w:lang w:val="hy-AM"/>
        </w:rPr>
      </w:pPr>
      <w:r w:rsidRPr="00BE3DCD">
        <w:rPr>
          <w:rFonts w:ascii="GHEA Grapalat" w:hAnsi="GHEA Grapalat"/>
          <w:sz w:val="20"/>
        </w:rPr>
        <w:t xml:space="preserve">** N </w:t>
      </w:r>
      <w:r w:rsidRPr="00BE3DCD">
        <w:rPr>
          <w:rFonts w:ascii="GHEA Grapalat" w:hAnsi="GHEA Grapalat"/>
          <w:sz w:val="20"/>
          <w:lang w:val="hy-AM"/>
        </w:rPr>
        <w:t>13, 15-24</w:t>
      </w:r>
      <w:r w:rsidRPr="00BE3DCD">
        <w:rPr>
          <w:rFonts w:ascii="GHEA Grapalat" w:hAnsi="GHEA Grapalat"/>
          <w:sz w:val="20"/>
        </w:rPr>
        <w:t xml:space="preserve"> </w:t>
      </w:r>
      <w:r w:rsidRPr="00BE3DCD">
        <w:rPr>
          <w:rFonts w:ascii="GHEA Grapalat" w:hAnsi="GHEA Grapalat"/>
          <w:sz w:val="20"/>
          <w:lang w:val="hy-AM"/>
        </w:rPr>
        <w:t>չափաբաժնում ներկայացված դեղորայքը հանդիսանում է հոգեմետ, և դրանց տրամադրումը իրականացվելու է դեղատնից՝ համապատասխան դեղատոմսի հիման վրա։ Այս չափաբաժիններում առաջին տեղ զբաղեցրած մասնակիցը պարտավոր է որակավորման փուլում ներկայացնել Հոգեմետ դեղորայքի վաճառքի իրավունքը հաստատող լիցենզիայի պատճենը։</w:t>
      </w:r>
    </w:p>
    <w:p w:rsidR="00BD3B62" w:rsidRPr="00BE3DCD" w:rsidRDefault="00BD3B62" w:rsidP="00BD3B62">
      <w:pPr>
        <w:jc w:val="both"/>
        <w:rPr>
          <w:rFonts w:ascii="GHEA Grapalat" w:hAnsi="GHEA Grapalat"/>
          <w:sz w:val="20"/>
          <w:lang w:val="hy-AM"/>
        </w:rPr>
      </w:pPr>
      <w:r w:rsidRPr="00BE3DCD">
        <w:rPr>
          <w:rFonts w:ascii="GHEA Grapalat" w:hAnsi="GHEA Grapalat"/>
          <w:sz w:val="20"/>
          <w:lang w:val="hy-AM"/>
        </w:rPr>
        <w:t>*** N 14-24 չափաբաժինների մրցույթը կազմակերպվում է սոցիալապես խոցելի խմբերին դեղորայքի տրամադրման նպատակով, ընդ որում դեղորայքի տրամադրումը իրականցվելու է դեղատնից, դեղատոմսի հիման վրա, որը պետք է լինի՝ կնքված տնօրենի կլոր կիքով և նշված զեղչի չափով 30%, 50%, անվճար։ Յուրաքանչյուր ամսվա վերջին վաճառողը ընկերությանն է ներկայացնում ռեստորը և դեղորայք ստացած հիվանդների ցուցակները՝ ստացած դեղորայքի քանակի և գնի համապատասխան։ Վճարման / 30% կամ 50% / վճարվելու է պոլիկլինիկայի կողմից, իսկ գումարի մնացած մասը / 70% կամ 50%/ վճարելու է հիվանդը, այդ իսկ պատճառով ընթացակարգին մասնակցելու համար պարտադիր պայման է համարվում նույն վարչական շրջանի տարացքում, կամ առավելագույնը 1կմ շառավղով հեռավորության վրա գտնվող դեղատան առկայությունը։</w:t>
      </w:r>
    </w:p>
    <w:p w:rsidR="00071D1C" w:rsidRPr="00BE3DCD" w:rsidRDefault="00071D1C" w:rsidP="00EF3662">
      <w:pPr>
        <w:jc w:val="center"/>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381178" w:rsidRPr="00BE3DCD" w:rsidTr="0033337A">
        <w:tc>
          <w:tcPr>
            <w:tcW w:w="4536" w:type="dxa"/>
          </w:tcPr>
          <w:p w:rsidR="00381178" w:rsidRPr="00BE3DCD" w:rsidRDefault="00381178" w:rsidP="0033337A">
            <w:pPr>
              <w:jc w:val="center"/>
              <w:rPr>
                <w:rFonts w:ascii="GHEA Grapalat" w:hAnsi="GHEA Grapalat"/>
                <w:b/>
                <w:sz w:val="20"/>
                <w:szCs w:val="20"/>
                <w:lang w:val="pt-BR" w:eastAsia="ru-RU"/>
              </w:rPr>
            </w:pPr>
            <w:r w:rsidRPr="00B65484">
              <w:rPr>
                <w:rFonts w:ascii="GHEA Grapalat" w:hAnsi="GHEA Grapalat"/>
                <w:b/>
                <w:sz w:val="20"/>
                <w:szCs w:val="20"/>
                <w:lang w:val="hy-AM" w:eastAsia="ru-RU"/>
              </w:rPr>
              <w:t>ԳՆՈՐԴ</w:t>
            </w:r>
          </w:p>
          <w:p w:rsidR="00381178" w:rsidRPr="00BE3DCD" w:rsidRDefault="00381178" w:rsidP="0033337A">
            <w:pPr>
              <w:jc w:val="center"/>
              <w:rPr>
                <w:rFonts w:ascii="GHEA Grapalat" w:hAnsi="GHEA Grapalat"/>
                <w:sz w:val="20"/>
                <w:szCs w:val="20"/>
                <w:lang w:val="pt-BR" w:eastAsia="ru-RU"/>
              </w:rPr>
            </w:pPr>
            <w:r w:rsidRPr="00BE3DCD">
              <w:rPr>
                <w:rFonts w:ascii="GHEA Grapalat" w:hAnsi="GHEA Grapalat"/>
                <w:sz w:val="20"/>
                <w:szCs w:val="20"/>
                <w:lang w:val="pt-BR" w:eastAsia="ru-RU"/>
              </w:rPr>
              <w:t xml:space="preserve"> «</w:t>
            </w:r>
            <w:r w:rsidRPr="00B65484">
              <w:rPr>
                <w:rFonts w:ascii="GHEA Grapalat" w:hAnsi="GHEA Grapalat"/>
                <w:sz w:val="20"/>
                <w:szCs w:val="20"/>
                <w:lang w:val="hy-AM" w:eastAsia="ru-RU"/>
              </w:rPr>
              <w:t>Թիվ</w:t>
            </w:r>
            <w:r w:rsidRPr="00BE3DCD">
              <w:rPr>
                <w:rFonts w:ascii="GHEA Grapalat" w:hAnsi="GHEA Grapalat"/>
                <w:sz w:val="20"/>
                <w:szCs w:val="20"/>
                <w:lang w:val="pt-BR" w:eastAsia="ru-RU"/>
              </w:rPr>
              <w:t xml:space="preserve"> 16 </w:t>
            </w:r>
            <w:r w:rsidRPr="00B65484">
              <w:rPr>
                <w:rFonts w:ascii="GHEA Grapalat" w:hAnsi="GHEA Grapalat"/>
                <w:sz w:val="20"/>
                <w:szCs w:val="20"/>
                <w:lang w:val="hy-AM" w:eastAsia="ru-RU"/>
              </w:rPr>
              <w:t>պոլիկլինիկա</w:t>
            </w:r>
            <w:r w:rsidRPr="00BE3DCD">
              <w:rPr>
                <w:rFonts w:ascii="GHEA Grapalat" w:hAnsi="GHEA Grapalat"/>
                <w:sz w:val="20"/>
                <w:szCs w:val="20"/>
                <w:lang w:val="pt-BR" w:eastAsia="ru-RU"/>
              </w:rPr>
              <w:t xml:space="preserve">» </w:t>
            </w:r>
            <w:r w:rsidRPr="00B65484">
              <w:rPr>
                <w:rFonts w:ascii="GHEA Grapalat" w:hAnsi="GHEA Grapalat"/>
                <w:sz w:val="20"/>
                <w:szCs w:val="20"/>
                <w:lang w:val="hy-AM" w:eastAsia="ru-RU"/>
              </w:rPr>
              <w:t>ՓԲԸ</w:t>
            </w:r>
            <w:r w:rsidRPr="00BE3DCD">
              <w:rPr>
                <w:rFonts w:ascii="GHEA Grapalat" w:hAnsi="GHEA Grapalat"/>
                <w:sz w:val="20"/>
                <w:szCs w:val="20"/>
                <w:lang w:val="pt-BR" w:eastAsia="ru-RU"/>
              </w:rPr>
              <w:t xml:space="preserve"> </w:t>
            </w:r>
          </w:p>
          <w:p w:rsidR="00381178" w:rsidRPr="00BE3DCD" w:rsidRDefault="00381178" w:rsidP="0033337A">
            <w:pPr>
              <w:jc w:val="center"/>
              <w:rPr>
                <w:rFonts w:ascii="GHEA Grapalat" w:hAnsi="GHEA Grapalat"/>
                <w:sz w:val="20"/>
                <w:szCs w:val="20"/>
                <w:lang w:val="pt-BR" w:eastAsia="ru-RU"/>
              </w:rPr>
            </w:pPr>
            <w:r w:rsidRPr="00B65484">
              <w:rPr>
                <w:rFonts w:ascii="GHEA Grapalat" w:hAnsi="GHEA Grapalat"/>
                <w:sz w:val="20"/>
                <w:szCs w:val="20"/>
                <w:lang w:val="hy-AM" w:eastAsia="ru-RU"/>
              </w:rPr>
              <w:t>ք</w:t>
            </w:r>
            <w:r w:rsidRPr="00BE3DCD">
              <w:rPr>
                <w:rFonts w:ascii="GHEA Grapalat" w:hAnsi="GHEA Grapalat"/>
                <w:sz w:val="20"/>
                <w:szCs w:val="20"/>
                <w:lang w:val="pt-BR" w:eastAsia="ru-RU"/>
              </w:rPr>
              <w:t xml:space="preserve">. </w:t>
            </w:r>
            <w:r w:rsidRPr="00B65484">
              <w:rPr>
                <w:rFonts w:ascii="GHEA Grapalat" w:hAnsi="GHEA Grapalat"/>
                <w:sz w:val="20"/>
                <w:szCs w:val="20"/>
                <w:lang w:val="hy-AM" w:eastAsia="ru-RU"/>
              </w:rPr>
              <w:t>Երևան</w:t>
            </w:r>
            <w:r w:rsidRPr="00BE3DCD">
              <w:rPr>
                <w:rFonts w:ascii="GHEA Grapalat" w:hAnsi="GHEA Grapalat"/>
                <w:sz w:val="20"/>
                <w:szCs w:val="20"/>
                <w:lang w:val="pt-BR" w:eastAsia="ru-RU"/>
              </w:rPr>
              <w:t xml:space="preserve">, </w:t>
            </w:r>
            <w:r w:rsidRPr="00B65484">
              <w:rPr>
                <w:rFonts w:ascii="GHEA Grapalat" w:hAnsi="GHEA Grapalat"/>
                <w:sz w:val="20"/>
                <w:szCs w:val="20"/>
                <w:lang w:val="hy-AM" w:eastAsia="ru-RU"/>
              </w:rPr>
              <w:t>Դրոյի</w:t>
            </w:r>
            <w:r w:rsidRPr="00BE3DCD">
              <w:rPr>
                <w:rFonts w:ascii="GHEA Grapalat" w:hAnsi="GHEA Grapalat"/>
                <w:sz w:val="20"/>
                <w:szCs w:val="20"/>
                <w:lang w:val="pt-BR" w:eastAsia="ru-RU"/>
              </w:rPr>
              <w:t xml:space="preserve"> 17</w:t>
            </w:r>
          </w:p>
          <w:p w:rsidR="00381178" w:rsidRPr="00BE3DCD" w:rsidRDefault="00381178" w:rsidP="0033337A">
            <w:pPr>
              <w:jc w:val="center"/>
              <w:rPr>
                <w:rFonts w:ascii="GHEA Grapalat" w:hAnsi="GHEA Grapalat"/>
                <w:sz w:val="20"/>
                <w:szCs w:val="20"/>
                <w:lang w:val="pt-BR" w:eastAsia="ru-RU"/>
              </w:rPr>
            </w:pPr>
            <w:r w:rsidRPr="00BE3DCD">
              <w:rPr>
                <w:rFonts w:ascii="GHEA Grapalat" w:hAnsi="GHEA Grapalat"/>
                <w:sz w:val="20"/>
                <w:szCs w:val="20"/>
                <w:lang w:eastAsia="ru-RU"/>
              </w:rPr>
              <w:t>Հայբիզնեսբանկ</w:t>
            </w:r>
            <w:r w:rsidRPr="00BE3DCD">
              <w:rPr>
                <w:rFonts w:ascii="GHEA Grapalat" w:hAnsi="GHEA Grapalat"/>
                <w:sz w:val="20"/>
                <w:szCs w:val="20"/>
                <w:lang w:val="pt-BR" w:eastAsia="ru-RU"/>
              </w:rPr>
              <w:t xml:space="preserve"> </w:t>
            </w:r>
            <w:r w:rsidRPr="00BE3DCD">
              <w:rPr>
                <w:rFonts w:ascii="GHEA Grapalat" w:hAnsi="GHEA Grapalat"/>
                <w:sz w:val="20"/>
                <w:szCs w:val="20"/>
                <w:lang w:eastAsia="ru-RU"/>
              </w:rPr>
              <w:t>ՓԲԸ</w:t>
            </w:r>
          </w:p>
          <w:p w:rsidR="00381178" w:rsidRPr="00BE3DCD" w:rsidRDefault="00381178" w:rsidP="0033337A">
            <w:pPr>
              <w:jc w:val="center"/>
              <w:rPr>
                <w:rFonts w:ascii="GHEA Grapalat" w:hAnsi="GHEA Grapalat"/>
                <w:sz w:val="20"/>
                <w:szCs w:val="20"/>
                <w:lang w:val="pt-BR" w:eastAsia="ru-RU"/>
              </w:rPr>
            </w:pPr>
            <w:r w:rsidRPr="00BE3DCD">
              <w:rPr>
                <w:rFonts w:ascii="GHEA Grapalat" w:hAnsi="GHEA Grapalat"/>
                <w:sz w:val="20"/>
                <w:szCs w:val="20"/>
                <w:lang w:val="pt-BR" w:eastAsia="ru-RU"/>
              </w:rPr>
              <w:t>11500725739300</w:t>
            </w:r>
          </w:p>
          <w:p w:rsidR="00381178" w:rsidRPr="00BE3DCD" w:rsidRDefault="00381178" w:rsidP="0033337A">
            <w:pPr>
              <w:jc w:val="center"/>
              <w:rPr>
                <w:rFonts w:ascii="GHEA Grapalat" w:hAnsi="GHEA Grapalat"/>
                <w:sz w:val="20"/>
                <w:szCs w:val="20"/>
                <w:lang w:val="pt-BR" w:eastAsia="ru-RU"/>
              </w:rPr>
            </w:pPr>
            <w:r w:rsidRPr="00BE3DCD">
              <w:rPr>
                <w:rFonts w:ascii="GHEA Grapalat" w:hAnsi="GHEA Grapalat"/>
                <w:sz w:val="20"/>
                <w:szCs w:val="20"/>
                <w:lang w:val="pt-BR" w:eastAsia="ru-RU"/>
              </w:rPr>
              <w:t>03509871</w:t>
            </w:r>
          </w:p>
          <w:p w:rsidR="00381178" w:rsidRPr="00BE3DCD" w:rsidRDefault="00381178" w:rsidP="0033337A">
            <w:pPr>
              <w:jc w:val="center"/>
              <w:rPr>
                <w:rFonts w:ascii="GHEA Grapalat" w:hAnsi="GHEA Grapalat"/>
                <w:sz w:val="20"/>
                <w:szCs w:val="20"/>
                <w:lang w:val="pt-BR" w:eastAsia="ru-RU"/>
              </w:rPr>
            </w:pPr>
            <w:r w:rsidRPr="00BE3DCD">
              <w:rPr>
                <w:rFonts w:ascii="GHEA Grapalat" w:hAnsi="GHEA Grapalat"/>
                <w:sz w:val="20"/>
                <w:szCs w:val="20"/>
                <w:lang w:eastAsia="ru-RU"/>
              </w:rPr>
              <w:t>տնօրեն</w:t>
            </w:r>
            <w:r w:rsidRPr="00BE3DCD">
              <w:rPr>
                <w:rFonts w:ascii="GHEA Grapalat" w:hAnsi="GHEA Grapalat"/>
                <w:sz w:val="20"/>
                <w:szCs w:val="20"/>
                <w:lang w:val="pt-BR" w:eastAsia="ru-RU"/>
              </w:rPr>
              <w:t xml:space="preserve"> ______ </w:t>
            </w:r>
            <w:r w:rsidRPr="00BE3DCD">
              <w:rPr>
                <w:rFonts w:ascii="GHEA Grapalat" w:hAnsi="GHEA Grapalat"/>
                <w:sz w:val="20"/>
                <w:szCs w:val="20"/>
                <w:lang w:eastAsia="ru-RU"/>
              </w:rPr>
              <w:t>Գ</w:t>
            </w:r>
            <w:r w:rsidRPr="00BE3DCD">
              <w:rPr>
                <w:rFonts w:ascii="GHEA Grapalat" w:hAnsi="GHEA Grapalat"/>
                <w:sz w:val="20"/>
                <w:szCs w:val="20"/>
                <w:lang w:val="pt-BR" w:eastAsia="ru-RU"/>
              </w:rPr>
              <w:t xml:space="preserve">. </w:t>
            </w:r>
            <w:r w:rsidRPr="00BE3DCD">
              <w:rPr>
                <w:rFonts w:ascii="GHEA Grapalat" w:hAnsi="GHEA Grapalat"/>
                <w:sz w:val="20"/>
                <w:szCs w:val="20"/>
                <w:lang w:eastAsia="ru-RU"/>
              </w:rPr>
              <w:t>Պետրոսյան</w:t>
            </w:r>
          </w:p>
          <w:p w:rsidR="00381178" w:rsidRPr="00BE3DCD" w:rsidRDefault="00381178" w:rsidP="0033337A">
            <w:pPr>
              <w:jc w:val="center"/>
              <w:rPr>
                <w:rFonts w:ascii="GHEA Grapalat" w:hAnsi="GHEA Grapalat"/>
                <w:sz w:val="20"/>
                <w:szCs w:val="20"/>
                <w:lang w:val="pt-BR" w:eastAsia="ru-RU"/>
              </w:rPr>
            </w:pPr>
            <w:r w:rsidRPr="00BE3DCD">
              <w:rPr>
                <w:rFonts w:ascii="GHEA Grapalat" w:hAnsi="GHEA Grapalat"/>
                <w:sz w:val="20"/>
                <w:szCs w:val="20"/>
                <w:lang w:val="pt-BR" w:eastAsia="ru-RU"/>
              </w:rPr>
              <w:t>/</w:t>
            </w:r>
            <w:r w:rsidRPr="00BE3DCD">
              <w:rPr>
                <w:rFonts w:ascii="GHEA Grapalat" w:hAnsi="GHEA Grapalat"/>
                <w:sz w:val="20"/>
                <w:szCs w:val="20"/>
                <w:lang w:eastAsia="ru-RU"/>
              </w:rPr>
              <w:t>ստորագրություն</w:t>
            </w:r>
            <w:r w:rsidRPr="00BE3DCD">
              <w:rPr>
                <w:rFonts w:ascii="GHEA Grapalat" w:hAnsi="GHEA Grapalat"/>
                <w:sz w:val="20"/>
                <w:szCs w:val="20"/>
                <w:lang w:val="pt-BR" w:eastAsia="ru-RU"/>
              </w:rPr>
              <w:t>/</w:t>
            </w:r>
          </w:p>
          <w:p w:rsidR="00381178" w:rsidRPr="00BE3DCD" w:rsidRDefault="00381178" w:rsidP="0033337A">
            <w:pPr>
              <w:jc w:val="center"/>
              <w:rPr>
                <w:rFonts w:ascii="GHEA Grapalat" w:hAnsi="GHEA Grapalat"/>
                <w:sz w:val="20"/>
                <w:szCs w:val="20"/>
                <w:lang w:eastAsia="ru-RU"/>
              </w:rPr>
            </w:pPr>
            <w:r w:rsidRPr="00BE3DCD">
              <w:rPr>
                <w:rFonts w:ascii="GHEA Grapalat" w:hAnsi="GHEA Grapalat"/>
                <w:sz w:val="20"/>
                <w:szCs w:val="20"/>
                <w:lang w:eastAsia="ru-RU"/>
              </w:rPr>
              <w:t>Կ.Տ</w:t>
            </w:r>
          </w:p>
        </w:tc>
        <w:tc>
          <w:tcPr>
            <w:tcW w:w="760" w:type="dxa"/>
          </w:tcPr>
          <w:p w:rsidR="00381178" w:rsidRPr="00BE3DCD" w:rsidRDefault="00381178" w:rsidP="0033337A">
            <w:pPr>
              <w:jc w:val="center"/>
              <w:rPr>
                <w:rFonts w:ascii="GHEA Grapalat" w:hAnsi="GHEA Grapalat"/>
                <w:lang w:val="hy-AM"/>
              </w:rPr>
            </w:pPr>
          </w:p>
        </w:tc>
        <w:tc>
          <w:tcPr>
            <w:tcW w:w="4343" w:type="dxa"/>
          </w:tcPr>
          <w:p w:rsidR="00381178" w:rsidRPr="00BE3DCD" w:rsidRDefault="00381178" w:rsidP="0033337A">
            <w:pPr>
              <w:jc w:val="center"/>
              <w:rPr>
                <w:rFonts w:ascii="GHEA Grapalat" w:hAnsi="GHEA Grapalat" w:cs="Sylfaen"/>
                <w:b/>
                <w:bCs/>
                <w:sz w:val="20"/>
                <w:lang w:val="hy-AM"/>
              </w:rPr>
            </w:pPr>
            <w:r w:rsidRPr="00BE3DCD">
              <w:rPr>
                <w:rFonts w:ascii="GHEA Grapalat" w:hAnsi="GHEA Grapalat" w:cs="Sylfaen"/>
                <w:b/>
                <w:bCs/>
                <w:sz w:val="20"/>
                <w:lang w:val="hy-AM"/>
              </w:rPr>
              <w:t>ՎԱՃԱՌՈՂ</w:t>
            </w:r>
          </w:p>
          <w:p w:rsidR="00381178" w:rsidRPr="00BE3DCD" w:rsidRDefault="00381178" w:rsidP="0033337A">
            <w:pPr>
              <w:jc w:val="center"/>
              <w:rPr>
                <w:rFonts w:ascii="GHEA Grapalat" w:hAnsi="GHEA Grapalat"/>
                <w:lang w:val="hy-AM"/>
              </w:rPr>
            </w:pPr>
          </w:p>
          <w:p w:rsidR="00381178" w:rsidRPr="00BE3DCD" w:rsidRDefault="00381178" w:rsidP="0033337A">
            <w:pPr>
              <w:jc w:val="center"/>
              <w:rPr>
                <w:rFonts w:ascii="GHEA Grapalat" w:hAnsi="GHEA Grapalat"/>
                <w:lang w:val="hy-AM"/>
              </w:rPr>
            </w:pPr>
          </w:p>
          <w:p w:rsidR="00381178" w:rsidRPr="00BE3DCD" w:rsidRDefault="00381178" w:rsidP="0033337A">
            <w:pPr>
              <w:jc w:val="center"/>
              <w:rPr>
                <w:rFonts w:ascii="GHEA Grapalat" w:hAnsi="GHEA Grapalat"/>
                <w:lang w:val="hy-AM"/>
              </w:rPr>
            </w:pPr>
            <w:r w:rsidRPr="00BE3DCD">
              <w:rPr>
                <w:rFonts w:ascii="GHEA Grapalat" w:hAnsi="GHEA Grapalat"/>
                <w:lang w:val="hy-AM"/>
              </w:rPr>
              <w:t>---------------------------------</w:t>
            </w:r>
          </w:p>
          <w:p w:rsidR="00381178" w:rsidRPr="00BE3DCD" w:rsidRDefault="00381178" w:rsidP="0033337A">
            <w:pPr>
              <w:jc w:val="center"/>
              <w:rPr>
                <w:rFonts w:ascii="GHEA Grapalat" w:hAnsi="GHEA Grapalat"/>
                <w:sz w:val="18"/>
                <w:szCs w:val="18"/>
              </w:rPr>
            </w:pPr>
            <w:r w:rsidRPr="00BE3DCD">
              <w:rPr>
                <w:rFonts w:ascii="GHEA Grapalat" w:hAnsi="GHEA Grapalat"/>
                <w:sz w:val="18"/>
                <w:szCs w:val="18"/>
              </w:rPr>
              <w:t>/</w:t>
            </w:r>
            <w:r w:rsidRPr="00BE3DCD">
              <w:rPr>
                <w:rFonts w:ascii="GHEA Grapalat" w:hAnsi="GHEA Grapalat" w:cs="Sylfaen"/>
                <w:sz w:val="18"/>
                <w:szCs w:val="18"/>
                <w:lang w:val="hy-AM"/>
              </w:rPr>
              <w:t>ստորագրություն</w:t>
            </w:r>
            <w:r w:rsidRPr="00BE3DCD">
              <w:rPr>
                <w:rFonts w:ascii="GHEA Grapalat" w:hAnsi="GHEA Grapalat"/>
                <w:sz w:val="18"/>
                <w:szCs w:val="18"/>
              </w:rPr>
              <w:t>/</w:t>
            </w:r>
          </w:p>
          <w:p w:rsidR="00381178" w:rsidRPr="00BE3DCD" w:rsidRDefault="00381178" w:rsidP="0033337A">
            <w:pPr>
              <w:jc w:val="center"/>
              <w:rPr>
                <w:rFonts w:ascii="GHEA Grapalat" w:hAnsi="GHEA Grapalat"/>
                <w:sz w:val="22"/>
                <w:szCs w:val="22"/>
                <w:lang w:val="hy-AM"/>
              </w:rPr>
            </w:pPr>
            <w:r w:rsidRPr="00BE3DCD">
              <w:rPr>
                <w:rFonts w:ascii="GHEA Grapalat" w:hAnsi="GHEA Grapalat" w:cs="Sylfaen"/>
                <w:sz w:val="18"/>
                <w:szCs w:val="18"/>
                <w:lang w:val="hy-AM"/>
              </w:rPr>
              <w:t>Կ</w:t>
            </w:r>
            <w:r w:rsidRPr="00BE3DCD">
              <w:rPr>
                <w:rFonts w:ascii="GHEA Grapalat" w:hAnsi="GHEA Grapalat"/>
                <w:sz w:val="18"/>
                <w:szCs w:val="18"/>
                <w:lang w:val="hy-AM"/>
              </w:rPr>
              <w:t>.</w:t>
            </w:r>
            <w:r w:rsidRPr="00BE3DCD">
              <w:rPr>
                <w:rFonts w:ascii="GHEA Grapalat" w:hAnsi="GHEA Grapalat" w:cs="Sylfaen"/>
                <w:sz w:val="18"/>
                <w:szCs w:val="18"/>
                <w:lang w:val="hy-AM"/>
              </w:rPr>
              <w:t>Տ</w:t>
            </w:r>
          </w:p>
        </w:tc>
      </w:tr>
    </w:tbl>
    <w:p w:rsidR="00071D1C" w:rsidRPr="00BE3DCD" w:rsidRDefault="00071D1C" w:rsidP="00EF3662">
      <w:pPr>
        <w:jc w:val="center"/>
        <w:rPr>
          <w:rFonts w:ascii="GHEA Grapalat" w:hAnsi="GHEA Grapalat"/>
          <w:sz w:val="20"/>
        </w:rPr>
      </w:pPr>
      <w:r w:rsidRPr="00BE3DCD">
        <w:rPr>
          <w:rFonts w:ascii="GHEA Grapalat" w:hAnsi="GHEA Grapalat"/>
          <w:sz w:val="20"/>
        </w:rPr>
        <w:lastRenderedPageBreak/>
        <w:br w:type="page"/>
      </w:r>
    </w:p>
    <w:p w:rsidR="00071D1C" w:rsidRPr="00BE3DCD" w:rsidRDefault="00071D1C" w:rsidP="00EF3662">
      <w:pPr>
        <w:jc w:val="right"/>
        <w:rPr>
          <w:rFonts w:ascii="GHEA Grapalat" w:hAnsi="GHEA Grapalat"/>
          <w:sz w:val="20"/>
        </w:rPr>
      </w:pPr>
    </w:p>
    <w:p w:rsidR="00071D1C" w:rsidRPr="00BE3DCD" w:rsidRDefault="00071D1C" w:rsidP="00EF3662">
      <w:pPr>
        <w:jc w:val="right"/>
        <w:rPr>
          <w:rFonts w:ascii="GHEA Grapalat" w:hAnsi="GHEA Grapalat"/>
          <w:i/>
          <w:sz w:val="18"/>
          <w:lang w:val="hy-AM"/>
        </w:rPr>
      </w:pPr>
      <w:r w:rsidRPr="00BE3DCD">
        <w:rPr>
          <w:rFonts w:ascii="GHEA Grapalat" w:hAnsi="GHEA Grapalat"/>
          <w:i/>
          <w:sz w:val="18"/>
          <w:lang w:val="hy-AM"/>
        </w:rPr>
        <w:t>Հավելված N 2</w:t>
      </w:r>
    </w:p>
    <w:p w:rsidR="00071D1C" w:rsidRPr="00BE3DCD" w:rsidRDefault="00071D1C" w:rsidP="00EF3662">
      <w:pPr>
        <w:jc w:val="right"/>
        <w:rPr>
          <w:rFonts w:ascii="GHEA Grapalat" w:hAnsi="GHEA Grapalat"/>
          <w:i/>
          <w:sz w:val="18"/>
          <w:lang w:val="hy-AM"/>
        </w:rPr>
      </w:pPr>
      <w:r w:rsidRPr="00BE3DCD">
        <w:rPr>
          <w:rFonts w:ascii="GHEA Grapalat" w:hAnsi="GHEA Grapalat"/>
          <w:i/>
          <w:sz w:val="18"/>
          <w:lang w:val="hy-AM"/>
        </w:rPr>
        <w:t xml:space="preserve">«         »              20  թ. կնքված </w:t>
      </w:r>
    </w:p>
    <w:p w:rsidR="00071D1C" w:rsidRPr="00BE3DCD" w:rsidRDefault="00071D1C" w:rsidP="00EF3662">
      <w:pPr>
        <w:jc w:val="right"/>
        <w:rPr>
          <w:rFonts w:ascii="GHEA Grapalat" w:hAnsi="GHEA Grapalat"/>
          <w:i/>
          <w:sz w:val="18"/>
          <w:lang w:val="hy-AM"/>
        </w:rPr>
      </w:pPr>
      <w:r w:rsidRPr="00BE3DCD">
        <w:rPr>
          <w:rFonts w:ascii="GHEA Grapalat" w:hAnsi="GHEA Grapalat"/>
          <w:i/>
          <w:sz w:val="18"/>
          <w:lang w:val="hy-AM"/>
        </w:rPr>
        <w:t xml:space="preserve">                      ծածկագրով պայմանագրի</w:t>
      </w:r>
    </w:p>
    <w:p w:rsidR="00071D1C" w:rsidRPr="00BE3DCD" w:rsidRDefault="00071D1C" w:rsidP="00EF3662">
      <w:pPr>
        <w:tabs>
          <w:tab w:val="left" w:pos="9540"/>
        </w:tabs>
        <w:rPr>
          <w:rFonts w:ascii="GHEA Grapalat" w:hAnsi="GHEA Grapalat"/>
          <w:sz w:val="20"/>
        </w:rPr>
      </w:pPr>
    </w:p>
    <w:p w:rsidR="00071D1C" w:rsidRPr="00BE3DCD" w:rsidRDefault="00071D1C" w:rsidP="00EF3662">
      <w:pPr>
        <w:tabs>
          <w:tab w:val="left" w:pos="9540"/>
        </w:tabs>
        <w:rPr>
          <w:rFonts w:ascii="GHEA Grapalat" w:hAnsi="GHEA Grapalat"/>
          <w:sz w:val="20"/>
        </w:rPr>
      </w:pPr>
    </w:p>
    <w:p w:rsidR="00071D1C" w:rsidRPr="00BE3DCD" w:rsidRDefault="00071D1C" w:rsidP="00EF3662">
      <w:pPr>
        <w:jc w:val="center"/>
        <w:rPr>
          <w:rFonts w:ascii="GHEA Grapalat" w:hAnsi="GHEA Grapalat"/>
          <w:sz w:val="20"/>
        </w:rPr>
      </w:pPr>
      <w:r w:rsidRPr="00BE3DCD">
        <w:rPr>
          <w:rFonts w:ascii="GHEA Grapalat" w:hAnsi="GHEA Grapalat" w:cs="Sylfaen"/>
          <w:b/>
          <w:sz w:val="22"/>
          <w:szCs w:val="22"/>
        </w:rPr>
        <w:softHyphen/>
      </w:r>
      <w:r w:rsidRPr="00BE3DCD">
        <w:rPr>
          <w:rFonts w:ascii="GHEA Grapalat" w:hAnsi="GHEA Grapalat" w:cs="Sylfaen"/>
          <w:b/>
          <w:sz w:val="22"/>
          <w:szCs w:val="22"/>
        </w:rPr>
        <w:softHyphen/>
      </w:r>
      <w:r w:rsidRPr="00BE3DCD">
        <w:rPr>
          <w:rFonts w:ascii="GHEA Grapalat" w:hAnsi="GHEA Grapalat" w:cs="Sylfaen"/>
          <w:b/>
          <w:sz w:val="22"/>
          <w:szCs w:val="22"/>
        </w:rPr>
        <w:softHyphen/>
      </w:r>
      <w:r w:rsidRPr="00BE3DCD">
        <w:rPr>
          <w:rFonts w:ascii="GHEA Grapalat" w:hAnsi="GHEA Grapalat" w:cs="Sylfaen"/>
          <w:b/>
          <w:sz w:val="22"/>
          <w:szCs w:val="22"/>
        </w:rPr>
        <w:softHyphen/>
      </w:r>
      <w:r w:rsidRPr="00BE3DCD">
        <w:rPr>
          <w:rFonts w:ascii="GHEA Grapalat" w:hAnsi="GHEA Grapalat" w:cs="Sylfaen"/>
          <w:b/>
          <w:sz w:val="22"/>
          <w:szCs w:val="22"/>
        </w:rPr>
        <w:softHyphen/>
      </w:r>
      <w:r w:rsidRPr="00BE3DCD">
        <w:rPr>
          <w:rFonts w:ascii="GHEA Grapalat" w:hAnsi="GHEA Grapalat" w:cs="Sylfaen"/>
          <w:b/>
          <w:sz w:val="22"/>
          <w:szCs w:val="22"/>
        </w:rPr>
        <w:softHyphen/>
      </w:r>
      <w:r w:rsidRPr="00BE3DCD">
        <w:rPr>
          <w:rFonts w:ascii="GHEA Grapalat" w:hAnsi="GHEA Grapalat" w:cs="Sylfaen"/>
          <w:b/>
          <w:sz w:val="22"/>
          <w:szCs w:val="22"/>
        </w:rPr>
        <w:softHyphen/>
      </w:r>
      <w:r w:rsidRPr="00BE3DCD">
        <w:rPr>
          <w:rFonts w:ascii="GHEA Grapalat" w:hAnsi="GHEA Grapalat" w:cs="Sylfaen"/>
          <w:b/>
          <w:sz w:val="22"/>
          <w:szCs w:val="22"/>
        </w:rPr>
        <w:softHyphen/>
      </w:r>
      <w:r w:rsidRPr="00BE3DCD">
        <w:rPr>
          <w:rFonts w:ascii="GHEA Grapalat" w:hAnsi="GHEA Grapalat" w:cs="Sylfaen"/>
          <w:b/>
          <w:sz w:val="22"/>
          <w:szCs w:val="22"/>
        </w:rPr>
        <w:softHyphen/>
      </w:r>
      <w:r w:rsidRPr="00BE3DCD">
        <w:rPr>
          <w:rFonts w:ascii="GHEA Grapalat" w:hAnsi="GHEA Grapalat" w:cs="Sylfaen"/>
          <w:b/>
          <w:sz w:val="22"/>
          <w:szCs w:val="22"/>
        </w:rPr>
        <w:softHyphen/>
      </w:r>
      <w:r w:rsidRPr="00BE3DCD">
        <w:rPr>
          <w:rFonts w:ascii="GHEA Grapalat" w:hAnsi="GHEA Grapalat" w:cs="Sylfaen"/>
          <w:b/>
          <w:sz w:val="22"/>
          <w:szCs w:val="22"/>
        </w:rPr>
        <w:softHyphen/>
      </w:r>
      <w:r w:rsidRPr="00BE3DCD">
        <w:rPr>
          <w:rFonts w:ascii="GHEA Grapalat" w:hAnsi="GHEA Grapalat" w:cs="Sylfaen"/>
          <w:b/>
          <w:sz w:val="22"/>
          <w:szCs w:val="22"/>
        </w:rPr>
        <w:softHyphen/>
      </w:r>
      <w:r w:rsidRPr="00BE3DCD">
        <w:rPr>
          <w:rFonts w:ascii="GHEA Grapalat" w:hAnsi="GHEA Grapalat" w:cs="Sylfaen"/>
          <w:b/>
          <w:sz w:val="22"/>
          <w:szCs w:val="22"/>
        </w:rPr>
        <w:softHyphen/>
      </w:r>
      <w:r w:rsidRPr="00BE3DCD">
        <w:rPr>
          <w:rFonts w:ascii="GHEA Grapalat" w:hAnsi="GHEA Grapalat" w:cs="Sylfaen"/>
          <w:b/>
          <w:sz w:val="22"/>
          <w:szCs w:val="22"/>
        </w:rPr>
        <w:softHyphen/>
      </w:r>
      <w:r w:rsidRPr="00BE3DCD">
        <w:rPr>
          <w:rFonts w:ascii="GHEA Grapalat" w:hAnsi="GHEA Grapalat"/>
          <w:sz w:val="20"/>
        </w:rPr>
        <w:t>ՎՃԱՐՄԱՆ ԺԱՄԱՆԱԿԱՑՈՒՅՑ*</w:t>
      </w:r>
    </w:p>
    <w:p w:rsidR="00071D1C" w:rsidRPr="00BE3DCD" w:rsidRDefault="00071D1C" w:rsidP="00EF3662">
      <w:pPr>
        <w:jc w:val="center"/>
        <w:rPr>
          <w:rFonts w:ascii="GHEA Grapalat" w:hAnsi="GHEA Grapalat"/>
          <w:sz w:val="20"/>
        </w:rPr>
      </w:pPr>
      <w:r w:rsidRPr="00BE3DCD">
        <w:rPr>
          <w:rFonts w:ascii="GHEA Grapalat" w:hAnsi="GHEA Grapalat"/>
          <w:sz w:val="20"/>
        </w:rPr>
        <w:t xml:space="preserve">                                                                                                                                                                                                            </w:t>
      </w:r>
      <w:r w:rsidRPr="00BE3DCD">
        <w:rPr>
          <w:rFonts w:ascii="GHEA Grapalat" w:hAnsi="GHEA Grapalat" w:cs="Sylfaen"/>
          <w:sz w:val="18"/>
        </w:rPr>
        <w:t>ՀՀ</w:t>
      </w:r>
      <w:r w:rsidRPr="00BE3DCD">
        <w:rPr>
          <w:rFonts w:ascii="GHEA Grapalat" w:hAnsi="GHEA Grapalat" w:cs="Sylfaen"/>
          <w:sz w:val="18"/>
          <w:lang w:val="es-ES"/>
        </w:rPr>
        <w:t xml:space="preserve"> </w:t>
      </w:r>
      <w:r w:rsidRPr="00BE3DCD">
        <w:rPr>
          <w:rFonts w:ascii="GHEA Grapalat" w:hAnsi="GHEA Grapalat" w:cs="Sylfaen"/>
          <w:sz w:val="18"/>
        </w:rPr>
        <w:t>դրամ</w:t>
      </w: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74"/>
        <w:gridCol w:w="974"/>
        <w:gridCol w:w="974"/>
        <w:gridCol w:w="974"/>
        <w:gridCol w:w="974"/>
        <w:gridCol w:w="974"/>
        <w:gridCol w:w="974"/>
        <w:gridCol w:w="973"/>
        <w:gridCol w:w="973"/>
        <w:gridCol w:w="973"/>
        <w:gridCol w:w="973"/>
        <w:gridCol w:w="973"/>
        <w:gridCol w:w="973"/>
        <w:gridCol w:w="973"/>
        <w:gridCol w:w="973"/>
        <w:gridCol w:w="973"/>
      </w:tblGrid>
      <w:tr w:rsidR="00B65484" w:rsidRPr="00BE3DCD" w:rsidTr="00BD3B62">
        <w:trPr>
          <w:trHeight w:val="354"/>
        </w:trPr>
        <w:tc>
          <w:tcPr>
            <w:tcW w:w="15575" w:type="dxa"/>
            <w:gridSpan w:val="16"/>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Ապրանքի</w:t>
            </w:r>
          </w:p>
        </w:tc>
      </w:tr>
      <w:tr w:rsidR="00B65484" w:rsidRPr="00BE3DCD" w:rsidTr="00BD3B62">
        <w:trPr>
          <w:trHeight w:val="354"/>
        </w:trPr>
        <w:tc>
          <w:tcPr>
            <w:tcW w:w="974"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հրավերով նախատեսված չափաբաժնի համարը</w:t>
            </w:r>
          </w:p>
        </w:tc>
        <w:tc>
          <w:tcPr>
            <w:tcW w:w="974"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գնումների պլանով նախատեսված միջանցիկ ծածկագիրը` ըստ ԳՄԱ դասակարգման (CPV)</w:t>
            </w:r>
          </w:p>
        </w:tc>
        <w:tc>
          <w:tcPr>
            <w:tcW w:w="974" w:type="dxa"/>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անվանումը</w:t>
            </w:r>
          </w:p>
        </w:tc>
        <w:tc>
          <w:tcPr>
            <w:tcW w:w="12653" w:type="dxa"/>
            <w:gridSpan w:val="13"/>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դիմաց վճարումները նախատեսվում է իրականացնել 2020 թ-ին` ըստ ամիսների, այդ թվում**</w:t>
            </w:r>
          </w:p>
        </w:tc>
      </w:tr>
      <w:tr w:rsidR="00B65484" w:rsidRPr="00BE3DCD" w:rsidTr="00BD3B62">
        <w:trPr>
          <w:trHeight w:val="900"/>
        </w:trPr>
        <w:tc>
          <w:tcPr>
            <w:tcW w:w="974" w:type="dxa"/>
            <w:textDirection w:val="btLr"/>
            <w:vAlign w:val="center"/>
          </w:tcPr>
          <w:p w:rsidR="00B65484" w:rsidRPr="00BE3DCD" w:rsidRDefault="00B65484" w:rsidP="00B65484">
            <w:pPr>
              <w:jc w:val="center"/>
              <w:rPr>
                <w:rFonts w:ascii="GHEA Grapalat" w:hAnsi="GHEA Grapalat"/>
                <w:sz w:val="16"/>
                <w:szCs w:val="16"/>
              </w:rPr>
            </w:pPr>
          </w:p>
        </w:tc>
        <w:tc>
          <w:tcPr>
            <w:tcW w:w="974" w:type="dxa"/>
            <w:textDirection w:val="btLr"/>
            <w:vAlign w:val="center"/>
          </w:tcPr>
          <w:p w:rsidR="00B65484" w:rsidRPr="00BE3DCD" w:rsidRDefault="00B65484" w:rsidP="00B65484">
            <w:pPr>
              <w:jc w:val="center"/>
              <w:rPr>
                <w:rFonts w:ascii="GHEA Grapalat" w:hAnsi="GHEA Grapalat"/>
                <w:sz w:val="16"/>
                <w:szCs w:val="16"/>
              </w:rPr>
            </w:pPr>
          </w:p>
        </w:tc>
        <w:tc>
          <w:tcPr>
            <w:tcW w:w="974" w:type="dxa"/>
            <w:textDirection w:val="btLr"/>
            <w:vAlign w:val="center"/>
          </w:tcPr>
          <w:p w:rsidR="00B65484" w:rsidRPr="00BE3DCD" w:rsidRDefault="00B65484" w:rsidP="00B65484">
            <w:pPr>
              <w:jc w:val="center"/>
              <w:rPr>
                <w:rFonts w:ascii="GHEA Grapalat" w:hAnsi="GHEA Grapalat"/>
                <w:sz w:val="16"/>
                <w:szCs w:val="16"/>
              </w:rPr>
            </w:pPr>
          </w:p>
        </w:tc>
        <w:tc>
          <w:tcPr>
            <w:tcW w:w="974" w:type="dxa"/>
            <w:textDirection w:val="btLr"/>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հունվար</w:t>
            </w:r>
          </w:p>
        </w:tc>
        <w:tc>
          <w:tcPr>
            <w:tcW w:w="974" w:type="dxa"/>
            <w:textDirection w:val="btLr"/>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փետրվար</w:t>
            </w:r>
          </w:p>
        </w:tc>
        <w:tc>
          <w:tcPr>
            <w:tcW w:w="974" w:type="dxa"/>
            <w:textDirection w:val="btLr"/>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մարտ</w:t>
            </w:r>
          </w:p>
        </w:tc>
        <w:tc>
          <w:tcPr>
            <w:tcW w:w="974" w:type="dxa"/>
            <w:textDirection w:val="btLr"/>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ապրիլ</w:t>
            </w:r>
          </w:p>
        </w:tc>
        <w:tc>
          <w:tcPr>
            <w:tcW w:w="973" w:type="dxa"/>
            <w:textDirection w:val="btLr"/>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մայիս</w:t>
            </w:r>
          </w:p>
        </w:tc>
        <w:tc>
          <w:tcPr>
            <w:tcW w:w="973" w:type="dxa"/>
            <w:textDirection w:val="btLr"/>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հունիս</w:t>
            </w:r>
          </w:p>
        </w:tc>
        <w:tc>
          <w:tcPr>
            <w:tcW w:w="973" w:type="dxa"/>
            <w:textDirection w:val="btLr"/>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հուլիս</w:t>
            </w:r>
          </w:p>
        </w:tc>
        <w:tc>
          <w:tcPr>
            <w:tcW w:w="973" w:type="dxa"/>
            <w:textDirection w:val="btLr"/>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օգոստոս</w:t>
            </w:r>
          </w:p>
        </w:tc>
        <w:tc>
          <w:tcPr>
            <w:tcW w:w="973" w:type="dxa"/>
            <w:textDirection w:val="btLr"/>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սեպտեմբեր</w:t>
            </w:r>
          </w:p>
        </w:tc>
        <w:tc>
          <w:tcPr>
            <w:tcW w:w="973" w:type="dxa"/>
            <w:textDirection w:val="btLr"/>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հոկտեմբեր</w:t>
            </w:r>
          </w:p>
        </w:tc>
        <w:tc>
          <w:tcPr>
            <w:tcW w:w="973" w:type="dxa"/>
            <w:textDirection w:val="btLr"/>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նոյեմբեր</w:t>
            </w:r>
          </w:p>
        </w:tc>
        <w:tc>
          <w:tcPr>
            <w:tcW w:w="973" w:type="dxa"/>
            <w:textDirection w:val="btLr"/>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դեկտեմբեր</w:t>
            </w:r>
          </w:p>
        </w:tc>
        <w:tc>
          <w:tcPr>
            <w:tcW w:w="973" w:type="dxa"/>
            <w:textDirection w:val="btLr"/>
            <w:vAlign w:val="center"/>
          </w:tcPr>
          <w:p w:rsidR="00B65484" w:rsidRPr="00BE3DCD" w:rsidRDefault="00AA7B72" w:rsidP="00B65484">
            <w:pPr>
              <w:jc w:val="center"/>
              <w:rPr>
                <w:rFonts w:ascii="GHEA Grapalat" w:hAnsi="GHEA Grapalat"/>
                <w:sz w:val="16"/>
                <w:szCs w:val="16"/>
              </w:rPr>
            </w:pPr>
            <w:r w:rsidRPr="00BE3DCD">
              <w:rPr>
                <w:rFonts w:ascii="GHEA Grapalat" w:hAnsi="GHEA Grapalat"/>
                <w:bCs/>
                <w:iCs/>
                <w:sz w:val="16"/>
                <w:szCs w:val="16"/>
              </w:rPr>
              <w:t>Ընդամենը</w:t>
            </w:r>
          </w:p>
        </w:tc>
      </w:tr>
      <w:tr w:rsidR="00BD3B62" w:rsidRPr="00BE3DCD" w:rsidTr="00BD3B62">
        <w:trPr>
          <w:trHeight w:val="900"/>
        </w:trPr>
        <w:tc>
          <w:tcPr>
            <w:tcW w:w="974" w:type="dxa"/>
            <w:vAlign w:val="center"/>
          </w:tcPr>
          <w:p w:rsidR="00BD3B62" w:rsidRPr="00BE3DCD" w:rsidRDefault="00BD3B62" w:rsidP="00B65484">
            <w:pPr>
              <w:jc w:val="center"/>
              <w:rPr>
                <w:rFonts w:ascii="GHEA Grapalat" w:hAnsi="GHEA Grapalat"/>
                <w:sz w:val="16"/>
                <w:szCs w:val="16"/>
              </w:rPr>
            </w:pPr>
            <w:r w:rsidRPr="00BE3DCD">
              <w:rPr>
                <w:rFonts w:ascii="GHEA Grapalat" w:hAnsi="GHEA Grapalat"/>
                <w:bCs/>
                <w:iCs/>
                <w:sz w:val="16"/>
                <w:szCs w:val="16"/>
              </w:rPr>
              <w:t>1</w:t>
            </w:r>
          </w:p>
        </w:tc>
        <w:tc>
          <w:tcPr>
            <w:tcW w:w="974" w:type="dxa"/>
            <w:vAlign w:val="center"/>
          </w:tcPr>
          <w:p w:rsidR="00BD3B62" w:rsidRPr="00BE3DCD" w:rsidRDefault="00BD3B62" w:rsidP="00B65484">
            <w:pPr>
              <w:jc w:val="center"/>
              <w:rPr>
                <w:rFonts w:ascii="GHEA Grapalat" w:hAnsi="GHEA Grapalat"/>
                <w:sz w:val="16"/>
                <w:szCs w:val="16"/>
              </w:rPr>
            </w:pPr>
            <w:r w:rsidRPr="00BE3DCD">
              <w:rPr>
                <w:rFonts w:ascii="GHEA Grapalat" w:hAnsi="GHEA Grapalat"/>
                <w:bCs/>
                <w:iCs/>
                <w:sz w:val="16"/>
                <w:szCs w:val="16"/>
              </w:rPr>
              <w:t>33690000</w:t>
            </w:r>
          </w:p>
        </w:tc>
        <w:tc>
          <w:tcPr>
            <w:tcW w:w="974" w:type="dxa"/>
            <w:vAlign w:val="center"/>
          </w:tcPr>
          <w:p w:rsidR="00BD3B62" w:rsidRPr="00BE3DCD" w:rsidRDefault="00BD3B62" w:rsidP="00B65484">
            <w:pPr>
              <w:jc w:val="center"/>
              <w:rPr>
                <w:rFonts w:ascii="GHEA Grapalat" w:hAnsi="GHEA Grapalat"/>
                <w:sz w:val="16"/>
                <w:szCs w:val="16"/>
              </w:rPr>
            </w:pPr>
            <w:r w:rsidRPr="00BE3DCD">
              <w:rPr>
                <w:rFonts w:ascii="GHEA Grapalat" w:hAnsi="GHEA Grapalat"/>
                <w:bCs/>
                <w:iCs/>
                <w:sz w:val="16"/>
                <w:szCs w:val="16"/>
              </w:rPr>
              <w:t>Դիկլոֆենակ</w:t>
            </w:r>
          </w:p>
        </w:tc>
        <w:tc>
          <w:tcPr>
            <w:tcW w:w="11680" w:type="dxa"/>
            <w:gridSpan w:val="12"/>
            <w:vMerge w:val="restart"/>
            <w:vAlign w:val="center"/>
          </w:tcPr>
          <w:p w:rsidR="00BD3B62" w:rsidRPr="00BE3DCD" w:rsidRDefault="00BD3B62" w:rsidP="00B65484">
            <w:pPr>
              <w:jc w:val="center"/>
              <w:rPr>
                <w:rFonts w:ascii="GHEA Grapalat" w:hAnsi="GHEA Grapalat"/>
                <w:sz w:val="16"/>
                <w:szCs w:val="16"/>
              </w:rPr>
            </w:pPr>
            <w:r w:rsidRPr="00BE3DCD">
              <w:rPr>
                <w:rFonts w:ascii="GHEA Grapalat" w:hAnsi="GHEA Grapalat" w:cs="Arial"/>
                <w:sz w:val="18"/>
                <w:szCs w:val="18"/>
                <w:lang w:val="hy-AM"/>
              </w:rPr>
              <w:t>Ֆինանսական միջոցներ նախատեսելու վերաբերյալ համաձայնագրի ստորագրումից հետո սահմանված ժամանակացույցով։</w:t>
            </w:r>
          </w:p>
        </w:tc>
        <w:tc>
          <w:tcPr>
            <w:tcW w:w="973" w:type="dxa"/>
            <w:vAlign w:val="center"/>
          </w:tcPr>
          <w:p w:rsidR="00BD3B62" w:rsidRPr="00BE3DCD" w:rsidRDefault="00BD3B62" w:rsidP="00B65484">
            <w:pPr>
              <w:jc w:val="center"/>
              <w:rPr>
                <w:rFonts w:ascii="GHEA Grapalat" w:hAnsi="GHEA Grapalat"/>
                <w:sz w:val="16"/>
                <w:szCs w:val="16"/>
              </w:rPr>
            </w:pPr>
            <w:r w:rsidRPr="00BE3DCD">
              <w:rPr>
                <w:rFonts w:ascii="GHEA Grapalat" w:hAnsi="GHEA Grapalat"/>
                <w:bCs/>
                <w:iCs/>
                <w:sz w:val="16"/>
                <w:szCs w:val="16"/>
              </w:rPr>
              <w:t>100%</w:t>
            </w:r>
          </w:p>
        </w:tc>
      </w:tr>
      <w:tr w:rsidR="00BD3B62" w:rsidRPr="00BE3DCD" w:rsidTr="00BD3B62">
        <w:trPr>
          <w:trHeight w:val="900"/>
        </w:trPr>
        <w:tc>
          <w:tcPr>
            <w:tcW w:w="974" w:type="dxa"/>
            <w:vAlign w:val="center"/>
          </w:tcPr>
          <w:p w:rsidR="00BD3B62" w:rsidRPr="00BE3DCD" w:rsidRDefault="00BD3B62" w:rsidP="00B65484">
            <w:pPr>
              <w:jc w:val="center"/>
              <w:rPr>
                <w:rFonts w:ascii="GHEA Grapalat" w:hAnsi="GHEA Grapalat"/>
                <w:sz w:val="16"/>
                <w:szCs w:val="16"/>
              </w:rPr>
            </w:pPr>
            <w:r w:rsidRPr="00BE3DCD">
              <w:rPr>
                <w:rFonts w:ascii="GHEA Grapalat" w:hAnsi="GHEA Grapalat"/>
                <w:bCs/>
                <w:iCs/>
                <w:sz w:val="16"/>
                <w:szCs w:val="16"/>
              </w:rPr>
              <w:t>2</w:t>
            </w:r>
          </w:p>
        </w:tc>
        <w:tc>
          <w:tcPr>
            <w:tcW w:w="974" w:type="dxa"/>
            <w:vAlign w:val="center"/>
          </w:tcPr>
          <w:p w:rsidR="00BD3B62" w:rsidRPr="00BE3DCD" w:rsidRDefault="00BD3B62" w:rsidP="00B65484">
            <w:pPr>
              <w:jc w:val="center"/>
              <w:rPr>
                <w:rFonts w:ascii="GHEA Grapalat" w:hAnsi="GHEA Grapalat"/>
                <w:sz w:val="16"/>
                <w:szCs w:val="16"/>
              </w:rPr>
            </w:pPr>
            <w:r w:rsidRPr="00BE3DCD">
              <w:rPr>
                <w:rFonts w:ascii="GHEA Grapalat" w:hAnsi="GHEA Grapalat"/>
                <w:bCs/>
                <w:iCs/>
                <w:sz w:val="16"/>
                <w:szCs w:val="16"/>
              </w:rPr>
              <w:t>33690000</w:t>
            </w:r>
          </w:p>
        </w:tc>
        <w:tc>
          <w:tcPr>
            <w:tcW w:w="974" w:type="dxa"/>
            <w:vAlign w:val="center"/>
          </w:tcPr>
          <w:p w:rsidR="00BD3B62" w:rsidRPr="00BE3DCD" w:rsidRDefault="00BD3B62" w:rsidP="00B65484">
            <w:pPr>
              <w:jc w:val="center"/>
              <w:rPr>
                <w:rFonts w:ascii="GHEA Grapalat" w:hAnsi="GHEA Grapalat"/>
                <w:sz w:val="16"/>
                <w:szCs w:val="16"/>
              </w:rPr>
            </w:pPr>
            <w:r w:rsidRPr="00BE3DCD">
              <w:rPr>
                <w:rFonts w:ascii="GHEA Grapalat" w:hAnsi="GHEA Grapalat"/>
                <w:bCs/>
                <w:iCs/>
                <w:sz w:val="16"/>
                <w:szCs w:val="16"/>
              </w:rPr>
              <w:t>Երկաթի (III)հիդրօքսիդ պոլիմալտոզով</w:t>
            </w:r>
          </w:p>
        </w:tc>
        <w:tc>
          <w:tcPr>
            <w:tcW w:w="11680" w:type="dxa"/>
            <w:gridSpan w:val="12"/>
            <w:vMerge/>
            <w:vAlign w:val="center"/>
          </w:tcPr>
          <w:p w:rsidR="00BD3B62" w:rsidRPr="00BE3DCD" w:rsidRDefault="00BD3B62" w:rsidP="00B65484">
            <w:pPr>
              <w:jc w:val="center"/>
              <w:rPr>
                <w:rFonts w:ascii="GHEA Grapalat" w:hAnsi="GHEA Grapalat"/>
                <w:sz w:val="16"/>
                <w:szCs w:val="16"/>
              </w:rPr>
            </w:pPr>
          </w:p>
        </w:tc>
        <w:tc>
          <w:tcPr>
            <w:tcW w:w="973" w:type="dxa"/>
            <w:vAlign w:val="center"/>
          </w:tcPr>
          <w:p w:rsidR="00BD3B62" w:rsidRPr="00BE3DCD" w:rsidRDefault="00BD3B62" w:rsidP="00B65484">
            <w:pPr>
              <w:jc w:val="center"/>
              <w:rPr>
                <w:rFonts w:ascii="GHEA Grapalat" w:hAnsi="GHEA Grapalat"/>
                <w:sz w:val="16"/>
                <w:szCs w:val="16"/>
              </w:rPr>
            </w:pPr>
            <w:r w:rsidRPr="00BE3DCD">
              <w:rPr>
                <w:rFonts w:ascii="GHEA Grapalat" w:hAnsi="GHEA Grapalat"/>
                <w:bCs/>
                <w:iCs/>
                <w:sz w:val="16"/>
                <w:szCs w:val="16"/>
              </w:rPr>
              <w:t>100%</w:t>
            </w:r>
          </w:p>
        </w:tc>
      </w:tr>
      <w:tr w:rsidR="00BD3B62" w:rsidRPr="00BE3DCD" w:rsidTr="00BD3B62">
        <w:trPr>
          <w:trHeight w:val="900"/>
        </w:trPr>
        <w:tc>
          <w:tcPr>
            <w:tcW w:w="974" w:type="dxa"/>
            <w:vAlign w:val="center"/>
          </w:tcPr>
          <w:p w:rsidR="00BD3B62" w:rsidRPr="00BE3DCD" w:rsidRDefault="00BD3B62" w:rsidP="00B65484">
            <w:pPr>
              <w:jc w:val="center"/>
              <w:rPr>
                <w:rFonts w:ascii="GHEA Grapalat" w:hAnsi="GHEA Grapalat"/>
                <w:sz w:val="16"/>
                <w:szCs w:val="16"/>
              </w:rPr>
            </w:pPr>
            <w:r w:rsidRPr="00BE3DCD">
              <w:rPr>
                <w:rFonts w:ascii="GHEA Grapalat" w:hAnsi="GHEA Grapalat"/>
                <w:bCs/>
                <w:iCs/>
                <w:sz w:val="16"/>
                <w:szCs w:val="16"/>
              </w:rPr>
              <w:t>3</w:t>
            </w:r>
          </w:p>
        </w:tc>
        <w:tc>
          <w:tcPr>
            <w:tcW w:w="974" w:type="dxa"/>
            <w:vAlign w:val="center"/>
          </w:tcPr>
          <w:p w:rsidR="00BD3B62" w:rsidRPr="00BE3DCD" w:rsidRDefault="00BD3B62" w:rsidP="00B65484">
            <w:pPr>
              <w:jc w:val="center"/>
              <w:rPr>
                <w:rFonts w:ascii="GHEA Grapalat" w:hAnsi="GHEA Grapalat"/>
                <w:sz w:val="16"/>
                <w:szCs w:val="16"/>
              </w:rPr>
            </w:pPr>
            <w:r w:rsidRPr="00BE3DCD">
              <w:rPr>
                <w:rFonts w:ascii="GHEA Grapalat" w:hAnsi="GHEA Grapalat"/>
                <w:bCs/>
                <w:iCs/>
                <w:sz w:val="16"/>
                <w:szCs w:val="16"/>
              </w:rPr>
              <w:t>33690000</w:t>
            </w:r>
          </w:p>
        </w:tc>
        <w:tc>
          <w:tcPr>
            <w:tcW w:w="974" w:type="dxa"/>
            <w:vAlign w:val="center"/>
          </w:tcPr>
          <w:p w:rsidR="00BD3B62" w:rsidRPr="00BE3DCD" w:rsidRDefault="00BD3B62" w:rsidP="00B65484">
            <w:pPr>
              <w:jc w:val="center"/>
              <w:rPr>
                <w:rFonts w:ascii="GHEA Grapalat" w:hAnsi="GHEA Grapalat"/>
                <w:sz w:val="16"/>
                <w:szCs w:val="16"/>
              </w:rPr>
            </w:pPr>
            <w:r w:rsidRPr="00BE3DCD">
              <w:rPr>
                <w:rFonts w:ascii="GHEA Grapalat" w:hAnsi="GHEA Grapalat"/>
                <w:bCs/>
                <w:iCs/>
                <w:sz w:val="16"/>
                <w:szCs w:val="16"/>
              </w:rPr>
              <w:t>Կոֆեին ցիտրատ</w:t>
            </w:r>
          </w:p>
        </w:tc>
        <w:tc>
          <w:tcPr>
            <w:tcW w:w="11680" w:type="dxa"/>
            <w:gridSpan w:val="12"/>
            <w:vMerge/>
            <w:vAlign w:val="center"/>
          </w:tcPr>
          <w:p w:rsidR="00BD3B62" w:rsidRPr="00BE3DCD" w:rsidRDefault="00BD3B62" w:rsidP="00B65484">
            <w:pPr>
              <w:jc w:val="center"/>
              <w:rPr>
                <w:rFonts w:ascii="GHEA Grapalat" w:hAnsi="GHEA Grapalat"/>
                <w:sz w:val="16"/>
                <w:szCs w:val="16"/>
              </w:rPr>
            </w:pPr>
          </w:p>
        </w:tc>
        <w:tc>
          <w:tcPr>
            <w:tcW w:w="973" w:type="dxa"/>
            <w:vAlign w:val="center"/>
          </w:tcPr>
          <w:p w:rsidR="00BD3B62" w:rsidRPr="00BE3DCD" w:rsidRDefault="00BD3B62" w:rsidP="00B65484">
            <w:pPr>
              <w:jc w:val="center"/>
              <w:rPr>
                <w:rFonts w:ascii="GHEA Grapalat" w:hAnsi="GHEA Grapalat"/>
                <w:sz w:val="16"/>
                <w:szCs w:val="16"/>
              </w:rPr>
            </w:pPr>
            <w:r w:rsidRPr="00BE3DCD">
              <w:rPr>
                <w:rFonts w:ascii="GHEA Grapalat" w:hAnsi="GHEA Grapalat"/>
                <w:bCs/>
                <w:iCs/>
                <w:sz w:val="16"/>
                <w:szCs w:val="16"/>
              </w:rPr>
              <w:t>100%</w:t>
            </w:r>
          </w:p>
        </w:tc>
      </w:tr>
      <w:tr w:rsidR="00BD3B62" w:rsidRPr="00BE3DCD" w:rsidTr="00BD3B62">
        <w:trPr>
          <w:trHeight w:val="900"/>
        </w:trPr>
        <w:tc>
          <w:tcPr>
            <w:tcW w:w="974" w:type="dxa"/>
            <w:vAlign w:val="center"/>
          </w:tcPr>
          <w:p w:rsidR="00BD3B62" w:rsidRPr="00BE3DCD" w:rsidRDefault="00BD3B62" w:rsidP="00B65484">
            <w:pPr>
              <w:jc w:val="center"/>
              <w:rPr>
                <w:rFonts w:ascii="GHEA Grapalat" w:hAnsi="GHEA Grapalat"/>
                <w:sz w:val="16"/>
                <w:szCs w:val="16"/>
              </w:rPr>
            </w:pPr>
            <w:r w:rsidRPr="00BE3DCD">
              <w:rPr>
                <w:rFonts w:ascii="GHEA Grapalat" w:hAnsi="GHEA Grapalat"/>
                <w:bCs/>
                <w:iCs/>
                <w:sz w:val="16"/>
                <w:szCs w:val="16"/>
              </w:rPr>
              <w:t>4</w:t>
            </w:r>
          </w:p>
        </w:tc>
        <w:tc>
          <w:tcPr>
            <w:tcW w:w="974" w:type="dxa"/>
            <w:vAlign w:val="center"/>
          </w:tcPr>
          <w:p w:rsidR="00BD3B62" w:rsidRPr="00BE3DCD" w:rsidRDefault="00BD3B62" w:rsidP="00B65484">
            <w:pPr>
              <w:jc w:val="center"/>
              <w:rPr>
                <w:rFonts w:ascii="GHEA Grapalat" w:hAnsi="GHEA Grapalat"/>
                <w:sz w:val="16"/>
                <w:szCs w:val="16"/>
              </w:rPr>
            </w:pPr>
            <w:r w:rsidRPr="00BE3DCD">
              <w:rPr>
                <w:rFonts w:ascii="GHEA Grapalat" w:hAnsi="GHEA Grapalat"/>
                <w:bCs/>
                <w:iCs/>
                <w:sz w:val="16"/>
                <w:szCs w:val="16"/>
              </w:rPr>
              <w:t>33690000</w:t>
            </w:r>
          </w:p>
        </w:tc>
        <w:tc>
          <w:tcPr>
            <w:tcW w:w="974" w:type="dxa"/>
            <w:vAlign w:val="center"/>
          </w:tcPr>
          <w:p w:rsidR="00BD3B62" w:rsidRPr="00BE3DCD" w:rsidRDefault="00BD3B62" w:rsidP="00B65484">
            <w:pPr>
              <w:jc w:val="center"/>
              <w:rPr>
                <w:rFonts w:ascii="GHEA Grapalat" w:hAnsi="GHEA Grapalat"/>
                <w:sz w:val="16"/>
                <w:szCs w:val="16"/>
              </w:rPr>
            </w:pPr>
            <w:r w:rsidRPr="00BE3DCD">
              <w:rPr>
                <w:rFonts w:ascii="GHEA Grapalat" w:hAnsi="GHEA Grapalat"/>
                <w:bCs/>
                <w:iCs/>
                <w:sz w:val="16"/>
                <w:szCs w:val="16"/>
              </w:rPr>
              <w:t>Նատրիումի քլորիդ</w:t>
            </w:r>
          </w:p>
        </w:tc>
        <w:tc>
          <w:tcPr>
            <w:tcW w:w="11680" w:type="dxa"/>
            <w:gridSpan w:val="12"/>
            <w:vMerge/>
            <w:vAlign w:val="center"/>
          </w:tcPr>
          <w:p w:rsidR="00BD3B62" w:rsidRPr="00BE3DCD" w:rsidRDefault="00BD3B62" w:rsidP="00B65484">
            <w:pPr>
              <w:jc w:val="center"/>
              <w:rPr>
                <w:rFonts w:ascii="GHEA Grapalat" w:hAnsi="GHEA Grapalat"/>
                <w:sz w:val="16"/>
                <w:szCs w:val="16"/>
              </w:rPr>
            </w:pPr>
          </w:p>
        </w:tc>
        <w:tc>
          <w:tcPr>
            <w:tcW w:w="973" w:type="dxa"/>
            <w:vAlign w:val="center"/>
          </w:tcPr>
          <w:p w:rsidR="00BD3B62" w:rsidRPr="00BE3DCD" w:rsidRDefault="00BD3B62" w:rsidP="00B65484">
            <w:pPr>
              <w:jc w:val="center"/>
              <w:rPr>
                <w:rFonts w:ascii="GHEA Grapalat" w:hAnsi="GHEA Grapalat"/>
                <w:sz w:val="16"/>
                <w:szCs w:val="16"/>
              </w:rPr>
            </w:pPr>
            <w:r w:rsidRPr="00BE3DCD">
              <w:rPr>
                <w:rFonts w:ascii="GHEA Grapalat" w:hAnsi="GHEA Grapalat"/>
                <w:bCs/>
                <w:iCs/>
                <w:sz w:val="16"/>
                <w:szCs w:val="16"/>
              </w:rPr>
              <w:t>100%</w:t>
            </w:r>
          </w:p>
        </w:tc>
      </w:tr>
      <w:tr w:rsidR="00BD3B62" w:rsidRPr="00BE3DCD" w:rsidTr="00BD3B62">
        <w:trPr>
          <w:trHeight w:val="900"/>
        </w:trPr>
        <w:tc>
          <w:tcPr>
            <w:tcW w:w="974" w:type="dxa"/>
            <w:vAlign w:val="center"/>
          </w:tcPr>
          <w:p w:rsidR="00BD3B62" w:rsidRPr="00BE3DCD" w:rsidRDefault="00BD3B62" w:rsidP="00B65484">
            <w:pPr>
              <w:jc w:val="center"/>
              <w:rPr>
                <w:rFonts w:ascii="GHEA Grapalat" w:hAnsi="GHEA Grapalat"/>
                <w:sz w:val="16"/>
                <w:szCs w:val="16"/>
              </w:rPr>
            </w:pPr>
            <w:r w:rsidRPr="00BE3DCD">
              <w:rPr>
                <w:rFonts w:ascii="GHEA Grapalat" w:hAnsi="GHEA Grapalat"/>
                <w:bCs/>
                <w:iCs/>
                <w:sz w:val="16"/>
                <w:szCs w:val="16"/>
              </w:rPr>
              <w:lastRenderedPageBreak/>
              <w:t>5</w:t>
            </w:r>
          </w:p>
        </w:tc>
        <w:tc>
          <w:tcPr>
            <w:tcW w:w="974" w:type="dxa"/>
            <w:vAlign w:val="center"/>
          </w:tcPr>
          <w:p w:rsidR="00BD3B62" w:rsidRPr="00BE3DCD" w:rsidRDefault="00BD3B62" w:rsidP="00B65484">
            <w:pPr>
              <w:jc w:val="center"/>
              <w:rPr>
                <w:rFonts w:ascii="GHEA Grapalat" w:hAnsi="GHEA Grapalat"/>
                <w:sz w:val="16"/>
                <w:szCs w:val="16"/>
              </w:rPr>
            </w:pPr>
            <w:r w:rsidRPr="00BE3DCD">
              <w:rPr>
                <w:rFonts w:ascii="GHEA Grapalat" w:hAnsi="GHEA Grapalat"/>
                <w:bCs/>
                <w:iCs/>
                <w:sz w:val="16"/>
                <w:szCs w:val="16"/>
              </w:rPr>
              <w:t>33690000</w:t>
            </w:r>
          </w:p>
        </w:tc>
        <w:tc>
          <w:tcPr>
            <w:tcW w:w="974" w:type="dxa"/>
            <w:vAlign w:val="center"/>
          </w:tcPr>
          <w:p w:rsidR="00BD3B62" w:rsidRPr="00BE3DCD" w:rsidRDefault="00BD3B62" w:rsidP="00B65484">
            <w:pPr>
              <w:jc w:val="center"/>
              <w:rPr>
                <w:rFonts w:ascii="GHEA Grapalat" w:hAnsi="GHEA Grapalat"/>
                <w:sz w:val="16"/>
                <w:szCs w:val="16"/>
              </w:rPr>
            </w:pPr>
            <w:r w:rsidRPr="00BE3DCD">
              <w:rPr>
                <w:rFonts w:ascii="GHEA Grapalat" w:hAnsi="GHEA Grapalat"/>
                <w:bCs/>
                <w:iCs/>
                <w:sz w:val="16"/>
                <w:szCs w:val="16"/>
              </w:rPr>
              <w:t>Յոդ</w:t>
            </w:r>
          </w:p>
        </w:tc>
        <w:tc>
          <w:tcPr>
            <w:tcW w:w="11680" w:type="dxa"/>
            <w:gridSpan w:val="12"/>
            <w:vMerge/>
            <w:vAlign w:val="center"/>
          </w:tcPr>
          <w:p w:rsidR="00BD3B62" w:rsidRPr="00BE3DCD" w:rsidRDefault="00BD3B62" w:rsidP="00B65484">
            <w:pPr>
              <w:jc w:val="center"/>
              <w:rPr>
                <w:rFonts w:ascii="GHEA Grapalat" w:hAnsi="GHEA Grapalat"/>
                <w:sz w:val="16"/>
                <w:szCs w:val="16"/>
              </w:rPr>
            </w:pPr>
          </w:p>
        </w:tc>
        <w:tc>
          <w:tcPr>
            <w:tcW w:w="973" w:type="dxa"/>
            <w:vAlign w:val="center"/>
          </w:tcPr>
          <w:p w:rsidR="00BD3B62" w:rsidRPr="00BE3DCD" w:rsidRDefault="00BD3B62" w:rsidP="00B65484">
            <w:pPr>
              <w:jc w:val="center"/>
              <w:rPr>
                <w:rFonts w:ascii="GHEA Grapalat" w:hAnsi="GHEA Grapalat"/>
                <w:sz w:val="16"/>
                <w:szCs w:val="16"/>
              </w:rPr>
            </w:pPr>
            <w:r w:rsidRPr="00BE3DCD">
              <w:rPr>
                <w:rFonts w:ascii="GHEA Grapalat" w:hAnsi="GHEA Grapalat"/>
                <w:bCs/>
                <w:iCs/>
                <w:sz w:val="16"/>
                <w:szCs w:val="16"/>
              </w:rPr>
              <w:t>100%</w:t>
            </w:r>
          </w:p>
        </w:tc>
      </w:tr>
      <w:tr w:rsidR="00BD3B62" w:rsidRPr="00BE3DCD" w:rsidTr="00BD3B62">
        <w:trPr>
          <w:trHeight w:val="900"/>
        </w:trPr>
        <w:tc>
          <w:tcPr>
            <w:tcW w:w="974" w:type="dxa"/>
            <w:vAlign w:val="center"/>
          </w:tcPr>
          <w:p w:rsidR="00BD3B62" w:rsidRPr="00BE3DCD" w:rsidRDefault="00BD3B62" w:rsidP="00B65484">
            <w:pPr>
              <w:jc w:val="center"/>
              <w:rPr>
                <w:rFonts w:ascii="GHEA Grapalat" w:hAnsi="GHEA Grapalat"/>
                <w:sz w:val="16"/>
                <w:szCs w:val="16"/>
              </w:rPr>
            </w:pPr>
            <w:r w:rsidRPr="00BE3DCD">
              <w:rPr>
                <w:rFonts w:ascii="GHEA Grapalat" w:hAnsi="GHEA Grapalat"/>
                <w:bCs/>
                <w:iCs/>
                <w:sz w:val="16"/>
                <w:szCs w:val="16"/>
              </w:rPr>
              <w:lastRenderedPageBreak/>
              <w:t>6</w:t>
            </w:r>
          </w:p>
        </w:tc>
        <w:tc>
          <w:tcPr>
            <w:tcW w:w="974" w:type="dxa"/>
            <w:vAlign w:val="center"/>
          </w:tcPr>
          <w:p w:rsidR="00BD3B62" w:rsidRPr="00BE3DCD" w:rsidRDefault="00BD3B62" w:rsidP="00B65484">
            <w:pPr>
              <w:jc w:val="center"/>
              <w:rPr>
                <w:rFonts w:ascii="GHEA Grapalat" w:hAnsi="GHEA Grapalat"/>
                <w:sz w:val="16"/>
                <w:szCs w:val="16"/>
              </w:rPr>
            </w:pPr>
            <w:r w:rsidRPr="00BE3DCD">
              <w:rPr>
                <w:rFonts w:ascii="GHEA Grapalat" w:hAnsi="GHEA Grapalat"/>
                <w:bCs/>
                <w:iCs/>
                <w:sz w:val="16"/>
                <w:szCs w:val="16"/>
              </w:rPr>
              <w:t>33690000</w:t>
            </w:r>
          </w:p>
        </w:tc>
        <w:tc>
          <w:tcPr>
            <w:tcW w:w="974" w:type="dxa"/>
            <w:vAlign w:val="center"/>
          </w:tcPr>
          <w:p w:rsidR="00BD3B62" w:rsidRPr="00BE3DCD" w:rsidRDefault="00BD3B62" w:rsidP="00B65484">
            <w:pPr>
              <w:jc w:val="center"/>
              <w:rPr>
                <w:rFonts w:ascii="GHEA Grapalat" w:hAnsi="GHEA Grapalat"/>
                <w:sz w:val="16"/>
                <w:szCs w:val="16"/>
              </w:rPr>
            </w:pPr>
            <w:r w:rsidRPr="00BE3DCD">
              <w:rPr>
                <w:rFonts w:ascii="GHEA Grapalat" w:hAnsi="GHEA Grapalat"/>
                <w:bCs/>
                <w:iCs/>
                <w:sz w:val="16"/>
                <w:szCs w:val="16"/>
              </w:rPr>
              <w:t>Յոդ</w:t>
            </w:r>
          </w:p>
        </w:tc>
        <w:tc>
          <w:tcPr>
            <w:tcW w:w="11680" w:type="dxa"/>
            <w:gridSpan w:val="12"/>
            <w:vMerge/>
            <w:vAlign w:val="center"/>
          </w:tcPr>
          <w:p w:rsidR="00BD3B62" w:rsidRPr="00BE3DCD" w:rsidRDefault="00BD3B62" w:rsidP="00B65484">
            <w:pPr>
              <w:jc w:val="center"/>
              <w:rPr>
                <w:rFonts w:ascii="GHEA Grapalat" w:hAnsi="GHEA Grapalat"/>
                <w:sz w:val="16"/>
                <w:szCs w:val="16"/>
              </w:rPr>
            </w:pPr>
          </w:p>
        </w:tc>
        <w:tc>
          <w:tcPr>
            <w:tcW w:w="973" w:type="dxa"/>
            <w:vAlign w:val="center"/>
          </w:tcPr>
          <w:p w:rsidR="00BD3B62" w:rsidRPr="00BE3DCD" w:rsidRDefault="00BD3B62" w:rsidP="00B65484">
            <w:pPr>
              <w:jc w:val="center"/>
              <w:rPr>
                <w:rFonts w:ascii="GHEA Grapalat" w:hAnsi="GHEA Grapalat"/>
                <w:sz w:val="16"/>
                <w:szCs w:val="16"/>
              </w:rPr>
            </w:pPr>
            <w:r w:rsidRPr="00BE3DCD">
              <w:rPr>
                <w:rFonts w:ascii="GHEA Grapalat" w:hAnsi="GHEA Grapalat"/>
                <w:bCs/>
                <w:iCs/>
                <w:sz w:val="16"/>
                <w:szCs w:val="16"/>
              </w:rPr>
              <w:t>100%</w:t>
            </w:r>
          </w:p>
        </w:tc>
      </w:tr>
      <w:tr w:rsidR="00BD3B62" w:rsidRPr="00BE3DCD" w:rsidTr="00BD3B62">
        <w:trPr>
          <w:trHeight w:val="900"/>
        </w:trPr>
        <w:tc>
          <w:tcPr>
            <w:tcW w:w="974" w:type="dxa"/>
            <w:vAlign w:val="center"/>
          </w:tcPr>
          <w:p w:rsidR="00BD3B62" w:rsidRPr="00BE3DCD" w:rsidRDefault="00BD3B62" w:rsidP="00B65484">
            <w:pPr>
              <w:jc w:val="center"/>
              <w:rPr>
                <w:rFonts w:ascii="GHEA Grapalat" w:hAnsi="GHEA Grapalat"/>
                <w:sz w:val="16"/>
                <w:szCs w:val="16"/>
              </w:rPr>
            </w:pPr>
            <w:r w:rsidRPr="00BE3DCD">
              <w:rPr>
                <w:rFonts w:ascii="GHEA Grapalat" w:hAnsi="GHEA Grapalat"/>
                <w:bCs/>
                <w:iCs/>
                <w:sz w:val="16"/>
                <w:szCs w:val="16"/>
              </w:rPr>
              <w:t>7</w:t>
            </w:r>
          </w:p>
        </w:tc>
        <w:tc>
          <w:tcPr>
            <w:tcW w:w="974" w:type="dxa"/>
            <w:vAlign w:val="center"/>
          </w:tcPr>
          <w:p w:rsidR="00BD3B62" w:rsidRPr="00BE3DCD" w:rsidRDefault="00BD3B62" w:rsidP="00B65484">
            <w:pPr>
              <w:jc w:val="center"/>
              <w:rPr>
                <w:rFonts w:ascii="GHEA Grapalat" w:hAnsi="GHEA Grapalat"/>
                <w:sz w:val="16"/>
                <w:szCs w:val="16"/>
              </w:rPr>
            </w:pPr>
            <w:r w:rsidRPr="00BE3DCD">
              <w:rPr>
                <w:rFonts w:ascii="GHEA Grapalat" w:hAnsi="GHEA Grapalat"/>
                <w:bCs/>
                <w:iCs/>
                <w:sz w:val="16"/>
                <w:szCs w:val="16"/>
              </w:rPr>
              <w:t>33690000</w:t>
            </w:r>
          </w:p>
        </w:tc>
        <w:tc>
          <w:tcPr>
            <w:tcW w:w="974" w:type="dxa"/>
            <w:vAlign w:val="center"/>
          </w:tcPr>
          <w:p w:rsidR="00BD3B62" w:rsidRPr="00BE3DCD" w:rsidRDefault="00BD3B62" w:rsidP="00B65484">
            <w:pPr>
              <w:jc w:val="center"/>
              <w:rPr>
                <w:rFonts w:ascii="GHEA Grapalat" w:hAnsi="GHEA Grapalat"/>
                <w:sz w:val="16"/>
                <w:szCs w:val="16"/>
              </w:rPr>
            </w:pPr>
            <w:r w:rsidRPr="00BE3DCD">
              <w:rPr>
                <w:rFonts w:ascii="GHEA Grapalat" w:hAnsi="GHEA Grapalat"/>
                <w:bCs/>
                <w:iCs/>
                <w:sz w:val="16"/>
                <w:szCs w:val="16"/>
              </w:rPr>
              <w:t>Սալմետերոլ, ֆլուտիկազոն</w:t>
            </w:r>
          </w:p>
        </w:tc>
        <w:tc>
          <w:tcPr>
            <w:tcW w:w="11680" w:type="dxa"/>
            <w:gridSpan w:val="12"/>
            <w:vMerge/>
            <w:vAlign w:val="center"/>
          </w:tcPr>
          <w:p w:rsidR="00BD3B62" w:rsidRPr="00BE3DCD" w:rsidRDefault="00BD3B62" w:rsidP="00B65484">
            <w:pPr>
              <w:jc w:val="center"/>
              <w:rPr>
                <w:rFonts w:ascii="GHEA Grapalat" w:hAnsi="GHEA Grapalat"/>
                <w:sz w:val="16"/>
                <w:szCs w:val="16"/>
              </w:rPr>
            </w:pPr>
          </w:p>
        </w:tc>
        <w:tc>
          <w:tcPr>
            <w:tcW w:w="973" w:type="dxa"/>
            <w:vAlign w:val="center"/>
          </w:tcPr>
          <w:p w:rsidR="00BD3B62" w:rsidRPr="00BE3DCD" w:rsidRDefault="00BD3B62" w:rsidP="00B65484">
            <w:pPr>
              <w:jc w:val="center"/>
              <w:rPr>
                <w:rFonts w:ascii="GHEA Grapalat" w:hAnsi="GHEA Grapalat"/>
                <w:sz w:val="16"/>
                <w:szCs w:val="16"/>
              </w:rPr>
            </w:pPr>
            <w:r w:rsidRPr="00BE3DCD">
              <w:rPr>
                <w:rFonts w:ascii="GHEA Grapalat" w:hAnsi="GHEA Grapalat"/>
                <w:bCs/>
                <w:iCs/>
                <w:sz w:val="16"/>
                <w:szCs w:val="16"/>
              </w:rPr>
              <w:t>100%</w:t>
            </w:r>
          </w:p>
        </w:tc>
      </w:tr>
      <w:tr w:rsidR="00BD3B62" w:rsidRPr="00BE3DCD" w:rsidTr="00BD3B62">
        <w:trPr>
          <w:trHeight w:val="900"/>
        </w:trPr>
        <w:tc>
          <w:tcPr>
            <w:tcW w:w="974" w:type="dxa"/>
            <w:vAlign w:val="center"/>
          </w:tcPr>
          <w:p w:rsidR="00BD3B62" w:rsidRPr="00BE3DCD" w:rsidRDefault="00BD3B62" w:rsidP="00B65484">
            <w:pPr>
              <w:jc w:val="center"/>
              <w:rPr>
                <w:rFonts w:ascii="GHEA Grapalat" w:hAnsi="GHEA Grapalat"/>
                <w:sz w:val="16"/>
                <w:szCs w:val="16"/>
              </w:rPr>
            </w:pPr>
            <w:r w:rsidRPr="00BE3DCD">
              <w:rPr>
                <w:rFonts w:ascii="GHEA Grapalat" w:hAnsi="GHEA Grapalat"/>
                <w:bCs/>
                <w:iCs/>
                <w:sz w:val="16"/>
                <w:szCs w:val="16"/>
              </w:rPr>
              <w:t>8</w:t>
            </w:r>
          </w:p>
        </w:tc>
        <w:tc>
          <w:tcPr>
            <w:tcW w:w="974" w:type="dxa"/>
            <w:vAlign w:val="center"/>
          </w:tcPr>
          <w:p w:rsidR="00BD3B62" w:rsidRPr="00BE3DCD" w:rsidRDefault="00BD3B62" w:rsidP="00B65484">
            <w:pPr>
              <w:jc w:val="center"/>
              <w:rPr>
                <w:rFonts w:ascii="GHEA Grapalat" w:hAnsi="GHEA Grapalat"/>
                <w:sz w:val="16"/>
                <w:szCs w:val="16"/>
              </w:rPr>
            </w:pPr>
            <w:r w:rsidRPr="00BE3DCD">
              <w:rPr>
                <w:rFonts w:ascii="GHEA Grapalat" w:hAnsi="GHEA Grapalat"/>
                <w:bCs/>
                <w:iCs/>
                <w:sz w:val="16"/>
                <w:szCs w:val="16"/>
              </w:rPr>
              <w:t>33690000</w:t>
            </w:r>
          </w:p>
        </w:tc>
        <w:tc>
          <w:tcPr>
            <w:tcW w:w="974" w:type="dxa"/>
            <w:vAlign w:val="center"/>
          </w:tcPr>
          <w:p w:rsidR="00BD3B62" w:rsidRPr="00BE3DCD" w:rsidRDefault="00BD3B62" w:rsidP="00B65484">
            <w:pPr>
              <w:jc w:val="center"/>
              <w:rPr>
                <w:rFonts w:ascii="GHEA Grapalat" w:hAnsi="GHEA Grapalat"/>
                <w:sz w:val="16"/>
                <w:szCs w:val="16"/>
              </w:rPr>
            </w:pPr>
            <w:r w:rsidRPr="00BE3DCD">
              <w:rPr>
                <w:rFonts w:ascii="GHEA Grapalat" w:hAnsi="GHEA Grapalat"/>
                <w:bCs/>
                <w:iCs/>
                <w:sz w:val="16"/>
                <w:szCs w:val="16"/>
              </w:rPr>
              <w:t>Սալմետերոլ, ֆլուտիկազոն</w:t>
            </w:r>
          </w:p>
        </w:tc>
        <w:tc>
          <w:tcPr>
            <w:tcW w:w="11680" w:type="dxa"/>
            <w:gridSpan w:val="12"/>
            <w:vMerge/>
            <w:vAlign w:val="center"/>
          </w:tcPr>
          <w:p w:rsidR="00BD3B62" w:rsidRPr="00BE3DCD" w:rsidRDefault="00BD3B62" w:rsidP="00B65484">
            <w:pPr>
              <w:jc w:val="center"/>
              <w:rPr>
                <w:rFonts w:ascii="GHEA Grapalat" w:hAnsi="GHEA Grapalat"/>
                <w:sz w:val="16"/>
                <w:szCs w:val="16"/>
              </w:rPr>
            </w:pPr>
          </w:p>
        </w:tc>
        <w:tc>
          <w:tcPr>
            <w:tcW w:w="973" w:type="dxa"/>
            <w:vAlign w:val="center"/>
          </w:tcPr>
          <w:p w:rsidR="00BD3B62" w:rsidRPr="00BE3DCD" w:rsidRDefault="00BD3B62" w:rsidP="00B65484">
            <w:pPr>
              <w:jc w:val="center"/>
              <w:rPr>
                <w:rFonts w:ascii="GHEA Grapalat" w:hAnsi="GHEA Grapalat"/>
                <w:sz w:val="16"/>
                <w:szCs w:val="16"/>
              </w:rPr>
            </w:pPr>
            <w:r w:rsidRPr="00BE3DCD">
              <w:rPr>
                <w:rFonts w:ascii="GHEA Grapalat" w:hAnsi="GHEA Grapalat"/>
                <w:bCs/>
                <w:iCs/>
                <w:sz w:val="16"/>
                <w:szCs w:val="16"/>
              </w:rPr>
              <w:t>100%</w:t>
            </w:r>
          </w:p>
        </w:tc>
      </w:tr>
      <w:tr w:rsidR="00BD3B62" w:rsidRPr="00BE3DCD" w:rsidTr="00BD3B62">
        <w:trPr>
          <w:trHeight w:val="900"/>
        </w:trPr>
        <w:tc>
          <w:tcPr>
            <w:tcW w:w="974" w:type="dxa"/>
            <w:vAlign w:val="center"/>
          </w:tcPr>
          <w:p w:rsidR="00BD3B62" w:rsidRPr="00BE3DCD" w:rsidRDefault="00BD3B62" w:rsidP="00B65484">
            <w:pPr>
              <w:jc w:val="center"/>
              <w:rPr>
                <w:rFonts w:ascii="GHEA Grapalat" w:hAnsi="GHEA Grapalat"/>
                <w:sz w:val="16"/>
                <w:szCs w:val="16"/>
              </w:rPr>
            </w:pPr>
            <w:r w:rsidRPr="00BE3DCD">
              <w:rPr>
                <w:rFonts w:ascii="GHEA Grapalat" w:hAnsi="GHEA Grapalat"/>
                <w:bCs/>
                <w:iCs/>
                <w:sz w:val="16"/>
                <w:szCs w:val="16"/>
              </w:rPr>
              <w:t>9</w:t>
            </w:r>
          </w:p>
        </w:tc>
        <w:tc>
          <w:tcPr>
            <w:tcW w:w="974" w:type="dxa"/>
            <w:vAlign w:val="center"/>
          </w:tcPr>
          <w:p w:rsidR="00BD3B62" w:rsidRPr="00BE3DCD" w:rsidRDefault="00BD3B62" w:rsidP="00B65484">
            <w:pPr>
              <w:jc w:val="center"/>
              <w:rPr>
                <w:rFonts w:ascii="GHEA Grapalat" w:hAnsi="GHEA Grapalat"/>
                <w:sz w:val="16"/>
                <w:szCs w:val="16"/>
              </w:rPr>
            </w:pPr>
            <w:r w:rsidRPr="00BE3DCD">
              <w:rPr>
                <w:rFonts w:ascii="GHEA Grapalat" w:hAnsi="GHEA Grapalat"/>
                <w:bCs/>
                <w:iCs/>
                <w:sz w:val="16"/>
                <w:szCs w:val="16"/>
              </w:rPr>
              <w:t>33690000</w:t>
            </w:r>
          </w:p>
        </w:tc>
        <w:tc>
          <w:tcPr>
            <w:tcW w:w="974" w:type="dxa"/>
            <w:vAlign w:val="center"/>
          </w:tcPr>
          <w:p w:rsidR="00BD3B62" w:rsidRPr="00BE3DCD" w:rsidRDefault="00BD3B62" w:rsidP="00B65484">
            <w:pPr>
              <w:jc w:val="center"/>
              <w:rPr>
                <w:rFonts w:ascii="GHEA Grapalat" w:hAnsi="GHEA Grapalat"/>
                <w:sz w:val="16"/>
                <w:szCs w:val="16"/>
              </w:rPr>
            </w:pPr>
            <w:r w:rsidRPr="00BE3DCD">
              <w:rPr>
                <w:rFonts w:ascii="GHEA Grapalat" w:hAnsi="GHEA Grapalat"/>
                <w:bCs/>
                <w:iCs/>
                <w:sz w:val="16"/>
                <w:szCs w:val="16"/>
              </w:rPr>
              <w:t>Տոլպերիզոն</w:t>
            </w:r>
          </w:p>
        </w:tc>
        <w:tc>
          <w:tcPr>
            <w:tcW w:w="11680" w:type="dxa"/>
            <w:gridSpan w:val="12"/>
            <w:vMerge/>
            <w:vAlign w:val="center"/>
          </w:tcPr>
          <w:p w:rsidR="00BD3B62" w:rsidRPr="00BE3DCD" w:rsidRDefault="00BD3B62" w:rsidP="00B65484">
            <w:pPr>
              <w:jc w:val="center"/>
              <w:rPr>
                <w:rFonts w:ascii="GHEA Grapalat" w:hAnsi="GHEA Grapalat"/>
                <w:sz w:val="16"/>
                <w:szCs w:val="16"/>
              </w:rPr>
            </w:pPr>
          </w:p>
        </w:tc>
        <w:tc>
          <w:tcPr>
            <w:tcW w:w="973" w:type="dxa"/>
            <w:vAlign w:val="center"/>
          </w:tcPr>
          <w:p w:rsidR="00BD3B62" w:rsidRPr="00BE3DCD" w:rsidRDefault="00BD3B62" w:rsidP="00B65484">
            <w:pPr>
              <w:jc w:val="center"/>
              <w:rPr>
                <w:rFonts w:ascii="GHEA Grapalat" w:hAnsi="GHEA Grapalat"/>
                <w:sz w:val="16"/>
                <w:szCs w:val="16"/>
              </w:rPr>
            </w:pPr>
            <w:r w:rsidRPr="00BE3DCD">
              <w:rPr>
                <w:rFonts w:ascii="GHEA Grapalat" w:hAnsi="GHEA Grapalat"/>
                <w:bCs/>
                <w:iCs/>
                <w:sz w:val="16"/>
                <w:szCs w:val="16"/>
              </w:rPr>
              <w:t>100%</w:t>
            </w:r>
          </w:p>
        </w:tc>
      </w:tr>
      <w:tr w:rsidR="00BD3B62" w:rsidRPr="00BE3DCD" w:rsidTr="00BD3B62">
        <w:trPr>
          <w:trHeight w:val="900"/>
        </w:trPr>
        <w:tc>
          <w:tcPr>
            <w:tcW w:w="974" w:type="dxa"/>
            <w:vAlign w:val="center"/>
          </w:tcPr>
          <w:p w:rsidR="00BD3B62" w:rsidRPr="00BE3DCD" w:rsidRDefault="00BD3B62" w:rsidP="00B65484">
            <w:pPr>
              <w:jc w:val="center"/>
              <w:rPr>
                <w:rFonts w:ascii="GHEA Grapalat" w:hAnsi="GHEA Grapalat"/>
                <w:sz w:val="16"/>
                <w:szCs w:val="16"/>
              </w:rPr>
            </w:pPr>
            <w:r w:rsidRPr="00BE3DCD">
              <w:rPr>
                <w:rFonts w:ascii="GHEA Grapalat" w:hAnsi="GHEA Grapalat"/>
                <w:bCs/>
                <w:iCs/>
                <w:sz w:val="16"/>
                <w:szCs w:val="16"/>
              </w:rPr>
              <w:t>10</w:t>
            </w:r>
          </w:p>
        </w:tc>
        <w:tc>
          <w:tcPr>
            <w:tcW w:w="974" w:type="dxa"/>
            <w:vAlign w:val="center"/>
          </w:tcPr>
          <w:p w:rsidR="00BD3B62" w:rsidRPr="00BE3DCD" w:rsidRDefault="00BD3B62" w:rsidP="00B65484">
            <w:pPr>
              <w:jc w:val="center"/>
              <w:rPr>
                <w:rFonts w:ascii="GHEA Grapalat" w:hAnsi="GHEA Grapalat"/>
                <w:sz w:val="16"/>
                <w:szCs w:val="16"/>
              </w:rPr>
            </w:pPr>
            <w:r w:rsidRPr="00BE3DCD">
              <w:rPr>
                <w:rFonts w:ascii="GHEA Grapalat" w:hAnsi="GHEA Grapalat"/>
                <w:bCs/>
                <w:iCs/>
                <w:sz w:val="16"/>
                <w:szCs w:val="16"/>
              </w:rPr>
              <w:t>33690000</w:t>
            </w:r>
          </w:p>
        </w:tc>
        <w:tc>
          <w:tcPr>
            <w:tcW w:w="974" w:type="dxa"/>
            <w:vAlign w:val="center"/>
          </w:tcPr>
          <w:p w:rsidR="00BD3B62" w:rsidRPr="00BE3DCD" w:rsidRDefault="00BD3B62" w:rsidP="00B65484">
            <w:pPr>
              <w:jc w:val="center"/>
              <w:rPr>
                <w:rFonts w:ascii="GHEA Grapalat" w:hAnsi="GHEA Grapalat"/>
                <w:sz w:val="16"/>
                <w:szCs w:val="16"/>
              </w:rPr>
            </w:pPr>
            <w:r w:rsidRPr="00BE3DCD">
              <w:rPr>
                <w:rFonts w:ascii="GHEA Grapalat" w:hAnsi="GHEA Grapalat"/>
                <w:bCs/>
                <w:iCs/>
                <w:sz w:val="16"/>
                <w:szCs w:val="16"/>
              </w:rPr>
              <w:t>Դիկլոֆենակ</w:t>
            </w:r>
          </w:p>
        </w:tc>
        <w:tc>
          <w:tcPr>
            <w:tcW w:w="11680" w:type="dxa"/>
            <w:gridSpan w:val="12"/>
            <w:vMerge/>
            <w:vAlign w:val="center"/>
          </w:tcPr>
          <w:p w:rsidR="00BD3B62" w:rsidRPr="00BE3DCD" w:rsidRDefault="00BD3B62" w:rsidP="00B65484">
            <w:pPr>
              <w:jc w:val="center"/>
              <w:rPr>
                <w:rFonts w:ascii="GHEA Grapalat" w:hAnsi="GHEA Grapalat"/>
                <w:sz w:val="16"/>
                <w:szCs w:val="16"/>
              </w:rPr>
            </w:pPr>
          </w:p>
        </w:tc>
        <w:tc>
          <w:tcPr>
            <w:tcW w:w="973" w:type="dxa"/>
            <w:vAlign w:val="center"/>
          </w:tcPr>
          <w:p w:rsidR="00BD3B62" w:rsidRPr="00BE3DCD" w:rsidRDefault="00BD3B62" w:rsidP="00B65484">
            <w:pPr>
              <w:jc w:val="center"/>
              <w:rPr>
                <w:rFonts w:ascii="GHEA Grapalat" w:hAnsi="GHEA Grapalat"/>
                <w:sz w:val="16"/>
                <w:szCs w:val="16"/>
              </w:rPr>
            </w:pPr>
            <w:r w:rsidRPr="00BE3DCD">
              <w:rPr>
                <w:rFonts w:ascii="GHEA Grapalat" w:hAnsi="GHEA Grapalat"/>
                <w:bCs/>
                <w:iCs/>
                <w:sz w:val="16"/>
                <w:szCs w:val="16"/>
              </w:rPr>
              <w:t>100%</w:t>
            </w:r>
          </w:p>
        </w:tc>
      </w:tr>
      <w:tr w:rsidR="00BD3B62" w:rsidRPr="00BE3DCD" w:rsidTr="00BD3B62">
        <w:trPr>
          <w:trHeight w:val="900"/>
        </w:trPr>
        <w:tc>
          <w:tcPr>
            <w:tcW w:w="974" w:type="dxa"/>
            <w:vAlign w:val="center"/>
          </w:tcPr>
          <w:p w:rsidR="00BD3B62" w:rsidRPr="00BE3DCD" w:rsidRDefault="00BD3B62" w:rsidP="00B65484">
            <w:pPr>
              <w:jc w:val="center"/>
              <w:rPr>
                <w:rFonts w:ascii="GHEA Grapalat" w:hAnsi="GHEA Grapalat"/>
                <w:sz w:val="16"/>
                <w:szCs w:val="16"/>
              </w:rPr>
            </w:pPr>
            <w:r w:rsidRPr="00BE3DCD">
              <w:rPr>
                <w:rFonts w:ascii="GHEA Grapalat" w:hAnsi="GHEA Grapalat"/>
                <w:bCs/>
                <w:iCs/>
                <w:sz w:val="16"/>
                <w:szCs w:val="16"/>
              </w:rPr>
              <w:t>11</w:t>
            </w:r>
          </w:p>
        </w:tc>
        <w:tc>
          <w:tcPr>
            <w:tcW w:w="974" w:type="dxa"/>
            <w:vAlign w:val="center"/>
          </w:tcPr>
          <w:p w:rsidR="00BD3B62" w:rsidRPr="00BE3DCD" w:rsidRDefault="00BD3B62" w:rsidP="00B65484">
            <w:pPr>
              <w:jc w:val="center"/>
              <w:rPr>
                <w:rFonts w:ascii="GHEA Grapalat" w:hAnsi="GHEA Grapalat"/>
                <w:sz w:val="16"/>
                <w:szCs w:val="16"/>
              </w:rPr>
            </w:pPr>
            <w:r w:rsidRPr="00BE3DCD">
              <w:rPr>
                <w:rFonts w:ascii="GHEA Grapalat" w:hAnsi="GHEA Grapalat"/>
                <w:bCs/>
                <w:iCs/>
                <w:sz w:val="16"/>
                <w:szCs w:val="16"/>
              </w:rPr>
              <w:t>33690000</w:t>
            </w:r>
          </w:p>
        </w:tc>
        <w:tc>
          <w:tcPr>
            <w:tcW w:w="974" w:type="dxa"/>
            <w:vAlign w:val="center"/>
          </w:tcPr>
          <w:p w:rsidR="00BD3B62" w:rsidRPr="00BE3DCD" w:rsidRDefault="00BD3B62" w:rsidP="00B65484">
            <w:pPr>
              <w:jc w:val="center"/>
              <w:rPr>
                <w:rFonts w:ascii="GHEA Grapalat" w:hAnsi="GHEA Grapalat"/>
                <w:sz w:val="16"/>
                <w:szCs w:val="16"/>
              </w:rPr>
            </w:pPr>
            <w:r w:rsidRPr="00BE3DCD">
              <w:rPr>
                <w:rFonts w:ascii="GHEA Grapalat" w:hAnsi="GHEA Grapalat"/>
                <w:bCs/>
                <w:iCs/>
                <w:sz w:val="16"/>
                <w:szCs w:val="16"/>
              </w:rPr>
              <w:t>Փայտացման դեմ պատվաստանյութ</w:t>
            </w:r>
          </w:p>
        </w:tc>
        <w:tc>
          <w:tcPr>
            <w:tcW w:w="11680" w:type="dxa"/>
            <w:gridSpan w:val="12"/>
            <w:vMerge/>
            <w:vAlign w:val="center"/>
          </w:tcPr>
          <w:p w:rsidR="00BD3B62" w:rsidRPr="00BE3DCD" w:rsidRDefault="00BD3B62" w:rsidP="00B65484">
            <w:pPr>
              <w:jc w:val="center"/>
              <w:rPr>
                <w:rFonts w:ascii="GHEA Grapalat" w:hAnsi="GHEA Grapalat"/>
                <w:sz w:val="16"/>
                <w:szCs w:val="16"/>
              </w:rPr>
            </w:pPr>
          </w:p>
        </w:tc>
        <w:tc>
          <w:tcPr>
            <w:tcW w:w="973" w:type="dxa"/>
            <w:vAlign w:val="center"/>
          </w:tcPr>
          <w:p w:rsidR="00BD3B62" w:rsidRPr="00BE3DCD" w:rsidRDefault="00BD3B62" w:rsidP="00B65484">
            <w:pPr>
              <w:jc w:val="center"/>
              <w:rPr>
                <w:rFonts w:ascii="GHEA Grapalat" w:hAnsi="GHEA Grapalat"/>
                <w:sz w:val="16"/>
                <w:szCs w:val="16"/>
              </w:rPr>
            </w:pPr>
            <w:r w:rsidRPr="00BE3DCD">
              <w:rPr>
                <w:rFonts w:ascii="GHEA Grapalat" w:hAnsi="GHEA Grapalat"/>
                <w:bCs/>
                <w:iCs/>
                <w:sz w:val="16"/>
                <w:szCs w:val="16"/>
              </w:rPr>
              <w:t>100%</w:t>
            </w:r>
          </w:p>
        </w:tc>
      </w:tr>
      <w:tr w:rsidR="00BD3B62" w:rsidRPr="00BE3DCD" w:rsidTr="00BD3B62">
        <w:trPr>
          <w:trHeight w:val="900"/>
        </w:trPr>
        <w:tc>
          <w:tcPr>
            <w:tcW w:w="974" w:type="dxa"/>
            <w:vAlign w:val="center"/>
          </w:tcPr>
          <w:p w:rsidR="00BD3B62" w:rsidRPr="00BE3DCD" w:rsidRDefault="00BD3B62" w:rsidP="00B65484">
            <w:pPr>
              <w:jc w:val="center"/>
              <w:rPr>
                <w:rFonts w:ascii="GHEA Grapalat" w:hAnsi="GHEA Grapalat"/>
                <w:sz w:val="16"/>
                <w:szCs w:val="16"/>
              </w:rPr>
            </w:pPr>
            <w:r w:rsidRPr="00BE3DCD">
              <w:rPr>
                <w:rFonts w:ascii="GHEA Grapalat" w:hAnsi="GHEA Grapalat"/>
                <w:bCs/>
                <w:iCs/>
                <w:sz w:val="16"/>
                <w:szCs w:val="16"/>
              </w:rPr>
              <w:t>12</w:t>
            </w:r>
          </w:p>
        </w:tc>
        <w:tc>
          <w:tcPr>
            <w:tcW w:w="974" w:type="dxa"/>
            <w:vAlign w:val="center"/>
          </w:tcPr>
          <w:p w:rsidR="00BD3B62" w:rsidRPr="00BE3DCD" w:rsidRDefault="00BD3B62" w:rsidP="00B65484">
            <w:pPr>
              <w:jc w:val="center"/>
              <w:rPr>
                <w:rFonts w:ascii="GHEA Grapalat" w:hAnsi="GHEA Grapalat"/>
                <w:sz w:val="16"/>
                <w:szCs w:val="16"/>
              </w:rPr>
            </w:pPr>
            <w:r w:rsidRPr="00BE3DCD">
              <w:rPr>
                <w:rFonts w:ascii="GHEA Grapalat" w:hAnsi="GHEA Grapalat"/>
                <w:bCs/>
                <w:iCs/>
                <w:sz w:val="16"/>
                <w:szCs w:val="16"/>
              </w:rPr>
              <w:t>33690000</w:t>
            </w:r>
          </w:p>
        </w:tc>
        <w:tc>
          <w:tcPr>
            <w:tcW w:w="974" w:type="dxa"/>
            <w:vAlign w:val="center"/>
          </w:tcPr>
          <w:p w:rsidR="00BD3B62" w:rsidRPr="00BE3DCD" w:rsidRDefault="00BD3B62" w:rsidP="00B65484">
            <w:pPr>
              <w:jc w:val="center"/>
              <w:rPr>
                <w:rFonts w:ascii="GHEA Grapalat" w:hAnsi="GHEA Grapalat"/>
                <w:sz w:val="16"/>
                <w:szCs w:val="16"/>
              </w:rPr>
            </w:pPr>
            <w:r w:rsidRPr="00BE3DCD">
              <w:rPr>
                <w:rFonts w:ascii="GHEA Grapalat" w:hAnsi="GHEA Grapalat"/>
                <w:bCs/>
                <w:iCs/>
                <w:sz w:val="16"/>
                <w:szCs w:val="16"/>
              </w:rPr>
              <w:t>Տամօքսիֆեն</w:t>
            </w:r>
          </w:p>
        </w:tc>
        <w:tc>
          <w:tcPr>
            <w:tcW w:w="11680" w:type="dxa"/>
            <w:gridSpan w:val="12"/>
            <w:vMerge/>
            <w:vAlign w:val="center"/>
          </w:tcPr>
          <w:p w:rsidR="00BD3B62" w:rsidRPr="00BE3DCD" w:rsidRDefault="00BD3B62" w:rsidP="00B65484">
            <w:pPr>
              <w:jc w:val="center"/>
              <w:rPr>
                <w:rFonts w:ascii="GHEA Grapalat" w:hAnsi="GHEA Grapalat"/>
                <w:sz w:val="16"/>
                <w:szCs w:val="16"/>
              </w:rPr>
            </w:pPr>
          </w:p>
        </w:tc>
        <w:tc>
          <w:tcPr>
            <w:tcW w:w="973" w:type="dxa"/>
            <w:vAlign w:val="center"/>
          </w:tcPr>
          <w:p w:rsidR="00BD3B62" w:rsidRPr="00BE3DCD" w:rsidRDefault="00BD3B62" w:rsidP="00B65484">
            <w:pPr>
              <w:jc w:val="center"/>
              <w:rPr>
                <w:rFonts w:ascii="GHEA Grapalat" w:hAnsi="GHEA Grapalat"/>
                <w:sz w:val="16"/>
                <w:szCs w:val="16"/>
              </w:rPr>
            </w:pPr>
            <w:r w:rsidRPr="00BE3DCD">
              <w:rPr>
                <w:rFonts w:ascii="GHEA Grapalat" w:hAnsi="GHEA Grapalat"/>
                <w:bCs/>
                <w:iCs/>
                <w:sz w:val="16"/>
                <w:szCs w:val="16"/>
              </w:rPr>
              <w:t>100%</w:t>
            </w:r>
          </w:p>
        </w:tc>
      </w:tr>
      <w:tr w:rsidR="00BD3B62" w:rsidRPr="00BE3DCD" w:rsidTr="00BD3B62">
        <w:trPr>
          <w:trHeight w:val="900"/>
        </w:trPr>
        <w:tc>
          <w:tcPr>
            <w:tcW w:w="974" w:type="dxa"/>
            <w:vAlign w:val="center"/>
          </w:tcPr>
          <w:p w:rsidR="00BD3B62" w:rsidRPr="00BE3DCD" w:rsidRDefault="00BD3B62" w:rsidP="00B65484">
            <w:pPr>
              <w:jc w:val="center"/>
              <w:rPr>
                <w:rFonts w:ascii="GHEA Grapalat" w:hAnsi="GHEA Grapalat"/>
                <w:sz w:val="16"/>
                <w:szCs w:val="16"/>
              </w:rPr>
            </w:pPr>
            <w:r w:rsidRPr="00BE3DCD">
              <w:rPr>
                <w:rFonts w:ascii="GHEA Grapalat" w:hAnsi="GHEA Grapalat"/>
                <w:bCs/>
                <w:iCs/>
                <w:sz w:val="16"/>
                <w:szCs w:val="16"/>
              </w:rPr>
              <w:t>13</w:t>
            </w:r>
          </w:p>
        </w:tc>
        <w:tc>
          <w:tcPr>
            <w:tcW w:w="974" w:type="dxa"/>
            <w:vAlign w:val="center"/>
          </w:tcPr>
          <w:p w:rsidR="00BD3B62" w:rsidRPr="00BE3DCD" w:rsidRDefault="00BD3B62" w:rsidP="00B65484">
            <w:pPr>
              <w:jc w:val="center"/>
              <w:rPr>
                <w:rFonts w:ascii="GHEA Grapalat" w:hAnsi="GHEA Grapalat"/>
                <w:sz w:val="16"/>
                <w:szCs w:val="16"/>
              </w:rPr>
            </w:pPr>
            <w:r w:rsidRPr="00BE3DCD">
              <w:rPr>
                <w:rFonts w:ascii="GHEA Grapalat" w:hAnsi="GHEA Grapalat"/>
                <w:bCs/>
                <w:iCs/>
                <w:sz w:val="16"/>
                <w:szCs w:val="16"/>
              </w:rPr>
              <w:t>33690000</w:t>
            </w:r>
          </w:p>
        </w:tc>
        <w:tc>
          <w:tcPr>
            <w:tcW w:w="974" w:type="dxa"/>
            <w:vAlign w:val="center"/>
          </w:tcPr>
          <w:p w:rsidR="00BD3B62" w:rsidRPr="00BE3DCD" w:rsidRDefault="00BD3B62" w:rsidP="00B65484">
            <w:pPr>
              <w:jc w:val="center"/>
              <w:rPr>
                <w:rFonts w:ascii="GHEA Grapalat" w:hAnsi="GHEA Grapalat"/>
                <w:sz w:val="16"/>
                <w:szCs w:val="16"/>
              </w:rPr>
            </w:pPr>
            <w:r w:rsidRPr="00BE3DCD">
              <w:rPr>
                <w:rFonts w:ascii="GHEA Grapalat" w:hAnsi="GHEA Grapalat"/>
                <w:bCs/>
                <w:iCs/>
                <w:sz w:val="16"/>
                <w:szCs w:val="16"/>
              </w:rPr>
              <w:t>Մորֆին</w:t>
            </w:r>
          </w:p>
        </w:tc>
        <w:tc>
          <w:tcPr>
            <w:tcW w:w="11680" w:type="dxa"/>
            <w:gridSpan w:val="12"/>
            <w:vMerge/>
            <w:vAlign w:val="center"/>
          </w:tcPr>
          <w:p w:rsidR="00BD3B62" w:rsidRPr="00BE3DCD" w:rsidRDefault="00BD3B62" w:rsidP="00B65484">
            <w:pPr>
              <w:jc w:val="center"/>
              <w:rPr>
                <w:rFonts w:ascii="GHEA Grapalat" w:hAnsi="GHEA Grapalat"/>
                <w:sz w:val="16"/>
                <w:szCs w:val="16"/>
              </w:rPr>
            </w:pPr>
          </w:p>
        </w:tc>
        <w:tc>
          <w:tcPr>
            <w:tcW w:w="973" w:type="dxa"/>
            <w:vAlign w:val="center"/>
          </w:tcPr>
          <w:p w:rsidR="00BD3B62" w:rsidRPr="00BE3DCD" w:rsidRDefault="00BD3B62" w:rsidP="00B65484">
            <w:pPr>
              <w:jc w:val="center"/>
              <w:rPr>
                <w:rFonts w:ascii="GHEA Grapalat" w:hAnsi="GHEA Grapalat"/>
                <w:sz w:val="16"/>
                <w:szCs w:val="16"/>
              </w:rPr>
            </w:pPr>
            <w:r w:rsidRPr="00BE3DCD">
              <w:rPr>
                <w:rFonts w:ascii="GHEA Grapalat" w:hAnsi="GHEA Grapalat"/>
                <w:bCs/>
                <w:iCs/>
                <w:sz w:val="16"/>
                <w:szCs w:val="16"/>
              </w:rPr>
              <w:t>100%</w:t>
            </w:r>
          </w:p>
        </w:tc>
      </w:tr>
      <w:tr w:rsidR="00BD3B62" w:rsidRPr="00BE3DCD" w:rsidTr="00BD3B62">
        <w:trPr>
          <w:trHeight w:val="900"/>
        </w:trPr>
        <w:tc>
          <w:tcPr>
            <w:tcW w:w="974" w:type="dxa"/>
            <w:vAlign w:val="center"/>
          </w:tcPr>
          <w:p w:rsidR="00BD3B62" w:rsidRPr="00BE3DCD" w:rsidRDefault="00BD3B62" w:rsidP="00B65484">
            <w:pPr>
              <w:jc w:val="center"/>
              <w:rPr>
                <w:rFonts w:ascii="GHEA Grapalat" w:hAnsi="GHEA Grapalat"/>
                <w:sz w:val="16"/>
                <w:szCs w:val="16"/>
              </w:rPr>
            </w:pPr>
            <w:r w:rsidRPr="00BE3DCD">
              <w:rPr>
                <w:rFonts w:ascii="GHEA Grapalat" w:hAnsi="GHEA Grapalat"/>
                <w:bCs/>
                <w:iCs/>
                <w:sz w:val="16"/>
                <w:szCs w:val="16"/>
              </w:rPr>
              <w:t>14</w:t>
            </w:r>
          </w:p>
        </w:tc>
        <w:tc>
          <w:tcPr>
            <w:tcW w:w="974" w:type="dxa"/>
            <w:vAlign w:val="center"/>
          </w:tcPr>
          <w:p w:rsidR="00BD3B62" w:rsidRPr="00BE3DCD" w:rsidRDefault="00BD3B62" w:rsidP="00B65484">
            <w:pPr>
              <w:jc w:val="center"/>
              <w:rPr>
                <w:rFonts w:ascii="GHEA Grapalat" w:hAnsi="GHEA Grapalat"/>
                <w:sz w:val="16"/>
                <w:szCs w:val="16"/>
              </w:rPr>
            </w:pPr>
            <w:r w:rsidRPr="00BE3DCD">
              <w:rPr>
                <w:rFonts w:ascii="GHEA Grapalat" w:hAnsi="GHEA Grapalat"/>
                <w:bCs/>
                <w:iCs/>
                <w:sz w:val="16"/>
                <w:szCs w:val="16"/>
              </w:rPr>
              <w:t>33690000</w:t>
            </w:r>
          </w:p>
        </w:tc>
        <w:tc>
          <w:tcPr>
            <w:tcW w:w="974" w:type="dxa"/>
            <w:vAlign w:val="center"/>
          </w:tcPr>
          <w:p w:rsidR="00BD3B62" w:rsidRPr="00BE3DCD" w:rsidRDefault="00BD3B62" w:rsidP="00B65484">
            <w:pPr>
              <w:jc w:val="center"/>
              <w:rPr>
                <w:rFonts w:ascii="GHEA Grapalat" w:hAnsi="GHEA Grapalat"/>
                <w:sz w:val="16"/>
                <w:szCs w:val="16"/>
              </w:rPr>
            </w:pPr>
            <w:r w:rsidRPr="00BE3DCD">
              <w:rPr>
                <w:rFonts w:ascii="GHEA Grapalat" w:hAnsi="GHEA Grapalat"/>
                <w:bCs/>
                <w:iCs/>
                <w:sz w:val="16"/>
                <w:szCs w:val="16"/>
              </w:rPr>
              <w:t>Ամլոդիպին +լոզարտան</w:t>
            </w:r>
          </w:p>
        </w:tc>
        <w:tc>
          <w:tcPr>
            <w:tcW w:w="11680" w:type="dxa"/>
            <w:gridSpan w:val="12"/>
            <w:vMerge/>
            <w:vAlign w:val="center"/>
          </w:tcPr>
          <w:p w:rsidR="00BD3B62" w:rsidRPr="00BE3DCD" w:rsidRDefault="00BD3B62" w:rsidP="00B65484">
            <w:pPr>
              <w:jc w:val="center"/>
              <w:rPr>
                <w:rFonts w:ascii="GHEA Grapalat" w:hAnsi="GHEA Grapalat"/>
                <w:sz w:val="16"/>
                <w:szCs w:val="16"/>
              </w:rPr>
            </w:pPr>
          </w:p>
        </w:tc>
        <w:tc>
          <w:tcPr>
            <w:tcW w:w="973" w:type="dxa"/>
            <w:vAlign w:val="center"/>
          </w:tcPr>
          <w:p w:rsidR="00BD3B62" w:rsidRPr="00BE3DCD" w:rsidRDefault="00BD3B62" w:rsidP="00B65484">
            <w:pPr>
              <w:jc w:val="center"/>
              <w:rPr>
                <w:rFonts w:ascii="GHEA Grapalat" w:hAnsi="GHEA Grapalat"/>
                <w:sz w:val="16"/>
                <w:szCs w:val="16"/>
              </w:rPr>
            </w:pPr>
            <w:r w:rsidRPr="00BE3DCD">
              <w:rPr>
                <w:rFonts w:ascii="GHEA Grapalat" w:hAnsi="GHEA Grapalat"/>
                <w:bCs/>
                <w:iCs/>
                <w:sz w:val="16"/>
                <w:szCs w:val="16"/>
              </w:rPr>
              <w:t>100%</w:t>
            </w:r>
          </w:p>
        </w:tc>
      </w:tr>
      <w:tr w:rsidR="00BD3B62" w:rsidRPr="00BE3DCD" w:rsidTr="00BD3B62">
        <w:trPr>
          <w:trHeight w:val="900"/>
        </w:trPr>
        <w:tc>
          <w:tcPr>
            <w:tcW w:w="974" w:type="dxa"/>
            <w:vAlign w:val="center"/>
          </w:tcPr>
          <w:p w:rsidR="00BD3B62" w:rsidRPr="00BE3DCD" w:rsidRDefault="00BD3B62" w:rsidP="00B65484">
            <w:pPr>
              <w:jc w:val="center"/>
              <w:rPr>
                <w:rFonts w:ascii="GHEA Grapalat" w:hAnsi="GHEA Grapalat"/>
                <w:sz w:val="16"/>
                <w:szCs w:val="16"/>
              </w:rPr>
            </w:pPr>
            <w:r w:rsidRPr="00BE3DCD">
              <w:rPr>
                <w:rFonts w:ascii="GHEA Grapalat" w:hAnsi="GHEA Grapalat"/>
                <w:bCs/>
                <w:iCs/>
                <w:sz w:val="16"/>
                <w:szCs w:val="16"/>
              </w:rPr>
              <w:t>15</w:t>
            </w:r>
          </w:p>
        </w:tc>
        <w:tc>
          <w:tcPr>
            <w:tcW w:w="974" w:type="dxa"/>
            <w:vAlign w:val="center"/>
          </w:tcPr>
          <w:p w:rsidR="00BD3B62" w:rsidRPr="00BE3DCD" w:rsidRDefault="00BD3B62" w:rsidP="00B65484">
            <w:pPr>
              <w:jc w:val="center"/>
              <w:rPr>
                <w:rFonts w:ascii="GHEA Grapalat" w:hAnsi="GHEA Grapalat"/>
                <w:sz w:val="16"/>
                <w:szCs w:val="16"/>
              </w:rPr>
            </w:pPr>
            <w:r w:rsidRPr="00BE3DCD">
              <w:rPr>
                <w:rFonts w:ascii="GHEA Grapalat" w:hAnsi="GHEA Grapalat"/>
                <w:bCs/>
                <w:iCs/>
                <w:sz w:val="16"/>
                <w:szCs w:val="16"/>
              </w:rPr>
              <w:t>33690000</w:t>
            </w:r>
          </w:p>
        </w:tc>
        <w:tc>
          <w:tcPr>
            <w:tcW w:w="974" w:type="dxa"/>
            <w:vAlign w:val="center"/>
          </w:tcPr>
          <w:p w:rsidR="00BD3B62" w:rsidRPr="00BE3DCD" w:rsidRDefault="00BD3B62" w:rsidP="00B65484">
            <w:pPr>
              <w:jc w:val="center"/>
              <w:rPr>
                <w:rFonts w:ascii="GHEA Grapalat" w:hAnsi="GHEA Grapalat"/>
                <w:sz w:val="16"/>
                <w:szCs w:val="16"/>
              </w:rPr>
            </w:pPr>
            <w:r w:rsidRPr="00BE3DCD">
              <w:rPr>
                <w:rFonts w:ascii="GHEA Grapalat" w:hAnsi="GHEA Grapalat"/>
                <w:bCs/>
                <w:iCs/>
                <w:sz w:val="16"/>
                <w:szCs w:val="16"/>
              </w:rPr>
              <w:t>Դիկլոֆենակ</w:t>
            </w:r>
          </w:p>
        </w:tc>
        <w:tc>
          <w:tcPr>
            <w:tcW w:w="11680" w:type="dxa"/>
            <w:gridSpan w:val="12"/>
            <w:vMerge/>
            <w:vAlign w:val="center"/>
          </w:tcPr>
          <w:p w:rsidR="00BD3B62" w:rsidRPr="00BE3DCD" w:rsidRDefault="00BD3B62" w:rsidP="00B65484">
            <w:pPr>
              <w:jc w:val="center"/>
              <w:rPr>
                <w:rFonts w:ascii="GHEA Grapalat" w:hAnsi="GHEA Grapalat"/>
                <w:sz w:val="16"/>
                <w:szCs w:val="16"/>
              </w:rPr>
            </w:pPr>
          </w:p>
        </w:tc>
        <w:tc>
          <w:tcPr>
            <w:tcW w:w="973" w:type="dxa"/>
            <w:vAlign w:val="center"/>
          </w:tcPr>
          <w:p w:rsidR="00BD3B62" w:rsidRPr="00BE3DCD" w:rsidRDefault="00BD3B62" w:rsidP="00B65484">
            <w:pPr>
              <w:jc w:val="center"/>
              <w:rPr>
                <w:rFonts w:ascii="GHEA Grapalat" w:hAnsi="GHEA Grapalat"/>
                <w:sz w:val="16"/>
                <w:szCs w:val="16"/>
              </w:rPr>
            </w:pPr>
            <w:r w:rsidRPr="00BE3DCD">
              <w:rPr>
                <w:rFonts w:ascii="GHEA Grapalat" w:hAnsi="GHEA Grapalat"/>
                <w:bCs/>
                <w:iCs/>
                <w:sz w:val="16"/>
                <w:szCs w:val="16"/>
              </w:rPr>
              <w:t>100%</w:t>
            </w:r>
          </w:p>
        </w:tc>
      </w:tr>
      <w:tr w:rsidR="00BD3B62" w:rsidRPr="00BE3DCD" w:rsidTr="00BD3B62">
        <w:trPr>
          <w:trHeight w:val="900"/>
        </w:trPr>
        <w:tc>
          <w:tcPr>
            <w:tcW w:w="974" w:type="dxa"/>
            <w:vAlign w:val="center"/>
          </w:tcPr>
          <w:p w:rsidR="00BD3B62" w:rsidRPr="00BE3DCD" w:rsidRDefault="00BD3B62" w:rsidP="00B65484">
            <w:pPr>
              <w:jc w:val="center"/>
              <w:rPr>
                <w:rFonts w:ascii="GHEA Grapalat" w:hAnsi="GHEA Grapalat"/>
                <w:sz w:val="16"/>
                <w:szCs w:val="16"/>
              </w:rPr>
            </w:pPr>
            <w:r w:rsidRPr="00BE3DCD">
              <w:rPr>
                <w:rFonts w:ascii="GHEA Grapalat" w:hAnsi="GHEA Grapalat"/>
                <w:bCs/>
                <w:iCs/>
                <w:sz w:val="16"/>
                <w:szCs w:val="16"/>
              </w:rPr>
              <w:lastRenderedPageBreak/>
              <w:t>16</w:t>
            </w:r>
          </w:p>
        </w:tc>
        <w:tc>
          <w:tcPr>
            <w:tcW w:w="974" w:type="dxa"/>
            <w:vAlign w:val="center"/>
          </w:tcPr>
          <w:p w:rsidR="00BD3B62" w:rsidRPr="00BE3DCD" w:rsidRDefault="00BD3B62" w:rsidP="00B65484">
            <w:pPr>
              <w:jc w:val="center"/>
              <w:rPr>
                <w:rFonts w:ascii="GHEA Grapalat" w:hAnsi="GHEA Grapalat"/>
                <w:sz w:val="16"/>
                <w:szCs w:val="16"/>
              </w:rPr>
            </w:pPr>
            <w:r w:rsidRPr="00BE3DCD">
              <w:rPr>
                <w:rFonts w:ascii="GHEA Grapalat" w:hAnsi="GHEA Grapalat"/>
                <w:bCs/>
                <w:iCs/>
                <w:sz w:val="16"/>
                <w:szCs w:val="16"/>
              </w:rPr>
              <w:t>33690000</w:t>
            </w:r>
          </w:p>
        </w:tc>
        <w:tc>
          <w:tcPr>
            <w:tcW w:w="974" w:type="dxa"/>
            <w:vAlign w:val="center"/>
          </w:tcPr>
          <w:p w:rsidR="00BD3B62" w:rsidRPr="00BE3DCD" w:rsidRDefault="00BD3B62" w:rsidP="00B65484">
            <w:pPr>
              <w:jc w:val="center"/>
              <w:rPr>
                <w:rFonts w:ascii="GHEA Grapalat" w:hAnsi="GHEA Grapalat"/>
                <w:sz w:val="16"/>
                <w:szCs w:val="16"/>
              </w:rPr>
            </w:pPr>
            <w:r w:rsidRPr="00BE3DCD">
              <w:rPr>
                <w:rFonts w:ascii="GHEA Grapalat" w:hAnsi="GHEA Grapalat"/>
                <w:bCs/>
                <w:iCs/>
                <w:sz w:val="16"/>
                <w:szCs w:val="16"/>
              </w:rPr>
              <w:t>Տոլպերիզոն</w:t>
            </w:r>
          </w:p>
        </w:tc>
        <w:tc>
          <w:tcPr>
            <w:tcW w:w="11680" w:type="dxa"/>
            <w:gridSpan w:val="12"/>
            <w:vMerge/>
            <w:vAlign w:val="center"/>
          </w:tcPr>
          <w:p w:rsidR="00BD3B62" w:rsidRPr="00BE3DCD" w:rsidRDefault="00BD3B62" w:rsidP="00B65484">
            <w:pPr>
              <w:jc w:val="center"/>
              <w:rPr>
                <w:rFonts w:ascii="GHEA Grapalat" w:hAnsi="GHEA Grapalat"/>
                <w:sz w:val="16"/>
                <w:szCs w:val="16"/>
              </w:rPr>
            </w:pPr>
          </w:p>
        </w:tc>
        <w:tc>
          <w:tcPr>
            <w:tcW w:w="973" w:type="dxa"/>
            <w:vAlign w:val="center"/>
          </w:tcPr>
          <w:p w:rsidR="00BD3B62" w:rsidRPr="00BE3DCD" w:rsidRDefault="00BD3B62" w:rsidP="00B65484">
            <w:pPr>
              <w:jc w:val="center"/>
              <w:rPr>
                <w:rFonts w:ascii="GHEA Grapalat" w:hAnsi="GHEA Grapalat"/>
                <w:sz w:val="16"/>
                <w:szCs w:val="16"/>
              </w:rPr>
            </w:pPr>
            <w:r w:rsidRPr="00BE3DCD">
              <w:rPr>
                <w:rFonts w:ascii="GHEA Grapalat" w:hAnsi="GHEA Grapalat"/>
                <w:bCs/>
                <w:iCs/>
                <w:sz w:val="16"/>
                <w:szCs w:val="16"/>
              </w:rPr>
              <w:t>100%</w:t>
            </w:r>
          </w:p>
        </w:tc>
      </w:tr>
      <w:tr w:rsidR="00BD3B62" w:rsidRPr="00BE3DCD" w:rsidTr="00BD3B62">
        <w:trPr>
          <w:trHeight w:val="900"/>
        </w:trPr>
        <w:tc>
          <w:tcPr>
            <w:tcW w:w="974" w:type="dxa"/>
            <w:vAlign w:val="center"/>
          </w:tcPr>
          <w:p w:rsidR="00BD3B62" w:rsidRPr="00BE3DCD" w:rsidRDefault="00BD3B62" w:rsidP="00B65484">
            <w:pPr>
              <w:jc w:val="center"/>
              <w:rPr>
                <w:rFonts w:ascii="GHEA Grapalat" w:hAnsi="GHEA Grapalat"/>
                <w:sz w:val="16"/>
                <w:szCs w:val="16"/>
              </w:rPr>
            </w:pPr>
            <w:r w:rsidRPr="00BE3DCD">
              <w:rPr>
                <w:rFonts w:ascii="GHEA Grapalat" w:hAnsi="GHEA Grapalat"/>
                <w:bCs/>
                <w:iCs/>
                <w:sz w:val="16"/>
                <w:szCs w:val="16"/>
              </w:rPr>
              <w:lastRenderedPageBreak/>
              <w:t>17</w:t>
            </w:r>
          </w:p>
        </w:tc>
        <w:tc>
          <w:tcPr>
            <w:tcW w:w="974" w:type="dxa"/>
            <w:vAlign w:val="center"/>
          </w:tcPr>
          <w:p w:rsidR="00BD3B62" w:rsidRPr="00BE3DCD" w:rsidRDefault="00BD3B62" w:rsidP="00B65484">
            <w:pPr>
              <w:jc w:val="center"/>
              <w:rPr>
                <w:rFonts w:ascii="GHEA Grapalat" w:hAnsi="GHEA Grapalat"/>
                <w:sz w:val="16"/>
                <w:szCs w:val="16"/>
              </w:rPr>
            </w:pPr>
            <w:r w:rsidRPr="00BE3DCD">
              <w:rPr>
                <w:rFonts w:ascii="GHEA Grapalat" w:hAnsi="GHEA Grapalat"/>
                <w:bCs/>
                <w:iCs/>
                <w:sz w:val="16"/>
                <w:szCs w:val="16"/>
              </w:rPr>
              <w:t>33690000</w:t>
            </w:r>
          </w:p>
        </w:tc>
        <w:tc>
          <w:tcPr>
            <w:tcW w:w="974" w:type="dxa"/>
            <w:vAlign w:val="center"/>
          </w:tcPr>
          <w:p w:rsidR="00BD3B62" w:rsidRPr="00BE3DCD" w:rsidRDefault="00BD3B62" w:rsidP="00B65484">
            <w:pPr>
              <w:jc w:val="center"/>
              <w:rPr>
                <w:rFonts w:ascii="GHEA Grapalat" w:hAnsi="GHEA Grapalat"/>
                <w:sz w:val="16"/>
                <w:szCs w:val="16"/>
              </w:rPr>
            </w:pPr>
            <w:r w:rsidRPr="00BE3DCD">
              <w:rPr>
                <w:rFonts w:ascii="GHEA Grapalat" w:hAnsi="GHEA Grapalat"/>
                <w:bCs/>
                <w:iCs/>
                <w:sz w:val="16"/>
                <w:szCs w:val="16"/>
              </w:rPr>
              <w:t>Ֆենոբարբիտալ</w:t>
            </w:r>
          </w:p>
        </w:tc>
        <w:tc>
          <w:tcPr>
            <w:tcW w:w="11680" w:type="dxa"/>
            <w:gridSpan w:val="12"/>
            <w:vMerge/>
            <w:vAlign w:val="center"/>
          </w:tcPr>
          <w:p w:rsidR="00BD3B62" w:rsidRPr="00BE3DCD" w:rsidRDefault="00BD3B62" w:rsidP="00B65484">
            <w:pPr>
              <w:jc w:val="center"/>
              <w:rPr>
                <w:rFonts w:ascii="GHEA Grapalat" w:hAnsi="GHEA Grapalat"/>
                <w:sz w:val="16"/>
                <w:szCs w:val="16"/>
              </w:rPr>
            </w:pPr>
          </w:p>
        </w:tc>
        <w:tc>
          <w:tcPr>
            <w:tcW w:w="973" w:type="dxa"/>
            <w:vAlign w:val="center"/>
          </w:tcPr>
          <w:p w:rsidR="00BD3B62" w:rsidRPr="00BE3DCD" w:rsidRDefault="00BD3B62" w:rsidP="00B65484">
            <w:pPr>
              <w:jc w:val="center"/>
              <w:rPr>
                <w:rFonts w:ascii="GHEA Grapalat" w:hAnsi="GHEA Grapalat"/>
                <w:sz w:val="16"/>
                <w:szCs w:val="16"/>
              </w:rPr>
            </w:pPr>
            <w:r w:rsidRPr="00BE3DCD">
              <w:rPr>
                <w:rFonts w:ascii="GHEA Grapalat" w:hAnsi="GHEA Grapalat"/>
                <w:bCs/>
                <w:iCs/>
                <w:sz w:val="16"/>
                <w:szCs w:val="16"/>
              </w:rPr>
              <w:t>100%</w:t>
            </w:r>
          </w:p>
        </w:tc>
      </w:tr>
      <w:tr w:rsidR="00BD3B62" w:rsidRPr="00BE3DCD" w:rsidTr="00BD3B62">
        <w:trPr>
          <w:trHeight w:val="900"/>
        </w:trPr>
        <w:tc>
          <w:tcPr>
            <w:tcW w:w="974" w:type="dxa"/>
            <w:vAlign w:val="center"/>
          </w:tcPr>
          <w:p w:rsidR="00BD3B62" w:rsidRPr="00BE3DCD" w:rsidRDefault="00BD3B62" w:rsidP="00B65484">
            <w:pPr>
              <w:jc w:val="center"/>
              <w:rPr>
                <w:rFonts w:ascii="GHEA Grapalat" w:hAnsi="GHEA Grapalat"/>
                <w:sz w:val="16"/>
                <w:szCs w:val="16"/>
              </w:rPr>
            </w:pPr>
            <w:r w:rsidRPr="00BE3DCD">
              <w:rPr>
                <w:rFonts w:ascii="GHEA Grapalat" w:hAnsi="GHEA Grapalat"/>
                <w:bCs/>
                <w:iCs/>
                <w:sz w:val="16"/>
                <w:szCs w:val="16"/>
              </w:rPr>
              <w:t>18</w:t>
            </w:r>
          </w:p>
        </w:tc>
        <w:tc>
          <w:tcPr>
            <w:tcW w:w="974" w:type="dxa"/>
            <w:vAlign w:val="center"/>
          </w:tcPr>
          <w:p w:rsidR="00BD3B62" w:rsidRPr="00BE3DCD" w:rsidRDefault="00BD3B62" w:rsidP="00B65484">
            <w:pPr>
              <w:jc w:val="center"/>
              <w:rPr>
                <w:rFonts w:ascii="GHEA Grapalat" w:hAnsi="GHEA Grapalat"/>
                <w:sz w:val="16"/>
                <w:szCs w:val="16"/>
              </w:rPr>
            </w:pPr>
            <w:r w:rsidRPr="00BE3DCD">
              <w:rPr>
                <w:rFonts w:ascii="GHEA Grapalat" w:hAnsi="GHEA Grapalat"/>
                <w:bCs/>
                <w:iCs/>
                <w:sz w:val="16"/>
                <w:szCs w:val="16"/>
              </w:rPr>
              <w:t>33690000</w:t>
            </w:r>
          </w:p>
        </w:tc>
        <w:tc>
          <w:tcPr>
            <w:tcW w:w="974" w:type="dxa"/>
            <w:vAlign w:val="center"/>
          </w:tcPr>
          <w:p w:rsidR="00BD3B62" w:rsidRPr="00BE3DCD" w:rsidRDefault="00BD3B62" w:rsidP="00B65484">
            <w:pPr>
              <w:jc w:val="center"/>
              <w:rPr>
                <w:rFonts w:ascii="GHEA Grapalat" w:hAnsi="GHEA Grapalat"/>
                <w:sz w:val="16"/>
                <w:szCs w:val="16"/>
              </w:rPr>
            </w:pPr>
            <w:r w:rsidRPr="00BE3DCD">
              <w:rPr>
                <w:rFonts w:ascii="GHEA Grapalat" w:hAnsi="GHEA Grapalat"/>
                <w:bCs/>
                <w:iCs/>
                <w:sz w:val="16"/>
                <w:szCs w:val="16"/>
              </w:rPr>
              <w:t>Լորազեպամ</w:t>
            </w:r>
          </w:p>
        </w:tc>
        <w:tc>
          <w:tcPr>
            <w:tcW w:w="11680" w:type="dxa"/>
            <w:gridSpan w:val="12"/>
            <w:vMerge/>
            <w:vAlign w:val="center"/>
          </w:tcPr>
          <w:p w:rsidR="00BD3B62" w:rsidRPr="00BE3DCD" w:rsidRDefault="00BD3B62" w:rsidP="00B65484">
            <w:pPr>
              <w:jc w:val="center"/>
              <w:rPr>
                <w:rFonts w:ascii="GHEA Grapalat" w:hAnsi="GHEA Grapalat"/>
                <w:sz w:val="16"/>
                <w:szCs w:val="16"/>
              </w:rPr>
            </w:pPr>
          </w:p>
        </w:tc>
        <w:tc>
          <w:tcPr>
            <w:tcW w:w="973" w:type="dxa"/>
            <w:vAlign w:val="center"/>
          </w:tcPr>
          <w:p w:rsidR="00BD3B62" w:rsidRPr="00BE3DCD" w:rsidRDefault="00BD3B62" w:rsidP="00B65484">
            <w:pPr>
              <w:jc w:val="center"/>
              <w:rPr>
                <w:rFonts w:ascii="GHEA Grapalat" w:hAnsi="GHEA Grapalat"/>
                <w:sz w:val="16"/>
                <w:szCs w:val="16"/>
              </w:rPr>
            </w:pPr>
            <w:r w:rsidRPr="00BE3DCD">
              <w:rPr>
                <w:rFonts w:ascii="GHEA Grapalat" w:hAnsi="GHEA Grapalat"/>
                <w:bCs/>
                <w:iCs/>
                <w:sz w:val="16"/>
                <w:szCs w:val="16"/>
              </w:rPr>
              <w:t>100%</w:t>
            </w:r>
          </w:p>
        </w:tc>
      </w:tr>
      <w:tr w:rsidR="00BD3B62" w:rsidRPr="00BE3DCD" w:rsidTr="00BD3B62">
        <w:trPr>
          <w:trHeight w:val="900"/>
        </w:trPr>
        <w:tc>
          <w:tcPr>
            <w:tcW w:w="974" w:type="dxa"/>
            <w:vAlign w:val="center"/>
          </w:tcPr>
          <w:p w:rsidR="00BD3B62" w:rsidRPr="00BE3DCD" w:rsidRDefault="00BD3B62" w:rsidP="00B65484">
            <w:pPr>
              <w:jc w:val="center"/>
              <w:rPr>
                <w:rFonts w:ascii="GHEA Grapalat" w:hAnsi="GHEA Grapalat"/>
                <w:sz w:val="16"/>
                <w:szCs w:val="16"/>
              </w:rPr>
            </w:pPr>
            <w:r w:rsidRPr="00BE3DCD">
              <w:rPr>
                <w:rFonts w:ascii="GHEA Grapalat" w:hAnsi="GHEA Grapalat"/>
                <w:bCs/>
                <w:iCs/>
                <w:sz w:val="16"/>
                <w:szCs w:val="16"/>
              </w:rPr>
              <w:t>19</w:t>
            </w:r>
          </w:p>
        </w:tc>
        <w:tc>
          <w:tcPr>
            <w:tcW w:w="974" w:type="dxa"/>
            <w:vAlign w:val="center"/>
          </w:tcPr>
          <w:p w:rsidR="00BD3B62" w:rsidRPr="00BE3DCD" w:rsidRDefault="00BD3B62" w:rsidP="00B65484">
            <w:pPr>
              <w:jc w:val="center"/>
              <w:rPr>
                <w:rFonts w:ascii="GHEA Grapalat" w:hAnsi="GHEA Grapalat"/>
                <w:sz w:val="16"/>
                <w:szCs w:val="16"/>
              </w:rPr>
            </w:pPr>
            <w:r w:rsidRPr="00BE3DCD">
              <w:rPr>
                <w:rFonts w:ascii="GHEA Grapalat" w:hAnsi="GHEA Grapalat"/>
                <w:bCs/>
                <w:iCs/>
                <w:sz w:val="16"/>
                <w:szCs w:val="16"/>
              </w:rPr>
              <w:t>33690000</w:t>
            </w:r>
          </w:p>
        </w:tc>
        <w:tc>
          <w:tcPr>
            <w:tcW w:w="974" w:type="dxa"/>
            <w:vAlign w:val="center"/>
          </w:tcPr>
          <w:p w:rsidR="00BD3B62" w:rsidRPr="00BE3DCD" w:rsidRDefault="00BD3B62" w:rsidP="00B65484">
            <w:pPr>
              <w:jc w:val="center"/>
              <w:rPr>
                <w:rFonts w:ascii="GHEA Grapalat" w:hAnsi="GHEA Grapalat"/>
                <w:sz w:val="16"/>
                <w:szCs w:val="16"/>
              </w:rPr>
            </w:pPr>
            <w:r w:rsidRPr="00BE3DCD">
              <w:rPr>
                <w:rFonts w:ascii="GHEA Grapalat" w:hAnsi="GHEA Grapalat"/>
                <w:bCs/>
                <w:iCs/>
                <w:sz w:val="16"/>
                <w:szCs w:val="16"/>
              </w:rPr>
              <w:t>Կլոնազեպամ</w:t>
            </w:r>
          </w:p>
        </w:tc>
        <w:tc>
          <w:tcPr>
            <w:tcW w:w="11680" w:type="dxa"/>
            <w:gridSpan w:val="12"/>
            <w:vMerge/>
            <w:vAlign w:val="center"/>
          </w:tcPr>
          <w:p w:rsidR="00BD3B62" w:rsidRPr="00BE3DCD" w:rsidRDefault="00BD3B62" w:rsidP="00B65484">
            <w:pPr>
              <w:jc w:val="center"/>
              <w:rPr>
                <w:rFonts w:ascii="GHEA Grapalat" w:hAnsi="GHEA Grapalat"/>
                <w:sz w:val="16"/>
                <w:szCs w:val="16"/>
              </w:rPr>
            </w:pPr>
          </w:p>
        </w:tc>
        <w:tc>
          <w:tcPr>
            <w:tcW w:w="973" w:type="dxa"/>
            <w:vAlign w:val="center"/>
          </w:tcPr>
          <w:p w:rsidR="00BD3B62" w:rsidRPr="00BE3DCD" w:rsidRDefault="00BD3B62" w:rsidP="00B65484">
            <w:pPr>
              <w:jc w:val="center"/>
              <w:rPr>
                <w:rFonts w:ascii="GHEA Grapalat" w:hAnsi="GHEA Grapalat"/>
                <w:sz w:val="16"/>
                <w:szCs w:val="16"/>
              </w:rPr>
            </w:pPr>
            <w:r w:rsidRPr="00BE3DCD">
              <w:rPr>
                <w:rFonts w:ascii="GHEA Grapalat" w:hAnsi="GHEA Grapalat"/>
                <w:bCs/>
                <w:iCs/>
                <w:sz w:val="16"/>
                <w:szCs w:val="16"/>
              </w:rPr>
              <w:t>100%</w:t>
            </w:r>
          </w:p>
        </w:tc>
      </w:tr>
      <w:tr w:rsidR="00BD3B62" w:rsidRPr="00BE3DCD" w:rsidTr="00BD3B62">
        <w:trPr>
          <w:trHeight w:val="900"/>
        </w:trPr>
        <w:tc>
          <w:tcPr>
            <w:tcW w:w="974" w:type="dxa"/>
            <w:vAlign w:val="center"/>
          </w:tcPr>
          <w:p w:rsidR="00BD3B62" w:rsidRPr="00BE3DCD" w:rsidRDefault="00BD3B62" w:rsidP="00B65484">
            <w:pPr>
              <w:jc w:val="center"/>
              <w:rPr>
                <w:rFonts w:ascii="GHEA Grapalat" w:hAnsi="GHEA Grapalat"/>
                <w:sz w:val="16"/>
                <w:szCs w:val="16"/>
              </w:rPr>
            </w:pPr>
            <w:r w:rsidRPr="00BE3DCD">
              <w:rPr>
                <w:rFonts w:ascii="GHEA Grapalat" w:hAnsi="GHEA Grapalat"/>
                <w:bCs/>
                <w:iCs/>
                <w:sz w:val="16"/>
                <w:szCs w:val="16"/>
              </w:rPr>
              <w:t>20</w:t>
            </w:r>
          </w:p>
        </w:tc>
        <w:tc>
          <w:tcPr>
            <w:tcW w:w="974" w:type="dxa"/>
            <w:vAlign w:val="center"/>
          </w:tcPr>
          <w:p w:rsidR="00BD3B62" w:rsidRPr="00BE3DCD" w:rsidRDefault="00BD3B62" w:rsidP="00B65484">
            <w:pPr>
              <w:jc w:val="center"/>
              <w:rPr>
                <w:rFonts w:ascii="GHEA Grapalat" w:hAnsi="GHEA Grapalat"/>
                <w:sz w:val="16"/>
                <w:szCs w:val="16"/>
              </w:rPr>
            </w:pPr>
            <w:r w:rsidRPr="00BE3DCD">
              <w:rPr>
                <w:rFonts w:ascii="GHEA Grapalat" w:hAnsi="GHEA Grapalat"/>
                <w:bCs/>
                <w:iCs/>
                <w:sz w:val="16"/>
                <w:szCs w:val="16"/>
              </w:rPr>
              <w:t>33690000</w:t>
            </w:r>
          </w:p>
        </w:tc>
        <w:tc>
          <w:tcPr>
            <w:tcW w:w="974" w:type="dxa"/>
            <w:vAlign w:val="center"/>
          </w:tcPr>
          <w:p w:rsidR="00BD3B62" w:rsidRPr="00BE3DCD" w:rsidRDefault="00BD3B62" w:rsidP="00B65484">
            <w:pPr>
              <w:jc w:val="center"/>
              <w:rPr>
                <w:rFonts w:ascii="GHEA Grapalat" w:hAnsi="GHEA Grapalat"/>
                <w:sz w:val="16"/>
                <w:szCs w:val="16"/>
              </w:rPr>
            </w:pPr>
            <w:r w:rsidRPr="00BE3DCD">
              <w:rPr>
                <w:rFonts w:ascii="GHEA Grapalat" w:hAnsi="GHEA Grapalat"/>
                <w:bCs/>
                <w:iCs/>
                <w:sz w:val="16"/>
                <w:szCs w:val="16"/>
              </w:rPr>
              <w:t>Դիազեպամ</w:t>
            </w:r>
          </w:p>
        </w:tc>
        <w:tc>
          <w:tcPr>
            <w:tcW w:w="11680" w:type="dxa"/>
            <w:gridSpan w:val="12"/>
            <w:vMerge/>
            <w:vAlign w:val="center"/>
          </w:tcPr>
          <w:p w:rsidR="00BD3B62" w:rsidRPr="00BE3DCD" w:rsidRDefault="00BD3B62" w:rsidP="00B65484">
            <w:pPr>
              <w:jc w:val="center"/>
              <w:rPr>
                <w:rFonts w:ascii="GHEA Grapalat" w:hAnsi="GHEA Grapalat"/>
                <w:sz w:val="16"/>
                <w:szCs w:val="16"/>
              </w:rPr>
            </w:pPr>
          </w:p>
        </w:tc>
        <w:tc>
          <w:tcPr>
            <w:tcW w:w="973" w:type="dxa"/>
            <w:vAlign w:val="center"/>
          </w:tcPr>
          <w:p w:rsidR="00BD3B62" w:rsidRPr="00BE3DCD" w:rsidRDefault="00BD3B62" w:rsidP="00B65484">
            <w:pPr>
              <w:jc w:val="center"/>
              <w:rPr>
                <w:rFonts w:ascii="GHEA Grapalat" w:hAnsi="GHEA Grapalat"/>
                <w:sz w:val="16"/>
                <w:szCs w:val="16"/>
              </w:rPr>
            </w:pPr>
            <w:r w:rsidRPr="00BE3DCD">
              <w:rPr>
                <w:rFonts w:ascii="GHEA Grapalat" w:hAnsi="GHEA Grapalat"/>
                <w:bCs/>
                <w:iCs/>
                <w:sz w:val="16"/>
                <w:szCs w:val="16"/>
              </w:rPr>
              <w:t>100%</w:t>
            </w:r>
          </w:p>
        </w:tc>
      </w:tr>
      <w:tr w:rsidR="00BD3B62" w:rsidRPr="00BE3DCD" w:rsidTr="00BD3B62">
        <w:trPr>
          <w:trHeight w:val="900"/>
        </w:trPr>
        <w:tc>
          <w:tcPr>
            <w:tcW w:w="974" w:type="dxa"/>
            <w:vAlign w:val="center"/>
          </w:tcPr>
          <w:p w:rsidR="00BD3B62" w:rsidRPr="00BE3DCD" w:rsidRDefault="00BD3B62" w:rsidP="00B65484">
            <w:pPr>
              <w:jc w:val="center"/>
              <w:rPr>
                <w:rFonts w:ascii="GHEA Grapalat" w:hAnsi="GHEA Grapalat"/>
                <w:sz w:val="16"/>
                <w:szCs w:val="16"/>
              </w:rPr>
            </w:pPr>
            <w:r w:rsidRPr="00BE3DCD">
              <w:rPr>
                <w:rFonts w:ascii="GHEA Grapalat" w:hAnsi="GHEA Grapalat"/>
                <w:bCs/>
                <w:iCs/>
                <w:sz w:val="16"/>
                <w:szCs w:val="16"/>
              </w:rPr>
              <w:t>21</w:t>
            </w:r>
          </w:p>
        </w:tc>
        <w:tc>
          <w:tcPr>
            <w:tcW w:w="974" w:type="dxa"/>
            <w:vAlign w:val="center"/>
          </w:tcPr>
          <w:p w:rsidR="00BD3B62" w:rsidRPr="00BE3DCD" w:rsidRDefault="00BD3B62" w:rsidP="00B65484">
            <w:pPr>
              <w:jc w:val="center"/>
              <w:rPr>
                <w:rFonts w:ascii="GHEA Grapalat" w:hAnsi="GHEA Grapalat"/>
                <w:sz w:val="16"/>
                <w:szCs w:val="16"/>
              </w:rPr>
            </w:pPr>
            <w:r w:rsidRPr="00BE3DCD">
              <w:rPr>
                <w:rFonts w:ascii="GHEA Grapalat" w:hAnsi="GHEA Grapalat"/>
                <w:bCs/>
                <w:iCs/>
                <w:sz w:val="16"/>
                <w:szCs w:val="16"/>
              </w:rPr>
              <w:t>33690000</w:t>
            </w:r>
          </w:p>
        </w:tc>
        <w:tc>
          <w:tcPr>
            <w:tcW w:w="974" w:type="dxa"/>
            <w:vAlign w:val="center"/>
          </w:tcPr>
          <w:p w:rsidR="00BD3B62" w:rsidRPr="00BE3DCD" w:rsidRDefault="00BD3B62" w:rsidP="00B65484">
            <w:pPr>
              <w:jc w:val="center"/>
              <w:rPr>
                <w:rFonts w:ascii="GHEA Grapalat" w:hAnsi="GHEA Grapalat"/>
                <w:sz w:val="16"/>
                <w:szCs w:val="16"/>
              </w:rPr>
            </w:pPr>
            <w:r w:rsidRPr="00BE3DCD">
              <w:rPr>
                <w:rFonts w:ascii="GHEA Grapalat" w:hAnsi="GHEA Grapalat"/>
                <w:bCs/>
                <w:iCs/>
                <w:sz w:val="16"/>
                <w:szCs w:val="16"/>
              </w:rPr>
              <w:t>Դիազեպամ</w:t>
            </w:r>
          </w:p>
        </w:tc>
        <w:tc>
          <w:tcPr>
            <w:tcW w:w="11680" w:type="dxa"/>
            <w:gridSpan w:val="12"/>
            <w:vMerge/>
            <w:vAlign w:val="center"/>
          </w:tcPr>
          <w:p w:rsidR="00BD3B62" w:rsidRPr="00BE3DCD" w:rsidRDefault="00BD3B62" w:rsidP="00B65484">
            <w:pPr>
              <w:jc w:val="center"/>
              <w:rPr>
                <w:rFonts w:ascii="GHEA Grapalat" w:hAnsi="GHEA Grapalat"/>
                <w:sz w:val="16"/>
                <w:szCs w:val="16"/>
              </w:rPr>
            </w:pPr>
          </w:p>
        </w:tc>
        <w:tc>
          <w:tcPr>
            <w:tcW w:w="973" w:type="dxa"/>
            <w:vAlign w:val="center"/>
          </w:tcPr>
          <w:p w:rsidR="00BD3B62" w:rsidRPr="00BE3DCD" w:rsidRDefault="00BD3B62" w:rsidP="00B65484">
            <w:pPr>
              <w:jc w:val="center"/>
              <w:rPr>
                <w:rFonts w:ascii="GHEA Grapalat" w:hAnsi="GHEA Grapalat"/>
                <w:sz w:val="16"/>
                <w:szCs w:val="16"/>
              </w:rPr>
            </w:pPr>
            <w:r w:rsidRPr="00BE3DCD">
              <w:rPr>
                <w:rFonts w:ascii="GHEA Grapalat" w:hAnsi="GHEA Grapalat"/>
                <w:bCs/>
                <w:iCs/>
                <w:sz w:val="16"/>
                <w:szCs w:val="16"/>
              </w:rPr>
              <w:t>100%</w:t>
            </w:r>
          </w:p>
        </w:tc>
      </w:tr>
      <w:tr w:rsidR="00BD3B62" w:rsidRPr="00BE3DCD" w:rsidTr="00BD3B62">
        <w:trPr>
          <w:trHeight w:val="900"/>
        </w:trPr>
        <w:tc>
          <w:tcPr>
            <w:tcW w:w="974" w:type="dxa"/>
            <w:vAlign w:val="center"/>
          </w:tcPr>
          <w:p w:rsidR="00BD3B62" w:rsidRPr="00BE3DCD" w:rsidRDefault="00BD3B62" w:rsidP="00B65484">
            <w:pPr>
              <w:jc w:val="center"/>
              <w:rPr>
                <w:rFonts w:ascii="GHEA Grapalat" w:hAnsi="GHEA Grapalat"/>
                <w:sz w:val="16"/>
                <w:szCs w:val="16"/>
              </w:rPr>
            </w:pPr>
            <w:r w:rsidRPr="00BE3DCD">
              <w:rPr>
                <w:rFonts w:ascii="GHEA Grapalat" w:hAnsi="GHEA Grapalat"/>
                <w:bCs/>
                <w:iCs/>
                <w:sz w:val="16"/>
                <w:szCs w:val="16"/>
              </w:rPr>
              <w:t>22</w:t>
            </w:r>
          </w:p>
        </w:tc>
        <w:tc>
          <w:tcPr>
            <w:tcW w:w="974" w:type="dxa"/>
            <w:vAlign w:val="center"/>
          </w:tcPr>
          <w:p w:rsidR="00BD3B62" w:rsidRPr="00BE3DCD" w:rsidRDefault="00BD3B62" w:rsidP="00B65484">
            <w:pPr>
              <w:jc w:val="center"/>
              <w:rPr>
                <w:rFonts w:ascii="GHEA Grapalat" w:hAnsi="GHEA Grapalat"/>
                <w:sz w:val="16"/>
                <w:szCs w:val="16"/>
              </w:rPr>
            </w:pPr>
            <w:r w:rsidRPr="00BE3DCD">
              <w:rPr>
                <w:rFonts w:ascii="GHEA Grapalat" w:hAnsi="GHEA Grapalat"/>
                <w:bCs/>
                <w:iCs/>
                <w:sz w:val="16"/>
                <w:szCs w:val="16"/>
              </w:rPr>
              <w:t>33690000</w:t>
            </w:r>
          </w:p>
        </w:tc>
        <w:tc>
          <w:tcPr>
            <w:tcW w:w="974" w:type="dxa"/>
            <w:vAlign w:val="center"/>
          </w:tcPr>
          <w:p w:rsidR="00BD3B62" w:rsidRPr="00BE3DCD" w:rsidRDefault="00BD3B62" w:rsidP="00B65484">
            <w:pPr>
              <w:jc w:val="center"/>
              <w:rPr>
                <w:rFonts w:ascii="GHEA Grapalat" w:hAnsi="GHEA Grapalat"/>
                <w:sz w:val="16"/>
                <w:szCs w:val="16"/>
              </w:rPr>
            </w:pPr>
            <w:r w:rsidRPr="00BE3DCD">
              <w:rPr>
                <w:rFonts w:ascii="GHEA Grapalat" w:hAnsi="GHEA Grapalat"/>
                <w:bCs/>
                <w:iCs/>
                <w:sz w:val="16"/>
                <w:szCs w:val="16"/>
              </w:rPr>
              <w:t>Տրամադոլ</w:t>
            </w:r>
          </w:p>
        </w:tc>
        <w:tc>
          <w:tcPr>
            <w:tcW w:w="11680" w:type="dxa"/>
            <w:gridSpan w:val="12"/>
            <w:vMerge/>
            <w:vAlign w:val="center"/>
          </w:tcPr>
          <w:p w:rsidR="00BD3B62" w:rsidRPr="00BE3DCD" w:rsidRDefault="00BD3B62" w:rsidP="00B65484">
            <w:pPr>
              <w:jc w:val="center"/>
              <w:rPr>
                <w:rFonts w:ascii="GHEA Grapalat" w:hAnsi="GHEA Grapalat"/>
                <w:sz w:val="16"/>
                <w:szCs w:val="16"/>
              </w:rPr>
            </w:pPr>
          </w:p>
        </w:tc>
        <w:tc>
          <w:tcPr>
            <w:tcW w:w="973" w:type="dxa"/>
            <w:vAlign w:val="center"/>
          </w:tcPr>
          <w:p w:rsidR="00BD3B62" w:rsidRPr="00BE3DCD" w:rsidRDefault="00BD3B62" w:rsidP="00B65484">
            <w:pPr>
              <w:jc w:val="center"/>
              <w:rPr>
                <w:rFonts w:ascii="GHEA Grapalat" w:hAnsi="GHEA Grapalat"/>
                <w:sz w:val="16"/>
                <w:szCs w:val="16"/>
              </w:rPr>
            </w:pPr>
            <w:r w:rsidRPr="00BE3DCD">
              <w:rPr>
                <w:rFonts w:ascii="GHEA Grapalat" w:hAnsi="GHEA Grapalat"/>
                <w:bCs/>
                <w:iCs/>
                <w:sz w:val="16"/>
                <w:szCs w:val="16"/>
              </w:rPr>
              <w:t>100%</w:t>
            </w:r>
          </w:p>
        </w:tc>
      </w:tr>
      <w:tr w:rsidR="00BD3B62" w:rsidRPr="00BE3DCD" w:rsidTr="00BD3B62">
        <w:trPr>
          <w:trHeight w:val="900"/>
        </w:trPr>
        <w:tc>
          <w:tcPr>
            <w:tcW w:w="974" w:type="dxa"/>
            <w:vAlign w:val="center"/>
          </w:tcPr>
          <w:p w:rsidR="00BD3B62" w:rsidRPr="00BE3DCD" w:rsidRDefault="00BD3B62" w:rsidP="00B65484">
            <w:pPr>
              <w:jc w:val="center"/>
              <w:rPr>
                <w:rFonts w:ascii="GHEA Grapalat" w:hAnsi="GHEA Grapalat"/>
                <w:sz w:val="16"/>
                <w:szCs w:val="16"/>
              </w:rPr>
            </w:pPr>
            <w:r w:rsidRPr="00BE3DCD">
              <w:rPr>
                <w:rFonts w:ascii="GHEA Grapalat" w:hAnsi="GHEA Grapalat"/>
                <w:bCs/>
                <w:iCs/>
                <w:sz w:val="16"/>
                <w:szCs w:val="16"/>
              </w:rPr>
              <w:t>23</w:t>
            </w:r>
          </w:p>
        </w:tc>
        <w:tc>
          <w:tcPr>
            <w:tcW w:w="974" w:type="dxa"/>
            <w:vAlign w:val="center"/>
          </w:tcPr>
          <w:p w:rsidR="00BD3B62" w:rsidRPr="00BE3DCD" w:rsidRDefault="00BD3B62" w:rsidP="00B65484">
            <w:pPr>
              <w:jc w:val="center"/>
              <w:rPr>
                <w:rFonts w:ascii="GHEA Grapalat" w:hAnsi="GHEA Grapalat"/>
                <w:sz w:val="16"/>
                <w:szCs w:val="16"/>
              </w:rPr>
            </w:pPr>
            <w:r w:rsidRPr="00BE3DCD">
              <w:rPr>
                <w:rFonts w:ascii="GHEA Grapalat" w:hAnsi="GHEA Grapalat"/>
                <w:bCs/>
                <w:iCs/>
                <w:sz w:val="16"/>
                <w:szCs w:val="16"/>
              </w:rPr>
              <w:t>33690000</w:t>
            </w:r>
          </w:p>
        </w:tc>
        <w:tc>
          <w:tcPr>
            <w:tcW w:w="974" w:type="dxa"/>
            <w:vAlign w:val="center"/>
          </w:tcPr>
          <w:p w:rsidR="00BD3B62" w:rsidRPr="00BE3DCD" w:rsidRDefault="00BD3B62" w:rsidP="00B65484">
            <w:pPr>
              <w:jc w:val="center"/>
              <w:rPr>
                <w:rFonts w:ascii="GHEA Grapalat" w:hAnsi="GHEA Grapalat"/>
                <w:sz w:val="16"/>
                <w:szCs w:val="16"/>
              </w:rPr>
            </w:pPr>
            <w:r w:rsidRPr="00BE3DCD">
              <w:rPr>
                <w:rFonts w:ascii="GHEA Grapalat" w:hAnsi="GHEA Grapalat"/>
                <w:bCs/>
                <w:iCs/>
                <w:sz w:val="16"/>
                <w:szCs w:val="16"/>
              </w:rPr>
              <w:t>Տրամադոլ</w:t>
            </w:r>
          </w:p>
        </w:tc>
        <w:tc>
          <w:tcPr>
            <w:tcW w:w="11680" w:type="dxa"/>
            <w:gridSpan w:val="12"/>
            <w:vMerge/>
            <w:vAlign w:val="center"/>
          </w:tcPr>
          <w:p w:rsidR="00BD3B62" w:rsidRPr="00BE3DCD" w:rsidRDefault="00BD3B62" w:rsidP="00B65484">
            <w:pPr>
              <w:jc w:val="center"/>
              <w:rPr>
                <w:rFonts w:ascii="GHEA Grapalat" w:hAnsi="GHEA Grapalat"/>
                <w:sz w:val="16"/>
                <w:szCs w:val="16"/>
              </w:rPr>
            </w:pPr>
          </w:p>
        </w:tc>
        <w:tc>
          <w:tcPr>
            <w:tcW w:w="973" w:type="dxa"/>
            <w:vAlign w:val="center"/>
          </w:tcPr>
          <w:p w:rsidR="00BD3B62" w:rsidRPr="00BE3DCD" w:rsidRDefault="00BD3B62" w:rsidP="00B65484">
            <w:pPr>
              <w:jc w:val="center"/>
              <w:rPr>
                <w:rFonts w:ascii="GHEA Grapalat" w:hAnsi="GHEA Grapalat"/>
                <w:sz w:val="16"/>
                <w:szCs w:val="16"/>
              </w:rPr>
            </w:pPr>
            <w:r w:rsidRPr="00BE3DCD">
              <w:rPr>
                <w:rFonts w:ascii="GHEA Grapalat" w:hAnsi="GHEA Grapalat"/>
                <w:bCs/>
                <w:iCs/>
                <w:sz w:val="16"/>
                <w:szCs w:val="16"/>
              </w:rPr>
              <w:t>100%</w:t>
            </w:r>
          </w:p>
        </w:tc>
      </w:tr>
      <w:tr w:rsidR="00BD3B62" w:rsidRPr="00BE3DCD" w:rsidTr="00BD3B62">
        <w:trPr>
          <w:trHeight w:val="900"/>
        </w:trPr>
        <w:tc>
          <w:tcPr>
            <w:tcW w:w="974" w:type="dxa"/>
            <w:vAlign w:val="center"/>
          </w:tcPr>
          <w:p w:rsidR="00BD3B62" w:rsidRPr="00BE3DCD" w:rsidRDefault="00BD3B62" w:rsidP="00B65484">
            <w:pPr>
              <w:jc w:val="center"/>
              <w:rPr>
                <w:rFonts w:ascii="GHEA Grapalat" w:hAnsi="GHEA Grapalat"/>
                <w:sz w:val="16"/>
                <w:szCs w:val="16"/>
              </w:rPr>
            </w:pPr>
            <w:r w:rsidRPr="00BE3DCD">
              <w:rPr>
                <w:rFonts w:ascii="GHEA Grapalat" w:hAnsi="GHEA Grapalat"/>
                <w:bCs/>
                <w:iCs/>
                <w:sz w:val="16"/>
                <w:szCs w:val="16"/>
              </w:rPr>
              <w:t>24</w:t>
            </w:r>
          </w:p>
        </w:tc>
        <w:tc>
          <w:tcPr>
            <w:tcW w:w="974" w:type="dxa"/>
            <w:vAlign w:val="center"/>
          </w:tcPr>
          <w:p w:rsidR="00BD3B62" w:rsidRPr="00BE3DCD" w:rsidRDefault="00BD3B62" w:rsidP="00B65484">
            <w:pPr>
              <w:jc w:val="center"/>
              <w:rPr>
                <w:rFonts w:ascii="GHEA Grapalat" w:hAnsi="GHEA Grapalat"/>
                <w:sz w:val="16"/>
                <w:szCs w:val="16"/>
              </w:rPr>
            </w:pPr>
            <w:r w:rsidRPr="00BE3DCD">
              <w:rPr>
                <w:rFonts w:ascii="GHEA Grapalat" w:hAnsi="GHEA Grapalat"/>
                <w:bCs/>
                <w:iCs/>
                <w:sz w:val="16"/>
                <w:szCs w:val="16"/>
              </w:rPr>
              <w:t>33690000</w:t>
            </w:r>
          </w:p>
        </w:tc>
        <w:tc>
          <w:tcPr>
            <w:tcW w:w="974" w:type="dxa"/>
            <w:vAlign w:val="center"/>
          </w:tcPr>
          <w:p w:rsidR="00BD3B62" w:rsidRPr="00BE3DCD" w:rsidRDefault="00BD3B62" w:rsidP="00B65484">
            <w:pPr>
              <w:jc w:val="center"/>
              <w:rPr>
                <w:rFonts w:ascii="GHEA Grapalat" w:hAnsi="GHEA Grapalat"/>
                <w:sz w:val="16"/>
                <w:szCs w:val="16"/>
              </w:rPr>
            </w:pPr>
            <w:r w:rsidRPr="00BE3DCD">
              <w:rPr>
                <w:rFonts w:ascii="GHEA Grapalat" w:hAnsi="GHEA Grapalat"/>
                <w:bCs/>
                <w:iCs/>
                <w:sz w:val="16"/>
                <w:szCs w:val="16"/>
              </w:rPr>
              <w:t>Մորֆին</w:t>
            </w:r>
          </w:p>
        </w:tc>
        <w:tc>
          <w:tcPr>
            <w:tcW w:w="11680" w:type="dxa"/>
            <w:gridSpan w:val="12"/>
            <w:vMerge/>
            <w:vAlign w:val="center"/>
          </w:tcPr>
          <w:p w:rsidR="00BD3B62" w:rsidRPr="00BE3DCD" w:rsidRDefault="00BD3B62" w:rsidP="00B65484">
            <w:pPr>
              <w:jc w:val="center"/>
              <w:rPr>
                <w:rFonts w:ascii="GHEA Grapalat" w:hAnsi="GHEA Grapalat"/>
                <w:sz w:val="16"/>
                <w:szCs w:val="16"/>
              </w:rPr>
            </w:pPr>
          </w:p>
        </w:tc>
        <w:tc>
          <w:tcPr>
            <w:tcW w:w="973" w:type="dxa"/>
            <w:vAlign w:val="center"/>
          </w:tcPr>
          <w:p w:rsidR="00BD3B62" w:rsidRPr="00BE3DCD" w:rsidRDefault="00BD3B62" w:rsidP="00B65484">
            <w:pPr>
              <w:jc w:val="center"/>
              <w:rPr>
                <w:rFonts w:ascii="GHEA Grapalat" w:hAnsi="GHEA Grapalat"/>
                <w:sz w:val="16"/>
                <w:szCs w:val="16"/>
              </w:rPr>
            </w:pPr>
            <w:r w:rsidRPr="00BE3DCD">
              <w:rPr>
                <w:rFonts w:ascii="GHEA Grapalat" w:hAnsi="GHEA Grapalat"/>
                <w:bCs/>
                <w:iCs/>
                <w:sz w:val="16"/>
                <w:szCs w:val="16"/>
              </w:rPr>
              <w:t>100%</w:t>
            </w:r>
          </w:p>
        </w:tc>
      </w:tr>
    </w:tbl>
    <w:p w:rsidR="00381178" w:rsidRPr="00BE3DCD" w:rsidRDefault="00381178" w:rsidP="00381178">
      <w:pPr>
        <w:rPr>
          <w:rFonts w:ascii="GHEA Grapalat" w:hAnsi="GHEA Grapalat" w:cs="Sylfaen"/>
          <w:i/>
          <w:sz w:val="20"/>
          <w:lang w:val="hy-AM"/>
        </w:rPr>
      </w:pPr>
    </w:p>
    <w:p w:rsidR="00071D1C" w:rsidRPr="00BE3DCD" w:rsidRDefault="00071D1C" w:rsidP="00EF3662">
      <w:pPr>
        <w:rPr>
          <w:rFonts w:ascii="GHEA Grapalat" w:hAnsi="GHEA Grapalat"/>
          <w:i/>
          <w:sz w:val="18"/>
          <w:szCs w:val="18"/>
        </w:rPr>
      </w:pPr>
    </w:p>
    <w:p w:rsidR="00071D1C" w:rsidRPr="00BE3DCD" w:rsidRDefault="00071D1C" w:rsidP="00EF3662">
      <w:pPr>
        <w:rPr>
          <w:rFonts w:ascii="GHEA Grapalat" w:hAnsi="GHEA Grapalat" w:cs="Sylfaen"/>
          <w:i/>
          <w:sz w:val="18"/>
          <w:szCs w:val="18"/>
          <w:lang w:val="pt-BR"/>
        </w:rPr>
      </w:pPr>
      <w:r w:rsidRPr="00BE3DCD">
        <w:rPr>
          <w:rFonts w:ascii="GHEA Grapalat" w:hAnsi="GHEA Grapalat"/>
          <w:i/>
          <w:sz w:val="18"/>
          <w:szCs w:val="18"/>
        </w:rPr>
        <w:t xml:space="preserve">* </w:t>
      </w:r>
      <w:r w:rsidRPr="00BE3DCD">
        <w:rPr>
          <w:rFonts w:ascii="GHEA Grapalat" w:hAnsi="GHEA Grapalat" w:cs="Sylfaen"/>
          <w:i/>
          <w:sz w:val="18"/>
          <w:szCs w:val="18"/>
          <w:lang w:val="pt-BR"/>
        </w:rPr>
        <w:t>Վճարման</w:t>
      </w:r>
      <w:r w:rsidRPr="00BE3DCD">
        <w:rPr>
          <w:rFonts w:ascii="GHEA Grapalat" w:hAnsi="GHEA Grapalat" w:cs="Times Armenian"/>
          <w:i/>
          <w:sz w:val="18"/>
          <w:szCs w:val="18"/>
        </w:rPr>
        <w:t xml:space="preserve"> </w:t>
      </w:r>
      <w:r w:rsidRPr="00BE3DCD">
        <w:rPr>
          <w:rFonts w:ascii="GHEA Grapalat" w:hAnsi="GHEA Grapalat" w:cs="Sylfaen"/>
          <w:i/>
          <w:sz w:val="18"/>
          <w:szCs w:val="18"/>
          <w:lang w:val="pt-BR"/>
        </w:rPr>
        <w:t>ենթակա</w:t>
      </w:r>
      <w:r w:rsidRPr="00BE3DCD">
        <w:rPr>
          <w:rFonts w:ascii="GHEA Grapalat" w:hAnsi="GHEA Grapalat" w:cs="Times Armenian"/>
          <w:i/>
          <w:sz w:val="18"/>
          <w:szCs w:val="18"/>
        </w:rPr>
        <w:t xml:space="preserve"> </w:t>
      </w:r>
      <w:r w:rsidRPr="00BE3DCD">
        <w:rPr>
          <w:rFonts w:ascii="GHEA Grapalat" w:hAnsi="GHEA Grapalat" w:cs="Sylfaen"/>
          <w:i/>
          <w:sz w:val="18"/>
          <w:szCs w:val="18"/>
          <w:lang w:val="pt-BR"/>
        </w:rPr>
        <w:t>գումարները</w:t>
      </w:r>
      <w:r w:rsidRPr="00BE3DCD">
        <w:rPr>
          <w:rFonts w:ascii="GHEA Grapalat" w:hAnsi="GHEA Grapalat" w:cs="Times Armenian"/>
          <w:i/>
          <w:sz w:val="18"/>
          <w:szCs w:val="18"/>
        </w:rPr>
        <w:t xml:space="preserve"> </w:t>
      </w:r>
      <w:r w:rsidRPr="00BE3DCD">
        <w:rPr>
          <w:rFonts w:ascii="GHEA Grapalat" w:hAnsi="GHEA Grapalat" w:cs="Sylfaen"/>
          <w:i/>
          <w:sz w:val="18"/>
          <w:szCs w:val="18"/>
          <w:lang w:val="pt-BR"/>
        </w:rPr>
        <w:t>ներկայացվում են աճողական</w:t>
      </w:r>
      <w:r w:rsidRPr="00BE3DCD">
        <w:rPr>
          <w:rFonts w:ascii="GHEA Grapalat" w:hAnsi="GHEA Grapalat" w:cs="Times Armenian"/>
          <w:i/>
          <w:sz w:val="18"/>
          <w:szCs w:val="18"/>
        </w:rPr>
        <w:t xml:space="preserve"> </w:t>
      </w:r>
      <w:r w:rsidRPr="00BE3DCD">
        <w:rPr>
          <w:rFonts w:ascii="GHEA Grapalat" w:hAnsi="GHEA Grapalat" w:cs="Sylfaen"/>
          <w:i/>
          <w:sz w:val="18"/>
          <w:szCs w:val="18"/>
          <w:lang w:val="pt-BR"/>
        </w:rPr>
        <w:t>կարգով</w:t>
      </w:r>
      <w:r w:rsidR="00700C81" w:rsidRPr="00BE3DCD">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BE3DCD" w:rsidRDefault="00071D1C" w:rsidP="00EF3662">
      <w:pPr>
        <w:rPr>
          <w:rFonts w:ascii="GHEA Grapalat" w:hAnsi="GHEA Grapalat"/>
          <w:i/>
          <w:sz w:val="18"/>
          <w:szCs w:val="18"/>
          <w:lang w:val="pt-BR"/>
        </w:rPr>
      </w:pPr>
      <w:r w:rsidRPr="00BE3DCD">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BE3DCD" w:rsidRDefault="00071D1C" w:rsidP="00EF3662">
      <w:pPr>
        <w:jc w:val="center"/>
        <w:rPr>
          <w:rFonts w:ascii="GHEA Grapalat" w:hAnsi="GHEA Grapalat"/>
          <w:sz w:val="20"/>
          <w:lang w:val="es-ES"/>
        </w:rPr>
      </w:pPr>
    </w:p>
    <w:p w:rsidR="00071D1C" w:rsidRPr="00BE3DCD" w:rsidRDefault="00071D1C" w:rsidP="00EF3662">
      <w:pPr>
        <w:jc w:val="right"/>
        <w:rPr>
          <w:rFonts w:ascii="GHEA Grapalat" w:hAnsi="GHEA Grapalat"/>
          <w:sz w:val="20"/>
          <w:lang w:val="es-ES"/>
        </w:rPr>
      </w:pPr>
    </w:p>
    <w:tbl>
      <w:tblPr>
        <w:tblW w:w="9639" w:type="dxa"/>
        <w:tblInd w:w="409" w:type="dxa"/>
        <w:tblLayout w:type="fixed"/>
        <w:tblLook w:val="0000" w:firstRow="0" w:lastRow="0" w:firstColumn="0" w:lastColumn="0" w:noHBand="0" w:noVBand="0"/>
      </w:tblPr>
      <w:tblGrid>
        <w:gridCol w:w="4536"/>
        <w:gridCol w:w="760"/>
        <w:gridCol w:w="4343"/>
      </w:tblGrid>
      <w:tr w:rsidR="00381178" w:rsidRPr="00BE3DCD" w:rsidTr="0033337A">
        <w:tc>
          <w:tcPr>
            <w:tcW w:w="4536" w:type="dxa"/>
          </w:tcPr>
          <w:p w:rsidR="00381178" w:rsidRPr="00BE3DCD" w:rsidRDefault="00381178" w:rsidP="0033337A">
            <w:pPr>
              <w:jc w:val="center"/>
              <w:rPr>
                <w:rFonts w:ascii="GHEA Grapalat" w:hAnsi="GHEA Grapalat"/>
                <w:b/>
                <w:sz w:val="20"/>
                <w:szCs w:val="20"/>
                <w:lang w:val="es-ES" w:eastAsia="ru-RU"/>
              </w:rPr>
            </w:pPr>
            <w:r w:rsidRPr="00BE3DCD">
              <w:rPr>
                <w:rFonts w:ascii="GHEA Grapalat" w:hAnsi="GHEA Grapalat"/>
                <w:b/>
                <w:sz w:val="20"/>
                <w:szCs w:val="20"/>
                <w:lang w:eastAsia="ru-RU"/>
              </w:rPr>
              <w:lastRenderedPageBreak/>
              <w:t>ԳՆՈՐԴ</w:t>
            </w:r>
          </w:p>
          <w:p w:rsidR="00381178" w:rsidRPr="00BE3DCD" w:rsidRDefault="00381178" w:rsidP="0033337A">
            <w:pPr>
              <w:jc w:val="center"/>
              <w:rPr>
                <w:rFonts w:ascii="GHEA Grapalat" w:hAnsi="GHEA Grapalat"/>
                <w:sz w:val="20"/>
                <w:szCs w:val="20"/>
                <w:lang w:val="es-ES" w:eastAsia="ru-RU"/>
              </w:rPr>
            </w:pPr>
            <w:r w:rsidRPr="00BE3DCD">
              <w:rPr>
                <w:rFonts w:ascii="GHEA Grapalat" w:hAnsi="GHEA Grapalat"/>
                <w:sz w:val="20"/>
                <w:szCs w:val="20"/>
                <w:lang w:val="es-ES" w:eastAsia="ru-RU"/>
              </w:rPr>
              <w:t xml:space="preserve"> «</w:t>
            </w:r>
            <w:r w:rsidRPr="00BE3DCD">
              <w:rPr>
                <w:rFonts w:ascii="GHEA Grapalat" w:hAnsi="GHEA Grapalat"/>
                <w:sz w:val="20"/>
                <w:szCs w:val="20"/>
                <w:lang w:eastAsia="ru-RU"/>
              </w:rPr>
              <w:t>Թիվ</w:t>
            </w:r>
            <w:r w:rsidRPr="00BE3DCD">
              <w:rPr>
                <w:rFonts w:ascii="GHEA Grapalat" w:hAnsi="GHEA Grapalat"/>
                <w:sz w:val="20"/>
                <w:szCs w:val="20"/>
                <w:lang w:val="es-ES" w:eastAsia="ru-RU"/>
              </w:rPr>
              <w:t xml:space="preserve"> 16 </w:t>
            </w:r>
            <w:r w:rsidRPr="00BE3DCD">
              <w:rPr>
                <w:rFonts w:ascii="GHEA Grapalat" w:hAnsi="GHEA Grapalat"/>
                <w:sz w:val="20"/>
                <w:szCs w:val="20"/>
                <w:lang w:eastAsia="ru-RU"/>
              </w:rPr>
              <w:t>պոլիկլինիկա</w:t>
            </w:r>
            <w:r w:rsidRPr="00BE3DCD">
              <w:rPr>
                <w:rFonts w:ascii="GHEA Grapalat" w:hAnsi="GHEA Grapalat"/>
                <w:sz w:val="20"/>
                <w:szCs w:val="20"/>
                <w:lang w:val="es-ES" w:eastAsia="ru-RU"/>
              </w:rPr>
              <w:t xml:space="preserve">» </w:t>
            </w:r>
            <w:r w:rsidRPr="00BE3DCD">
              <w:rPr>
                <w:rFonts w:ascii="GHEA Grapalat" w:hAnsi="GHEA Grapalat"/>
                <w:sz w:val="20"/>
                <w:szCs w:val="20"/>
                <w:lang w:eastAsia="ru-RU"/>
              </w:rPr>
              <w:t>ՓԲԸ</w:t>
            </w:r>
            <w:r w:rsidRPr="00BE3DCD">
              <w:rPr>
                <w:rFonts w:ascii="GHEA Grapalat" w:hAnsi="GHEA Grapalat"/>
                <w:sz w:val="20"/>
                <w:szCs w:val="20"/>
                <w:lang w:val="es-ES" w:eastAsia="ru-RU"/>
              </w:rPr>
              <w:t xml:space="preserve"> </w:t>
            </w:r>
          </w:p>
          <w:p w:rsidR="00381178" w:rsidRPr="00BE3DCD" w:rsidRDefault="00381178" w:rsidP="0033337A">
            <w:pPr>
              <w:jc w:val="center"/>
              <w:rPr>
                <w:rFonts w:ascii="GHEA Grapalat" w:hAnsi="GHEA Grapalat"/>
                <w:sz w:val="20"/>
                <w:szCs w:val="20"/>
                <w:lang w:val="es-ES" w:eastAsia="ru-RU"/>
              </w:rPr>
            </w:pPr>
            <w:r w:rsidRPr="00BE3DCD">
              <w:rPr>
                <w:rFonts w:ascii="GHEA Grapalat" w:hAnsi="GHEA Grapalat"/>
                <w:sz w:val="20"/>
                <w:szCs w:val="20"/>
                <w:lang w:eastAsia="ru-RU"/>
              </w:rPr>
              <w:t>ք</w:t>
            </w:r>
            <w:r w:rsidRPr="00BE3DCD">
              <w:rPr>
                <w:rFonts w:ascii="GHEA Grapalat" w:hAnsi="GHEA Grapalat"/>
                <w:sz w:val="20"/>
                <w:szCs w:val="20"/>
                <w:lang w:val="es-ES" w:eastAsia="ru-RU"/>
              </w:rPr>
              <w:t xml:space="preserve">. </w:t>
            </w:r>
            <w:r w:rsidRPr="00BE3DCD">
              <w:rPr>
                <w:rFonts w:ascii="GHEA Grapalat" w:hAnsi="GHEA Grapalat"/>
                <w:sz w:val="20"/>
                <w:szCs w:val="20"/>
                <w:lang w:eastAsia="ru-RU"/>
              </w:rPr>
              <w:t>Երևան</w:t>
            </w:r>
            <w:r w:rsidRPr="00BE3DCD">
              <w:rPr>
                <w:rFonts w:ascii="GHEA Grapalat" w:hAnsi="GHEA Grapalat"/>
                <w:sz w:val="20"/>
                <w:szCs w:val="20"/>
                <w:lang w:val="es-ES" w:eastAsia="ru-RU"/>
              </w:rPr>
              <w:t xml:space="preserve">, </w:t>
            </w:r>
            <w:r w:rsidRPr="00BE3DCD">
              <w:rPr>
                <w:rFonts w:ascii="GHEA Grapalat" w:hAnsi="GHEA Grapalat"/>
                <w:sz w:val="20"/>
                <w:szCs w:val="20"/>
                <w:lang w:eastAsia="ru-RU"/>
              </w:rPr>
              <w:t>Դրոյի</w:t>
            </w:r>
            <w:r w:rsidRPr="00BE3DCD">
              <w:rPr>
                <w:rFonts w:ascii="GHEA Grapalat" w:hAnsi="GHEA Grapalat"/>
                <w:sz w:val="20"/>
                <w:szCs w:val="20"/>
                <w:lang w:val="es-ES" w:eastAsia="ru-RU"/>
              </w:rPr>
              <w:t xml:space="preserve"> 17</w:t>
            </w:r>
          </w:p>
          <w:p w:rsidR="00381178" w:rsidRPr="00BE3DCD" w:rsidRDefault="00381178" w:rsidP="0033337A">
            <w:pPr>
              <w:jc w:val="center"/>
              <w:rPr>
                <w:rFonts w:ascii="GHEA Grapalat" w:hAnsi="GHEA Grapalat"/>
                <w:sz w:val="20"/>
                <w:szCs w:val="20"/>
                <w:lang w:val="es-ES" w:eastAsia="ru-RU"/>
              </w:rPr>
            </w:pPr>
            <w:r w:rsidRPr="00BE3DCD">
              <w:rPr>
                <w:rFonts w:ascii="GHEA Grapalat" w:hAnsi="GHEA Grapalat"/>
                <w:sz w:val="20"/>
                <w:szCs w:val="20"/>
                <w:lang w:eastAsia="ru-RU"/>
              </w:rPr>
              <w:t>Հայբիզնեսբանկ</w:t>
            </w:r>
            <w:r w:rsidRPr="00BE3DCD">
              <w:rPr>
                <w:rFonts w:ascii="GHEA Grapalat" w:hAnsi="GHEA Grapalat"/>
                <w:sz w:val="20"/>
                <w:szCs w:val="20"/>
                <w:lang w:val="es-ES" w:eastAsia="ru-RU"/>
              </w:rPr>
              <w:t xml:space="preserve"> </w:t>
            </w:r>
            <w:r w:rsidRPr="00BE3DCD">
              <w:rPr>
                <w:rFonts w:ascii="GHEA Grapalat" w:hAnsi="GHEA Grapalat"/>
                <w:sz w:val="20"/>
                <w:szCs w:val="20"/>
                <w:lang w:eastAsia="ru-RU"/>
              </w:rPr>
              <w:t>ՓԲԸ</w:t>
            </w:r>
          </w:p>
          <w:p w:rsidR="00381178" w:rsidRPr="00BE3DCD" w:rsidRDefault="00381178" w:rsidP="0033337A">
            <w:pPr>
              <w:jc w:val="center"/>
              <w:rPr>
                <w:rFonts w:ascii="GHEA Grapalat" w:hAnsi="GHEA Grapalat"/>
                <w:sz w:val="20"/>
                <w:szCs w:val="20"/>
                <w:lang w:val="es-ES" w:eastAsia="ru-RU"/>
              </w:rPr>
            </w:pPr>
            <w:r w:rsidRPr="00BE3DCD">
              <w:rPr>
                <w:rFonts w:ascii="GHEA Grapalat" w:hAnsi="GHEA Grapalat"/>
                <w:sz w:val="20"/>
                <w:szCs w:val="20"/>
                <w:lang w:val="es-ES" w:eastAsia="ru-RU"/>
              </w:rPr>
              <w:t>11500725739300</w:t>
            </w:r>
          </w:p>
          <w:p w:rsidR="00381178" w:rsidRPr="00BE3DCD" w:rsidRDefault="00381178" w:rsidP="0033337A">
            <w:pPr>
              <w:jc w:val="center"/>
              <w:rPr>
                <w:rFonts w:ascii="GHEA Grapalat" w:hAnsi="GHEA Grapalat"/>
                <w:sz w:val="20"/>
                <w:szCs w:val="20"/>
                <w:lang w:val="es-ES" w:eastAsia="ru-RU"/>
              </w:rPr>
            </w:pPr>
            <w:r w:rsidRPr="00BE3DCD">
              <w:rPr>
                <w:rFonts w:ascii="GHEA Grapalat" w:hAnsi="GHEA Grapalat"/>
                <w:sz w:val="20"/>
                <w:szCs w:val="20"/>
                <w:lang w:val="es-ES" w:eastAsia="ru-RU"/>
              </w:rPr>
              <w:t>03509871</w:t>
            </w:r>
          </w:p>
          <w:p w:rsidR="00381178" w:rsidRPr="00BE3DCD" w:rsidRDefault="00381178" w:rsidP="0033337A">
            <w:pPr>
              <w:jc w:val="center"/>
              <w:rPr>
                <w:rFonts w:ascii="GHEA Grapalat" w:hAnsi="GHEA Grapalat"/>
                <w:sz w:val="20"/>
                <w:szCs w:val="20"/>
                <w:lang w:val="es-ES" w:eastAsia="ru-RU"/>
              </w:rPr>
            </w:pPr>
            <w:r w:rsidRPr="00BE3DCD">
              <w:rPr>
                <w:rFonts w:ascii="GHEA Grapalat" w:hAnsi="GHEA Grapalat"/>
                <w:sz w:val="20"/>
                <w:szCs w:val="20"/>
                <w:lang w:eastAsia="ru-RU"/>
              </w:rPr>
              <w:t>տնօրեն</w:t>
            </w:r>
            <w:r w:rsidRPr="00BE3DCD">
              <w:rPr>
                <w:rFonts w:ascii="GHEA Grapalat" w:hAnsi="GHEA Grapalat"/>
                <w:sz w:val="20"/>
                <w:szCs w:val="20"/>
                <w:lang w:val="es-ES" w:eastAsia="ru-RU"/>
              </w:rPr>
              <w:t xml:space="preserve"> ______ </w:t>
            </w:r>
            <w:r w:rsidRPr="00BE3DCD">
              <w:rPr>
                <w:rFonts w:ascii="GHEA Grapalat" w:hAnsi="GHEA Grapalat"/>
                <w:sz w:val="20"/>
                <w:szCs w:val="20"/>
                <w:lang w:eastAsia="ru-RU"/>
              </w:rPr>
              <w:t>Գ</w:t>
            </w:r>
            <w:r w:rsidRPr="00BE3DCD">
              <w:rPr>
                <w:rFonts w:ascii="GHEA Grapalat" w:hAnsi="GHEA Grapalat"/>
                <w:sz w:val="20"/>
                <w:szCs w:val="20"/>
                <w:lang w:val="es-ES" w:eastAsia="ru-RU"/>
              </w:rPr>
              <w:t xml:space="preserve">. </w:t>
            </w:r>
            <w:r w:rsidRPr="00BE3DCD">
              <w:rPr>
                <w:rFonts w:ascii="GHEA Grapalat" w:hAnsi="GHEA Grapalat"/>
                <w:sz w:val="20"/>
                <w:szCs w:val="20"/>
                <w:lang w:eastAsia="ru-RU"/>
              </w:rPr>
              <w:t>Պետրոսյան</w:t>
            </w:r>
          </w:p>
          <w:p w:rsidR="00381178" w:rsidRPr="00BE3DCD" w:rsidRDefault="00381178" w:rsidP="0033337A">
            <w:pPr>
              <w:jc w:val="center"/>
              <w:rPr>
                <w:rFonts w:ascii="GHEA Grapalat" w:hAnsi="GHEA Grapalat"/>
                <w:sz w:val="20"/>
                <w:szCs w:val="20"/>
                <w:lang w:val="es-ES" w:eastAsia="ru-RU"/>
              </w:rPr>
            </w:pPr>
            <w:r w:rsidRPr="00BE3DCD">
              <w:rPr>
                <w:rFonts w:ascii="GHEA Grapalat" w:hAnsi="GHEA Grapalat"/>
                <w:sz w:val="20"/>
                <w:szCs w:val="20"/>
                <w:lang w:val="es-ES" w:eastAsia="ru-RU"/>
              </w:rPr>
              <w:t>/</w:t>
            </w:r>
            <w:r w:rsidRPr="00BE3DCD">
              <w:rPr>
                <w:rFonts w:ascii="GHEA Grapalat" w:hAnsi="GHEA Grapalat"/>
                <w:sz w:val="20"/>
                <w:szCs w:val="20"/>
                <w:lang w:eastAsia="ru-RU"/>
              </w:rPr>
              <w:t>ստորագրություն</w:t>
            </w:r>
            <w:r w:rsidRPr="00BE3DCD">
              <w:rPr>
                <w:rFonts w:ascii="GHEA Grapalat" w:hAnsi="GHEA Grapalat"/>
                <w:sz w:val="20"/>
                <w:szCs w:val="20"/>
                <w:lang w:val="es-ES" w:eastAsia="ru-RU"/>
              </w:rPr>
              <w:t>/</w:t>
            </w:r>
          </w:p>
          <w:p w:rsidR="00381178" w:rsidRPr="00BE3DCD" w:rsidRDefault="00381178" w:rsidP="0033337A">
            <w:pPr>
              <w:jc w:val="center"/>
              <w:rPr>
                <w:rFonts w:ascii="GHEA Grapalat" w:hAnsi="GHEA Grapalat"/>
                <w:sz w:val="20"/>
                <w:szCs w:val="20"/>
                <w:lang w:eastAsia="ru-RU"/>
              </w:rPr>
            </w:pPr>
            <w:r w:rsidRPr="00BE3DCD">
              <w:rPr>
                <w:rFonts w:ascii="GHEA Grapalat" w:hAnsi="GHEA Grapalat"/>
                <w:sz w:val="20"/>
                <w:szCs w:val="20"/>
                <w:lang w:eastAsia="ru-RU"/>
              </w:rPr>
              <w:t>Կ.Տ</w:t>
            </w:r>
          </w:p>
        </w:tc>
        <w:tc>
          <w:tcPr>
            <w:tcW w:w="760" w:type="dxa"/>
          </w:tcPr>
          <w:p w:rsidR="00381178" w:rsidRPr="00BE3DCD" w:rsidRDefault="00381178" w:rsidP="0033337A">
            <w:pPr>
              <w:jc w:val="center"/>
              <w:rPr>
                <w:rFonts w:ascii="GHEA Grapalat" w:hAnsi="GHEA Grapalat"/>
                <w:lang w:val="hy-AM"/>
              </w:rPr>
            </w:pPr>
          </w:p>
        </w:tc>
        <w:tc>
          <w:tcPr>
            <w:tcW w:w="4343" w:type="dxa"/>
          </w:tcPr>
          <w:p w:rsidR="00381178" w:rsidRPr="00BE3DCD" w:rsidRDefault="00381178" w:rsidP="0033337A">
            <w:pPr>
              <w:jc w:val="center"/>
              <w:rPr>
                <w:rFonts w:ascii="GHEA Grapalat" w:hAnsi="GHEA Grapalat" w:cs="Sylfaen"/>
                <w:b/>
                <w:bCs/>
                <w:sz w:val="20"/>
                <w:lang w:val="hy-AM"/>
              </w:rPr>
            </w:pPr>
            <w:r w:rsidRPr="00BE3DCD">
              <w:rPr>
                <w:rFonts w:ascii="GHEA Grapalat" w:hAnsi="GHEA Grapalat" w:cs="Sylfaen"/>
                <w:b/>
                <w:bCs/>
                <w:sz w:val="20"/>
                <w:lang w:val="hy-AM"/>
              </w:rPr>
              <w:t>ՎԱՃԱՌՈՂ</w:t>
            </w:r>
          </w:p>
          <w:p w:rsidR="00381178" w:rsidRPr="00BE3DCD" w:rsidRDefault="00381178" w:rsidP="0033337A">
            <w:pPr>
              <w:jc w:val="center"/>
              <w:rPr>
                <w:rFonts w:ascii="GHEA Grapalat" w:hAnsi="GHEA Grapalat"/>
                <w:lang w:val="hy-AM"/>
              </w:rPr>
            </w:pPr>
          </w:p>
          <w:p w:rsidR="00381178" w:rsidRPr="00BE3DCD" w:rsidRDefault="00381178" w:rsidP="0033337A">
            <w:pPr>
              <w:jc w:val="center"/>
              <w:rPr>
                <w:rFonts w:ascii="GHEA Grapalat" w:hAnsi="GHEA Grapalat"/>
                <w:lang w:val="hy-AM"/>
              </w:rPr>
            </w:pPr>
          </w:p>
          <w:p w:rsidR="00381178" w:rsidRPr="00BE3DCD" w:rsidRDefault="00381178" w:rsidP="0033337A">
            <w:pPr>
              <w:jc w:val="center"/>
              <w:rPr>
                <w:rFonts w:ascii="GHEA Grapalat" w:hAnsi="GHEA Grapalat"/>
                <w:lang w:val="hy-AM"/>
              </w:rPr>
            </w:pPr>
            <w:r w:rsidRPr="00BE3DCD">
              <w:rPr>
                <w:rFonts w:ascii="GHEA Grapalat" w:hAnsi="GHEA Grapalat"/>
                <w:lang w:val="hy-AM"/>
              </w:rPr>
              <w:t>---------------------------------</w:t>
            </w:r>
          </w:p>
          <w:p w:rsidR="00381178" w:rsidRPr="00BE3DCD" w:rsidRDefault="00381178" w:rsidP="0033337A">
            <w:pPr>
              <w:jc w:val="center"/>
              <w:rPr>
                <w:rFonts w:ascii="GHEA Grapalat" w:hAnsi="GHEA Grapalat"/>
                <w:sz w:val="18"/>
                <w:szCs w:val="18"/>
              </w:rPr>
            </w:pPr>
            <w:r w:rsidRPr="00BE3DCD">
              <w:rPr>
                <w:rFonts w:ascii="GHEA Grapalat" w:hAnsi="GHEA Grapalat"/>
                <w:sz w:val="18"/>
                <w:szCs w:val="18"/>
              </w:rPr>
              <w:t>/</w:t>
            </w:r>
            <w:r w:rsidRPr="00BE3DCD">
              <w:rPr>
                <w:rFonts w:ascii="GHEA Grapalat" w:hAnsi="GHEA Grapalat" w:cs="Sylfaen"/>
                <w:sz w:val="18"/>
                <w:szCs w:val="18"/>
                <w:lang w:val="hy-AM"/>
              </w:rPr>
              <w:t>ստորագրություն</w:t>
            </w:r>
            <w:r w:rsidRPr="00BE3DCD">
              <w:rPr>
                <w:rFonts w:ascii="GHEA Grapalat" w:hAnsi="GHEA Grapalat"/>
                <w:sz w:val="18"/>
                <w:szCs w:val="18"/>
              </w:rPr>
              <w:t>/</w:t>
            </w:r>
          </w:p>
          <w:p w:rsidR="00381178" w:rsidRPr="00BE3DCD" w:rsidRDefault="00381178" w:rsidP="0033337A">
            <w:pPr>
              <w:jc w:val="center"/>
              <w:rPr>
                <w:rFonts w:ascii="GHEA Grapalat" w:hAnsi="GHEA Grapalat"/>
                <w:sz w:val="22"/>
                <w:szCs w:val="22"/>
                <w:lang w:val="hy-AM"/>
              </w:rPr>
            </w:pPr>
            <w:r w:rsidRPr="00BE3DCD">
              <w:rPr>
                <w:rFonts w:ascii="GHEA Grapalat" w:hAnsi="GHEA Grapalat" w:cs="Sylfaen"/>
                <w:sz w:val="18"/>
                <w:szCs w:val="18"/>
                <w:lang w:val="hy-AM"/>
              </w:rPr>
              <w:t>Կ</w:t>
            </w:r>
            <w:r w:rsidRPr="00BE3DCD">
              <w:rPr>
                <w:rFonts w:ascii="GHEA Grapalat" w:hAnsi="GHEA Grapalat"/>
                <w:sz w:val="18"/>
                <w:szCs w:val="18"/>
                <w:lang w:val="hy-AM"/>
              </w:rPr>
              <w:t>.</w:t>
            </w:r>
            <w:r w:rsidRPr="00BE3DCD">
              <w:rPr>
                <w:rFonts w:ascii="GHEA Grapalat" w:hAnsi="GHEA Grapalat" w:cs="Sylfaen"/>
                <w:sz w:val="18"/>
                <w:szCs w:val="18"/>
                <w:lang w:val="hy-AM"/>
              </w:rPr>
              <w:t>Տ</w:t>
            </w:r>
          </w:p>
        </w:tc>
      </w:tr>
    </w:tbl>
    <w:p w:rsidR="00071D1C" w:rsidRPr="00BE3DCD" w:rsidRDefault="00071D1C" w:rsidP="00EF3662">
      <w:pPr>
        <w:rPr>
          <w:rFonts w:ascii="GHEA Grapalat" w:hAnsi="GHEA Grapalat"/>
          <w:sz w:val="20"/>
          <w:lang w:val="ru-RU"/>
        </w:rPr>
        <w:sectPr w:rsidR="00071D1C" w:rsidRPr="00BE3DCD" w:rsidSect="00E22E51">
          <w:footnotePr>
            <w:pos w:val="beneathText"/>
          </w:footnotePr>
          <w:pgSz w:w="16838" w:h="11906" w:orient="landscape" w:code="9"/>
          <w:pgMar w:top="662" w:right="533" w:bottom="1138" w:left="720" w:header="562" w:footer="562" w:gutter="0"/>
          <w:cols w:space="720"/>
        </w:sectPr>
      </w:pPr>
    </w:p>
    <w:p w:rsidR="00071D1C" w:rsidRPr="00BE3DCD" w:rsidRDefault="00071D1C" w:rsidP="00EF3662">
      <w:pPr>
        <w:rPr>
          <w:rFonts w:ascii="GHEA Grapalat" w:hAnsi="GHEA Grapalat"/>
          <w:sz w:val="20"/>
          <w:lang w:val="ru-RU"/>
        </w:rPr>
      </w:pPr>
    </w:p>
    <w:p w:rsidR="00071D1C" w:rsidRPr="00BE3DCD" w:rsidRDefault="00071D1C" w:rsidP="00EF3662">
      <w:pPr>
        <w:jc w:val="right"/>
        <w:rPr>
          <w:rFonts w:ascii="GHEA Grapalat" w:hAnsi="GHEA Grapalat"/>
          <w:i/>
          <w:sz w:val="18"/>
        </w:rPr>
      </w:pPr>
      <w:r w:rsidRPr="00BE3DCD">
        <w:rPr>
          <w:rFonts w:ascii="GHEA Grapalat" w:hAnsi="GHEA Grapalat"/>
          <w:i/>
          <w:sz w:val="18"/>
          <w:lang w:val="hy-AM"/>
        </w:rPr>
        <w:t xml:space="preserve">Հավելված N </w:t>
      </w:r>
      <w:r w:rsidRPr="00BE3DCD">
        <w:rPr>
          <w:rFonts w:ascii="GHEA Grapalat" w:hAnsi="GHEA Grapalat"/>
          <w:i/>
          <w:sz w:val="18"/>
        </w:rPr>
        <w:t>3</w:t>
      </w:r>
    </w:p>
    <w:p w:rsidR="00071D1C" w:rsidRPr="00BE3DCD" w:rsidRDefault="00071D1C" w:rsidP="00EF3662">
      <w:pPr>
        <w:jc w:val="right"/>
        <w:rPr>
          <w:rFonts w:ascii="GHEA Grapalat" w:hAnsi="GHEA Grapalat"/>
          <w:i/>
          <w:sz w:val="18"/>
          <w:lang w:val="hy-AM"/>
        </w:rPr>
      </w:pPr>
      <w:r w:rsidRPr="00BE3DCD">
        <w:rPr>
          <w:rFonts w:ascii="GHEA Grapalat" w:hAnsi="GHEA Grapalat"/>
          <w:i/>
          <w:sz w:val="18"/>
          <w:lang w:val="hy-AM"/>
        </w:rPr>
        <w:t xml:space="preserve">«         »              20  թ. կնքված </w:t>
      </w:r>
    </w:p>
    <w:p w:rsidR="00071D1C" w:rsidRPr="00BE3DCD" w:rsidRDefault="00071D1C" w:rsidP="00EF3662">
      <w:pPr>
        <w:jc w:val="right"/>
        <w:rPr>
          <w:rFonts w:ascii="GHEA Grapalat" w:hAnsi="GHEA Grapalat"/>
          <w:i/>
          <w:sz w:val="18"/>
          <w:lang w:val="hy-AM"/>
        </w:rPr>
      </w:pPr>
      <w:r w:rsidRPr="00BE3DCD">
        <w:rPr>
          <w:rFonts w:ascii="GHEA Grapalat" w:hAnsi="GHEA Grapalat"/>
          <w:i/>
          <w:sz w:val="18"/>
          <w:lang w:val="hy-AM"/>
        </w:rPr>
        <w:t xml:space="preserve">                      ծածկագրով պայմանագրի</w:t>
      </w:r>
    </w:p>
    <w:p w:rsidR="00071D1C" w:rsidRPr="00BE3DCD" w:rsidRDefault="00071D1C" w:rsidP="00EF3662">
      <w:pPr>
        <w:ind w:left="-142" w:firstLine="142"/>
        <w:jc w:val="center"/>
        <w:rPr>
          <w:rFonts w:ascii="GHEA Grapalat" w:hAnsi="GHEA Grapalat" w:cs="Sylfaen"/>
          <w:b/>
        </w:rPr>
      </w:pPr>
    </w:p>
    <w:p w:rsidR="0038400D" w:rsidRPr="00BE3DCD" w:rsidRDefault="0038400D" w:rsidP="00EF3662">
      <w:pPr>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AA5493" w:rsidTr="007A2020">
        <w:trPr>
          <w:tblCellSpacing w:w="7" w:type="dxa"/>
          <w:jc w:val="center"/>
        </w:trPr>
        <w:tc>
          <w:tcPr>
            <w:tcW w:w="0" w:type="auto"/>
            <w:vAlign w:val="center"/>
          </w:tcPr>
          <w:p w:rsidR="0038400D" w:rsidRPr="00BE3DCD" w:rsidRDefault="00515D0D" w:rsidP="007A2020">
            <w:pPr>
              <w:jc w:val="center"/>
              <w:rPr>
                <w:rFonts w:ascii="GHEA Grapalat" w:hAnsi="GHEA Grapalat"/>
                <w:iCs/>
                <w:color w:val="000000"/>
                <w:sz w:val="21"/>
                <w:szCs w:val="21"/>
                <w:lang w:val="pt-BR"/>
              </w:rPr>
            </w:pPr>
            <w:r w:rsidRPr="00BE3DCD">
              <w:rPr>
                <w:noProof/>
                <w:lang w:val="ru-RU" w:eastAsia="ru-RU"/>
              </w:rPr>
              <mc:AlternateContent>
                <mc:Choice Requires="wps">
                  <w:drawing>
                    <wp:anchor distT="0" distB="0" distL="114300" distR="114300" simplePos="0" relativeHeight="251657728" behindDoc="0" locked="0" layoutInCell="1" allowOverlap="1">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6DBC4F"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38400D" w:rsidRPr="00BE3DCD">
              <w:rPr>
                <w:rFonts w:ascii="GHEA Grapalat" w:hAnsi="GHEA Grapalat"/>
                <w:iCs/>
                <w:color w:val="000000"/>
                <w:sz w:val="21"/>
                <w:szCs w:val="21"/>
              </w:rPr>
              <w:t>Պայմանագրի</w:t>
            </w:r>
            <w:r w:rsidR="0038400D" w:rsidRPr="00BE3DCD">
              <w:rPr>
                <w:rFonts w:ascii="GHEA Grapalat" w:hAnsi="GHEA Grapalat"/>
                <w:iCs/>
                <w:color w:val="000000"/>
                <w:sz w:val="21"/>
                <w:szCs w:val="21"/>
                <w:lang w:val="pt-BR"/>
              </w:rPr>
              <w:t xml:space="preserve"> </w:t>
            </w:r>
            <w:r w:rsidR="0038400D" w:rsidRPr="00BE3DCD">
              <w:rPr>
                <w:rFonts w:ascii="GHEA Grapalat" w:hAnsi="GHEA Grapalat"/>
                <w:iCs/>
                <w:color w:val="000000"/>
                <w:sz w:val="21"/>
                <w:szCs w:val="21"/>
              </w:rPr>
              <w:t>կողմ</w:t>
            </w:r>
            <w:r w:rsidR="0038400D" w:rsidRPr="00BE3DCD">
              <w:rPr>
                <w:rFonts w:ascii="GHEA Grapalat" w:hAnsi="GHEA Grapalat"/>
                <w:iCs/>
                <w:color w:val="000000"/>
                <w:sz w:val="21"/>
                <w:szCs w:val="21"/>
                <w:lang w:val="pt-BR"/>
              </w:rPr>
              <w:t xml:space="preserve"> </w:t>
            </w:r>
          </w:p>
          <w:p w:rsidR="0038400D" w:rsidRPr="00BE3DCD" w:rsidRDefault="0038400D" w:rsidP="007A2020">
            <w:pPr>
              <w:jc w:val="center"/>
              <w:rPr>
                <w:rFonts w:ascii="GHEA Grapalat" w:hAnsi="GHEA Grapalat"/>
                <w:iCs/>
                <w:color w:val="000000"/>
                <w:sz w:val="21"/>
                <w:szCs w:val="21"/>
                <w:lang w:val="pt-BR"/>
              </w:rPr>
            </w:pPr>
            <w:r w:rsidRPr="00BE3DCD">
              <w:rPr>
                <w:rFonts w:ascii="GHEA Grapalat" w:hAnsi="GHEA Grapalat"/>
                <w:iCs/>
                <w:color w:val="000000"/>
                <w:sz w:val="21"/>
                <w:szCs w:val="21"/>
                <w:lang w:val="pt-BR"/>
              </w:rPr>
              <w:t>___________________________</w:t>
            </w:r>
          </w:p>
          <w:p w:rsidR="0038400D" w:rsidRPr="00BE3DCD" w:rsidRDefault="0038400D" w:rsidP="007A2020">
            <w:pPr>
              <w:jc w:val="center"/>
              <w:rPr>
                <w:rFonts w:ascii="GHEA Grapalat" w:hAnsi="GHEA Grapalat"/>
                <w:iCs/>
                <w:color w:val="000000"/>
                <w:sz w:val="21"/>
                <w:szCs w:val="21"/>
                <w:lang w:val="pt-BR"/>
              </w:rPr>
            </w:pPr>
            <w:r w:rsidRPr="00BE3DCD">
              <w:rPr>
                <w:rFonts w:ascii="GHEA Grapalat" w:hAnsi="GHEA Grapalat"/>
                <w:iCs/>
                <w:color w:val="000000"/>
                <w:sz w:val="21"/>
                <w:szCs w:val="21"/>
                <w:lang w:val="pt-BR"/>
              </w:rPr>
              <w:t>___________________________</w:t>
            </w:r>
          </w:p>
          <w:p w:rsidR="0038400D" w:rsidRPr="00BE3DCD" w:rsidRDefault="0038400D" w:rsidP="007A2020">
            <w:pPr>
              <w:jc w:val="center"/>
              <w:rPr>
                <w:rFonts w:ascii="GHEA Grapalat" w:hAnsi="GHEA Grapalat"/>
                <w:iCs/>
                <w:color w:val="000000"/>
                <w:sz w:val="21"/>
                <w:szCs w:val="21"/>
                <w:lang w:val="pt-BR"/>
              </w:rPr>
            </w:pPr>
            <w:r w:rsidRPr="00BE3DCD">
              <w:rPr>
                <w:rFonts w:ascii="GHEA Grapalat" w:hAnsi="GHEA Grapalat"/>
                <w:iCs/>
                <w:color w:val="000000"/>
                <w:sz w:val="21"/>
                <w:szCs w:val="21"/>
              </w:rPr>
              <w:t>գտնվելու</w:t>
            </w:r>
            <w:r w:rsidRPr="00BE3DCD">
              <w:rPr>
                <w:rFonts w:ascii="GHEA Grapalat" w:hAnsi="GHEA Grapalat"/>
                <w:iCs/>
                <w:color w:val="000000"/>
                <w:sz w:val="21"/>
                <w:szCs w:val="21"/>
                <w:lang w:val="pt-BR"/>
              </w:rPr>
              <w:t xml:space="preserve"> </w:t>
            </w:r>
            <w:r w:rsidRPr="00BE3DCD">
              <w:rPr>
                <w:rFonts w:ascii="GHEA Grapalat" w:hAnsi="GHEA Grapalat"/>
                <w:iCs/>
                <w:color w:val="000000"/>
                <w:sz w:val="21"/>
                <w:szCs w:val="21"/>
              </w:rPr>
              <w:t>վայրը</w:t>
            </w:r>
            <w:r w:rsidRPr="00BE3DCD">
              <w:rPr>
                <w:rFonts w:ascii="GHEA Grapalat" w:hAnsi="GHEA Grapalat"/>
                <w:iCs/>
                <w:color w:val="000000"/>
                <w:sz w:val="21"/>
                <w:szCs w:val="21"/>
                <w:lang w:val="pt-BR"/>
              </w:rPr>
              <w:t xml:space="preserve"> ______________</w:t>
            </w:r>
          </w:p>
          <w:p w:rsidR="0038400D" w:rsidRPr="00BE3DCD" w:rsidRDefault="0038400D" w:rsidP="007A2020">
            <w:pPr>
              <w:jc w:val="center"/>
              <w:rPr>
                <w:rFonts w:ascii="GHEA Grapalat" w:hAnsi="GHEA Grapalat"/>
                <w:iCs/>
                <w:color w:val="000000"/>
                <w:sz w:val="21"/>
                <w:szCs w:val="21"/>
                <w:lang w:val="pt-BR"/>
              </w:rPr>
            </w:pPr>
            <w:r w:rsidRPr="00BE3DCD">
              <w:rPr>
                <w:rFonts w:ascii="GHEA Grapalat" w:hAnsi="GHEA Grapalat"/>
                <w:iCs/>
                <w:color w:val="000000"/>
                <w:sz w:val="21"/>
                <w:szCs w:val="21"/>
              </w:rPr>
              <w:t>հհ</w:t>
            </w:r>
            <w:r w:rsidRPr="00BE3DCD">
              <w:rPr>
                <w:rFonts w:ascii="GHEA Grapalat" w:hAnsi="GHEA Grapalat"/>
                <w:iCs/>
                <w:color w:val="000000"/>
                <w:sz w:val="21"/>
                <w:szCs w:val="21"/>
                <w:lang w:val="pt-BR"/>
              </w:rPr>
              <w:t xml:space="preserve"> _________________________ </w:t>
            </w:r>
          </w:p>
          <w:p w:rsidR="0038400D" w:rsidRPr="00BE3DCD" w:rsidRDefault="0038400D" w:rsidP="007A2020">
            <w:pPr>
              <w:jc w:val="center"/>
              <w:rPr>
                <w:rFonts w:ascii="GHEA Grapalat" w:hAnsi="GHEA Grapalat"/>
                <w:iCs/>
                <w:color w:val="000000"/>
                <w:sz w:val="21"/>
                <w:szCs w:val="21"/>
                <w:lang w:val="pt-BR"/>
              </w:rPr>
            </w:pPr>
            <w:r w:rsidRPr="00BE3DCD">
              <w:rPr>
                <w:rFonts w:ascii="GHEA Grapalat" w:hAnsi="GHEA Grapalat"/>
                <w:iCs/>
                <w:color w:val="000000"/>
                <w:sz w:val="21"/>
                <w:szCs w:val="21"/>
              </w:rPr>
              <w:t>հվհհ</w:t>
            </w:r>
            <w:r w:rsidRPr="00BE3DCD">
              <w:rPr>
                <w:rFonts w:ascii="GHEA Grapalat" w:hAnsi="GHEA Grapalat"/>
                <w:iCs/>
                <w:color w:val="000000"/>
                <w:sz w:val="21"/>
                <w:szCs w:val="21"/>
                <w:lang w:val="pt-BR"/>
              </w:rPr>
              <w:t xml:space="preserve"> _______________________ </w:t>
            </w:r>
          </w:p>
        </w:tc>
        <w:tc>
          <w:tcPr>
            <w:tcW w:w="0" w:type="auto"/>
            <w:vAlign w:val="center"/>
          </w:tcPr>
          <w:p w:rsidR="0038400D" w:rsidRPr="00BE3DCD" w:rsidRDefault="0038400D" w:rsidP="007A2020">
            <w:pPr>
              <w:jc w:val="center"/>
              <w:rPr>
                <w:rFonts w:ascii="GHEA Grapalat" w:hAnsi="GHEA Grapalat"/>
                <w:iCs/>
                <w:color w:val="000000"/>
                <w:sz w:val="21"/>
                <w:szCs w:val="21"/>
                <w:lang w:val="pt-BR"/>
              </w:rPr>
            </w:pPr>
            <w:r w:rsidRPr="00BE3DCD">
              <w:rPr>
                <w:rFonts w:ascii="GHEA Grapalat" w:hAnsi="GHEA Grapalat"/>
                <w:iCs/>
                <w:color w:val="000000"/>
                <w:sz w:val="21"/>
                <w:szCs w:val="21"/>
              </w:rPr>
              <w:t>Պատվիրատու</w:t>
            </w:r>
          </w:p>
          <w:p w:rsidR="0038400D" w:rsidRPr="00BE3DCD" w:rsidRDefault="0038400D" w:rsidP="007A2020">
            <w:pPr>
              <w:jc w:val="center"/>
              <w:rPr>
                <w:rFonts w:ascii="GHEA Grapalat" w:hAnsi="GHEA Grapalat"/>
                <w:iCs/>
                <w:color w:val="000000"/>
                <w:sz w:val="21"/>
                <w:szCs w:val="21"/>
                <w:lang w:val="pt-BR"/>
              </w:rPr>
            </w:pPr>
            <w:r w:rsidRPr="00BE3DCD">
              <w:rPr>
                <w:rFonts w:ascii="GHEA Grapalat" w:hAnsi="GHEA Grapalat"/>
                <w:iCs/>
                <w:color w:val="000000"/>
                <w:sz w:val="21"/>
                <w:szCs w:val="21"/>
                <w:lang w:val="pt-BR"/>
              </w:rPr>
              <w:t>_____________________________</w:t>
            </w:r>
          </w:p>
          <w:p w:rsidR="0038400D" w:rsidRPr="00BE3DCD" w:rsidRDefault="0038400D" w:rsidP="007A2020">
            <w:pPr>
              <w:jc w:val="center"/>
              <w:rPr>
                <w:rFonts w:ascii="GHEA Grapalat" w:hAnsi="GHEA Grapalat"/>
                <w:iCs/>
                <w:color w:val="000000"/>
                <w:sz w:val="21"/>
                <w:szCs w:val="21"/>
                <w:lang w:val="pt-BR"/>
              </w:rPr>
            </w:pPr>
            <w:r w:rsidRPr="00BE3DCD">
              <w:rPr>
                <w:rFonts w:ascii="GHEA Grapalat" w:hAnsi="GHEA Grapalat"/>
                <w:iCs/>
                <w:color w:val="000000"/>
                <w:sz w:val="21"/>
                <w:szCs w:val="21"/>
                <w:lang w:val="pt-BR"/>
              </w:rPr>
              <w:t>_____________________________</w:t>
            </w:r>
          </w:p>
          <w:p w:rsidR="0038400D" w:rsidRPr="00BE3DCD" w:rsidRDefault="0038400D" w:rsidP="007A2020">
            <w:pPr>
              <w:jc w:val="center"/>
              <w:rPr>
                <w:rFonts w:ascii="GHEA Grapalat" w:hAnsi="GHEA Grapalat"/>
                <w:iCs/>
                <w:color w:val="000000"/>
                <w:sz w:val="21"/>
                <w:szCs w:val="21"/>
                <w:lang w:val="pt-BR"/>
              </w:rPr>
            </w:pPr>
            <w:r w:rsidRPr="00BE3DCD">
              <w:rPr>
                <w:rFonts w:ascii="GHEA Grapalat" w:hAnsi="GHEA Grapalat"/>
                <w:iCs/>
                <w:color w:val="000000"/>
                <w:sz w:val="21"/>
                <w:szCs w:val="21"/>
              </w:rPr>
              <w:t>գտնվելու</w:t>
            </w:r>
            <w:r w:rsidRPr="00BE3DCD">
              <w:rPr>
                <w:rFonts w:ascii="GHEA Grapalat" w:hAnsi="GHEA Grapalat"/>
                <w:iCs/>
                <w:color w:val="000000"/>
                <w:sz w:val="21"/>
                <w:szCs w:val="21"/>
                <w:lang w:val="pt-BR"/>
              </w:rPr>
              <w:t xml:space="preserve"> </w:t>
            </w:r>
            <w:r w:rsidRPr="00BE3DCD">
              <w:rPr>
                <w:rFonts w:ascii="GHEA Grapalat" w:hAnsi="GHEA Grapalat"/>
                <w:iCs/>
                <w:color w:val="000000"/>
                <w:sz w:val="21"/>
                <w:szCs w:val="21"/>
              </w:rPr>
              <w:t>վայրը</w:t>
            </w:r>
            <w:r w:rsidRPr="00BE3DCD">
              <w:rPr>
                <w:rFonts w:ascii="GHEA Grapalat" w:hAnsi="GHEA Grapalat"/>
                <w:iCs/>
                <w:color w:val="000000"/>
                <w:sz w:val="21"/>
                <w:szCs w:val="21"/>
                <w:lang w:val="pt-BR"/>
              </w:rPr>
              <w:t xml:space="preserve"> _________________</w:t>
            </w:r>
          </w:p>
          <w:p w:rsidR="0038400D" w:rsidRPr="00BE3DCD" w:rsidRDefault="0038400D" w:rsidP="007A2020">
            <w:pPr>
              <w:jc w:val="center"/>
              <w:rPr>
                <w:rFonts w:ascii="GHEA Grapalat" w:hAnsi="GHEA Grapalat"/>
                <w:iCs/>
                <w:color w:val="000000"/>
                <w:sz w:val="21"/>
                <w:szCs w:val="21"/>
                <w:lang w:val="pt-BR"/>
              </w:rPr>
            </w:pPr>
            <w:r w:rsidRPr="00BE3DCD">
              <w:rPr>
                <w:rFonts w:ascii="GHEA Grapalat" w:hAnsi="GHEA Grapalat"/>
                <w:iCs/>
                <w:color w:val="000000"/>
                <w:sz w:val="21"/>
                <w:szCs w:val="21"/>
              </w:rPr>
              <w:t>հհ</w:t>
            </w:r>
            <w:r w:rsidRPr="00BE3DCD">
              <w:rPr>
                <w:rFonts w:ascii="GHEA Grapalat" w:hAnsi="GHEA Grapalat"/>
                <w:iCs/>
                <w:color w:val="000000"/>
                <w:sz w:val="21"/>
                <w:szCs w:val="21"/>
                <w:lang w:val="pt-BR"/>
              </w:rPr>
              <w:t>____________________________</w:t>
            </w:r>
          </w:p>
          <w:p w:rsidR="0038400D" w:rsidRPr="00BE3DCD" w:rsidRDefault="0038400D" w:rsidP="007A2020">
            <w:pPr>
              <w:jc w:val="center"/>
              <w:rPr>
                <w:rFonts w:ascii="GHEA Grapalat" w:hAnsi="GHEA Grapalat"/>
                <w:iCs/>
                <w:color w:val="000000"/>
                <w:sz w:val="21"/>
                <w:szCs w:val="21"/>
                <w:lang w:val="pt-BR"/>
              </w:rPr>
            </w:pPr>
            <w:r w:rsidRPr="00BE3DCD">
              <w:rPr>
                <w:rFonts w:ascii="GHEA Grapalat" w:hAnsi="GHEA Grapalat"/>
                <w:iCs/>
                <w:color w:val="000000"/>
                <w:sz w:val="21"/>
                <w:szCs w:val="21"/>
              </w:rPr>
              <w:t>հվհհ</w:t>
            </w:r>
            <w:r w:rsidRPr="00BE3DCD">
              <w:rPr>
                <w:rFonts w:ascii="GHEA Grapalat" w:hAnsi="GHEA Grapalat"/>
                <w:iCs/>
                <w:color w:val="000000"/>
                <w:sz w:val="21"/>
                <w:szCs w:val="21"/>
                <w:lang w:val="pt-BR"/>
              </w:rPr>
              <w:t>___________________________</w:t>
            </w:r>
          </w:p>
        </w:tc>
      </w:tr>
    </w:tbl>
    <w:p w:rsidR="0038400D" w:rsidRPr="00BE3DCD" w:rsidRDefault="0038400D" w:rsidP="0038400D">
      <w:pPr>
        <w:ind w:firstLine="375"/>
        <w:rPr>
          <w:rFonts w:ascii="Arial" w:hAnsi="Arial" w:cs="Arial"/>
          <w:iCs/>
          <w:color w:val="000000"/>
          <w:sz w:val="21"/>
          <w:szCs w:val="21"/>
          <w:lang w:val="pt-BR"/>
        </w:rPr>
      </w:pPr>
      <w:r w:rsidRPr="00BE3DCD">
        <w:rPr>
          <w:rFonts w:ascii="Arial" w:hAnsi="Arial" w:cs="Arial"/>
          <w:iCs/>
          <w:color w:val="000000"/>
          <w:sz w:val="21"/>
          <w:szCs w:val="21"/>
          <w:lang w:val="pt-BR"/>
        </w:rPr>
        <w:t>  </w:t>
      </w:r>
    </w:p>
    <w:p w:rsidR="0038400D" w:rsidRPr="00BE3DCD" w:rsidRDefault="0038400D" w:rsidP="0038400D">
      <w:pPr>
        <w:ind w:firstLine="375"/>
        <w:rPr>
          <w:rFonts w:ascii="GHEA Grapalat" w:hAnsi="GHEA Grapalat"/>
          <w:iCs/>
          <w:color w:val="000000"/>
          <w:sz w:val="15"/>
          <w:szCs w:val="21"/>
          <w:lang w:val="pt-BR"/>
        </w:rPr>
      </w:pPr>
    </w:p>
    <w:p w:rsidR="0038400D" w:rsidRPr="00BE3DCD" w:rsidRDefault="0038400D" w:rsidP="0038400D">
      <w:pPr>
        <w:ind w:firstLine="375"/>
        <w:jc w:val="center"/>
        <w:rPr>
          <w:rFonts w:ascii="GHEA Grapalat" w:hAnsi="GHEA Grapalat"/>
          <w:iCs/>
          <w:color w:val="000000"/>
          <w:sz w:val="22"/>
          <w:szCs w:val="22"/>
          <w:lang w:val="pt-BR"/>
        </w:rPr>
      </w:pPr>
      <w:r w:rsidRPr="00BE3DCD">
        <w:rPr>
          <w:rFonts w:ascii="GHEA Grapalat" w:hAnsi="GHEA Grapalat"/>
          <w:b/>
          <w:bCs/>
          <w:iCs/>
          <w:color w:val="000000"/>
          <w:sz w:val="22"/>
          <w:szCs w:val="22"/>
        </w:rPr>
        <w:t>ԱՐՁԱՆԱԳՐՈՒԹՅՈՒՆ</w:t>
      </w:r>
      <w:r w:rsidRPr="00BE3DCD">
        <w:rPr>
          <w:rFonts w:ascii="GHEA Grapalat" w:hAnsi="GHEA Grapalat"/>
          <w:b/>
          <w:bCs/>
          <w:iCs/>
          <w:color w:val="000000"/>
          <w:sz w:val="22"/>
          <w:szCs w:val="22"/>
          <w:lang w:val="pt-BR"/>
        </w:rPr>
        <w:t xml:space="preserve"> N</w:t>
      </w:r>
    </w:p>
    <w:p w:rsidR="0038400D" w:rsidRPr="00BE3DCD" w:rsidRDefault="0038400D" w:rsidP="0038400D">
      <w:pPr>
        <w:ind w:firstLine="375"/>
        <w:jc w:val="center"/>
        <w:rPr>
          <w:rFonts w:ascii="GHEA Grapalat" w:hAnsi="GHEA Grapalat"/>
          <w:b/>
          <w:bCs/>
          <w:iCs/>
          <w:color w:val="000000"/>
          <w:sz w:val="22"/>
          <w:szCs w:val="22"/>
          <w:lang w:val="pt-BR"/>
        </w:rPr>
      </w:pPr>
      <w:r w:rsidRPr="00BE3DCD">
        <w:rPr>
          <w:rFonts w:ascii="GHEA Grapalat" w:hAnsi="GHEA Grapalat"/>
          <w:b/>
          <w:bCs/>
          <w:iCs/>
          <w:color w:val="000000"/>
          <w:sz w:val="22"/>
          <w:szCs w:val="22"/>
        </w:rPr>
        <w:t>ՊԱՅՄԱՆԱԳՐԻ</w:t>
      </w:r>
      <w:r w:rsidRPr="00BE3DCD">
        <w:rPr>
          <w:rFonts w:ascii="GHEA Grapalat" w:hAnsi="GHEA Grapalat"/>
          <w:b/>
          <w:bCs/>
          <w:iCs/>
          <w:color w:val="000000"/>
          <w:sz w:val="22"/>
          <w:szCs w:val="22"/>
          <w:lang w:val="pt-BR"/>
        </w:rPr>
        <w:t xml:space="preserve"> </w:t>
      </w:r>
      <w:r w:rsidRPr="00BE3DCD">
        <w:rPr>
          <w:rFonts w:ascii="GHEA Grapalat" w:hAnsi="GHEA Grapalat"/>
          <w:b/>
          <w:bCs/>
          <w:iCs/>
          <w:color w:val="000000"/>
          <w:sz w:val="22"/>
          <w:szCs w:val="22"/>
        </w:rPr>
        <w:t>ԿԱՄ</w:t>
      </w:r>
      <w:r w:rsidRPr="00BE3DCD">
        <w:rPr>
          <w:rFonts w:ascii="GHEA Grapalat" w:hAnsi="GHEA Grapalat"/>
          <w:b/>
          <w:bCs/>
          <w:iCs/>
          <w:color w:val="000000"/>
          <w:sz w:val="22"/>
          <w:szCs w:val="22"/>
          <w:lang w:val="pt-BR"/>
        </w:rPr>
        <w:t xml:space="preserve"> </w:t>
      </w:r>
      <w:r w:rsidRPr="00BE3DCD">
        <w:rPr>
          <w:rFonts w:ascii="GHEA Grapalat" w:hAnsi="GHEA Grapalat"/>
          <w:b/>
          <w:bCs/>
          <w:iCs/>
          <w:color w:val="000000"/>
          <w:sz w:val="22"/>
          <w:szCs w:val="22"/>
        </w:rPr>
        <w:t>ԴՐԱ</w:t>
      </w:r>
      <w:r w:rsidRPr="00BE3DCD">
        <w:rPr>
          <w:rFonts w:ascii="GHEA Grapalat" w:hAnsi="GHEA Grapalat"/>
          <w:b/>
          <w:bCs/>
          <w:iCs/>
          <w:color w:val="000000"/>
          <w:sz w:val="22"/>
          <w:szCs w:val="22"/>
          <w:lang w:val="pt-BR"/>
        </w:rPr>
        <w:t xml:space="preserve"> </w:t>
      </w:r>
      <w:r w:rsidRPr="00BE3DCD">
        <w:rPr>
          <w:rFonts w:ascii="GHEA Grapalat" w:hAnsi="GHEA Grapalat"/>
          <w:b/>
          <w:bCs/>
          <w:iCs/>
          <w:color w:val="000000"/>
          <w:sz w:val="22"/>
          <w:szCs w:val="22"/>
        </w:rPr>
        <w:t>ՄԻ</w:t>
      </w:r>
      <w:r w:rsidRPr="00BE3DCD">
        <w:rPr>
          <w:rFonts w:ascii="GHEA Grapalat" w:hAnsi="GHEA Grapalat"/>
          <w:b/>
          <w:bCs/>
          <w:iCs/>
          <w:color w:val="000000"/>
          <w:sz w:val="22"/>
          <w:szCs w:val="22"/>
          <w:lang w:val="pt-BR"/>
        </w:rPr>
        <w:t xml:space="preserve"> </w:t>
      </w:r>
      <w:r w:rsidRPr="00BE3DCD">
        <w:rPr>
          <w:rFonts w:ascii="GHEA Grapalat" w:hAnsi="GHEA Grapalat"/>
          <w:b/>
          <w:bCs/>
          <w:iCs/>
          <w:color w:val="000000"/>
          <w:sz w:val="22"/>
          <w:szCs w:val="22"/>
        </w:rPr>
        <w:t>ՄԱՍԻ</w:t>
      </w:r>
      <w:r w:rsidRPr="00BE3DCD">
        <w:rPr>
          <w:rFonts w:ascii="GHEA Grapalat" w:hAnsi="GHEA Grapalat"/>
          <w:b/>
          <w:bCs/>
          <w:iCs/>
          <w:color w:val="000000"/>
          <w:sz w:val="22"/>
          <w:szCs w:val="22"/>
          <w:lang w:val="pt-BR"/>
        </w:rPr>
        <w:t xml:space="preserve"> ԿԱՏԱՐՄԱՆ ԱՐԴՅՈՒՆՔՆԵՐԻ </w:t>
      </w:r>
    </w:p>
    <w:p w:rsidR="0038400D" w:rsidRPr="00BE3DCD" w:rsidRDefault="0038400D" w:rsidP="0038400D">
      <w:pPr>
        <w:ind w:firstLine="375"/>
        <w:jc w:val="center"/>
        <w:rPr>
          <w:rFonts w:ascii="Arial Unicode" w:hAnsi="Arial Unicode"/>
          <w:iCs/>
          <w:color w:val="000000"/>
          <w:sz w:val="22"/>
          <w:szCs w:val="22"/>
          <w:lang w:val="pt-BR"/>
        </w:rPr>
      </w:pPr>
      <w:r w:rsidRPr="00BE3DCD">
        <w:rPr>
          <w:rFonts w:ascii="GHEA Grapalat" w:hAnsi="GHEA Grapalat"/>
          <w:b/>
          <w:bCs/>
          <w:iCs/>
          <w:color w:val="000000"/>
          <w:sz w:val="22"/>
          <w:szCs w:val="22"/>
        </w:rPr>
        <w:t>ՀԱՆՁՆՄԱՆ</w:t>
      </w:r>
      <w:r w:rsidRPr="00BE3DCD">
        <w:rPr>
          <w:rFonts w:ascii="GHEA Grapalat" w:hAnsi="GHEA Grapalat"/>
          <w:b/>
          <w:bCs/>
          <w:iCs/>
          <w:color w:val="000000"/>
          <w:sz w:val="22"/>
          <w:szCs w:val="22"/>
          <w:lang w:val="pt-BR"/>
        </w:rPr>
        <w:t>-</w:t>
      </w:r>
      <w:r w:rsidRPr="00BE3DCD">
        <w:rPr>
          <w:rFonts w:ascii="GHEA Grapalat" w:hAnsi="GHEA Grapalat"/>
          <w:b/>
          <w:bCs/>
          <w:iCs/>
          <w:color w:val="000000"/>
          <w:sz w:val="22"/>
          <w:szCs w:val="22"/>
        </w:rPr>
        <w:t>ԸՆԴՈՒՆՄԱՆ</w:t>
      </w:r>
    </w:p>
    <w:p w:rsidR="0038400D" w:rsidRPr="00BE3DCD" w:rsidRDefault="0038400D" w:rsidP="0038400D">
      <w:pPr>
        <w:pStyle w:val="a3"/>
        <w:spacing w:line="240" w:lineRule="auto"/>
        <w:ind w:firstLine="0"/>
        <w:jc w:val="center"/>
        <w:rPr>
          <w:b/>
          <w:bCs/>
          <w:iCs/>
          <w:lang w:val="es-ES"/>
        </w:rPr>
      </w:pPr>
    </w:p>
    <w:p w:rsidR="0038400D" w:rsidRPr="00BE3DCD" w:rsidRDefault="0038400D" w:rsidP="0038400D">
      <w:pPr>
        <w:pStyle w:val="a3"/>
        <w:spacing w:line="240" w:lineRule="auto"/>
        <w:ind w:firstLine="540"/>
        <w:rPr>
          <w:iCs/>
          <w:lang w:val="es-ES"/>
        </w:rPr>
      </w:pPr>
      <w:r w:rsidRPr="00BE3DCD">
        <w:rPr>
          <w:rFonts w:ascii="GHEA Grapalat" w:hAnsi="GHEA Grapalat"/>
          <w:color w:val="000000"/>
          <w:sz w:val="21"/>
          <w:szCs w:val="21"/>
          <w:lang w:val="es-ES" w:eastAsia="ru-RU"/>
        </w:rPr>
        <w:t>«      » «              »</w:t>
      </w:r>
      <w:r w:rsidRPr="00BE3DCD">
        <w:rPr>
          <w:iCs/>
          <w:lang w:val="es-ES"/>
        </w:rPr>
        <w:t xml:space="preserve">  </w:t>
      </w:r>
      <w:r w:rsidRPr="00BE3DCD">
        <w:rPr>
          <w:rFonts w:ascii="GHEA Grapalat" w:hAnsi="GHEA Grapalat"/>
          <w:color w:val="000000"/>
          <w:sz w:val="21"/>
          <w:szCs w:val="21"/>
          <w:lang w:val="es-ES" w:eastAsia="ru-RU"/>
        </w:rPr>
        <w:t xml:space="preserve">20    </w:t>
      </w:r>
      <w:r w:rsidRPr="00BE3DCD">
        <w:rPr>
          <w:rFonts w:ascii="GHEA Grapalat" w:hAnsi="GHEA Grapalat"/>
          <w:color w:val="000000"/>
          <w:sz w:val="21"/>
          <w:szCs w:val="21"/>
          <w:lang w:eastAsia="ru-RU"/>
        </w:rPr>
        <w:t>թ</w:t>
      </w:r>
      <w:r w:rsidRPr="00BE3DCD">
        <w:rPr>
          <w:rFonts w:ascii="GHEA Grapalat" w:hAnsi="GHEA Grapalat"/>
          <w:color w:val="000000"/>
          <w:sz w:val="21"/>
          <w:szCs w:val="21"/>
          <w:lang w:val="es-ES" w:eastAsia="ru-RU"/>
        </w:rPr>
        <w:t>.</w:t>
      </w:r>
    </w:p>
    <w:p w:rsidR="0038400D" w:rsidRPr="00BE3DCD" w:rsidRDefault="0038400D" w:rsidP="0038400D">
      <w:pPr>
        <w:pStyle w:val="a3"/>
        <w:spacing w:line="240" w:lineRule="auto"/>
        <w:ind w:firstLine="0"/>
        <w:rPr>
          <w:iCs/>
          <w:lang w:val="es-ES"/>
        </w:rPr>
      </w:pPr>
    </w:p>
    <w:p w:rsidR="0038400D" w:rsidRPr="00BE3DCD" w:rsidRDefault="0038400D" w:rsidP="0038400D">
      <w:pPr>
        <w:pStyle w:val="af4"/>
        <w:spacing w:before="0" w:beforeAutospacing="0" w:after="0" w:afterAutospacing="0"/>
        <w:rPr>
          <w:rFonts w:ascii="GHEA Grapalat" w:hAnsi="GHEA Grapalat"/>
          <w:color w:val="000000"/>
          <w:sz w:val="21"/>
          <w:szCs w:val="21"/>
          <w:lang w:val="es-ES"/>
        </w:rPr>
      </w:pPr>
      <w:r w:rsidRPr="00BE3DCD">
        <w:rPr>
          <w:rFonts w:ascii="GHEA Grapalat" w:hAnsi="GHEA Grapalat"/>
          <w:color w:val="000000"/>
          <w:sz w:val="21"/>
          <w:szCs w:val="21"/>
        </w:rPr>
        <w:t>Պայմանագրի</w:t>
      </w:r>
      <w:r w:rsidRPr="00BE3DCD">
        <w:rPr>
          <w:rFonts w:ascii="GHEA Grapalat" w:hAnsi="GHEA Grapalat"/>
          <w:color w:val="000000"/>
          <w:sz w:val="21"/>
          <w:szCs w:val="21"/>
          <w:lang w:val="es-ES"/>
        </w:rPr>
        <w:t xml:space="preserve"> /</w:t>
      </w:r>
      <w:r w:rsidRPr="00BE3DCD">
        <w:rPr>
          <w:rFonts w:ascii="GHEA Grapalat" w:hAnsi="GHEA Grapalat"/>
          <w:color w:val="000000"/>
          <w:sz w:val="21"/>
          <w:szCs w:val="21"/>
        </w:rPr>
        <w:t>այսուհետ</w:t>
      </w:r>
      <w:r w:rsidRPr="00BE3DCD">
        <w:rPr>
          <w:rFonts w:ascii="GHEA Grapalat" w:hAnsi="GHEA Grapalat"/>
          <w:color w:val="000000"/>
          <w:sz w:val="21"/>
          <w:szCs w:val="21"/>
          <w:lang w:val="es-ES"/>
        </w:rPr>
        <w:t xml:space="preserve">` </w:t>
      </w:r>
      <w:r w:rsidRPr="00BE3DCD">
        <w:rPr>
          <w:rFonts w:ascii="GHEA Grapalat" w:hAnsi="GHEA Grapalat"/>
          <w:color w:val="000000"/>
          <w:sz w:val="21"/>
          <w:szCs w:val="21"/>
        </w:rPr>
        <w:t>Պայմանագիր</w:t>
      </w:r>
      <w:r w:rsidRPr="00BE3DCD">
        <w:rPr>
          <w:rFonts w:ascii="GHEA Grapalat" w:hAnsi="GHEA Grapalat"/>
          <w:color w:val="000000"/>
          <w:sz w:val="21"/>
          <w:szCs w:val="21"/>
          <w:lang w:val="es-ES"/>
        </w:rPr>
        <w:t xml:space="preserve">/ </w:t>
      </w:r>
      <w:r w:rsidRPr="00BE3DCD">
        <w:rPr>
          <w:rFonts w:ascii="GHEA Grapalat" w:hAnsi="GHEA Grapalat"/>
          <w:color w:val="000000"/>
          <w:sz w:val="21"/>
          <w:szCs w:val="21"/>
        </w:rPr>
        <w:t>անվանումը</w:t>
      </w:r>
      <w:r w:rsidRPr="00BE3DCD">
        <w:rPr>
          <w:rFonts w:ascii="GHEA Grapalat" w:hAnsi="GHEA Grapalat"/>
          <w:color w:val="000000"/>
          <w:sz w:val="21"/>
          <w:szCs w:val="21"/>
          <w:lang w:val="es-ES"/>
        </w:rPr>
        <w:t>` ____________________________________________________________________________________________</w:t>
      </w:r>
    </w:p>
    <w:p w:rsidR="0038400D" w:rsidRPr="00BE3DCD" w:rsidRDefault="0038400D" w:rsidP="0038400D">
      <w:pPr>
        <w:pStyle w:val="af4"/>
        <w:spacing w:before="0" w:beforeAutospacing="0" w:after="0" w:afterAutospacing="0"/>
        <w:rPr>
          <w:rFonts w:ascii="GHEA Grapalat" w:hAnsi="GHEA Grapalat"/>
          <w:color w:val="000000"/>
          <w:sz w:val="21"/>
          <w:szCs w:val="21"/>
          <w:lang w:val="es-ES"/>
        </w:rPr>
      </w:pPr>
      <w:r w:rsidRPr="00BE3DCD">
        <w:rPr>
          <w:rFonts w:ascii="GHEA Grapalat" w:hAnsi="GHEA Grapalat"/>
          <w:color w:val="000000"/>
          <w:sz w:val="21"/>
          <w:szCs w:val="21"/>
        </w:rPr>
        <w:t>Պայմանագրի</w:t>
      </w:r>
      <w:r w:rsidRPr="00BE3DCD">
        <w:rPr>
          <w:rFonts w:ascii="GHEA Grapalat" w:hAnsi="GHEA Grapalat"/>
          <w:color w:val="000000"/>
          <w:sz w:val="21"/>
          <w:szCs w:val="21"/>
          <w:lang w:val="es-ES"/>
        </w:rPr>
        <w:t xml:space="preserve"> </w:t>
      </w:r>
      <w:r w:rsidRPr="00BE3DCD">
        <w:rPr>
          <w:rFonts w:ascii="GHEA Grapalat" w:hAnsi="GHEA Grapalat"/>
          <w:color w:val="000000"/>
          <w:sz w:val="21"/>
          <w:szCs w:val="21"/>
        </w:rPr>
        <w:t>կնքման</w:t>
      </w:r>
      <w:r w:rsidRPr="00BE3DCD">
        <w:rPr>
          <w:rFonts w:ascii="GHEA Grapalat" w:hAnsi="GHEA Grapalat"/>
          <w:color w:val="000000"/>
          <w:sz w:val="21"/>
          <w:szCs w:val="21"/>
          <w:lang w:val="es-ES"/>
        </w:rPr>
        <w:t xml:space="preserve"> </w:t>
      </w:r>
      <w:r w:rsidRPr="00BE3DCD">
        <w:rPr>
          <w:rFonts w:ascii="GHEA Grapalat" w:hAnsi="GHEA Grapalat"/>
          <w:color w:val="000000"/>
          <w:sz w:val="21"/>
          <w:szCs w:val="21"/>
        </w:rPr>
        <w:t>ամսաթիվը</w:t>
      </w:r>
      <w:r w:rsidRPr="00BE3DCD">
        <w:rPr>
          <w:rFonts w:ascii="GHEA Grapalat" w:hAnsi="GHEA Grapalat"/>
          <w:color w:val="000000"/>
          <w:sz w:val="21"/>
          <w:szCs w:val="21"/>
          <w:lang w:val="es-ES"/>
        </w:rPr>
        <w:t xml:space="preserve">` «____» «__________________» 20 </w:t>
      </w:r>
      <w:r w:rsidRPr="00BE3DCD">
        <w:rPr>
          <w:rFonts w:ascii="GHEA Grapalat" w:hAnsi="GHEA Grapalat"/>
          <w:color w:val="000000"/>
          <w:sz w:val="21"/>
          <w:szCs w:val="21"/>
        </w:rPr>
        <w:t>թ</w:t>
      </w:r>
      <w:r w:rsidRPr="00BE3DCD">
        <w:rPr>
          <w:rFonts w:ascii="GHEA Grapalat" w:hAnsi="GHEA Grapalat"/>
          <w:color w:val="000000"/>
          <w:sz w:val="21"/>
          <w:szCs w:val="21"/>
          <w:lang w:val="es-ES"/>
        </w:rPr>
        <w:t>.</w:t>
      </w:r>
    </w:p>
    <w:p w:rsidR="0038400D" w:rsidRPr="00BE3DCD" w:rsidRDefault="0038400D" w:rsidP="0038400D">
      <w:pPr>
        <w:pStyle w:val="af4"/>
        <w:spacing w:before="0" w:beforeAutospacing="0" w:after="0" w:afterAutospacing="0"/>
        <w:rPr>
          <w:rFonts w:ascii="GHEA Grapalat" w:hAnsi="GHEA Grapalat"/>
          <w:color w:val="000000"/>
          <w:sz w:val="21"/>
          <w:szCs w:val="21"/>
          <w:lang w:val="es-ES"/>
        </w:rPr>
      </w:pPr>
      <w:r w:rsidRPr="00BE3DCD">
        <w:rPr>
          <w:rFonts w:ascii="GHEA Grapalat" w:hAnsi="GHEA Grapalat"/>
          <w:color w:val="000000"/>
          <w:sz w:val="21"/>
          <w:szCs w:val="21"/>
        </w:rPr>
        <w:t>Պայմանագրի</w:t>
      </w:r>
      <w:r w:rsidRPr="00BE3DCD">
        <w:rPr>
          <w:rFonts w:ascii="GHEA Grapalat" w:hAnsi="GHEA Grapalat"/>
          <w:color w:val="000000"/>
          <w:sz w:val="21"/>
          <w:szCs w:val="21"/>
          <w:lang w:val="es-ES"/>
        </w:rPr>
        <w:t xml:space="preserve"> </w:t>
      </w:r>
      <w:r w:rsidRPr="00BE3DCD">
        <w:rPr>
          <w:rFonts w:ascii="GHEA Grapalat" w:hAnsi="GHEA Grapalat"/>
          <w:color w:val="000000"/>
          <w:sz w:val="21"/>
          <w:szCs w:val="21"/>
        </w:rPr>
        <w:t>համարը</w:t>
      </w:r>
      <w:r w:rsidRPr="00BE3DCD">
        <w:rPr>
          <w:rFonts w:ascii="GHEA Grapalat" w:hAnsi="GHEA Grapalat"/>
          <w:color w:val="000000"/>
          <w:sz w:val="21"/>
          <w:szCs w:val="21"/>
          <w:lang w:val="es-ES"/>
        </w:rPr>
        <w:t>`    __________</w:t>
      </w:r>
    </w:p>
    <w:p w:rsidR="0038400D" w:rsidRPr="00BE3DCD" w:rsidRDefault="0038400D" w:rsidP="006C1D25">
      <w:pPr>
        <w:jc w:val="both"/>
        <w:rPr>
          <w:rFonts w:ascii="GHEA Grapalat" w:hAnsi="GHEA Grapalat" w:cs="Sylfaen"/>
          <w:iCs/>
          <w:lang w:val="es-ES"/>
        </w:rPr>
      </w:pPr>
      <w:r w:rsidRPr="00BE3DCD">
        <w:rPr>
          <w:rFonts w:ascii="GHEA Grapalat" w:hAnsi="GHEA Grapalat"/>
          <w:iCs/>
          <w:color w:val="000000"/>
          <w:sz w:val="21"/>
          <w:szCs w:val="21"/>
        </w:rPr>
        <w:t>Պատվիրատուն</w:t>
      </w:r>
      <w:r w:rsidRPr="00BE3DCD">
        <w:rPr>
          <w:rFonts w:ascii="GHEA Grapalat" w:hAnsi="GHEA Grapalat"/>
          <w:iCs/>
          <w:color w:val="000000"/>
          <w:sz w:val="21"/>
          <w:szCs w:val="21"/>
          <w:lang w:val="es-ES"/>
        </w:rPr>
        <w:t xml:space="preserve">  </w:t>
      </w:r>
      <w:r w:rsidRPr="00BE3DCD">
        <w:rPr>
          <w:rFonts w:ascii="GHEA Grapalat" w:hAnsi="GHEA Grapalat"/>
          <w:iCs/>
          <w:color w:val="000000"/>
          <w:sz w:val="21"/>
          <w:szCs w:val="21"/>
        </w:rPr>
        <w:t>և</w:t>
      </w:r>
      <w:r w:rsidRPr="00BE3DCD">
        <w:rPr>
          <w:rFonts w:ascii="GHEA Grapalat" w:hAnsi="GHEA Grapalat"/>
          <w:iCs/>
          <w:color w:val="000000"/>
          <w:sz w:val="21"/>
          <w:szCs w:val="21"/>
          <w:lang w:val="es-ES"/>
        </w:rPr>
        <w:t xml:space="preserve">  </w:t>
      </w:r>
      <w:r w:rsidRPr="00BE3DCD">
        <w:rPr>
          <w:rFonts w:ascii="GHEA Grapalat" w:hAnsi="GHEA Grapalat"/>
          <w:color w:val="000000"/>
          <w:sz w:val="21"/>
          <w:szCs w:val="21"/>
        </w:rPr>
        <w:t>Պայմանագրի</w:t>
      </w:r>
      <w:r w:rsidRPr="00BE3DCD">
        <w:rPr>
          <w:rFonts w:ascii="GHEA Grapalat" w:hAnsi="GHEA Grapalat"/>
          <w:color w:val="000000"/>
          <w:sz w:val="21"/>
          <w:szCs w:val="21"/>
          <w:lang w:val="es-ES"/>
        </w:rPr>
        <w:t xml:space="preserve"> </w:t>
      </w:r>
      <w:r w:rsidRPr="00BE3DCD">
        <w:rPr>
          <w:rFonts w:ascii="GHEA Grapalat" w:hAnsi="GHEA Grapalat"/>
          <w:color w:val="000000"/>
          <w:sz w:val="21"/>
          <w:szCs w:val="21"/>
        </w:rPr>
        <w:t>կողմը՝</w:t>
      </w:r>
      <w:r w:rsidRPr="00BE3DCD">
        <w:rPr>
          <w:rFonts w:ascii="GHEA Grapalat" w:hAnsi="GHEA Grapalat"/>
          <w:color w:val="000000"/>
          <w:sz w:val="21"/>
          <w:szCs w:val="21"/>
          <w:lang w:val="es-ES"/>
        </w:rPr>
        <w:t xml:space="preserve">  </w:t>
      </w:r>
      <w:r w:rsidRPr="00BE3DCD">
        <w:rPr>
          <w:rFonts w:ascii="GHEA Grapalat" w:hAnsi="GHEA Grapalat"/>
          <w:color w:val="000000"/>
          <w:sz w:val="21"/>
          <w:szCs w:val="21"/>
          <w:lang w:val="hy-AM"/>
        </w:rPr>
        <w:t xml:space="preserve">հիմք </w:t>
      </w:r>
      <w:r w:rsidRPr="00BE3DCD">
        <w:rPr>
          <w:rFonts w:ascii="GHEA Grapalat" w:hAnsi="GHEA Grapalat"/>
          <w:color w:val="000000"/>
          <w:sz w:val="21"/>
          <w:szCs w:val="21"/>
          <w:lang w:val="es-ES"/>
        </w:rPr>
        <w:t xml:space="preserve"> </w:t>
      </w:r>
      <w:r w:rsidRPr="00BE3DCD">
        <w:rPr>
          <w:rFonts w:ascii="GHEA Grapalat" w:hAnsi="GHEA Grapalat"/>
          <w:color w:val="000000"/>
          <w:sz w:val="21"/>
          <w:szCs w:val="21"/>
          <w:lang w:val="hy-AM"/>
        </w:rPr>
        <w:t>ընդունելով</w:t>
      </w:r>
      <w:r w:rsidRPr="00BE3DCD">
        <w:rPr>
          <w:rFonts w:ascii="GHEA Grapalat" w:hAnsi="GHEA Grapalat"/>
          <w:color w:val="000000"/>
          <w:sz w:val="21"/>
          <w:szCs w:val="21"/>
          <w:lang w:val="es-ES"/>
        </w:rPr>
        <w:t xml:space="preserve">  </w:t>
      </w:r>
      <w:r w:rsidRPr="00BE3DCD">
        <w:rPr>
          <w:rFonts w:ascii="GHEA Grapalat" w:hAnsi="GHEA Grapalat"/>
          <w:color w:val="000000"/>
          <w:sz w:val="21"/>
          <w:szCs w:val="21"/>
          <w:lang w:val="hy-AM"/>
        </w:rPr>
        <w:t xml:space="preserve">պայմանագրի </w:t>
      </w:r>
      <w:r w:rsidRPr="00BE3DCD">
        <w:rPr>
          <w:rFonts w:ascii="GHEA Grapalat" w:hAnsi="GHEA Grapalat"/>
          <w:color w:val="000000"/>
          <w:sz w:val="21"/>
          <w:szCs w:val="21"/>
          <w:lang w:val="es-ES"/>
        </w:rPr>
        <w:t xml:space="preserve"> </w:t>
      </w:r>
      <w:r w:rsidRPr="00BE3DCD">
        <w:rPr>
          <w:rFonts w:ascii="GHEA Grapalat" w:hAnsi="GHEA Grapalat"/>
          <w:color w:val="000000"/>
          <w:sz w:val="21"/>
          <w:szCs w:val="21"/>
          <w:lang w:val="hy-AM"/>
        </w:rPr>
        <w:t xml:space="preserve">կատարման </w:t>
      </w:r>
      <w:r w:rsidRPr="00BE3DCD">
        <w:rPr>
          <w:rFonts w:ascii="GHEA Grapalat" w:hAnsi="GHEA Grapalat"/>
          <w:color w:val="000000"/>
          <w:sz w:val="21"/>
          <w:szCs w:val="21"/>
          <w:lang w:val="es-ES"/>
        </w:rPr>
        <w:t xml:space="preserve"> </w:t>
      </w:r>
      <w:r w:rsidRPr="00BE3DCD">
        <w:rPr>
          <w:rFonts w:ascii="GHEA Grapalat" w:hAnsi="GHEA Grapalat"/>
          <w:color w:val="000000"/>
          <w:sz w:val="21"/>
          <w:szCs w:val="21"/>
          <w:lang w:val="hy-AM"/>
        </w:rPr>
        <w:t xml:space="preserve">վերաբերյալ </w:t>
      </w:r>
      <w:r w:rsidRPr="00BE3DCD">
        <w:rPr>
          <w:rFonts w:ascii="GHEA Grapalat" w:hAnsi="GHEA Grapalat"/>
          <w:color w:val="000000"/>
          <w:sz w:val="21"/>
          <w:szCs w:val="21"/>
          <w:lang w:val="es-ES"/>
        </w:rPr>
        <w:t xml:space="preserve">     </w:t>
      </w:r>
      <w:r w:rsidRPr="00BE3DCD">
        <w:rPr>
          <w:rFonts w:ascii="GHEA Grapalat" w:hAnsi="GHEA Grapalat"/>
          <w:color w:val="000000"/>
          <w:sz w:val="21"/>
          <w:szCs w:val="21"/>
          <w:lang w:val="hy-AM"/>
        </w:rPr>
        <w:t xml:space="preserve">«   </w:t>
      </w:r>
      <w:r w:rsidRPr="00BE3DCD">
        <w:rPr>
          <w:rFonts w:ascii="GHEA Grapalat" w:hAnsi="GHEA Grapalat"/>
          <w:color w:val="000000"/>
          <w:sz w:val="21"/>
          <w:szCs w:val="21"/>
          <w:lang w:val="es-ES"/>
        </w:rPr>
        <w:t xml:space="preserve">    </w:t>
      </w:r>
      <w:r w:rsidRPr="00BE3DCD">
        <w:rPr>
          <w:rFonts w:ascii="GHEA Grapalat" w:hAnsi="GHEA Grapalat"/>
          <w:color w:val="000000"/>
          <w:sz w:val="21"/>
          <w:szCs w:val="21"/>
          <w:lang w:val="hy-AM"/>
        </w:rPr>
        <w:t xml:space="preserve">» </w:t>
      </w:r>
      <w:r w:rsidRPr="00BE3DCD">
        <w:rPr>
          <w:rFonts w:ascii="GHEA Grapalat" w:hAnsi="GHEA Grapalat"/>
          <w:color w:val="000000"/>
          <w:sz w:val="21"/>
          <w:szCs w:val="21"/>
          <w:lang w:val="es-ES"/>
        </w:rPr>
        <w:t xml:space="preserve">     </w:t>
      </w:r>
      <w:r w:rsidRPr="00BE3DCD">
        <w:rPr>
          <w:rFonts w:ascii="GHEA Grapalat" w:hAnsi="GHEA Grapalat"/>
          <w:color w:val="000000"/>
          <w:sz w:val="21"/>
          <w:szCs w:val="21"/>
          <w:lang w:val="hy-AM"/>
        </w:rPr>
        <w:t xml:space="preserve">«      </w:t>
      </w:r>
      <w:r w:rsidRPr="00BE3DCD">
        <w:rPr>
          <w:rFonts w:ascii="GHEA Grapalat" w:hAnsi="GHEA Grapalat"/>
          <w:color w:val="000000"/>
          <w:sz w:val="21"/>
          <w:szCs w:val="21"/>
          <w:lang w:val="es-ES"/>
        </w:rPr>
        <w:t xml:space="preserve">               </w:t>
      </w:r>
      <w:r w:rsidRPr="00BE3DCD">
        <w:rPr>
          <w:rFonts w:ascii="GHEA Grapalat" w:hAnsi="GHEA Grapalat"/>
          <w:color w:val="000000"/>
          <w:sz w:val="21"/>
          <w:szCs w:val="21"/>
          <w:lang w:val="hy-AM"/>
        </w:rPr>
        <w:t xml:space="preserve"> » </w:t>
      </w:r>
      <w:r w:rsidRPr="00BE3DCD">
        <w:rPr>
          <w:rFonts w:ascii="GHEA Grapalat" w:hAnsi="GHEA Grapalat"/>
          <w:color w:val="000000"/>
          <w:sz w:val="21"/>
          <w:szCs w:val="21"/>
          <w:lang w:val="es-ES"/>
        </w:rPr>
        <w:t xml:space="preserve"> </w:t>
      </w:r>
      <w:r w:rsidRPr="00BE3DCD">
        <w:rPr>
          <w:rFonts w:ascii="GHEA Grapalat" w:hAnsi="GHEA Grapalat"/>
          <w:color w:val="000000"/>
          <w:sz w:val="21"/>
          <w:szCs w:val="21"/>
          <w:lang w:val="hy-AM"/>
        </w:rPr>
        <w:t xml:space="preserve">20 </w:t>
      </w:r>
      <w:r w:rsidRPr="00BE3DCD">
        <w:rPr>
          <w:rFonts w:ascii="GHEA Grapalat" w:hAnsi="GHEA Grapalat"/>
          <w:color w:val="000000"/>
          <w:sz w:val="21"/>
          <w:szCs w:val="21"/>
          <w:lang w:val="es-ES"/>
        </w:rPr>
        <w:t xml:space="preserve">  </w:t>
      </w:r>
      <w:r w:rsidRPr="00BE3DCD">
        <w:rPr>
          <w:rFonts w:ascii="GHEA Grapalat" w:hAnsi="GHEA Grapalat"/>
          <w:color w:val="000000"/>
          <w:sz w:val="21"/>
          <w:szCs w:val="21"/>
          <w:lang w:val="hy-AM"/>
        </w:rPr>
        <w:t xml:space="preserve">  թ. դուրս գրված </w:t>
      </w:r>
      <w:r w:rsidRPr="00BE3DCD">
        <w:rPr>
          <w:rFonts w:ascii="GHEA Grapalat" w:hAnsi="GHEA Grapalat"/>
          <w:color w:val="000000"/>
          <w:sz w:val="21"/>
          <w:szCs w:val="21"/>
          <w:lang w:val="es-ES"/>
        </w:rPr>
        <w:t xml:space="preserve">N ___   </w:t>
      </w:r>
      <w:r w:rsidRPr="00BE3DCD">
        <w:rPr>
          <w:rFonts w:ascii="GHEA Grapalat" w:hAnsi="GHEA Grapalat"/>
          <w:color w:val="000000"/>
          <w:sz w:val="21"/>
          <w:szCs w:val="21"/>
          <w:lang w:val="hy-AM"/>
        </w:rPr>
        <w:t xml:space="preserve">հաշիվ ապրանքագիրը, </w:t>
      </w:r>
      <w:r w:rsidRPr="00BE3DCD">
        <w:rPr>
          <w:rFonts w:ascii="GHEA Grapalat" w:hAnsi="GHEA Grapalat"/>
          <w:color w:val="000000"/>
          <w:sz w:val="21"/>
          <w:szCs w:val="21"/>
          <w:lang w:val="es-ES"/>
        </w:rPr>
        <w:t>կազմեցին սույն արձանագրությունը հետևյալի մասին.</w:t>
      </w:r>
    </w:p>
    <w:p w:rsidR="0038400D" w:rsidRPr="00BE3DCD" w:rsidRDefault="0038400D" w:rsidP="0038400D">
      <w:pPr>
        <w:jc w:val="both"/>
        <w:rPr>
          <w:rFonts w:ascii="GHEA Grapalat" w:hAnsi="GHEA Grapalat"/>
          <w:iCs/>
          <w:color w:val="000000"/>
          <w:sz w:val="21"/>
          <w:szCs w:val="21"/>
          <w:lang w:val="hy-AM"/>
        </w:rPr>
      </w:pPr>
      <w:r w:rsidRPr="00BE3DCD">
        <w:rPr>
          <w:rFonts w:ascii="GHEA Grapalat" w:hAnsi="GHEA Grapalat"/>
          <w:iCs/>
          <w:color w:val="000000"/>
          <w:sz w:val="21"/>
          <w:szCs w:val="21"/>
        </w:rPr>
        <w:t>Պայմանագրի</w:t>
      </w:r>
      <w:r w:rsidRPr="00BE3DCD">
        <w:rPr>
          <w:rFonts w:ascii="GHEA Grapalat" w:hAnsi="GHEA Grapalat"/>
          <w:iCs/>
          <w:color w:val="000000"/>
          <w:sz w:val="21"/>
          <w:szCs w:val="21"/>
          <w:lang w:val="es-ES"/>
        </w:rPr>
        <w:t xml:space="preserve"> </w:t>
      </w:r>
      <w:r w:rsidRPr="00BE3DCD">
        <w:rPr>
          <w:rFonts w:ascii="GHEA Grapalat" w:hAnsi="GHEA Grapalat"/>
          <w:iCs/>
          <w:color w:val="000000"/>
          <w:sz w:val="21"/>
          <w:szCs w:val="21"/>
        </w:rPr>
        <w:t>շրջանակներում</w:t>
      </w:r>
      <w:r w:rsidRPr="00BE3DCD">
        <w:rPr>
          <w:rFonts w:ascii="GHEA Grapalat" w:hAnsi="GHEA Grapalat"/>
          <w:iCs/>
          <w:color w:val="000000"/>
          <w:sz w:val="21"/>
          <w:szCs w:val="21"/>
          <w:lang w:val="es-ES"/>
        </w:rPr>
        <w:t xml:space="preserve"> </w:t>
      </w:r>
      <w:r w:rsidRPr="00BE3DCD">
        <w:rPr>
          <w:rFonts w:ascii="GHEA Grapalat" w:hAnsi="GHEA Grapalat"/>
          <w:iCs/>
          <w:snapToGrid w:val="0"/>
          <w:color w:val="000000"/>
          <w:sz w:val="21"/>
          <w:szCs w:val="21"/>
          <w:lang w:val="es-ES"/>
        </w:rPr>
        <w:t xml:space="preserve">Պայմանագրի կողմը  </w:t>
      </w:r>
      <w:r w:rsidRPr="00BE3DCD">
        <w:rPr>
          <w:rFonts w:ascii="GHEA Grapalat" w:hAnsi="GHEA Grapalat"/>
          <w:iCs/>
          <w:color w:val="000000"/>
          <w:sz w:val="21"/>
          <w:szCs w:val="21"/>
        </w:rPr>
        <w:t>մատակարարել</w:t>
      </w:r>
      <w:r w:rsidRPr="00BE3DCD">
        <w:rPr>
          <w:rFonts w:ascii="GHEA Grapalat" w:hAnsi="GHEA Grapalat"/>
          <w:iCs/>
          <w:color w:val="000000"/>
          <w:sz w:val="21"/>
          <w:szCs w:val="21"/>
          <w:lang w:val="es-ES"/>
        </w:rPr>
        <w:t xml:space="preserve"> </w:t>
      </w:r>
      <w:r w:rsidRPr="00BE3DCD">
        <w:rPr>
          <w:rFonts w:ascii="GHEA Grapalat" w:hAnsi="GHEA Grapalat"/>
          <w:iCs/>
          <w:color w:val="000000"/>
          <w:sz w:val="21"/>
          <w:szCs w:val="21"/>
        </w:rPr>
        <w:t>է</w:t>
      </w:r>
      <w:r w:rsidRPr="00BE3DCD">
        <w:rPr>
          <w:rFonts w:ascii="GHEA Grapalat" w:hAnsi="GHEA Grapalat"/>
          <w:iCs/>
          <w:color w:val="000000"/>
          <w:sz w:val="21"/>
          <w:szCs w:val="21"/>
          <w:lang w:val="es-ES"/>
        </w:rPr>
        <w:t xml:space="preserve"> </w:t>
      </w:r>
      <w:r w:rsidRPr="00BE3DCD">
        <w:rPr>
          <w:rFonts w:ascii="GHEA Grapalat" w:hAnsi="GHEA Grapalat"/>
          <w:iCs/>
          <w:color w:val="000000"/>
          <w:sz w:val="21"/>
          <w:szCs w:val="21"/>
        </w:rPr>
        <w:t>հետևյալ</w:t>
      </w:r>
      <w:r w:rsidRPr="00BE3DCD">
        <w:rPr>
          <w:rFonts w:ascii="GHEA Grapalat" w:hAnsi="GHEA Grapalat"/>
          <w:iCs/>
          <w:color w:val="000000"/>
          <w:sz w:val="21"/>
          <w:szCs w:val="21"/>
          <w:lang w:val="es-ES"/>
        </w:rPr>
        <w:t xml:space="preserve"> </w:t>
      </w:r>
      <w:r w:rsidRPr="00BE3DCD">
        <w:rPr>
          <w:rFonts w:ascii="GHEA Grapalat" w:hAnsi="GHEA Grapalat"/>
          <w:iCs/>
          <w:color w:val="000000"/>
          <w:sz w:val="21"/>
          <w:szCs w:val="21"/>
        </w:rPr>
        <w:t>ապրանքները՝</w:t>
      </w:r>
    </w:p>
    <w:p w:rsidR="0038400D" w:rsidRPr="00BE3DCD"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BE3DCD" w:rsidTr="007A2020">
        <w:trPr>
          <w:jc w:val="right"/>
        </w:trPr>
        <w:tc>
          <w:tcPr>
            <w:tcW w:w="357" w:type="dxa"/>
            <w:vMerge w:val="restart"/>
            <w:shd w:val="clear" w:color="auto" w:fill="auto"/>
            <w:vAlign w:val="center"/>
          </w:tcPr>
          <w:p w:rsidR="0038400D" w:rsidRPr="00BE3DCD" w:rsidRDefault="0038400D" w:rsidP="007A2020">
            <w:pPr>
              <w:pStyle w:val="af4"/>
              <w:spacing w:before="0" w:beforeAutospacing="0" w:after="0" w:afterAutospacing="0"/>
              <w:jc w:val="center"/>
              <w:rPr>
                <w:rFonts w:ascii="GHEA Grapalat" w:hAnsi="GHEA Grapalat"/>
                <w:sz w:val="18"/>
                <w:szCs w:val="18"/>
              </w:rPr>
            </w:pPr>
            <w:r w:rsidRPr="00BE3DCD">
              <w:rPr>
                <w:rFonts w:ascii="GHEA Grapalat" w:hAnsi="GHEA Grapalat"/>
                <w:sz w:val="18"/>
                <w:szCs w:val="18"/>
              </w:rPr>
              <w:t>N</w:t>
            </w:r>
          </w:p>
        </w:tc>
        <w:tc>
          <w:tcPr>
            <w:tcW w:w="10348" w:type="dxa"/>
            <w:gridSpan w:val="8"/>
            <w:shd w:val="clear" w:color="auto" w:fill="auto"/>
            <w:vAlign w:val="center"/>
          </w:tcPr>
          <w:p w:rsidR="0038400D" w:rsidRPr="00BE3DCD"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BE3DCD">
              <w:rPr>
                <w:rFonts w:ascii="GHEA Grapalat" w:hAnsi="GHEA Grapalat" w:cs="Sylfaen"/>
                <w:sz w:val="18"/>
                <w:szCs w:val="18"/>
              </w:rPr>
              <w:t>Մատակարարված</w:t>
            </w:r>
            <w:r w:rsidRPr="00BE3DCD">
              <w:rPr>
                <w:rFonts w:ascii="GHEA Grapalat" w:hAnsi="GHEA Grapalat" w:cs="Courier New"/>
                <w:sz w:val="18"/>
                <w:szCs w:val="18"/>
              </w:rPr>
              <w:t xml:space="preserve"> </w:t>
            </w:r>
            <w:r w:rsidRPr="00BE3DCD">
              <w:rPr>
                <w:rFonts w:ascii="GHEA Grapalat" w:hAnsi="GHEA Grapalat" w:cs="Sylfaen"/>
                <w:sz w:val="18"/>
                <w:szCs w:val="18"/>
              </w:rPr>
              <w:t>ապրանքների</w:t>
            </w:r>
          </w:p>
        </w:tc>
      </w:tr>
      <w:tr w:rsidR="0038400D" w:rsidRPr="00BE3DCD" w:rsidTr="007A2020">
        <w:trPr>
          <w:jc w:val="right"/>
        </w:trPr>
        <w:tc>
          <w:tcPr>
            <w:tcW w:w="357" w:type="dxa"/>
            <w:vMerge/>
            <w:shd w:val="clear" w:color="auto" w:fill="auto"/>
          </w:tcPr>
          <w:p w:rsidR="0038400D" w:rsidRPr="00BE3DCD"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38400D" w:rsidRPr="00BE3DCD" w:rsidRDefault="0038400D" w:rsidP="007A2020">
            <w:pPr>
              <w:pStyle w:val="af4"/>
              <w:spacing w:before="0" w:beforeAutospacing="0" w:after="0" w:afterAutospacing="0"/>
              <w:jc w:val="center"/>
              <w:rPr>
                <w:rFonts w:ascii="GHEA Grapalat" w:hAnsi="GHEA Grapalat"/>
                <w:sz w:val="18"/>
                <w:szCs w:val="18"/>
              </w:rPr>
            </w:pPr>
            <w:r w:rsidRPr="00BE3DCD">
              <w:rPr>
                <w:rFonts w:ascii="GHEA Grapalat" w:hAnsi="GHEA Grapalat"/>
                <w:sz w:val="18"/>
                <w:szCs w:val="18"/>
              </w:rPr>
              <w:t>անվանումը</w:t>
            </w:r>
          </w:p>
        </w:tc>
        <w:tc>
          <w:tcPr>
            <w:tcW w:w="1440" w:type="dxa"/>
            <w:vMerge w:val="restart"/>
            <w:shd w:val="clear" w:color="auto" w:fill="auto"/>
            <w:vAlign w:val="center"/>
          </w:tcPr>
          <w:p w:rsidR="0038400D" w:rsidRPr="00BE3DCD" w:rsidRDefault="0038400D" w:rsidP="007A2020">
            <w:pPr>
              <w:pStyle w:val="af4"/>
              <w:spacing w:before="0" w:beforeAutospacing="0" w:after="0" w:afterAutospacing="0"/>
              <w:jc w:val="center"/>
              <w:rPr>
                <w:rFonts w:ascii="GHEA Grapalat" w:hAnsi="GHEA Grapalat"/>
                <w:sz w:val="18"/>
                <w:szCs w:val="18"/>
              </w:rPr>
            </w:pPr>
            <w:r w:rsidRPr="00BE3DCD">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38400D" w:rsidRPr="00BE3DCD" w:rsidRDefault="0038400D" w:rsidP="007A2020">
            <w:pPr>
              <w:pStyle w:val="af4"/>
              <w:spacing w:before="0" w:beforeAutospacing="0" w:after="0" w:afterAutospacing="0"/>
              <w:jc w:val="center"/>
              <w:rPr>
                <w:rFonts w:ascii="GHEA Grapalat" w:hAnsi="GHEA Grapalat"/>
                <w:sz w:val="18"/>
                <w:szCs w:val="18"/>
              </w:rPr>
            </w:pPr>
            <w:r w:rsidRPr="00BE3DCD">
              <w:rPr>
                <w:rFonts w:ascii="GHEA Grapalat" w:hAnsi="GHEA Grapalat"/>
                <w:sz w:val="18"/>
                <w:szCs w:val="18"/>
              </w:rPr>
              <w:t>քանակական ցուցանիշը</w:t>
            </w:r>
          </w:p>
        </w:tc>
        <w:tc>
          <w:tcPr>
            <w:tcW w:w="2976" w:type="dxa"/>
            <w:gridSpan w:val="2"/>
            <w:shd w:val="clear" w:color="auto" w:fill="auto"/>
            <w:vAlign w:val="center"/>
          </w:tcPr>
          <w:p w:rsidR="0038400D" w:rsidRPr="00BE3DCD" w:rsidRDefault="0038400D" w:rsidP="007A2020">
            <w:pPr>
              <w:pStyle w:val="af4"/>
              <w:spacing w:before="0" w:beforeAutospacing="0" w:after="0" w:afterAutospacing="0"/>
              <w:jc w:val="center"/>
              <w:rPr>
                <w:rFonts w:ascii="GHEA Grapalat" w:hAnsi="GHEA Grapalat"/>
                <w:sz w:val="18"/>
                <w:szCs w:val="18"/>
              </w:rPr>
            </w:pPr>
            <w:r w:rsidRPr="00BE3DCD">
              <w:rPr>
                <w:rFonts w:ascii="GHEA Grapalat" w:hAnsi="GHEA Grapalat"/>
                <w:sz w:val="18"/>
                <w:szCs w:val="18"/>
              </w:rPr>
              <w:t>կատարման ժամկետը</w:t>
            </w:r>
          </w:p>
        </w:tc>
        <w:tc>
          <w:tcPr>
            <w:tcW w:w="1168" w:type="dxa"/>
            <w:vMerge w:val="restart"/>
            <w:shd w:val="clear" w:color="auto" w:fill="auto"/>
            <w:vAlign w:val="center"/>
          </w:tcPr>
          <w:p w:rsidR="0038400D" w:rsidRPr="00BE3DCD" w:rsidRDefault="0038400D" w:rsidP="007A2020">
            <w:pPr>
              <w:pStyle w:val="af4"/>
              <w:spacing w:before="0" w:beforeAutospacing="0" w:after="0" w:afterAutospacing="0"/>
              <w:jc w:val="center"/>
              <w:rPr>
                <w:rFonts w:ascii="GHEA Grapalat" w:hAnsi="GHEA Grapalat"/>
                <w:sz w:val="18"/>
                <w:szCs w:val="18"/>
              </w:rPr>
            </w:pPr>
            <w:r w:rsidRPr="00BE3DCD">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38400D" w:rsidRPr="00BE3DCD" w:rsidRDefault="0038400D" w:rsidP="007A2020">
            <w:pPr>
              <w:pStyle w:val="af4"/>
              <w:spacing w:before="0" w:beforeAutospacing="0" w:after="0" w:afterAutospacing="0"/>
              <w:jc w:val="center"/>
              <w:rPr>
                <w:rFonts w:ascii="GHEA Grapalat" w:hAnsi="GHEA Grapalat"/>
                <w:sz w:val="18"/>
                <w:szCs w:val="18"/>
              </w:rPr>
            </w:pPr>
            <w:r w:rsidRPr="00BE3DCD">
              <w:rPr>
                <w:rFonts w:ascii="GHEA Grapalat" w:hAnsi="GHEA Grapalat"/>
                <w:sz w:val="18"/>
                <w:szCs w:val="18"/>
              </w:rPr>
              <w:t>Վճարման ժամկետը /ըստ վճարման ժամանակացույցի/</w:t>
            </w:r>
          </w:p>
        </w:tc>
      </w:tr>
      <w:tr w:rsidR="0038400D" w:rsidRPr="00BE3DCD" w:rsidTr="007A2020">
        <w:trPr>
          <w:trHeight w:val="1105"/>
          <w:jc w:val="right"/>
        </w:trPr>
        <w:tc>
          <w:tcPr>
            <w:tcW w:w="357" w:type="dxa"/>
            <w:vMerge/>
            <w:tcBorders>
              <w:bottom w:val="single" w:sz="4" w:space="0" w:color="auto"/>
            </w:tcBorders>
            <w:shd w:val="clear" w:color="auto" w:fill="auto"/>
          </w:tcPr>
          <w:p w:rsidR="0038400D" w:rsidRPr="00BE3DCD"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38400D" w:rsidRPr="00BE3DCD"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38400D" w:rsidRPr="00BE3DCD"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38400D" w:rsidRPr="00BE3DCD" w:rsidRDefault="0038400D" w:rsidP="007A2020">
            <w:pPr>
              <w:pStyle w:val="af4"/>
              <w:spacing w:before="0" w:beforeAutospacing="0" w:after="0" w:afterAutospacing="0"/>
              <w:jc w:val="center"/>
              <w:rPr>
                <w:rFonts w:ascii="GHEA Grapalat" w:hAnsi="GHEA Grapalat"/>
                <w:sz w:val="18"/>
                <w:szCs w:val="18"/>
              </w:rPr>
            </w:pPr>
            <w:r w:rsidRPr="00BE3DCD">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BE3DCD" w:rsidRDefault="0038400D" w:rsidP="007A2020">
            <w:pPr>
              <w:pStyle w:val="af4"/>
              <w:spacing w:before="0" w:beforeAutospacing="0" w:after="0" w:afterAutospacing="0"/>
              <w:jc w:val="center"/>
              <w:rPr>
                <w:rFonts w:ascii="GHEA Grapalat" w:hAnsi="GHEA Grapalat"/>
                <w:sz w:val="18"/>
                <w:szCs w:val="18"/>
              </w:rPr>
            </w:pPr>
            <w:r w:rsidRPr="00BE3DCD">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38400D" w:rsidRPr="00BE3DCD" w:rsidRDefault="0038400D" w:rsidP="007A2020">
            <w:pPr>
              <w:pStyle w:val="af4"/>
              <w:spacing w:before="0" w:beforeAutospacing="0" w:after="0" w:afterAutospacing="0"/>
              <w:jc w:val="center"/>
              <w:rPr>
                <w:rFonts w:ascii="GHEA Grapalat" w:hAnsi="GHEA Grapalat"/>
                <w:sz w:val="18"/>
                <w:szCs w:val="18"/>
              </w:rPr>
            </w:pPr>
            <w:r w:rsidRPr="00BE3DCD">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BE3DCD" w:rsidRDefault="0038400D" w:rsidP="007A2020">
            <w:pPr>
              <w:pStyle w:val="af4"/>
              <w:spacing w:before="0" w:beforeAutospacing="0" w:after="0" w:afterAutospacing="0"/>
              <w:jc w:val="center"/>
              <w:rPr>
                <w:rFonts w:ascii="GHEA Grapalat" w:hAnsi="GHEA Grapalat"/>
                <w:sz w:val="18"/>
                <w:szCs w:val="18"/>
              </w:rPr>
            </w:pPr>
            <w:r w:rsidRPr="00BE3DCD">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38400D" w:rsidRPr="00BE3DCD"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38400D" w:rsidRPr="00BE3DCD" w:rsidRDefault="0038400D" w:rsidP="007A2020">
            <w:pPr>
              <w:pStyle w:val="af4"/>
              <w:spacing w:before="0" w:beforeAutospacing="0" w:after="0" w:afterAutospacing="0"/>
              <w:jc w:val="center"/>
              <w:rPr>
                <w:rFonts w:ascii="GHEA Grapalat" w:hAnsi="GHEA Grapalat"/>
                <w:sz w:val="18"/>
                <w:szCs w:val="18"/>
              </w:rPr>
            </w:pPr>
          </w:p>
        </w:tc>
      </w:tr>
      <w:tr w:rsidR="0038400D" w:rsidRPr="00BE3DCD" w:rsidTr="007A2020">
        <w:trPr>
          <w:jc w:val="right"/>
        </w:trPr>
        <w:tc>
          <w:tcPr>
            <w:tcW w:w="357" w:type="dxa"/>
            <w:shd w:val="clear" w:color="auto" w:fill="auto"/>
            <w:vAlign w:val="center"/>
          </w:tcPr>
          <w:p w:rsidR="0038400D" w:rsidRPr="00BE3DCD"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rsidR="0038400D" w:rsidRPr="00BE3DCD"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rsidR="0038400D" w:rsidRPr="00BE3DCD"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rsidR="0038400D" w:rsidRPr="00BE3DCD"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rsidR="0038400D" w:rsidRPr="00BE3DCD"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rsidR="0038400D" w:rsidRPr="00BE3DCD"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rsidR="0038400D" w:rsidRPr="00BE3DCD"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rsidR="0038400D" w:rsidRPr="00BE3DCD"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rsidR="0038400D" w:rsidRPr="00BE3DCD" w:rsidRDefault="0038400D" w:rsidP="007A2020">
            <w:pPr>
              <w:pStyle w:val="af4"/>
              <w:spacing w:before="0" w:beforeAutospacing="0" w:after="0" w:afterAutospacing="0"/>
              <w:jc w:val="center"/>
              <w:rPr>
                <w:rFonts w:ascii="GHEA Grapalat" w:hAnsi="GHEA Grapalat"/>
                <w:sz w:val="18"/>
                <w:szCs w:val="18"/>
              </w:rPr>
            </w:pPr>
          </w:p>
        </w:tc>
      </w:tr>
      <w:tr w:rsidR="0038400D" w:rsidRPr="00BE3DCD" w:rsidTr="007A2020">
        <w:trPr>
          <w:jc w:val="right"/>
        </w:trPr>
        <w:tc>
          <w:tcPr>
            <w:tcW w:w="357" w:type="dxa"/>
            <w:shd w:val="clear" w:color="auto" w:fill="auto"/>
          </w:tcPr>
          <w:p w:rsidR="0038400D" w:rsidRPr="00BE3DCD"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rsidR="0038400D" w:rsidRPr="00BE3DCD"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rsidR="0038400D" w:rsidRPr="00BE3DCD"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rsidR="0038400D" w:rsidRPr="00BE3DCD"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rsidR="0038400D" w:rsidRPr="00BE3DCD"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rsidR="0038400D" w:rsidRPr="00BE3DCD"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rsidR="0038400D" w:rsidRPr="00BE3DCD"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rsidR="0038400D" w:rsidRPr="00BE3DCD"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rsidR="0038400D" w:rsidRPr="00BE3DCD" w:rsidRDefault="0038400D" w:rsidP="007A2020">
            <w:pPr>
              <w:pStyle w:val="af4"/>
              <w:spacing w:before="0" w:beforeAutospacing="0" w:after="0" w:afterAutospacing="0"/>
              <w:jc w:val="center"/>
              <w:rPr>
                <w:rFonts w:ascii="GHEA Grapalat" w:hAnsi="GHEA Grapalat"/>
              </w:rPr>
            </w:pPr>
          </w:p>
        </w:tc>
      </w:tr>
    </w:tbl>
    <w:p w:rsidR="0038400D" w:rsidRPr="00BE3DCD" w:rsidRDefault="0038400D" w:rsidP="0038400D">
      <w:pPr>
        <w:ind w:firstLine="375"/>
        <w:jc w:val="both"/>
        <w:rPr>
          <w:rFonts w:ascii="Arial" w:hAnsi="Arial" w:cs="Arial"/>
          <w:iCs/>
          <w:color w:val="000000"/>
          <w:sz w:val="21"/>
          <w:szCs w:val="21"/>
          <w:lang w:val="es-ES"/>
        </w:rPr>
      </w:pPr>
      <w:r w:rsidRPr="00BE3DCD">
        <w:rPr>
          <w:rFonts w:ascii="Arial" w:hAnsi="Arial" w:cs="Arial"/>
          <w:iCs/>
          <w:color w:val="000000"/>
          <w:sz w:val="21"/>
          <w:szCs w:val="21"/>
          <w:lang w:val="es-ES"/>
        </w:rPr>
        <w:t> </w:t>
      </w:r>
    </w:p>
    <w:p w:rsidR="0038400D" w:rsidRPr="00BE3DCD" w:rsidRDefault="0038400D" w:rsidP="0038400D">
      <w:pPr>
        <w:ind w:firstLine="375"/>
        <w:jc w:val="both"/>
        <w:rPr>
          <w:rFonts w:ascii="GHEA Grapalat" w:hAnsi="GHEA Grapalat"/>
          <w:iCs/>
          <w:snapToGrid w:val="0"/>
          <w:color w:val="000000"/>
          <w:sz w:val="21"/>
          <w:szCs w:val="21"/>
          <w:lang w:val="es-ES"/>
        </w:rPr>
      </w:pPr>
      <w:r w:rsidRPr="00BE3DCD">
        <w:rPr>
          <w:rFonts w:ascii="Arial" w:hAnsi="Arial" w:cs="Arial"/>
          <w:iCs/>
          <w:color w:val="000000"/>
          <w:sz w:val="21"/>
          <w:szCs w:val="21"/>
          <w:lang w:val="es-ES"/>
        </w:rPr>
        <w:t> </w:t>
      </w:r>
      <w:r w:rsidRPr="00BE3DCD">
        <w:rPr>
          <w:rFonts w:ascii="GHEA Grapalat" w:hAnsi="GHEA Grapalat"/>
          <w:iCs/>
          <w:snapToGrid w:val="0"/>
          <w:color w:val="000000"/>
          <w:sz w:val="21"/>
          <w:szCs w:val="21"/>
          <w:lang w:val="hy-AM"/>
        </w:rPr>
        <w:t xml:space="preserve">Սույն </w:t>
      </w:r>
      <w:r w:rsidRPr="00BE3DCD">
        <w:rPr>
          <w:rFonts w:ascii="GHEA Grapalat" w:hAnsi="GHEA Grapalat"/>
          <w:iCs/>
          <w:snapToGrid w:val="0"/>
          <w:color w:val="000000"/>
          <w:sz w:val="21"/>
          <w:szCs w:val="21"/>
        </w:rPr>
        <w:t>արձանագրության</w:t>
      </w:r>
      <w:r w:rsidRPr="00BE3DCD">
        <w:rPr>
          <w:rFonts w:ascii="GHEA Grapalat" w:hAnsi="GHEA Grapalat"/>
          <w:iCs/>
          <w:snapToGrid w:val="0"/>
          <w:color w:val="000000"/>
          <w:sz w:val="21"/>
          <w:szCs w:val="21"/>
          <w:lang w:val="es-ES"/>
        </w:rPr>
        <w:t xml:space="preserve"> </w:t>
      </w:r>
      <w:r w:rsidRPr="00BE3DCD">
        <w:rPr>
          <w:rFonts w:ascii="GHEA Grapalat" w:hAnsi="GHEA Grapalat"/>
          <w:iCs/>
          <w:snapToGrid w:val="0"/>
          <w:color w:val="000000"/>
          <w:sz w:val="21"/>
          <w:szCs w:val="21"/>
        </w:rPr>
        <w:t>երկկողմ</w:t>
      </w:r>
      <w:r w:rsidRPr="00BE3DCD">
        <w:rPr>
          <w:rFonts w:ascii="GHEA Grapalat" w:hAnsi="GHEA Grapalat"/>
          <w:iCs/>
          <w:snapToGrid w:val="0"/>
          <w:color w:val="000000"/>
          <w:sz w:val="21"/>
          <w:szCs w:val="21"/>
          <w:lang w:val="es-ES"/>
        </w:rPr>
        <w:t xml:space="preserve"> </w:t>
      </w:r>
      <w:r w:rsidRPr="00BE3DCD">
        <w:rPr>
          <w:rFonts w:ascii="GHEA Grapalat" w:hAnsi="GHEA Grapalat"/>
          <w:iCs/>
          <w:snapToGrid w:val="0"/>
          <w:color w:val="000000"/>
          <w:sz w:val="21"/>
          <w:szCs w:val="21"/>
          <w:lang w:val="hy-AM"/>
        </w:rPr>
        <w:t>հաստատման համար հիմք հանդիսացած</w:t>
      </w:r>
      <w:r w:rsidRPr="00BE3DCD">
        <w:rPr>
          <w:rFonts w:ascii="GHEA Grapalat" w:hAnsi="GHEA Grapalat"/>
          <w:iCs/>
          <w:snapToGrid w:val="0"/>
          <w:color w:val="000000"/>
          <w:sz w:val="21"/>
          <w:szCs w:val="21"/>
          <w:lang w:val="es-ES"/>
        </w:rPr>
        <w:t xml:space="preserve"> </w:t>
      </w:r>
      <w:r w:rsidRPr="00BE3DCD">
        <w:rPr>
          <w:rFonts w:ascii="GHEA Grapalat" w:hAnsi="GHEA Grapalat"/>
          <w:iCs/>
          <w:snapToGrid w:val="0"/>
          <w:color w:val="000000"/>
          <w:sz w:val="21"/>
          <w:szCs w:val="21"/>
        </w:rPr>
        <w:t>հաշիվ</w:t>
      </w:r>
      <w:r w:rsidRPr="00BE3DCD">
        <w:rPr>
          <w:rFonts w:ascii="GHEA Grapalat" w:hAnsi="GHEA Grapalat"/>
          <w:iCs/>
          <w:snapToGrid w:val="0"/>
          <w:color w:val="000000"/>
          <w:sz w:val="21"/>
          <w:szCs w:val="21"/>
          <w:lang w:val="es-ES"/>
        </w:rPr>
        <w:t xml:space="preserve"> </w:t>
      </w:r>
      <w:r w:rsidRPr="00BE3DCD">
        <w:rPr>
          <w:rFonts w:ascii="GHEA Grapalat" w:hAnsi="GHEA Grapalat"/>
          <w:iCs/>
          <w:snapToGrid w:val="0"/>
          <w:color w:val="000000"/>
          <w:sz w:val="21"/>
          <w:szCs w:val="21"/>
        </w:rPr>
        <w:t>ապրանքագիրը</w:t>
      </w:r>
      <w:r w:rsidRPr="00BE3DCD">
        <w:rPr>
          <w:rFonts w:ascii="GHEA Grapalat" w:hAnsi="GHEA Grapalat"/>
          <w:iCs/>
          <w:snapToGrid w:val="0"/>
          <w:color w:val="000000"/>
          <w:sz w:val="21"/>
          <w:szCs w:val="21"/>
          <w:lang w:val="es-ES"/>
        </w:rPr>
        <w:t xml:space="preserve"> </w:t>
      </w:r>
      <w:r w:rsidRPr="00BE3DCD">
        <w:rPr>
          <w:rFonts w:ascii="GHEA Grapalat" w:hAnsi="GHEA Grapalat"/>
          <w:iCs/>
          <w:snapToGrid w:val="0"/>
          <w:color w:val="000000"/>
          <w:sz w:val="21"/>
          <w:szCs w:val="21"/>
        </w:rPr>
        <w:t>և</w:t>
      </w:r>
      <w:r w:rsidRPr="00BE3DCD">
        <w:rPr>
          <w:rFonts w:ascii="GHEA Grapalat" w:hAnsi="GHEA Grapalat"/>
          <w:iCs/>
          <w:snapToGrid w:val="0"/>
          <w:color w:val="000000"/>
          <w:sz w:val="21"/>
          <w:szCs w:val="21"/>
          <w:lang w:val="es-ES"/>
        </w:rPr>
        <w:t xml:space="preserve"> </w:t>
      </w:r>
      <w:r w:rsidRPr="00BE3DCD">
        <w:rPr>
          <w:rFonts w:ascii="GHEA Grapalat" w:hAnsi="GHEA Grapalat"/>
          <w:iCs/>
          <w:snapToGrid w:val="0"/>
          <w:color w:val="000000"/>
          <w:sz w:val="21"/>
          <w:szCs w:val="21"/>
          <w:lang w:val="hy-AM"/>
        </w:rPr>
        <w:t xml:space="preserve">դրական </w:t>
      </w:r>
      <w:r w:rsidRPr="00BE3DCD">
        <w:rPr>
          <w:rFonts w:ascii="GHEA Grapalat" w:hAnsi="GHEA Grapalat"/>
          <w:color w:val="000000"/>
          <w:sz w:val="21"/>
          <w:szCs w:val="21"/>
          <w:lang w:val="es-ES"/>
        </w:rPr>
        <w:t>եզրակացությունը</w:t>
      </w:r>
      <w:r w:rsidRPr="00BE3DCD">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38400D" w:rsidRPr="00BE3DCD" w:rsidRDefault="0038400D" w:rsidP="0038400D">
      <w:pPr>
        <w:ind w:firstLine="375"/>
        <w:jc w:val="both"/>
        <w:rPr>
          <w:rFonts w:ascii="GHEA Grapalat" w:hAnsi="GHEA Grapalat"/>
          <w:iCs/>
          <w:snapToGrid w:val="0"/>
          <w:color w:val="000000"/>
          <w:sz w:val="21"/>
          <w:szCs w:val="21"/>
          <w:lang w:val="es-ES"/>
        </w:rPr>
      </w:pPr>
    </w:p>
    <w:p w:rsidR="0038400D" w:rsidRPr="00BE3DCD" w:rsidRDefault="0038400D" w:rsidP="0038400D">
      <w:pPr>
        <w:ind w:firstLine="375"/>
        <w:jc w:val="both"/>
        <w:rPr>
          <w:rFonts w:ascii="GHEA Grapalat" w:hAnsi="GHEA Grapalat"/>
          <w:iCs/>
          <w:snapToGrid w:val="0"/>
          <w:color w:val="000000"/>
          <w:sz w:val="2"/>
          <w:szCs w:val="21"/>
          <w:lang w:val="es-ES"/>
        </w:rPr>
      </w:pPr>
    </w:p>
    <w:p w:rsidR="0038400D" w:rsidRPr="00BE3DCD" w:rsidRDefault="0038400D" w:rsidP="0038400D">
      <w:pPr>
        <w:ind w:firstLine="375"/>
        <w:rPr>
          <w:rFonts w:ascii="GHEA Grapalat" w:hAnsi="GHEA Grapalat"/>
          <w:iCs/>
          <w:snapToGrid w:val="0"/>
          <w:color w:val="000000"/>
          <w:sz w:val="2"/>
          <w:szCs w:val="21"/>
          <w:lang w:val="es-ES"/>
        </w:rPr>
      </w:pPr>
      <w:r w:rsidRPr="00BE3DCD">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BE3DCD" w:rsidTr="007A2020">
        <w:trPr>
          <w:trHeight w:val="266"/>
          <w:tblCellSpacing w:w="7" w:type="dxa"/>
          <w:jc w:val="center"/>
        </w:trPr>
        <w:tc>
          <w:tcPr>
            <w:tcW w:w="0" w:type="auto"/>
            <w:vAlign w:val="center"/>
          </w:tcPr>
          <w:p w:rsidR="0038400D" w:rsidRPr="00BE3DCD" w:rsidRDefault="0038400D" w:rsidP="0038400D">
            <w:pPr>
              <w:jc w:val="center"/>
              <w:rPr>
                <w:rFonts w:ascii="GHEA Grapalat" w:hAnsi="GHEA Grapalat"/>
                <w:iCs/>
                <w:color w:val="000000"/>
                <w:sz w:val="21"/>
                <w:szCs w:val="21"/>
              </w:rPr>
            </w:pPr>
            <w:r w:rsidRPr="00BE3DCD">
              <w:rPr>
                <w:rFonts w:ascii="GHEA Grapalat" w:hAnsi="GHEA Grapalat"/>
                <w:iCs/>
                <w:color w:val="000000"/>
                <w:sz w:val="21"/>
                <w:szCs w:val="21"/>
              </w:rPr>
              <w:t xml:space="preserve">Ապրանքը հանձնեց </w:t>
            </w:r>
          </w:p>
        </w:tc>
        <w:tc>
          <w:tcPr>
            <w:tcW w:w="0" w:type="auto"/>
            <w:vAlign w:val="center"/>
          </w:tcPr>
          <w:p w:rsidR="0038400D" w:rsidRPr="00BE3DCD" w:rsidRDefault="0038400D" w:rsidP="0038400D">
            <w:pPr>
              <w:jc w:val="center"/>
              <w:rPr>
                <w:rFonts w:ascii="GHEA Grapalat" w:hAnsi="GHEA Grapalat"/>
                <w:iCs/>
                <w:color w:val="000000"/>
                <w:sz w:val="21"/>
                <w:szCs w:val="21"/>
              </w:rPr>
            </w:pPr>
            <w:r w:rsidRPr="00BE3DCD">
              <w:rPr>
                <w:rFonts w:ascii="GHEA Grapalat" w:hAnsi="GHEA Grapalat"/>
                <w:iCs/>
                <w:color w:val="000000"/>
                <w:sz w:val="21"/>
                <w:szCs w:val="21"/>
              </w:rPr>
              <w:t>Ապրանքը ընդունեց</w:t>
            </w:r>
          </w:p>
        </w:tc>
      </w:tr>
      <w:tr w:rsidR="0038400D" w:rsidRPr="00BE3DCD" w:rsidTr="007A2020">
        <w:trPr>
          <w:trHeight w:val="473"/>
          <w:tblCellSpacing w:w="7" w:type="dxa"/>
          <w:jc w:val="center"/>
        </w:trPr>
        <w:tc>
          <w:tcPr>
            <w:tcW w:w="0" w:type="auto"/>
            <w:vAlign w:val="center"/>
          </w:tcPr>
          <w:p w:rsidR="0038400D" w:rsidRPr="00BE3DCD" w:rsidRDefault="0038400D" w:rsidP="007A2020">
            <w:pPr>
              <w:jc w:val="center"/>
              <w:rPr>
                <w:rFonts w:ascii="GHEA Grapalat" w:hAnsi="GHEA Grapalat"/>
                <w:iCs/>
                <w:sz w:val="21"/>
                <w:szCs w:val="21"/>
              </w:rPr>
            </w:pPr>
            <w:r w:rsidRPr="00BE3DCD">
              <w:rPr>
                <w:rFonts w:ascii="GHEA Grapalat" w:hAnsi="GHEA Grapalat"/>
                <w:iCs/>
                <w:sz w:val="21"/>
                <w:szCs w:val="21"/>
              </w:rPr>
              <w:t xml:space="preserve">___________________________ </w:t>
            </w:r>
          </w:p>
          <w:p w:rsidR="0038400D" w:rsidRPr="00BE3DCD" w:rsidRDefault="0038400D" w:rsidP="007A2020">
            <w:pPr>
              <w:jc w:val="center"/>
              <w:rPr>
                <w:rFonts w:ascii="GHEA Grapalat" w:hAnsi="GHEA Grapalat"/>
                <w:iCs/>
                <w:sz w:val="21"/>
                <w:szCs w:val="21"/>
              </w:rPr>
            </w:pPr>
            <w:r w:rsidRPr="00BE3DCD">
              <w:rPr>
                <w:rFonts w:ascii="GHEA Grapalat" w:hAnsi="GHEA Grapalat"/>
                <w:iCs/>
                <w:sz w:val="15"/>
                <w:szCs w:val="15"/>
              </w:rPr>
              <w:t xml:space="preserve">ստորագրություն </w:t>
            </w:r>
          </w:p>
        </w:tc>
        <w:tc>
          <w:tcPr>
            <w:tcW w:w="0" w:type="auto"/>
            <w:vAlign w:val="center"/>
          </w:tcPr>
          <w:p w:rsidR="0038400D" w:rsidRPr="00BE3DCD" w:rsidRDefault="0038400D" w:rsidP="007A2020">
            <w:pPr>
              <w:jc w:val="center"/>
              <w:rPr>
                <w:rFonts w:ascii="GHEA Grapalat" w:hAnsi="GHEA Grapalat"/>
                <w:iCs/>
                <w:sz w:val="21"/>
                <w:szCs w:val="21"/>
              </w:rPr>
            </w:pPr>
            <w:r w:rsidRPr="00BE3DCD">
              <w:rPr>
                <w:rFonts w:ascii="GHEA Grapalat" w:hAnsi="GHEA Grapalat"/>
                <w:iCs/>
                <w:sz w:val="21"/>
                <w:szCs w:val="21"/>
              </w:rPr>
              <w:t>___________________________</w:t>
            </w:r>
          </w:p>
          <w:p w:rsidR="0038400D" w:rsidRPr="00BE3DCD" w:rsidRDefault="0038400D" w:rsidP="007A2020">
            <w:pPr>
              <w:jc w:val="center"/>
              <w:rPr>
                <w:rFonts w:ascii="GHEA Grapalat" w:hAnsi="GHEA Grapalat"/>
                <w:iCs/>
                <w:sz w:val="21"/>
                <w:szCs w:val="21"/>
              </w:rPr>
            </w:pPr>
            <w:r w:rsidRPr="00BE3DCD">
              <w:rPr>
                <w:rFonts w:ascii="GHEA Grapalat" w:hAnsi="GHEA Grapalat"/>
                <w:iCs/>
                <w:sz w:val="15"/>
                <w:szCs w:val="15"/>
              </w:rPr>
              <w:t xml:space="preserve">ստորագրություն </w:t>
            </w:r>
          </w:p>
        </w:tc>
      </w:tr>
      <w:tr w:rsidR="0038400D" w:rsidRPr="00BE3DCD" w:rsidTr="007A2020">
        <w:trPr>
          <w:trHeight w:val="503"/>
          <w:tblCellSpacing w:w="7" w:type="dxa"/>
          <w:jc w:val="center"/>
        </w:trPr>
        <w:tc>
          <w:tcPr>
            <w:tcW w:w="0" w:type="auto"/>
            <w:vAlign w:val="center"/>
          </w:tcPr>
          <w:p w:rsidR="0038400D" w:rsidRPr="00BE3DCD" w:rsidRDefault="0038400D" w:rsidP="007A2020">
            <w:pPr>
              <w:jc w:val="center"/>
              <w:rPr>
                <w:rFonts w:ascii="GHEA Grapalat" w:hAnsi="GHEA Grapalat"/>
                <w:iCs/>
                <w:sz w:val="21"/>
                <w:szCs w:val="21"/>
              </w:rPr>
            </w:pPr>
            <w:r w:rsidRPr="00BE3DCD">
              <w:rPr>
                <w:rFonts w:ascii="GHEA Grapalat" w:hAnsi="GHEA Grapalat"/>
                <w:iCs/>
                <w:sz w:val="21"/>
                <w:szCs w:val="21"/>
              </w:rPr>
              <w:t xml:space="preserve">___________________________ </w:t>
            </w:r>
          </w:p>
          <w:p w:rsidR="0038400D" w:rsidRPr="00BE3DCD" w:rsidRDefault="0038400D" w:rsidP="007A2020">
            <w:pPr>
              <w:jc w:val="center"/>
              <w:rPr>
                <w:rFonts w:ascii="GHEA Grapalat" w:hAnsi="GHEA Grapalat"/>
                <w:iCs/>
                <w:sz w:val="21"/>
                <w:szCs w:val="21"/>
              </w:rPr>
            </w:pPr>
            <w:r w:rsidRPr="00BE3DCD">
              <w:rPr>
                <w:rFonts w:ascii="GHEA Grapalat" w:hAnsi="GHEA Grapalat"/>
                <w:iCs/>
                <w:sz w:val="15"/>
                <w:szCs w:val="15"/>
              </w:rPr>
              <w:t>ազգանուն, անուն</w:t>
            </w:r>
          </w:p>
        </w:tc>
        <w:tc>
          <w:tcPr>
            <w:tcW w:w="0" w:type="auto"/>
            <w:vAlign w:val="center"/>
          </w:tcPr>
          <w:p w:rsidR="0038400D" w:rsidRPr="00BE3DCD" w:rsidRDefault="0038400D" w:rsidP="007A2020">
            <w:pPr>
              <w:jc w:val="center"/>
              <w:rPr>
                <w:rFonts w:ascii="GHEA Grapalat" w:hAnsi="GHEA Grapalat"/>
                <w:iCs/>
                <w:sz w:val="21"/>
                <w:szCs w:val="21"/>
              </w:rPr>
            </w:pPr>
            <w:r w:rsidRPr="00BE3DCD">
              <w:rPr>
                <w:rFonts w:ascii="GHEA Grapalat" w:hAnsi="GHEA Grapalat"/>
                <w:iCs/>
                <w:sz w:val="21"/>
                <w:szCs w:val="21"/>
              </w:rPr>
              <w:t>___________________________</w:t>
            </w:r>
          </w:p>
          <w:p w:rsidR="0038400D" w:rsidRPr="00BE3DCD" w:rsidRDefault="0038400D" w:rsidP="007A2020">
            <w:pPr>
              <w:jc w:val="center"/>
              <w:rPr>
                <w:rFonts w:ascii="GHEA Grapalat" w:hAnsi="GHEA Grapalat"/>
                <w:iCs/>
                <w:sz w:val="21"/>
                <w:szCs w:val="21"/>
              </w:rPr>
            </w:pPr>
            <w:r w:rsidRPr="00BE3DCD">
              <w:rPr>
                <w:rFonts w:ascii="GHEA Grapalat" w:hAnsi="GHEA Grapalat"/>
                <w:iCs/>
                <w:sz w:val="15"/>
                <w:szCs w:val="15"/>
              </w:rPr>
              <w:t>ազգանուն, անուն</w:t>
            </w:r>
          </w:p>
        </w:tc>
      </w:tr>
      <w:tr w:rsidR="0038400D" w:rsidRPr="00BE3DCD" w:rsidTr="007A2020">
        <w:trPr>
          <w:trHeight w:val="281"/>
          <w:tblCellSpacing w:w="7" w:type="dxa"/>
          <w:jc w:val="center"/>
        </w:trPr>
        <w:tc>
          <w:tcPr>
            <w:tcW w:w="0" w:type="auto"/>
            <w:vAlign w:val="center"/>
          </w:tcPr>
          <w:p w:rsidR="0038400D" w:rsidRPr="00BE3DCD" w:rsidRDefault="0038400D" w:rsidP="007A2020">
            <w:pPr>
              <w:rPr>
                <w:rFonts w:ascii="GHEA Grapalat" w:hAnsi="GHEA Grapalat"/>
                <w:iCs/>
                <w:color w:val="000000"/>
                <w:sz w:val="21"/>
                <w:szCs w:val="21"/>
              </w:rPr>
            </w:pPr>
            <w:r w:rsidRPr="00BE3DCD">
              <w:rPr>
                <w:rFonts w:ascii="GHEA Grapalat" w:hAnsi="GHEA Grapalat"/>
                <w:iCs/>
                <w:color w:val="000000"/>
                <w:sz w:val="21"/>
                <w:szCs w:val="21"/>
              </w:rPr>
              <w:t xml:space="preserve">                              Կ.Տ.</w:t>
            </w:r>
            <w:r w:rsidRPr="00BE3DCD">
              <w:rPr>
                <w:rFonts w:ascii="Arial" w:hAnsi="Arial" w:cs="Arial"/>
                <w:iCs/>
                <w:color w:val="000000"/>
                <w:sz w:val="21"/>
                <w:szCs w:val="21"/>
              </w:rPr>
              <w:t xml:space="preserve">                                                                                 </w:t>
            </w:r>
          </w:p>
        </w:tc>
        <w:tc>
          <w:tcPr>
            <w:tcW w:w="0" w:type="auto"/>
            <w:vAlign w:val="center"/>
          </w:tcPr>
          <w:p w:rsidR="0038400D" w:rsidRPr="00BE3DCD" w:rsidRDefault="0038400D" w:rsidP="007A2020">
            <w:pPr>
              <w:rPr>
                <w:rFonts w:ascii="GHEA Grapalat" w:hAnsi="GHEA Grapalat"/>
                <w:iCs/>
                <w:color w:val="000000"/>
                <w:sz w:val="21"/>
                <w:szCs w:val="21"/>
              </w:rPr>
            </w:pPr>
            <w:r w:rsidRPr="00BE3DCD">
              <w:rPr>
                <w:rFonts w:ascii="Arial" w:hAnsi="Arial" w:cs="Arial"/>
                <w:iCs/>
                <w:color w:val="000000"/>
                <w:sz w:val="21"/>
                <w:szCs w:val="21"/>
              </w:rPr>
              <w:t xml:space="preserve">                                     </w:t>
            </w:r>
            <w:r w:rsidRPr="00BE3DCD">
              <w:rPr>
                <w:rFonts w:ascii="GHEA Grapalat" w:hAnsi="GHEA Grapalat"/>
                <w:iCs/>
                <w:color w:val="000000"/>
                <w:sz w:val="21"/>
                <w:szCs w:val="21"/>
              </w:rPr>
              <w:t>Կ.Տ.</w:t>
            </w:r>
          </w:p>
        </w:tc>
      </w:tr>
    </w:tbl>
    <w:p w:rsidR="00071D1C" w:rsidRPr="00BE3DCD" w:rsidRDefault="00071D1C" w:rsidP="00EF3662">
      <w:pPr>
        <w:ind w:left="-142" w:firstLine="142"/>
        <w:jc w:val="center"/>
        <w:rPr>
          <w:rFonts w:ascii="GHEA Grapalat" w:hAnsi="GHEA Grapalat" w:cs="Sylfaen"/>
          <w:b/>
        </w:rPr>
      </w:pPr>
    </w:p>
    <w:p w:rsidR="00071D1C" w:rsidRPr="00BE3DCD" w:rsidRDefault="00071D1C" w:rsidP="00EF3662">
      <w:pPr>
        <w:ind w:left="-142" w:firstLine="142"/>
        <w:jc w:val="center"/>
        <w:rPr>
          <w:rFonts w:ascii="GHEA Grapalat" w:hAnsi="GHEA Grapalat" w:cs="Sylfaen"/>
          <w:b/>
        </w:rPr>
      </w:pPr>
    </w:p>
    <w:p w:rsidR="0038400D" w:rsidRPr="00BE3DCD" w:rsidRDefault="0038400D" w:rsidP="00EF3662">
      <w:pPr>
        <w:ind w:left="-142" w:firstLine="142"/>
        <w:jc w:val="center"/>
        <w:rPr>
          <w:rFonts w:ascii="GHEA Grapalat" w:hAnsi="GHEA Grapalat" w:cs="Sylfaen"/>
          <w:b/>
        </w:rPr>
      </w:pPr>
    </w:p>
    <w:p w:rsidR="00E74BF6" w:rsidRPr="00BE3DCD" w:rsidRDefault="00E74BF6" w:rsidP="00EF3662">
      <w:pPr>
        <w:jc w:val="right"/>
        <w:rPr>
          <w:rFonts w:ascii="GHEA Grapalat" w:hAnsi="GHEA Grapalat" w:cs="Sylfaen"/>
          <w:i/>
          <w:sz w:val="20"/>
          <w:lang w:val="pt-BR"/>
        </w:rPr>
      </w:pPr>
    </w:p>
    <w:p w:rsidR="00071D1C" w:rsidRPr="00BE3DCD" w:rsidRDefault="00071D1C" w:rsidP="00EF3662">
      <w:pPr>
        <w:jc w:val="right"/>
        <w:rPr>
          <w:rFonts w:ascii="GHEA Grapalat" w:hAnsi="GHEA Grapalat" w:cs="Sylfaen"/>
          <w:i/>
          <w:sz w:val="20"/>
        </w:rPr>
      </w:pPr>
      <w:r w:rsidRPr="00BE3DCD">
        <w:rPr>
          <w:rFonts w:ascii="GHEA Grapalat" w:hAnsi="GHEA Grapalat" w:cs="Sylfaen"/>
          <w:i/>
          <w:sz w:val="20"/>
          <w:lang w:val="pt-BR"/>
        </w:rPr>
        <w:t>Հավելված</w:t>
      </w:r>
      <w:r w:rsidRPr="00BE3DCD">
        <w:rPr>
          <w:rFonts w:ascii="GHEA Grapalat" w:hAnsi="GHEA Grapalat" w:cs="Sylfaen"/>
          <w:i/>
          <w:sz w:val="20"/>
        </w:rPr>
        <w:t xml:space="preserve"> </w:t>
      </w:r>
      <w:r w:rsidR="00D320A2" w:rsidRPr="00BE3DCD">
        <w:rPr>
          <w:rFonts w:ascii="GHEA Grapalat" w:hAnsi="GHEA Grapalat" w:cs="Sylfaen"/>
          <w:i/>
          <w:sz w:val="20"/>
        </w:rPr>
        <w:t>3</w:t>
      </w:r>
      <w:r w:rsidRPr="00BE3DCD">
        <w:rPr>
          <w:rFonts w:ascii="GHEA Grapalat" w:hAnsi="GHEA Grapalat" w:cs="Sylfaen"/>
          <w:i/>
          <w:sz w:val="20"/>
        </w:rPr>
        <w:t>.1</w:t>
      </w:r>
    </w:p>
    <w:p w:rsidR="00341A74" w:rsidRPr="00BE3DCD" w:rsidRDefault="00341A74" w:rsidP="00EF3662">
      <w:pPr>
        <w:jc w:val="right"/>
        <w:rPr>
          <w:rFonts w:ascii="GHEA Grapalat" w:hAnsi="GHEA Grapalat" w:cs="Sylfaen"/>
          <w:i/>
          <w:sz w:val="20"/>
          <w:lang w:val="pt-BR"/>
        </w:rPr>
      </w:pPr>
      <w:r w:rsidRPr="00BE3DCD">
        <w:rPr>
          <w:rFonts w:ascii="GHEA Grapalat" w:hAnsi="GHEA Grapalat" w:cs="Sylfaen"/>
          <w:i/>
          <w:sz w:val="20"/>
          <w:lang w:val="pt-BR"/>
        </w:rPr>
        <w:t xml:space="preserve">«         »              20  թ. կնքված </w:t>
      </w:r>
    </w:p>
    <w:p w:rsidR="00341A74" w:rsidRPr="00BE3DCD" w:rsidRDefault="00341A74" w:rsidP="00EF3662">
      <w:pPr>
        <w:jc w:val="right"/>
        <w:rPr>
          <w:rFonts w:ascii="GHEA Grapalat" w:hAnsi="GHEA Grapalat" w:cs="Sylfaen"/>
          <w:i/>
          <w:sz w:val="20"/>
          <w:lang w:val="pt-BR"/>
        </w:rPr>
      </w:pPr>
      <w:r w:rsidRPr="00BE3DCD">
        <w:rPr>
          <w:rFonts w:ascii="GHEA Grapalat" w:hAnsi="GHEA Grapalat" w:cs="Sylfaen"/>
          <w:i/>
          <w:sz w:val="20"/>
          <w:lang w:val="pt-BR"/>
        </w:rPr>
        <w:t xml:space="preserve">                      ծածկագրով պայմանագրի</w:t>
      </w:r>
    </w:p>
    <w:p w:rsidR="00071D1C" w:rsidRPr="00BE3DCD" w:rsidRDefault="00071D1C" w:rsidP="00EF3662">
      <w:pPr>
        <w:tabs>
          <w:tab w:val="left" w:pos="360"/>
          <w:tab w:val="left" w:pos="540"/>
        </w:tabs>
        <w:jc w:val="center"/>
        <w:rPr>
          <w:rFonts w:ascii="Sylfaen" w:hAnsi="Sylfaen" w:cs="Sylfaen"/>
          <w:b/>
          <w:bCs/>
        </w:rPr>
      </w:pPr>
    </w:p>
    <w:p w:rsidR="00071D1C" w:rsidRPr="00BE3DCD" w:rsidRDefault="00071D1C" w:rsidP="00EF3662">
      <w:pPr>
        <w:tabs>
          <w:tab w:val="left" w:pos="360"/>
          <w:tab w:val="left" w:pos="540"/>
        </w:tabs>
        <w:jc w:val="center"/>
        <w:rPr>
          <w:rFonts w:ascii="Sylfaen" w:hAnsi="Sylfaen" w:cs="Sylfaen"/>
          <w:b/>
          <w:bCs/>
        </w:rPr>
      </w:pPr>
    </w:p>
    <w:p w:rsidR="00071D1C" w:rsidRPr="00BE3DCD" w:rsidRDefault="00071D1C" w:rsidP="00EF3662">
      <w:pPr>
        <w:ind w:left="-142" w:firstLine="142"/>
        <w:jc w:val="center"/>
        <w:rPr>
          <w:rFonts w:ascii="GHEA Grapalat" w:hAnsi="GHEA Grapalat" w:cs="Sylfaen"/>
        </w:rPr>
      </w:pPr>
    </w:p>
    <w:p w:rsidR="00071D1C" w:rsidRPr="00BE3DCD" w:rsidRDefault="00071D1C" w:rsidP="00EF3662">
      <w:pPr>
        <w:jc w:val="center"/>
        <w:rPr>
          <w:rFonts w:ascii="GHEA Grapalat" w:hAnsi="GHEA Grapalat" w:cs="Sylfaen"/>
          <w:bCs/>
          <w:sz w:val="18"/>
          <w:szCs w:val="18"/>
        </w:rPr>
      </w:pPr>
      <w:r w:rsidRPr="00BE3DCD">
        <w:rPr>
          <w:rFonts w:ascii="GHEA Grapalat" w:hAnsi="GHEA Grapalat" w:cs="Sylfaen"/>
          <w:bCs/>
          <w:sz w:val="18"/>
          <w:szCs w:val="18"/>
        </w:rPr>
        <w:t>ԱԿՏ    N</w:t>
      </w:r>
      <w:r w:rsidR="000F494F" w:rsidRPr="00BE3DCD">
        <w:rPr>
          <w:rFonts w:ascii="GHEA Grapalat" w:hAnsi="GHEA Grapalat" w:cs="Sylfaen"/>
          <w:bCs/>
          <w:sz w:val="18"/>
          <w:szCs w:val="18"/>
        </w:rPr>
        <w:t xml:space="preserve"> </w:t>
      </w:r>
      <w:r w:rsidR="000F494F" w:rsidRPr="00BE3DCD">
        <w:rPr>
          <w:rFonts w:ascii="GHEA Grapalat" w:hAnsi="GHEA Grapalat" w:cs="Sylfaen"/>
          <w:bCs/>
          <w:sz w:val="18"/>
          <w:szCs w:val="18"/>
          <w:u w:val="single"/>
        </w:rPr>
        <w:tab/>
      </w:r>
      <w:r w:rsidRPr="00BE3DCD">
        <w:rPr>
          <w:rFonts w:ascii="GHEA Grapalat" w:hAnsi="GHEA Grapalat" w:cs="Sylfaen"/>
          <w:bCs/>
          <w:sz w:val="18"/>
          <w:szCs w:val="18"/>
        </w:rPr>
        <w:t xml:space="preserve">           </w:t>
      </w:r>
    </w:p>
    <w:p w:rsidR="00071D1C" w:rsidRPr="00BE3DCD" w:rsidRDefault="00071D1C" w:rsidP="00EF3662">
      <w:pPr>
        <w:tabs>
          <w:tab w:val="left" w:pos="360"/>
          <w:tab w:val="left" w:pos="540"/>
          <w:tab w:val="left" w:pos="2250"/>
        </w:tabs>
        <w:jc w:val="center"/>
        <w:rPr>
          <w:rFonts w:ascii="GHEA Grapalat" w:hAnsi="GHEA Grapalat" w:cs="Sylfaen"/>
          <w:bCs/>
          <w:sz w:val="18"/>
          <w:szCs w:val="18"/>
        </w:rPr>
      </w:pPr>
      <w:r w:rsidRPr="00BE3DCD">
        <w:rPr>
          <w:rFonts w:ascii="GHEA Grapalat" w:hAnsi="GHEA Grapalat" w:cs="Sylfaen"/>
          <w:bCs/>
          <w:sz w:val="18"/>
          <w:szCs w:val="18"/>
        </w:rPr>
        <w:t xml:space="preserve">պայմանագրի արդյունքը Գնորդին հանձնելու փաստը ֆիքսելու վերաբերյալ                                                                                                                               </w:t>
      </w:r>
    </w:p>
    <w:p w:rsidR="00071D1C" w:rsidRPr="00BE3DCD" w:rsidRDefault="00071D1C" w:rsidP="00EF3662">
      <w:pPr>
        <w:jc w:val="center"/>
        <w:rPr>
          <w:rFonts w:ascii="GHEA Grapalat" w:hAnsi="GHEA Grapalat" w:cs="Sylfaen"/>
          <w:b/>
          <w:bCs/>
          <w:sz w:val="18"/>
          <w:szCs w:val="18"/>
        </w:rPr>
      </w:pPr>
      <w:r w:rsidRPr="00BE3DCD">
        <w:rPr>
          <w:rFonts w:ascii="GHEA Grapalat" w:hAnsi="GHEA Grapalat" w:cs="Sylfaen"/>
          <w:bCs/>
          <w:sz w:val="18"/>
          <w:szCs w:val="18"/>
        </w:rPr>
        <w:t xml:space="preserve">                                                                                                                        </w:t>
      </w:r>
    </w:p>
    <w:p w:rsidR="00071D1C" w:rsidRPr="00BE3DCD" w:rsidRDefault="00071D1C" w:rsidP="00EF3662">
      <w:pPr>
        <w:tabs>
          <w:tab w:val="left" w:pos="360"/>
          <w:tab w:val="left" w:pos="540"/>
        </w:tabs>
        <w:rPr>
          <w:rFonts w:ascii="GHEA Grapalat" w:hAnsi="GHEA Grapalat" w:cs="Sylfaen"/>
          <w:sz w:val="18"/>
          <w:szCs w:val="22"/>
        </w:rPr>
      </w:pPr>
    </w:p>
    <w:p w:rsidR="000F494F" w:rsidRPr="00BE3DCD" w:rsidRDefault="00071D1C" w:rsidP="000F494F">
      <w:pPr>
        <w:tabs>
          <w:tab w:val="left" w:pos="360"/>
          <w:tab w:val="left" w:pos="540"/>
        </w:tabs>
        <w:ind w:left="-540" w:firstLine="180"/>
        <w:jc w:val="both"/>
        <w:rPr>
          <w:rFonts w:ascii="GHEA Grapalat" w:hAnsi="GHEA Grapalat" w:cs="Sylfaen"/>
          <w:sz w:val="20"/>
        </w:rPr>
      </w:pPr>
      <w:r w:rsidRPr="00BE3DCD">
        <w:rPr>
          <w:rFonts w:ascii="GHEA Grapalat" w:hAnsi="GHEA Grapalat" w:cs="Sylfaen"/>
          <w:sz w:val="20"/>
        </w:rPr>
        <w:tab/>
      </w:r>
      <w:r w:rsidRPr="00BE3DCD">
        <w:rPr>
          <w:rFonts w:ascii="GHEA Grapalat" w:hAnsi="GHEA Grapalat" w:cs="Sylfaen"/>
          <w:sz w:val="20"/>
          <w:lang w:val="hy-AM"/>
        </w:rPr>
        <w:t xml:space="preserve">Սույնով </w:t>
      </w:r>
      <w:r w:rsidRPr="00BE3DCD">
        <w:rPr>
          <w:rFonts w:ascii="GHEA Grapalat" w:hAnsi="GHEA Grapalat" w:cs="Sylfaen"/>
          <w:sz w:val="20"/>
        </w:rPr>
        <w:t>արձանագրվում է</w:t>
      </w:r>
      <w:r w:rsidRPr="00BE3DCD">
        <w:rPr>
          <w:rFonts w:ascii="GHEA Grapalat" w:hAnsi="GHEA Grapalat" w:cs="Sylfaen"/>
          <w:sz w:val="20"/>
          <w:lang w:val="hy-AM"/>
        </w:rPr>
        <w:t xml:space="preserve">, որ </w:t>
      </w:r>
      <w:r w:rsidR="000F494F" w:rsidRPr="00BE3DCD">
        <w:rPr>
          <w:rFonts w:ascii="GHEA Grapalat" w:hAnsi="GHEA Grapalat" w:cs="Sylfaen"/>
          <w:sz w:val="20"/>
          <w:u w:val="single"/>
        </w:rPr>
        <w:tab/>
      </w:r>
      <w:r w:rsidR="000F494F" w:rsidRPr="00BE3DCD">
        <w:rPr>
          <w:rFonts w:ascii="GHEA Grapalat" w:hAnsi="GHEA Grapalat" w:cs="Sylfaen"/>
          <w:sz w:val="20"/>
          <w:u w:val="single"/>
        </w:rPr>
        <w:tab/>
        <w:t xml:space="preserve">        </w:t>
      </w:r>
      <w:r w:rsidR="000F494F" w:rsidRPr="00BE3DCD">
        <w:rPr>
          <w:rFonts w:ascii="GHEA Grapalat" w:hAnsi="GHEA Grapalat" w:cs="Sylfaen"/>
          <w:sz w:val="20"/>
        </w:rPr>
        <w:t>-</w:t>
      </w:r>
      <w:r w:rsidRPr="00BE3DCD">
        <w:rPr>
          <w:rFonts w:ascii="GHEA Grapalat" w:hAnsi="GHEA Grapalat" w:cs="Sylfaen"/>
          <w:sz w:val="20"/>
        </w:rPr>
        <w:t xml:space="preserve">ի (այսուհետ` Գնորդ) </w:t>
      </w:r>
      <w:r w:rsidRPr="00BE3DCD">
        <w:rPr>
          <w:rFonts w:ascii="GHEA Grapalat" w:hAnsi="GHEA Grapalat" w:cs="Sylfaen"/>
          <w:sz w:val="20"/>
          <w:lang w:val="hy-AM"/>
        </w:rPr>
        <w:t xml:space="preserve">և </w:t>
      </w:r>
      <w:r w:rsidR="000F494F" w:rsidRPr="00BE3DCD">
        <w:rPr>
          <w:rFonts w:ascii="GHEA Grapalat" w:hAnsi="GHEA Grapalat" w:cs="Sylfaen"/>
          <w:sz w:val="20"/>
        </w:rPr>
        <w:t xml:space="preserve"> </w:t>
      </w:r>
      <w:r w:rsidR="000F494F" w:rsidRPr="00BE3DCD">
        <w:rPr>
          <w:rFonts w:ascii="GHEA Grapalat" w:hAnsi="GHEA Grapalat" w:cs="Sylfaen"/>
          <w:sz w:val="20"/>
          <w:u w:val="single"/>
        </w:rPr>
        <w:tab/>
      </w:r>
      <w:r w:rsidR="000F494F" w:rsidRPr="00BE3DCD">
        <w:rPr>
          <w:rFonts w:ascii="GHEA Grapalat" w:hAnsi="GHEA Grapalat" w:cs="Sylfaen"/>
          <w:sz w:val="20"/>
          <w:u w:val="single"/>
        </w:rPr>
        <w:tab/>
      </w:r>
      <w:r w:rsidR="000F494F" w:rsidRPr="00BE3DCD">
        <w:rPr>
          <w:rFonts w:ascii="GHEA Grapalat" w:hAnsi="GHEA Grapalat" w:cs="Sylfaen"/>
          <w:sz w:val="20"/>
          <w:u w:val="single"/>
        </w:rPr>
        <w:tab/>
      </w:r>
      <w:r w:rsidR="000F494F" w:rsidRPr="00BE3DCD">
        <w:rPr>
          <w:rFonts w:ascii="GHEA Grapalat" w:hAnsi="GHEA Grapalat" w:cs="Sylfaen"/>
          <w:sz w:val="20"/>
          <w:u w:val="single"/>
        </w:rPr>
        <w:tab/>
      </w:r>
    </w:p>
    <w:p w:rsidR="00071D1C" w:rsidRPr="00BE3DCD" w:rsidRDefault="000F494F" w:rsidP="000F494F">
      <w:pPr>
        <w:tabs>
          <w:tab w:val="left" w:pos="360"/>
          <w:tab w:val="left" w:pos="540"/>
        </w:tabs>
        <w:ind w:left="-540" w:firstLine="180"/>
        <w:jc w:val="both"/>
        <w:rPr>
          <w:rFonts w:ascii="GHEA Grapalat" w:hAnsi="GHEA Grapalat" w:cs="Sylfaen"/>
          <w:sz w:val="12"/>
          <w:szCs w:val="16"/>
        </w:rPr>
      </w:pPr>
      <w:r w:rsidRPr="00BE3DCD">
        <w:rPr>
          <w:rFonts w:ascii="GHEA Grapalat" w:hAnsi="GHEA Grapalat" w:cs="Sylfaen"/>
          <w:sz w:val="20"/>
        </w:rPr>
        <w:tab/>
      </w:r>
      <w:r w:rsidRPr="00BE3DCD">
        <w:rPr>
          <w:rFonts w:ascii="GHEA Grapalat" w:hAnsi="GHEA Grapalat" w:cs="Sylfaen"/>
          <w:sz w:val="20"/>
        </w:rPr>
        <w:tab/>
      </w:r>
      <w:r w:rsidRPr="00BE3DCD">
        <w:rPr>
          <w:rFonts w:ascii="GHEA Grapalat" w:hAnsi="GHEA Grapalat" w:cs="Sylfaen"/>
          <w:sz w:val="20"/>
        </w:rPr>
        <w:tab/>
      </w:r>
      <w:r w:rsidRPr="00BE3DCD">
        <w:rPr>
          <w:rFonts w:ascii="GHEA Grapalat" w:hAnsi="GHEA Grapalat" w:cs="Sylfaen"/>
          <w:sz w:val="20"/>
        </w:rPr>
        <w:tab/>
      </w:r>
      <w:r w:rsidRPr="00BE3DCD">
        <w:rPr>
          <w:rFonts w:ascii="GHEA Grapalat" w:hAnsi="GHEA Grapalat" w:cs="Sylfaen"/>
          <w:sz w:val="20"/>
        </w:rPr>
        <w:tab/>
      </w:r>
      <w:r w:rsidRPr="00BE3DCD">
        <w:rPr>
          <w:rFonts w:ascii="GHEA Grapalat" w:hAnsi="GHEA Grapalat" w:cs="Sylfaen"/>
          <w:sz w:val="20"/>
        </w:rPr>
        <w:tab/>
        <w:t xml:space="preserve">       </w:t>
      </w:r>
      <w:r w:rsidR="00071D1C" w:rsidRPr="00BE3DCD">
        <w:rPr>
          <w:rFonts w:ascii="GHEA Grapalat" w:hAnsi="GHEA Grapalat" w:cs="Sylfaen"/>
          <w:sz w:val="20"/>
        </w:rPr>
        <w:t xml:space="preserve"> </w:t>
      </w:r>
      <w:r w:rsidRPr="00BE3DCD">
        <w:rPr>
          <w:rFonts w:ascii="GHEA Grapalat" w:hAnsi="GHEA Grapalat" w:cs="Sylfaen"/>
          <w:sz w:val="12"/>
          <w:szCs w:val="16"/>
        </w:rPr>
        <w:t>Գնորդի անվանումը</w:t>
      </w:r>
      <w:r w:rsidR="00071D1C" w:rsidRPr="00BE3DCD">
        <w:rPr>
          <w:rFonts w:ascii="GHEA Grapalat" w:hAnsi="GHEA Grapalat" w:cs="Sylfaen"/>
          <w:sz w:val="12"/>
          <w:szCs w:val="16"/>
        </w:rPr>
        <w:t xml:space="preserve">     </w:t>
      </w:r>
      <w:r w:rsidRPr="00BE3DCD">
        <w:rPr>
          <w:rFonts w:ascii="GHEA Grapalat" w:hAnsi="GHEA Grapalat" w:cs="Sylfaen"/>
          <w:sz w:val="12"/>
          <w:szCs w:val="16"/>
        </w:rPr>
        <w:tab/>
      </w:r>
      <w:r w:rsidRPr="00BE3DCD">
        <w:rPr>
          <w:rFonts w:ascii="GHEA Grapalat" w:hAnsi="GHEA Grapalat" w:cs="Sylfaen"/>
          <w:sz w:val="12"/>
          <w:szCs w:val="16"/>
        </w:rPr>
        <w:tab/>
      </w:r>
      <w:r w:rsidRPr="00BE3DCD">
        <w:rPr>
          <w:rFonts w:ascii="GHEA Grapalat" w:hAnsi="GHEA Grapalat" w:cs="Sylfaen"/>
          <w:sz w:val="12"/>
          <w:szCs w:val="16"/>
        </w:rPr>
        <w:tab/>
      </w:r>
      <w:r w:rsidRPr="00BE3DCD">
        <w:rPr>
          <w:rFonts w:ascii="GHEA Grapalat" w:hAnsi="GHEA Grapalat" w:cs="Sylfaen"/>
          <w:sz w:val="12"/>
          <w:szCs w:val="16"/>
        </w:rPr>
        <w:tab/>
        <w:t xml:space="preserve">            Վաճառողի անվանումը</w:t>
      </w:r>
      <w:r w:rsidRPr="00BE3DCD">
        <w:rPr>
          <w:rFonts w:ascii="GHEA Grapalat" w:hAnsi="GHEA Grapalat" w:cs="Sylfaen"/>
          <w:sz w:val="12"/>
          <w:szCs w:val="16"/>
        </w:rPr>
        <w:tab/>
      </w:r>
    </w:p>
    <w:p w:rsidR="00071D1C" w:rsidRPr="00BE3DCD" w:rsidRDefault="00071D1C" w:rsidP="00EF3662">
      <w:pPr>
        <w:tabs>
          <w:tab w:val="left" w:pos="360"/>
          <w:tab w:val="left" w:pos="540"/>
        </w:tabs>
        <w:ind w:right="-360"/>
        <w:jc w:val="both"/>
        <w:rPr>
          <w:rFonts w:ascii="GHEA Grapalat" w:hAnsi="GHEA Grapalat" w:cs="Sylfaen"/>
          <w:sz w:val="20"/>
          <w:u w:val="single"/>
          <w:lang w:val="hy-AM"/>
        </w:rPr>
      </w:pPr>
      <w:r w:rsidRPr="00BE3DCD">
        <w:rPr>
          <w:rFonts w:ascii="GHEA Grapalat" w:hAnsi="GHEA Grapalat" w:cs="Sylfaen"/>
          <w:sz w:val="20"/>
          <w:lang w:val="hy-AM"/>
        </w:rPr>
        <w:t xml:space="preserve">(այսուհետ` </w:t>
      </w:r>
      <w:r w:rsidRPr="00BE3DCD">
        <w:rPr>
          <w:rFonts w:ascii="GHEA Grapalat" w:hAnsi="GHEA Grapalat" w:cs="Sylfaen"/>
          <w:sz w:val="20"/>
        </w:rPr>
        <w:t>Վաճառող</w:t>
      </w:r>
      <w:r w:rsidRPr="00BE3DCD">
        <w:rPr>
          <w:rFonts w:ascii="GHEA Grapalat" w:hAnsi="GHEA Grapalat" w:cs="Sylfaen"/>
          <w:sz w:val="20"/>
          <w:lang w:val="hy-AM"/>
        </w:rPr>
        <w:t>)</w:t>
      </w:r>
      <w:r w:rsidRPr="00BE3DCD">
        <w:rPr>
          <w:rFonts w:ascii="GHEA Grapalat" w:hAnsi="GHEA Grapalat" w:cs="Sylfaen"/>
          <w:sz w:val="20"/>
        </w:rPr>
        <w:t xml:space="preserve"> միջև 20     թ. </w:t>
      </w:r>
      <w:r w:rsidR="000F494F" w:rsidRPr="00BE3DCD">
        <w:rPr>
          <w:rFonts w:ascii="GHEA Grapalat" w:hAnsi="GHEA Grapalat" w:cs="Sylfaen"/>
          <w:sz w:val="20"/>
          <w:u w:val="single"/>
        </w:rPr>
        <w:tab/>
      </w:r>
      <w:r w:rsidR="000F494F" w:rsidRPr="00BE3DCD">
        <w:rPr>
          <w:rFonts w:ascii="GHEA Grapalat" w:hAnsi="GHEA Grapalat" w:cs="Sylfaen"/>
          <w:sz w:val="20"/>
          <w:u w:val="single"/>
        </w:rPr>
        <w:tab/>
      </w:r>
      <w:r w:rsidR="000F494F" w:rsidRPr="00BE3DCD">
        <w:rPr>
          <w:rFonts w:ascii="GHEA Grapalat" w:hAnsi="GHEA Grapalat" w:cs="Sylfaen"/>
          <w:sz w:val="20"/>
          <w:u w:val="single"/>
        </w:rPr>
        <w:tab/>
      </w:r>
      <w:r w:rsidR="000F494F" w:rsidRPr="00BE3DCD">
        <w:rPr>
          <w:rFonts w:ascii="GHEA Grapalat" w:hAnsi="GHEA Grapalat" w:cs="Sylfaen"/>
          <w:sz w:val="20"/>
          <w:u w:val="single"/>
        </w:rPr>
        <w:tab/>
      </w:r>
      <w:r w:rsidRPr="00BE3DCD">
        <w:rPr>
          <w:rFonts w:ascii="GHEA Grapalat" w:hAnsi="GHEA Grapalat" w:cs="Sylfaen"/>
          <w:sz w:val="20"/>
          <w:lang w:val="hy-AM"/>
        </w:rPr>
        <w:t xml:space="preserve"> -ին կնքված N</w:t>
      </w:r>
      <w:r w:rsidR="000F494F" w:rsidRPr="00BE3DCD">
        <w:rPr>
          <w:rFonts w:ascii="GHEA Grapalat" w:hAnsi="GHEA Grapalat" w:cs="Sylfaen"/>
          <w:sz w:val="20"/>
          <w:lang w:val="hy-AM"/>
        </w:rPr>
        <w:t xml:space="preserve"> </w:t>
      </w:r>
      <w:r w:rsidR="000F494F" w:rsidRPr="00BE3DCD">
        <w:rPr>
          <w:rFonts w:ascii="GHEA Grapalat" w:hAnsi="GHEA Grapalat" w:cs="Sylfaen"/>
          <w:sz w:val="20"/>
          <w:u w:val="single"/>
          <w:lang w:val="hy-AM"/>
        </w:rPr>
        <w:tab/>
      </w:r>
      <w:r w:rsidR="000F494F" w:rsidRPr="00BE3DCD">
        <w:rPr>
          <w:rFonts w:ascii="GHEA Grapalat" w:hAnsi="GHEA Grapalat" w:cs="Sylfaen"/>
          <w:sz w:val="20"/>
          <w:u w:val="single"/>
          <w:lang w:val="hy-AM"/>
        </w:rPr>
        <w:tab/>
      </w:r>
      <w:r w:rsidR="000F494F" w:rsidRPr="00BE3DCD">
        <w:rPr>
          <w:rFonts w:ascii="GHEA Grapalat" w:hAnsi="GHEA Grapalat" w:cs="Sylfaen"/>
          <w:sz w:val="20"/>
          <w:u w:val="single"/>
          <w:lang w:val="hy-AM"/>
        </w:rPr>
        <w:tab/>
      </w:r>
      <w:r w:rsidR="000F494F" w:rsidRPr="00BE3DCD">
        <w:rPr>
          <w:rFonts w:ascii="GHEA Grapalat" w:hAnsi="GHEA Grapalat" w:cs="Sylfaen"/>
          <w:sz w:val="20"/>
          <w:u w:val="single"/>
          <w:lang w:val="hy-AM"/>
        </w:rPr>
        <w:tab/>
      </w:r>
    </w:p>
    <w:p w:rsidR="000F494F" w:rsidRPr="00BE3DCD" w:rsidRDefault="000F494F" w:rsidP="00EF3662">
      <w:pPr>
        <w:tabs>
          <w:tab w:val="left" w:pos="360"/>
          <w:tab w:val="left" w:pos="540"/>
        </w:tabs>
        <w:ind w:right="-360"/>
        <w:jc w:val="both"/>
        <w:rPr>
          <w:rFonts w:ascii="GHEA Grapalat" w:hAnsi="GHEA Grapalat" w:cs="Sylfaen"/>
          <w:sz w:val="12"/>
          <w:szCs w:val="16"/>
          <w:lang w:val="hy-AM"/>
        </w:rPr>
      </w:pPr>
      <w:r w:rsidRPr="00BE3DCD">
        <w:rPr>
          <w:rFonts w:ascii="GHEA Grapalat" w:hAnsi="GHEA Grapalat" w:cs="Sylfaen"/>
          <w:sz w:val="12"/>
          <w:szCs w:val="16"/>
          <w:lang w:val="hy-AM"/>
        </w:rPr>
        <w:tab/>
      </w:r>
      <w:r w:rsidRPr="00BE3DCD">
        <w:rPr>
          <w:rFonts w:ascii="GHEA Grapalat" w:hAnsi="GHEA Grapalat" w:cs="Sylfaen"/>
          <w:sz w:val="12"/>
          <w:szCs w:val="16"/>
          <w:lang w:val="hy-AM"/>
        </w:rPr>
        <w:tab/>
      </w:r>
      <w:r w:rsidRPr="00BE3DCD">
        <w:rPr>
          <w:rFonts w:ascii="GHEA Grapalat" w:hAnsi="GHEA Grapalat" w:cs="Sylfaen"/>
          <w:sz w:val="12"/>
          <w:szCs w:val="16"/>
          <w:lang w:val="hy-AM"/>
        </w:rPr>
        <w:tab/>
      </w:r>
      <w:r w:rsidRPr="00BE3DCD">
        <w:rPr>
          <w:rFonts w:ascii="GHEA Grapalat" w:hAnsi="GHEA Grapalat" w:cs="Sylfaen"/>
          <w:sz w:val="12"/>
          <w:szCs w:val="16"/>
          <w:lang w:val="hy-AM"/>
        </w:rPr>
        <w:tab/>
      </w:r>
      <w:r w:rsidRPr="00BE3DCD">
        <w:rPr>
          <w:rFonts w:ascii="GHEA Grapalat" w:hAnsi="GHEA Grapalat" w:cs="Sylfaen"/>
          <w:sz w:val="12"/>
          <w:szCs w:val="16"/>
          <w:lang w:val="hy-AM"/>
        </w:rPr>
        <w:tab/>
      </w:r>
      <w:r w:rsidRPr="00BE3DCD">
        <w:rPr>
          <w:rFonts w:ascii="GHEA Grapalat" w:hAnsi="GHEA Grapalat" w:cs="Sylfaen"/>
          <w:sz w:val="12"/>
          <w:szCs w:val="16"/>
          <w:lang w:val="hy-AM"/>
        </w:rPr>
        <w:tab/>
      </w:r>
      <w:r w:rsidRPr="00BE3DCD">
        <w:rPr>
          <w:rFonts w:ascii="GHEA Grapalat" w:hAnsi="GHEA Grapalat" w:cs="Sylfaen"/>
          <w:sz w:val="12"/>
          <w:szCs w:val="16"/>
          <w:lang w:val="hy-AM"/>
        </w:rPr>
        <w:tab/>
        <w:t>պայմանագրի կնքման ամսաթիվը</w:t>
      </w:r>
      <w:r w:rsidRPr="00BE3DCD">
        <w:rPr>
          <w:rFonts w:ascii="GHEA Grapalat" w:hAnsi="GHEA Grapalat" w:cs="Sylfaen"/>
          <w:sz w:val="12"/>
          <w:szCs w:val="16"/>
          <w:lang w:val="hy-AM"/>
        </w:rPr>
        <w:tab/>
      </w:r>
      <w:r w:rsidRPr="00BE3DCD">
        <w:rPr>
          <w:rFonts w:ascii="GHEA Grapalat" w:hAnsi="GHEA Grapalat" w:cs="Sylfaen"/>
          <w:sz w:val="12"/>
          <w:szCs w:val="16"/>
          <w:lang w:val="hy-AM"/>
        </w:rPr>
        <w:tab/>
      </w:r>
      <w:r w:rsidRPr="00BE3DCD">
        <w:rPr>
          <w:rFonts w:ascii="GHEA Grapalat" w:hAnsi="GHEA Grapalat" w:cs="Sylfaen"/>
          <w:sz w:val="12"/>
          <w:szCs w:val="16"/>
          <w:lang w:val="hy-AM"/>
        </w:rPr>
        <w:tab/>
        <w:t xml:space="preserve">      պայմանագրի համարը</w:t>
      </w:r>
      <w:r w:rsidRPr="00BE3DCD">
        <w:rPr>
          <w:rFonts w:ascii="GHEA Grapalat" w:hAnsi="GHEA Grapalat" w:cs="Sylfaen"/>
          <w:sz w:val="12"/>
          <w:szCs w:val="16"/>
          <w:lang w:val="hy-AM"/>
        </w:rPr>
        <w:tab/>
      </w:r>
      <w:r w:rsidRPr="00BE3DCD">
        <w:rPr>
          <w:rFonts w:ascii="GHEA Grapalat" w:hAnsi="GHEA Grapalat" w:cs="Sylfaen"/>
          <w:sz w:val="12"/>
          <w:szCs w:val="16"/>
          <w:lang w:val="hy-AM"/>
        </w:rPr>
        <w:tab/>
      </w:r>
    </w:p>
    <w:p w:rsidR="00071D1C" w:rsidRPr="00BE3DCD" w:rsidRDefault="00071D1C" w:rsidP="00EF3662">
      <w:pPr>
        <w:tabs>
          <w:tab w:val="left" w:pos="360"/>
          <w:tab w:val="left" w:pos="540"/>
        </w:tabs>
        <w:jc w:val="both"/>
        <w:rPr>
          <w:rFonts w:ascii="GHEA Grapalat" w:hAnsi="GHEA Grapalat" w:cs="Sylfaen"/>
          <w:sz w:val="20"/>
          <w:lang w:val="hy-AM"/>
        </w:rPr>
      </w:pPr>
      <w:r w:rsidRPr="00BE3DCD">
        <w:rPr>
          <w:rFonts w:ascii="GHEA Grapalat" w:hAnsi="GHEA Grapalat" w:cs="Sylfaen"/>
          <w:sz w:val="20"/>
          <w:lang w:val="hy-AM"/>
        </w:rPr>
        <w:t xml:space="preserve">պայմանագրի շրջանակներում Վաճառողը  20  թ. </w:t>
      </w:r>
      <w:r w:rsidR="000F494F" w:rsidRPr="00BE3DCD">
        <w:rPr>
          <w:rFonts w:ascii="GHEA Grapalat" w:hAnsi="GHEA Grapalat" w:cs="Sylfaen"/>
          <w:sz w:val="20"/>
          <w:u w:val="single"/>
          <w:lang w:val="hy-AM"/>
        </w:rPr>
        <w:tab/>
      </w:r>
      <w:r w:rsidR="000F494F" w:rsidRPr="00BE3DCD">
        <w:rPr>
          <w:rFonts w:ascii="GHEA Grapalat" w:hAnsi="GHEA Grapalat" w:cs="Sylfaen"/>
          <w:sz w:val="20"/>
          <w:u w:val="single"/>
          <w:lang w:val="hy-AM"/>
        </w:rPr>
        <w:tab/>
      </w:r>
      <w:r w:rsidR="000F494F" w:rsidRPr="00BE3DCD">
        <w:rPr>
          <w:rFonts w:ascii="GHEA Grapalat" w:hAnsi="GHEA Grapalat" w:cs="Sylfaen"/>
          <w:sz w:val="20"/>
          <w:u w:val="single"/>
          <w:lang w:val="hy-AM"/>
        </w:rPr>
        <w:tab/>
      </w:r>
      <w:r w:rsidRPr="00BE3DCD">
        <w:rPr>
          <w:rFonts w:ascii="GHEA Grapalat" w:hAnsi="GHEA Grapalat" w:cs="Sylfaen"/>
          <w:sz w:val="20"/>
          <w:lang w:val="hy-AM"/>
        </w:rPr>
        <w:t>-ին հանձնման-ընդունման նպատակով Գնորդին հանձնեց ստորև նշված ապրանքները.</w:t>
      </w:r>
    </w:p>
    <w:p w:rsidR="00071D1C" w:rsidRPr="00BE3DCD" w:rsidRDefault="00071D1C" w:rsidP="00EF3662">
      <w:pPr>
        <w:tabs>
          <w:tab w:val="left" w:pos="2972"/>
        </w:tabs>
        <w:jc w:val="both"/>
        <w:rPr>
          <w:rFonts w:ascii="GHEA Grapalat" w:hAnsi="GHEA Grapalat" w:cs="Sylfaen"/>
          <w:sz w:val="20"/>
          <w:lang w:val="hy-AM"/>
        </w:rPr>
      </w:pPr>
      <w:r w:rsidRPr="00BE3DCD">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BE3DCD"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E3DCD" w:rsidRDefault="00071D1C" w:rsidP="00EF3662">
            <w:pPr>
              <w:jc w:val="center"/>
              <w:rPr>
                <w:rFonts w:ascii="GHEA Grapalat" w:hAnsi="GHEA Grapalat" w:cs="Sylfaen"/>
                <w:bCs/>
                <w:sz w:val="18"/>
                <w:szCs w:val="18"/>
                <w:lang w:eastAsia="ru-RU"/>
              </w:rPr>
            </w:pPr>
            <w:r w:rsidRPr="00BE3DCD">
              <w:rPr>
                <w:rFonts w:ascii="GHEA Grapalat" w:hAnsi="GHEA Grapalat" w:cs="Sylfaen"/>
                <w:bCs/>
                <w:sz w:val="18"/>
                <w:szCs w:val="18"/>
                <w:lang w:eastAsia="ru-RU"/>
              </w:rPr>
              <w:t>Ապրանքի</w:t>
            </w:r>
          </w:p>
        </w:tc>
      </w:tr>
      <w:tr w:rsidR="00071D1C" w:rsidRPr="00BE3DCD"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E3DCD" w:rsidRDefault="0016519F" w:rsidP="00EF3662">
            <w:pPr>
              <w:jc w:val="center"/>
              <w:rPr>
                <w:rFonts w:ascii="GHEA Grapalat" w:hAnsi="GHEA Grapalat"/>
                <w:sz w:val="18"/>
                <w:szCs w:val="18"/>
              </w:rPr>
            </w:pPr>
            <w:r w:rsidRPr="00BE3DCD">
              <w:rPr>
                <w:rFonts w:ascii="GHEA Grapalat" w:hAnsi="GHEA Grapalat" w:cs="Sylfaen"/>
                <w:sz w:val="18"/>
                <w:szCs w:val="18"/>
              </w:rPr>
              <w:t>ա</w:t>
            </w:r>
            <w:r w:rsidR="00071D1C" w:rsidRPr="00BE3DCD">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E3DCD" w:rsidRDefault="000F494F" w:rsidP="000F494F">
            <w:pPr>
              <w:jc w:val="center"/>
              <w:rPr>
                <w:rFonts w:ascii="GHEA Grapalat" w:hAnsi="GHEA Grapalat"/>
                <w:sz w:val="18"/>
                <w:szCs w:val="18"/>
              </w:rPr>
            </w:pPr>
            <w:r w:rsidRPr="00BE3DCD">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E3DCD" w:rsidRDefault="000F494F" w:rsidP="000F494F">
            <w:pPr>
              <w:jc w:val="center"/>
              <w:rPr>
                <w:rFonts w:ascii="GHEA Grapalat" w:hAnsi="GHEA Grapalat"/>
                <w:sz w:val="18"/>
                <w:szCs w:val="18"/>
              </w:rPr>
            </w:pPr>
            <w:r w:rsidRPr="00BE3DCD">
              <w:rPr>
                <w:rFonts w:ascii="GHEA Grapalat" w:hAnsi="GHEA Grapalat" w:cs="Sylfaen"/>
                <w:sz w:val="18"/>
                <w:szCs w:val="18"/>
              </w:rPr>
              <w:t>քանակը</w:t>
            </w:r>
            <w:r w:rsidRPr="00BE3DCD">
              <w:rPr>
                <w:rFonts w:ascii="GHEA Grapalat" w:hAnsi="GHEA Grapalat"/>
                <w:sz w:val="18"/>
                <w:szCs w:val="18"/>
              </w:rPr>
              <w:t xml:space="preserve"> (</w:t>
            </w:r>
            <w:r w:rsidRPr="00BE3DCD">
              <w:rPr>
                <w:rFonts w:ascii="GHEA Grapalat" w:hAnsi="GHEA Grapalat" w:cs="Sylfaen"/>
                <w:sz w:val="18"/>
                <w:szCs w:val="18"/>
              </w:rPr>
              <w:t>փաստացի</w:t>
            </w:r>
            <w:r w:rsidRPr="00BE3DCD">
              <w:rPr>
                <w:rFonts w:ascii="GHEA Grapalat" w:hAnsi="GHEA Grapalat"/>
                <w:sz w:val="18"/>
                <w:szCs w:val="18"/>
              </w:rPr>
              <w:t>)</w:t>
            </w:r>
          </w:p>
        </w:tc>
      </w:tr>
      <w:tr w:rsidR="00071D1C" w:rsidRPr="00BE3DCD"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E3DCD"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E3DCD"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E3DCD" w:rsidRDefault="00071D1C" w:rsidP="00EF3662">
            <w:pPr>
              <w:jc w:val="center"/>
              <w:rPr>
                <w:rFonts w:ascii="GHEA Grapalat" w:hAnsi="GHEA Grapalat" w:cs="Sylfaen"/>
                <w:sz w:val="18"/>
                <w:szCs w:val="18"/>
                <w:lang w:val="ru-RU" w:eastAsia="ru-RU"/>
              </w:rPr>
            </w:pPr>
          </w:p>
        </w:tc>
      </w:tr>
      <w:tr w:rsidR="00071D1C" w:rsidRPr="00BE3DCD"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E3DCD"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E3DCD"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E3DCD" w:rsidRDefault="00071D1C" w:rsidP="00EF3662">
            <w:pPr>
              <w:jc w:val="center"/>
              <w:rPr>
                <w:rFonts w:ascii="GHEA Grapalat" w:hAnsi="GHEA Grapalat" w:cs="Sylfaen"/>
                <w:sz w:val="18"/>
                <w:szCs w:val="18"/>
                <w:lang w:val="ru-RU" w:eastAsia="ru-RU"/>
              </w:rPr>
            </w:pPr>
          </w:p>
        </w:tc>
      </w:tr>
    </w:tbl>
    <w:p w:rsidR="00071D1C" w:rsidRPr="00BE3DCD" w:rsidRDefault="00071D1C" w:rsidP="00EF3662">
      <w:pPr>
        <w:tabs>
          <w:tab w:val="left" w:pos="360"/>
          <w:tab w:val="left" w:pos="540"/>
        </w:tabs>
        <w:jc w:val="both"/>
        <w:rPr>
          <w:rFonts w:ascii="GHEA Grapalat" w:hAnsi="GHEA Grapalat" w:cs="Sylfaen"/>
          <w:lang w:eastAsia="ru-RU"/>
        </w:rPr>
      </w:pPr>
    </w:p>
    <w:p w:rsidR="00071D1C" w:rsidRPr="00BE3DCD" w:rsidRDefault="00071D1C" w:rsidP="00EF3662">
      <w:pPr>
        <w:tabs>
          <w:tab w:val="left" w:pos="360"/>
          <w:tab w:val="left" w:pos="540"/>
        </w:tabs>
        <w:jc w:val="both"/>
        <w:rPr>
          <w:rFonts w:ascii="GHEA Grapalat" w:hAnsi="GHEA Grapalat" w:cs="Sylfaen"/>
          <w:sz w:val="20"/>
        </w:rPr>
      </w:pPr>
      <w:r w:rsidRPr="00BE3DCD">
        <w:rPr>
          <w:rFonts w:ascii="GHEA Grapalat" w:hAnsi="GHEA Grapalat" w:cs="Sylfaen"/>
          <w:sz w:val="20"/>
        </w:rPr>
        <w:t>Սույն ակտը կազմված է 2 օրինակից, յուրաքանչյուր կողմին տրամադրվում է մեկական օրինակ:</w:t>
      </w:r>
    </w:p>
    <w:p w:rsidR="00071D1C" w:rsidRPr="00BE3DCD" w:rsidRDefault="00071D1C" w:rsidP="00EF3662">
      <w:pPr>
        <w:tabs>
          <w:tab w:val="left" w:pos="360"/>
          <w:tab w:val="left" w:pos="540"/>
        </w:tabs>
        <w:rPr>
          <w:rFonts w:ascii="GHEA Grapalat" w:hAnsi="GHEA Grapalat" w:cs="Sylfaen"/>
          <w:sz w:val="22"/>
          <w:szCs w:val="22"/>
          <w:lang w:val="hy-AM"/>
        </w:rPr>
      </w:pPr>
    </w:p>
    <w:p w:rsidR="00071D1C" w:rsidRPr="00BE3DCD" w:rsidRDefault="00071D1C" w:rsidP="00EF3662">
      <w:pPr>
        <w:jc w:val="center"/>
        <w:rPr>
          <w:rFonts w:ascii="GHEA Grapalat" w:hAnsi="GHEA Grapalat" w:cs="Sylfaen"/>
          <w:sz w:val="22"/>
          <w:szCs w:val="22"/>
          <w:lang w:val="hy-AM"/>
        </w:rPr>
      </w:pPr>
    </w:p>
    <w:p w:rsidR="00071D1C" w:rsidRPr="00BE3DCD" w:rsidRDefault="00071D1C" w:rsidP="00EF3662">
      <w:pPr>
        <w:jc w:val="center"/>
        <w:rPr>
          <w:rFonts w:ascii="GHEA Grapalat" w:hAnsi="GHEA Grapalat" w:cs="Sylfaen"/>
          <w:sz w:val="14"/>
          <w:szCs w:val="14"/>
          <w:lang w:val="hy-AM"/>
        </w:rPr>
      </w:pPr>
    </w:p>
    <w:p w:rsidR="00071D1C" w:rsidRPr="00BE3DCD" w:rsidRDefault="00071D1C" w:rsidP="00EF3662">
      <w:pPr>
        <w:jc w:val="center"/>
        <w:rPr>
          <w:rFonts w:ascii="GHEA Grapalat" w:hAnsi="GHEA Grapalat" w:cs="Sylfaen"/>
          <w:sz w:val="22"/>
          <w:szCs w:val="22"/>
          <w:lang w:val="hy-AM"/>
        </w:rPr>
      </w:pPr>
    </w:p>
    <w:p w:rsidR="00071D1C" w:rsidRPr="00BE3DCD" w:rsidRDefault="00071D1C" w:rsidP="00EF3662">
      <w:pPr>
        <w:jc w:val="center"/>
        <w:rPr>
          <w:rFonts w:ascii="GHEA Grapalat" w:hAnsi="GHEA Grapalat" w:cs="Sylfaen"/>
          <w:sz w:val="22"/>
          <w:szCs w:val="22"/>
        </w:rPr>
      </w:pPr>
      <w:r w:rsidRPr="00BE3DCD">
        <w:rPr>
          <w:rFonts w:ascii="GHEA Grapalat" w:hAnsi="GHEA Grapalat" w:cs="Sylfaen"/>
          <w:sz w:val="22"/>
          <w:szCs w:val="22"/>
        </w:rPr>
        <w:t>ԿՈՂՄԵՐԸ</w:t>
      </w:r>
    </w:p>
    <w:p w:rsidR="00071D1C" w:rsidRPr="00BE3DCD" w:rsidRDefault="00071D1C" w:rsidP="00EF3662">
      <w:pPr>
        <w:jc w:val="center"/>
        <w:rPr>
          <w:rFonts w:ascii="GHEA Grapalat" w:hAnsi="GHEA Grapalat" w:cs="Sylfaen"/>
          <w:sz w:val="22"/>
          <w:szCs w:val="22"/>
        </w:rPr>
      </w:pPr>
    </w:p>
    <w:p w:rsidR="00071D1C" w:rsidRPr="00BE3DCD" w:rsidRDefault="00071D1C" w:rsidP="00EF3662">
      <w:pPr>
        <w:tabs>
          <w:tab w:val="left" w:pos="360"/>
          <w:tab w:val="left" w:pos="540"/>
        </w:tabs>
        <w:rPr>
          <w:rFonts w:ascii="GHEA Grapalat" w:hAnsi="GHEA Grapalat" w:cs="Sylfaen"/>
          <w:sz w:val="22"/>
          <w:szCs w:val="22"/>
        </w:rPr>
      </w:pPr>
    </w:p>
    <w:p w:rsidR="00071D1C" w:rsidRPr="00BE3DCD"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BE3DCD" w:rsidTr="00E22E51">
        <w:tc>
          <w:tcPr>
            <w:tcW w:w="4785" w:type="dxa"/>
          </w:tcPr>
          <w:p w:rsidR="00071D1C" w:rsidRPr="00BE3DCD" w:rsidRDefault="00071D1C" w:rsidP="00EF3662">
            <w:pPr>
              <w:tabs>
                <w:tab w:val="left" w:pos="360"/>
                <w:tab w:val="left" w:pos="540"/>
              </w:tabs>
              <w:jc w:val="center"/>
              <w:rPr>
                <w:rFonts w:ascii="GHEA Grapalat" w:hAnsi="GHEA Grapalat" w:cs="Sylfaen"/>
                <w:b/>
                <w:bCs/>
                <w:sz w:val="22"/>
                <w:szCs w:val="22"/>
                <w:lang w:eastAsia="ru-RU"/>
              </w:rPr>
            </w:pPr>
            <w:r w:rsidRPr="00BE3DCD">
              <w:rPr>
                <w:rFonts w:ascii="GHEA Grapalat" w:hAnsi="GHEA Grapalat" w:cs="Sylfaen"/>
                <w:b/>
                <w:bCs/>
                <w:sz w:val="22"/>
                <w:szCs w:val="22"/>
              </w:rPr>
              <w:t>Հանձնեց</w:t>
            </w:r>
          </w:p>
        </w:tc>
        <w:tc>
          <w:tcPr>
            <w:tcW w:w="5223" w:type="dxa"/>
          </w:tcPr>
          <w:p w:rsidR="00071D1C" w:rsidRPr="00BE3DCD" w:rsidRDefault="00071D1C" w:rsidP="00EF3662">
            <w:pPr>
              <w:tabs>
                <w:tab w:val="left" w:pos="360"/>
                <w:tab w:val="left" w:pos="540"/>
              </w:tabs>
              <w:jc w:val="center"/>
              <w:rPr>
                <w:rFonts w:ascii="GHEA Grapalat" w:hAnsi="GHEA Grapalat" w:cs="Sylfaen"/>
                <w:b/>
                <w:bCs/>
                <w:sz w:val="22"/>
                <w:szCs w:val="22"/>
                <w:lang w:eastAsia="ru-RU"/>
              </w:rPr>
            </w:pPr>
            <w:r w:rsidRPr="00BE3DCD">
              <w:rPr>
                <w:rFonts w:ascii="GHEA Grapalat" w:hAnsi="GHEA Grapalat" w:cs="Sylfaen"/>
                <w:b/>
                <w:bCs/>
                <w:sz w:val="22"/>
                <w:szCs w:val="22"/>
              </w:rPr>
              <w:t xml:space="preserve">        Ընդունեց</w:t>
            </w:r>
          </w:p>
        </w:tc>
      </w:tr>
    </w:tbl>
    <w:p w:rsidR="00071D1C" w:rsidRPr="00BE3DCD" w:rsidRDefault="00071D1C" w:rsidP="00EF3662">
      <w:pPr>
        <w:tabs>
          <w:tab w:val="left" w:pos="360"/>
          <w:tab w:val="left" w:pos="540"/>
        </w:tabs>
        <w:rPr>
          <w:rFonts w:ascii="GHEA Grapalat" w:hAnsi="GHEA Grapalat" w:cs="Sylfaen"/>
          <w:sz w:val="20"/>
          <w:szCs w:val="20"/>
          <w:lang w:eastAsia="ru-RU"/>
        </w:rPr>
      </w:pPr>
      <w:r w:rsidRPr="00BE3DCD">
        <w:rPr>
          <w:rFonts w:ascii="GHEA Grapalat" w:hAnsi="GHEA Grapalat" w:cs="Sylfaen"/>
          <w:sz w:val="20"/>
          <w:szCs w:val="20"/>
          <w:lang w:eastAsia="ru-RU"/>
        </w:rPr>
        <w:t xml:space="preserve">                                                                                                  հայտը նախագծած ներկայացուցիչ`</w:t>
      </w:r>
    </w:p>
    <w:p w:rsidR="00071D1C" w:rsidRPr="00BE3DCD"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BE3DCD" w:rsidTr="00E22E51">
        <w:trPr>
          <w:tblCellSpacing w:w="7" w:type="dxa"/>
          <w:jc w:val="center"/>
        </w:trPr>
        <w:tc>
          <w:tcPr>
            <w:tcW w:w="0" w:type="auto"/>
            <w:vAlign w:val="center"/>
          </w:tcPr>
          <w:p w:rsidR="00071D1C" w:rsidRPr="00BE3DCD" w:rsidRDefault="00071D1C" w:rsidP="00EF3662">
            <w:pPr>
              <w:jc w:val="center"/>
              <w:rPr>
                <w:rFonts w:ascii="GHEA Grapalat" w:hAnsi="GHEA Grapalat" w:cs="GHEA Grapalat"/>
                <w:color w:val="000000"/>
                <w:sz w:val="21"/>
                <w:szCs w:val="21"/>
                <w:lang w:val="ru-RU" w:eastAsia="ru-RU"/>
              </w:rPr>
            </w:pPr>
            <w:r w:rsidRPr="00BE3DCD">
              <w:rPr>
                <w:rFonts w:ascii="GHEA Grapalat" w:hAnsi="GHEA Grapalat" w:cs="GHEA Grapalat"/>
                <w:color w:val="000000"/>
                <w:sz w:val="21"/>
                <w:szCs w:val="21"/>
              </w:rPr>
              <w:t xml:space="preserve">___________________________ </w:t>
            </w:r>
          </w:p>
          <w:p w:rsidR="00071D1C" w:rsidRPr="00BE3DCD" w:rsidRDefault="00071D1C" w:rsidP="00EF3662">
            <w:pPr>
              <w:jc w:val="center"/>
              <w:rPr>
                <w:rFonts w:ascii="GHEA Grapalat" w:hAnsi="GHEA Grapalat" w:cs="GHEA Grapalat"/>
                <w:color w:val="000000"/>
                <w:sz w:val="21"/>
                <w:szCs w:val="21"/>
                <w:lang w:val="ru-RU" w:eastAsia="ru-RU"/>
              </w:rPr>
            </w:pPr>
            <w:r w:rsidRPr="00BE3DCD">
              <w:rPr>
                <w:rFonts w:ascii="GHEA Grapalat" w:hAnsi="GHEA Grapalat" w:cs="GHEA Grapalat"/>
                <w:color w:val="000000"/>
                <w:sz w:val="15"/>
                <w:szCs w:val="15"/>
              </w:rPr>
              <w:t>ազգանուն, անուն</w:t>
            </w:r>
          </w:p>
        </w:tc>
        <w:tc>
          <w:tcPr>
            <w:tcW w:w="0" w:type="auto"/>
            <w:vAlign w:val="center"/>
          </w:tcPr>
          <w:p w:rsidR="00071D1C" w:rsidRPr="00BE3DCD" w:rsidRDefault="00071D1C" w:rsidP="00EF3662">
            <w:pPr>
              <w:jc w:val="center"/>
              <w:rPr>
                <w:rFonts w:ascii="GHEA Grapalat" w:hAnsi="GHEA Grapalat" w:cs="GHEA Grapalat"/>
                <w:color w:val="000000"/>
                <w:sz w:val="21"/>
                <w:szCs w:val="21"/>
                <w:lang w:val="ru-RU" w:eastAsia="ru-RU"/>
              </w:rPr>
            </w:pPr>
            <w:r w:rsidRPr="00BE3DCD">
              <w:rPr>
                <w:rFonts w:ascii="GHEA Grapalat" w:hAnsi="GHEA Grapalat" w:cs="GHEA Grapalat"/>
                <w:color w:val="000000"/>
                <w:sz w:val="21"/>
                <w:szCs w:val="21"/>
              </w:rPr>
              <w:t>___________________________</w:t>
            </w:r>
          </w:p>
          <w:p w:rsidR="00071D1C" w:rsidRPr="00BE3DCD" w:rsidRDefault="00071D1C" w:rsidP="00EF3662">
            <w:pPr>
              <w:jc w:val="center"/>
              <w:rPr>
                <w:rFonts w:ascii="GHEA Grapalat" w:hAnsi="GHEA Grapalat" w:cs="GHEA Grapalat"/>
                <w:color w:val="000000"/>
                <w:sz w:val="21"/>
                <w:szCs w:val="21"/>
                <w:lang w:val="ru-RU" w:eastAsia="ru-RU"/>
              </w:rPr>
            </w:pPr>
            <w:r w:rsidRPr="00BE3DCD">
              <w:rPr>
                <w:rFonts w:ascii="GHEA Grapalat" w:hAnsi="GHEA Grapalat" w:cs="GHEA Grapalat"/>
                <w:color w:val="000000"/>
                <w:sz w:val="15"/>
                <w:szCs w:val="15"/>
              </w:rPr>
              <w:t>ազգանուն, անուն</w:t>
            </w:r>
          </w:p>
        </w:tc>
      </w:tr>
      <w:tr w:rsidR="00071D1C" w:rsidRPr="00AE2768" w:rsidTr="00E22E51">
        <w:trPr>
          <w:tblCellSpacing w:w="7" w:type="dxa"/>
          <w:jc w:val="center"/>
        </w:trPr>
        <w:tc>
          <w:tcPr>
            <w:tcW w:w="0" w:type="auto"/>
            <w:vAlign w:val="center"/>
          </w:tcPr>
          <w:p w:rsidR="00071D1C" w:rsidRPr="00BE3DCD" w:rsidRDefault="00071D1C" w:rsidP="00EF3662">
            <w:pPr>
              <w:jc w:val="center"/>
              <w:rPr>
                <w:rFonts w:ascii="GHEA Grapalat" w:hAnsi="GHEA Grapalat" w:cs="GHEA Grapalat"/>
                <w:color w:val="000000"/>
                <w:sz w:val="21"/>
                <w:szCs w:val="21"/>
                <w:lang w:val="ru-RU" w:eastAsia="ru-RU"/>
              </w:rPr>
            </w:pPr>
            <w:r w:rsidRPr="00BE3DCD">
              <w:rPr>
                <w:rFonts w:ascii="GHEA Grapalat" w:hAnsi="GHEA Grapalat" w:cs="GHEA Grapalat"/>
                <w:color w:val="000000"/>
                <w:sz w:val="21"/>
                <w:szCs w:val="21"/>
              </w:rPr>
              <w:t xml:space="preserve">___________________________ </w:t>
            </w:r>
          </w:p>
          <w:p w:rsidR="00071D1C" w:rsidRPr="00BE3DCD" w:rsidRDefault="00071D1C" w:rsidP="00EF3662">
            <w:pPr>
              <w:jc w:val="center"/>
              <w:rPr>
                <w:rFonts w:ascii="GHEA Grapalat" w:hAnsi="GHEA Grapalat" w:cs="GHEA Grapalat"/>
                <w:color w:val="000000"/>
                <w:sz w:val="21"/>
                <w:szCs w:val="21"/>
                <w:lang w:val="ru-RU" w:eastAsia="ru-RU"/>
              </w:rPr>
            </w:pPr>
            <w:r w:rsidRPr="00BE3DCD">
              <w:rPr>
                <w:rFonts w:ascii="GHEA Grapalat" w:hAnsi="GHEA Grapalat" w:cs="GHEA Grapalat"/>
                <w:color w:val="000000"/>
                <w:sz w:val="15"/>
                <w:szCs w:val="15"/>
              </w:rPr>
              <w:t>Ստորագրություն</w:t>
            </w:r>
          </w:p>
        </w:tc>
        <w:tc>
          <w:tcPr>
            <w:tcW w:w="0" w:type="auto"/>
            <w:vAlign w:val="center"/>
          </w:tcPr>
          <w:p w:rsidR="00071D1C" w:rsidRPr="00BE3DCD" w:rsidRDefault="00071D1C" w:rsidP="00EF3662">
            <w:pPr>
              <w:jc w:val="center"/>
              <w:rPr>
                <w:rFonts w:ascii="GHEA Grapalat" w:hAnsi="GHEA Grapalat" w:cs="GHEA Grapalat"/>
                <w:color w:val="000000"/>
                <w:sz w:val="21"/>
                <w:szCs w:val="21"/>
                <w:lang w:val="ru-RU" w:eastAsia="ru-RU"/>
              </w:rPr>
            </w:pPr>
            <w:r w:rsidRPr="00BE3DCD">
              <w:rPr>
                <w:rFonts w:ascii="GHEA Grapalat" w:hAnsi="GHEA Grapalat" w:cs="GHEA Grapalat"/>
                <w:color w:val="000000"/>
                <w:sz w:val="21"/>
                <w:szCs w:val="21"/>
              </w:rPr>
              <w:t>___________________________</w:t>
            </w:r>
          </w:p>
          <w:p w:rsidR="00071D1C" w:rsidRPr="00AE2768" w:rsidRDefault="00071D1C" w:rsidP="00EF3662">
            <w:pPr>
              <w:jc w:val="center"/>
              <w:rPr>
                <w:rFonts w:ascii="GHEA Grapalat" w:hAnsi="GHEA Grapalat" w:cs="GHEA Grapalat"/>
                <w:color w:val="000000"/>
                <w:sz w:val="21"/>
                <w:szCs w:val="21"/>
                <w:lang w:val="ru-RU" w:eastAsia="ru-RU"/>
              </w:rPr>
            </w:pPr>
            <w:r w:rsidRPr="00BE3DCD">
              <w:rPr>
                <w:rFonts w:ascii="GHEA Grapalat" w:hAnsi="GHEA Grapalat" w:cs="GHEA Grapalat"/>
                <w:color w:val="000000"/>
                <w:sz w:val="15"/>
                <w:szCs w:val="15"/>
              </w:rPr>
              <w:t>ստորագրություն</w:t>
            </w:r>
          </w:p>
        </w:tc>
      </w:tr>
      <w:tr w:rsidR="00071D1C" w:rsidRPr="00AE2768" w:rsidTr="00E22E51">
        <w:trPr>
          <w:tblCellSpacing w:w="7" w:type="dxa"/>
          <w:jc w:val="center"/>
        </w:trPr>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p>
        </w:tc>
      </w:tr>
    </w:tbl>
    <w:p w:rsidR="00071D1C" w:rsidRPr="00AE2768" w:rsidRDefault="00071D1C" w:rsidP="00EF3662">
      <w:pPr>
        <w:ind w:left="-142" w:firstLine="142"/>
        <w:jc w:val="center"/>
        <w:rPr>
          <w:rFonts w:ascii="GHEA Grapalat" w:hAnsi="GHEA Grapalat" w:cs="Sylfaen"/>
          <w:b/>
        </w:rPr>
      </w:pPr>
    </w:p>
    <w:p w:rsidR="00071D1C" w:rsidRPr="00AE2768" w:rsidRDefault="00071D1C" w:rsidP="00EF3662">
      <w:pPr>
        <w:ind w:left="-142" w:firstLine="142"/>
        <w:jc w:val="center"/>
        <w:rPr>
          <w:rFonts w:ascii="GHEA Grapalat" w:hAnsi="GHEA Grapalat" w:cs="Sylfaen"/>
          <w:b/>
        </w:rPr>
      </w:pPr>
    </w:p>
    <w:p w:rsidR="00536BFB" w:rsidRPr="00AE2768" w:rsidRDefault="00536BFB" w:rsidP="00EF3662">
      <w:pPr>
        <w:rPr>
          <w:rFonts w:ascii="GHEA Grapalat" w:hAnsi="GHEA Grapalat"/>
          <w:sz w:val="20"/>
          <w:lang w:val="hy-AM"/>
        </w:rPr>
      </w:pPr>
    </w:p>
    <w:p w:rsidR="00057264" w:rsidRPr="00AE2768" w:rsidRDefault="00057264" w:rsidP="00EF3662">
      <w:pPr>
        <w:ind w:left="-142" w:firstLine="142"/>
        <w:jc w:val="center"/>
        <w:rPr>
          <w:rFonts w:ascii="GHEA Grapalat" w:hAnsi="GHEA Grapalat" w:cs="Sylfaen"/>
          <w:b/>
        </w:rPr>
        <w:sectPr w:rsidR="00057264" w:rsidRPr="00AE2768" w:rsidSect="00536BFB">
          <w:footnotePr>
            <w:pos w:val="beneathText"/>
          </w:footnotePr>
          <w:pgSz w:w="11906" w:h="16838" w:code="9"/>
          <w:pgMar w:top="720" w:right="662" w:bottom="533" w:left="1138" w:header="562" w:footer="562" w:gutter="0"/>
          <w:cols w:space="720"/>
        </w:sectPr>
      </w:pPr>
    </w:p>
    <w:p w:rsidR="00B2572B" w:rsidRPr="00131E9C" w:rsidRDefault="00B2572B" w:rsidP="00383BC3">
      <w:pPr>
        <w:pStyle w:val="a3"/>
        <w:spacing w:line="240" w:lineRule="auto"/>
        <w:jc w:val="right"/>
        <w:rPr>
          <w:rFonts w:ascii="GHEA Grapalat" w:hAnsi="GHEA Grapalat" w:cs="GHEA Grapalat"/>
          <w:sz w:val="22"/>
          <w:szCs w:val="22"/>
          <w:lang w:val="hy-AM"/>
        </w:rPr>
      </w:pPr>
    </w:p>
    <w:sectPr w:rsidR="00B2572B" w:rsidRPr="00131E9C" w:rsidSect="00383BC3">
      <w:pgSz w:w="16838" w:h="11906" w:orient="landscape" w:code="9"/>
      <w:pgMar w:top="1138" w:right="720" w:bottom="662" w:left="533"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22DA" w:rsidRDefault="00EB22DA">
      <w:r>
        <w:separator/>
      </w:r>
    </w:p>
  </w:endnote>
  <w:endnote w:type="continuationSeparator" w:id="0">
    <w:p w:rsidR="00EB22DA" w:rsidRDefault="00EB22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Arial"/>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GHEA Mariam">
    <w:panose1 w:val="02000503080000020003"/>
    <w:charset w:val="00"/>
    <w:family w:val="modern"/>
    <w:notTrueType/>
    <w:pitch w:val="variable"/>
    <w:sig w:usb0="A00006AF" w:usb1="5000204B" w:usb2="00000000" w:usb3="00000000" w:csb0="0000009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22DA" w:rsidRDefault="00EB22DA">
      <w:r>
        <w:separator/>
      </w:r>
    </w:p>
  </w:footnote>
  <w:footnote w:type="continuationSeparator" w:id="0">
    <w:p w:rsidR="00EB22DA" w:rsidRDefault="00EB22DA">
      <w:r>
        <w:continuationSeparator/>
      </w:r>
    </w:p>
  </w:footnote>
  <w:footnote w:id="1">
    <w:p w:rsidR="00B65484" w:rsidRPr="006265F4" w:rsidRDefault="00B65484" w:rsidP="006C1D25">
      <w:pPr>
        <w:pStyle w:val="af2"/>
        <w:jc w:val="both"/>
        <w:rPr>
          <w:lang w:val="en-US"/>
        </w:rPr>
      </w:pPr>
      <w:r w:rsidRPr="00B14CEE">
        <w:rPr>
          <w:color w:val="000000"/>
          <w:vertAlign w:val="superscript"/>
          <w:lang w:val="en-US"/>
        </w:rPr>
        <w:t>8</w:t>
      </w:r>
      <w:r w:rsidRPr="006265F4">
        <w:rPr>
          <w:rStyle w:val="af6"/>
          <w:color w:val="FFFFFF"/>
        </w:rPr>
        <w:footnoteRef/>
      </w:r>
      <w:r w:rsidRPr="006265F4">
        <w:rPr>
          <w:color w:val="FFFFFF"/>
        </w:rPr>
        <w:t xml:space="preserve"> </w:t>
      </w:r>
      <w:r w:rsidRPr="006265F4">
        <w:rPr>
          <w:rFonts w:ascii="GHEA Grapalat" w:hAnsi="GHEA Grapalat" w:cs="Sylfaen"/>
          <w:i/>
          <w:sz w:val="16"/>
          <w:szCs w:val="16"/>
          <w:lang w:val="en-US"/>
        </w:rPr>
        <w:t>Ենթակետը հանվում է, եթե հայտի ապահովման պահանջ սահմանված չէ:</w:t>
      </w:r>
    </w:p>
  </w:footnote>
  <w:footnote w:id="2">
    <w:p w:rsidR="00B65484" w:rsidRPr="006265F4" w:rsidRDefault="00B65484" w:rsidP="00D17258">
      <w:pPr>
        <w:pStyle w:val="af2"/>
        <w:jc w:val="both"/>
        <w:rPr>
          <w:rFonts w:ascii="GHEA Grapalat" w:hAnsi="GHEA Grapalat"/>
          <w:sz w:val="16"/>
          <w:szCs w:val="16"/>
          <w:lang w:val="en-US"/>
        </w:rPr>
      </w:pPr>
      <w:r w:rsidRPr="006265F4">
        <w:rPr>
          <w:rStyle w:val="af6"/>
          <w:rFonts w:ascii="GHEA Grapalat" w:hAnsi="GHEA Grapalat"/>
          <w:color w:val="FFFFFF"/>
          <w:sz w:val="16"/>
          <w:szCs w:val="16"/>
        </w:rPr>
        <w:footnoteRef/>
      </w:r>
      <w:r w:rsidRPr="006265F4">
        <w:rPr>
          <w:rFonts w:ascii="GHEA Grapalat" w:hAnsi="GHEA Grapalat"/>
          <w:sz w:val="16"/>
          <w:szCs w:val="16"/>
        </w:rPr>
        <w:t xml:space="preserve"> </w:t>
      </w:r>
      <w:r>
        <w:rPr>
          <w:rFonts w:ascii="GHEA Grapalat" w:hAnsi="GHEA Grapalat"/>
          <w:sz w:val="16"/>
          <w:szCs w:val="16"/>
          <w:vertAlign w:val="superscript"/>
          <w:lang w:val="en-US"/>
        </w:rPr>
        <w:t xml:space="preserve">9 </w:t>
      </w:r>
      <w:r w:rsidRPr="006265F4">
        <w:rPr>
          <w:rFonts w:ascii="GHEA Grapalat" w:hAnsi="GHEA Grapalat" w:cs="Sylfaen"/>
          <w:i/>
          <w:sz w:val="16"/>
          <w:szCs w:val="16"/>
        </w:rPr>
        <w:t xml:space="preserve">Սույն </w:t>
      </w:r>
      <w:r w:rsidRPr="006265F4">
        <w:rPr>
          <w:rFonts w:ascii="GHEA Grapalat" w:hAnsi="GHEA Grapalat" w:cs="Sylfaen"/>
          <w:i/>
          <w:sz w:val="16"/>
          <w:szCs w:val="16"/>
          <w:lang w:val="en-US"/>
        </w:rPr>
        <w:t>կետ</w:t>
      </w:r>
      <w:r w:rsidRPr="006265F4">
        <w:rPr>
          <w:rFonts w:ascii="GHEA Grapalat" w:hAnsi="GHEA Grapalat" w:cs="Sylfaen"/>
          <w:i/>
          <w:sz w:val="16"/>
          <w:szCs w:val="16"/>
        </w:rPr>
        <w:t>ը հրավերից հանվում է, եթե գնման ընթացակարգը չի կազմակերպվում չափաբաժիններով:</w:t>
      </w:r>
    </w:p>
  </w:footnote>
  <w:footnote w:id="3">
    <w:p w:rsidR="00B65484" w:rsidRPr="006265F4" w:rsidRDefault="00B65484" w:rsidP="00571F29">
      <w:pPr>
        <w:pStyle w:val="af2"/>
        <w:rPr>
          <w:rFonts w:ascii="Sylfaen" w:hAnsi="Sylfaen"/>
          <w:lang w:val="en-US"/>
        </w:rPr>
      </w:pPr>
      <w:r w:rsidRPr="006265F4">
        <w:rPr>
          <w:rFonts w:ascii="GHEA Grapalat" w:hAnsi="GHEA Grapalat" w:cs="Sylfaen"/>
          <w:i/>
          <w:color w:val="FFFFFF"/>
          <w:sz w:val="16"/>
          <w:szCs w:val="16"/>
          <w:vertAlign w:val="superscript"/>
        </w:rPr>
        <w:footnoteRef/>
      </w:r>
      <w:r w:rsidRPr="006265F4">
        <w:rPr>
          <w:rFonts w:ascii="GHEA Grapalat" w:hAnsi="GHEA Grapalat" w:cs="Sylfaen"/>
          <w:i/>
          <w:sz w:val="16"/>
          <w:szCs w:val="16"/>
        </w:rPr>
        <w:t xml:space="preserve"> </w:t>
      </w:r>
      <w:r>
        <w:rPr>
          <w:rFonts w:ascii="GHEA Grapalat" w:hAnsi="GHEA Grapalat" w:cs="Sylfaen"/>
          <w:i/>
          <w:sz w:val="16"/>
          <w:szCs w:val="16"/>
          <w:vertAlign w:val="superscript"/>
          <w:lang w:val="en-US"/>
        </w:rPr>
        <w:t>1 1</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4">
    <w:p w:rsidR="00B65484" w:rsidRPr="006265F4" w:rsidRDefault="00B65484">
      <w:pPr>
        <w:pStyle w:val="af2"/>
        <w:rPr>
          <w:rFonts w:ascii="GHEA Grapalat" w:hAnsi="GHEA Grapalat"/>
          <w:lang w:val="en-US"/>
        </w:rPr>
      </w:pPr>
      <w:r>
        <w:rPr>
          <w:rFonts w:ascii="GHEA Grapalat" w:hAnsi="GHEA Grapalat" w:cs="Sylfaen"/>
          <w:i/>
          <w:sz w:val="16"/>
          <w:szCs w:val="16"/>
          <w:vertAlign w:val="superscript"/>
          <w:lang w:val="en-US"/>
        </w:rPr>
        <w:t xml:space="preserve">14 </w:t>
      </w:r>
      <w:r w:rsidRPr="006265F4">
        <w:rPr>
          <w:rFonts w:ascii="GHEA Grapalat" w:hAnsi="GHEA Grapalat" w:cs="Sylfaen"/>
          <w:i/>
          <w:sz w:val="16"/>
          <w:szCs w:val="16"/>
        </w:rPr>
        <w:t xml:space="preserve">Սույն կետը խմբագրվում է ըստ համապատասխան </w:t>
      </w:r>
      <w:r w:rsidRPr="006265F4">
        <w:rPr>
          <w:rFonts w:ascii="GHEA Grapalat" w:hAnsi="GHEA Grapalat" w:cs="Sylfaen"/>
          <w:i/>
          <w:sz w:val="16"/>
          <w:szCs w:val="16"/>
          <w:lang w:val="en-US"/>
        </w:rPr>
        <w:t>պ</w:t>
      </w:r>
      <w:r w:rsidRPr="006265F4">
        <w:rPr>
          <w:rFonts w:ascii="GHEA Grapalat" w:hAnsi="GHEA Grapalat" w:cs="Sylfaen"/>
          <w:i/>
          <w:sz w:val="16"/>
          <w:szCs w:val="16"/>
        </w:rPr>
        <w:t>ատվիրատուի:</w:t>
      </w:r>
      <w:r w:rsidRPr="006265F4">
        <w:rPr>
          <w:rFonts w:ascii="GHEA Grapalat" w:hAnsi="GHEA Grapalat"/>
          <w:lang w:val="en-US"/>
        </w:rPr>
        <w:t xml:space="preserve"> </w:t>
      </w:r>
    </w:p>
  </w:footnote>
  <w:footnote w:id="5">
    <w:p w:rsidR="00B65484" w:rsidRPr="006265F4" w:rsidRDefault="00B65484" w:rsidP="00EF4630">
      <w:pPr>
        <w:pStyle w:val="af2"/>
        <w:jc w:val="both"/>
        <w:rPr>
          <w:rFonts w:ascii="Sylfaen" w:hAnsi="Sylfaen" w:cs="Sylfaen"/>
          <w:lang w:val="af-ZA"/>
        </w:rPr>
      </w:pPr>
      <w:r>
        <w:rPr>
          <w:rFonts w:ascii="GHEA Grapalat" w:hAnsi="GHEA Grapalat" w:cs="Sylfaen"/>
          <w:i/>
          <w:sz w:val="16"/>
          <w:szCs w:val="16"/>
          <w:vertAlign w:val="superscript"/>
          <w:lang w:val="es-ES" w:eastAsia="en-US"/>
        </w:rPr>
        <w:t xml:space="preserve">15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6">
    <w:p w:rsidR="00B65484" w:rsidRPr="000D2625" w:rsidRDefault="00B65484" w:rsidP="00E74BF6">
      <w:pPr>
        <w:pStyle w:val="af2"/>
        <w:jc w:val="both"/>
        <w:rPr>
          <w:lang w:val="af-ZA"/>
        </w:rPr>
      </w:pPr>
      <w:r w:rsidRPr="000D2625">
        <w:rPr>
          <w:vertAlign w:val="superscript"/>
          <w:lang w:val="af-ZA"/>
        </w:rPr>
        <w:t>16</w:t>
      </w:r>
      <w:r w:rsidRPr="006265F4">
        <w:rPr>
          <w:rFonts w:ascii="GHEA Grapalat" w:hAnsi="GHEA Grapalat" w:cs="Sylfaen"/>
          <w:i/>
          <w:sz w:val="16"/>
          <w:szCs w:val="16"/>
          <w:lang w:val="en-US"/>
        </w:rPr>
        <w:t>Եթե</w:t>
      </w:r>
      <w:r w:rsidRPr="000D2625">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հրավերով</w:t>
      </w:r>
      <w:r w:rsidRPr="000D2625">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հայտի</w:t>
      </w:r>
      <w:r w:rsidRPr="000D2625">
        <w:rPr>
          <w:rFonts w:ascii="GHEA Grapalat" w:hAnsi="GHEA Grapalat" w:cs="Sylfaen"/>
          <w:i/>
          <w:sz w:val="16"/>
          <w:szCs w:val="16"/>
          <w:lang w:val="af-ZA"/>
        </w:rPr>
        <w:t xml:space="preserve"> </w:t>
      </w:r>
      <w:r w:rsidRPr="006265F4">
        <w:rPr>
          <w:rFonts w:ascii="GHEA Grapalat" w:hAnsi="GHEA Grapalat" w:cs="Sylfaen"/>
          <w:i/>
          <w:sz w:val="16"/>
          <w:szCs w:val="16"/>
          <w:lang w:val="en-US"/>
        </w:rPr>
        <w:t>ապահովման</w:t>
      </w:r>
      <w:r w:rsidRPr="000D2625">
        <w:rPr>
          <w:rFonts w:ascii="GHEA Grapalat" w:hAnsi="GHEA Grapalat" w:cs="Sylfaen"/>
          <w:i/>
          <w:sz w:val="16"/>
          <w:szCs w:val="16"/>
          <w:lang w:val="af-ZA"/>
        </w:rPr>
        <w:t xml:space="preserve"> </w:t>
      </w:r>
      <w:r w:rsidRPr="006265F4">
        <w:rPr>
          <w:rFonts w:ascii="GHEA Grapalat" w:hAnsi="GHEA Grapalat" w:cs="Sylfaen"/>
          <w:i/>
          <w:sz w:val="16"/>
          <w:szCs w:val="16"/>
          <w:lang w:val="en-US"/>
        </w:rPr>
        <w:t>ներկայացման</w:t>
      </w:r>
      <w:r w:rsidRPr="000D2625">
        <w:rPr>
          <w:rFonts w:ascii="GHEA Grapalat" w:hAnsi="GHEA Grapalat" w:cs="Sylfaen"/>
          <w:i/>
          <w:sz w:val="16"/>
          <w:szCs w:val="16"/>
          <w:lang w:val="af-ZA"/>
        </w:rPr>
        <w:t xml:space="preserve"> </w:t>
      </w:r>
      <w:r w:rsidRPr="006265F4">
        <w:rPr>
          <w:rFonts w:ascii="GHEA Grapalat" w:hAnsi="GHEA Grapalat" w:cs="Sylfaen"/>
          <w:i/>
          <w:sz w:val="16"/>
          <w:szCs w:val="16"/>
          <w:lang w:val="en-US"/>
        </w:rPr>
        <w:t>պահանջ</w:t>
      </w:r>
      <w:r w:rsidRPr="000D2625">
        <w:rPr>
          <w:rFonts w:ascii="GHEA Grapalat" w:hAnsi="GHEA Grapalat" w:cs="Sylfaen"/>
          <w:i/>
          <w:sz w:val="16"/>
          <w:szCs w:val="16"/>
          <w:lang w:val="af-ZA"/>
        </w:rPr>
        <w:t xml:space="preserve"> </w:t>
      </w:r>
      <w:r w:rsidRPr="006265F4">
        <w:rPr>
          <w:rFonts w:ascii="GHEA Grapalat" w:hAnsi="GHEA Grapalat" w:cs="Sylfaen"/>
          <w:i/>
          <w:sz w:val="16"/>
          <w:szCs w:val="16"/>
          <w:lang w:val="en-US"/>
        </w:rPr>
        <w:t>սահմանված</w:t>
      </w:r>
      <w:r w:rsidRPr="000D2625">
        <w:rPr>
          <w:rFonts w:ascii="GHEA Grapalat" w:hAnsi="GHEA Grapalat" w:cs="Sylfaen"/>
          <w:i/>
          <w:sz w:val="16"/>
          <w:szCs w:val="16"/>
          <w:lang w:val="af-ZA"/>
        </w:rPr>
        <w:t xml:space="preserve"> </w:t>
      </w:r>
      <w:r w:rsidRPr="006265F4">
        <w:rPr>
          <w:rFonts w:ascii="GHEA Grapalat" w:hAnsi="GHEA Grapalat" w:cs="Sylfaen"/>
          <w:i/>
          <w:sz w:val="16"/>
          <w:szCs w:val="16"/>
          <w:lang w:val="en-US"/>
        </w:rPr>
        <w:t>չէ</w:t>
      </w:r>
      <w:r w:rsidRPr="000D2625">
        <w:rPr>
          <w:rFonts w:ascii="GHEA Grapalat" w:hAnsi="GHEA Grapalat" w:cs="Sylfaen"/>
          <w:i/>
          <w:sz w:val="16"/>
          <w:szCs w:val="16"/>
          <w:lang w:val="af-ZA"/>
        </w:rPr>
        <w:t xml:space="preserve">, </w:t>
      </w:r>
      <w:r w:rsidRPr="006265F4">
        <w:rPr>
          <w:rFonts w:ascii="GHEA Grapalat" w:hAnsi="GHEA Grapalat" w:cs="Sylfaen"/>
          <w:i/>
          <w:sz w:val="16"/>
          <w:szCs w:val="16"/>
          <w:lang w:val="en-US"/>
        </w:rPr>
        <w:t>ապա</w:t>
      </w:r>
      <w:r w:rsidRPr="000D2625">
        <w:rPr>
          <w:rFonts w:ascii="GHEA Grapalat" w:hAnsi="GHEA Grapalat" w:cs="Sylfaen"/>
          <w:i/>
          <w:sz w:val="16"/>
          <w:szCs w:val="16"/>
          <w:lang w:val="af-ZA"/>
        </w:rPr>
        <w:t xml:space="preserve"> </w:t>
      </w:r>
      <w:r w:rsidRPr="006265F4">
        <w:rPr>
          <w:rFonts w:ascii="GHEA Grapalat" w:hAnsi="GHEA Grapalat" w:cs="Sylfaen"/>
          <w:i/>
          <w:sz w:val="16"/>
          <w:szCs w:val="16"/>
          <w:lang w:val="en-US"/>
        </w:rPr>
        <w:t>սույն</w:t>
      </w:r>
      <w:r w:rsidRPr="000D2625">
        <w:rPr>
          <w:rFonts w:ascii="GHEA Grapalat" w:hAnsi="GHEA Grapalat" w:cs="Sylfaen"/>
          <w:i/>
          <w:sz w:val="16"/>
          <w:szCs w:val="16"/>
          <w:lang w:val="af-ZA"/>
        </w:rPr>
        <w:t xml:space="preserve"> </w:t>
      </w:r>
      <w:r w:rsidRPr="006265F4">
        <w:rPr>
          <w:rFonts w:ascii="GHEA Grapalat" w:hAnsi="GHEA Grapalat" w:cs="Sylfaen"/>
          <w:i/>
          <w:sz w:val="16"/>
          <w:szCs w:val="16"/>
          <w:lang w:val="en-US"/>
        </w:rPr>
        <w:t>կետը</w:t>
      </w:r>
      <w:r w:rsidRPr="000D2625">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հրավերից</w:t>
      </w:r>
      <w:r w:rsidRPr="000D2625">
        <w:rPr>
          <w:rFonts w:ascii="GHEA Grapalat" w:hAnsi="GHEA Grapalat" w:cs="Sylfaen"/>
          <w:i/>
          <w:sz w:val="16"/>
          <w:szCs w:val="16"/>
          <w:lang w:val="af-ZA"/>
        </w:rPr>
        <w:t xml:space="preserve"> </w:t>
      </w:r>
      <w:r w:rsidRPr="006265F4">
        <w:rPr>
          <w:rFonts w:ascii="GHEA Grapalat" w:hAnsi="GHEA Grapalat" w:cs="Sylfaen"/>
          <w:i/>
          <w:sz w:val="16"/>
          <w:szCs w:val="16"/>
          <w:lang w:val="en-US"/>
        </w:rPr>
        <w:t>հանվում</w:t>
      </w:r>
      <w:r w:rsidRPr="000D2625">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0D2625">
        <w:rPr>
          <w:rFonts w:ascii="GHEA Grapalat" w:hAnsi="GHEA Grapalat" w:cs="Sylfaen"/>
          <w:i/>
          <w:sz w:val="16"/>
          <w:szCs w:val="16"/>
          <w:lang w:val="af-ZA"/>
        </w:rPr>
        <w:t>:</w:t>
      </w:r>
    </w:p>
  </w:footnote>
  <w:footnote w:id="7">
    <w:p w:rsidR="00B65484" w:rsidRPr="006265F4" w:rsidRDefault="00B65484" w:rsidP="00B2572B">
      <w:pPr>
        <w:pStyle w:val="af2"/>
        <w:rPr>
          <w:rFonts w:ascii="GHEA Grapalat" w:hAnsi="GHEA Grapalat"/>
          <w:i/>
          <w:sz w:val="16"/>
          <w:szCs w:val="16"/>
          <w:lang w:val="af-ZA"/>
        </w:rPr>
      </w:pPr>
      <w:r w:rsidRPr="006265F4">
        <w:rPr>
          <w:rFonts w:ascii="GHEA Grapalat" w:hAnsi="GHEA Grapalat"/>
          <w:i/>
          <w:sz w:val="16"/>
          <w:szCs w:val="16"/>
          <w:lang w:val="hy-AM"/>
        </w:rPr>
        <w:t>*</w:t>
      </w:r>
      <w:r w:rsidRPr="006265F4">
        <w:rPr>
          <w:rFonts w:ascii="GHEA Grapalat" w:hAnsi="GHEA Grapalat"/>
          <w:i/>
          <w:sz w:val="16"/>
          <w:szCs w:val="16"/>
          <w:lang w:val="en-US"/>
        </w:rPr>
        <w:t>լրացվում</w:t>
      </w:r>
      <w:r w:rsidRPr="006265F4">
        <w:rPr>
          <w:rFonts w:ascii="GHEA Grapalat" w:hAnsi="GHEA Grapalat"/>
          <w:i/>
          <w:sz w:val="16"/>
          <w:szCs w:val="16"/>
          <w:lang w:val="af-ZA"/>
        </w:rPr>
        <w:t xml:space="preserve"> </w:t>
      </w:r>
      <w:r w:rsidRPr="006265F4">
        <w:rPr>
          <w:rFonts w:ascii="GHEA Grapalat" w:hAnsi="GHEA Grapalat"/>
          <w:i/>
          <w:sz w:val="16"/>
          <w:szCs w:val="16"/>
          <w:lang w:val="en-US"/>
        </w:rPr>
        <w:t>է</w:t>
      </w:r>
      <w:r w:rsidRPr="006265F4">
        <w:rPr>
          <w:rFonts w:ascii="GHEA Grapalat" w:hAnsi="GHEA Grapalat"/>
          <w:i/>
          <w:sz w:val="16"/>
          <w:szCs w:val="16"/>
          <w:lang w:val="af-ZA"/>
        </w:rPr>
        <w:t xml:space="preserve"> </w:t>
      </w:r>
      <w:r w:rsidRPr="006265F4">
        <w:rPr>
          <w:rFonts w:ascii="GHEA Grapalat" w:hAnsi="GHEA Grapalat"/>
          <w:i/>
          <w:sz w:val="16"/>
          <w:szCs w:val="16"/>
          <w:lang w:val="en-US"/>
        </w:rPr>
        <w:t>հանձնաժողովի</w:t>
      </w:r>
      <w:r w:rsidRPr="006265F4">
        <w:rPr>
          <w:rFonts w:ascii="GHEA Grapalat" w:hAnsi="GHEA Grapalat"/>
          <w:i/>
          <w:sz w:val="16"/>
          <w:szCs w:val="16"/>
          <w:lang w:val="af-ZA"/>
        </w:rPr>
        <w:t xml:space="preserve"> </w:t>
      </w:r>
      <w:r w:rsidRPr="006265F4">
        <w:rPr>
          <w:rFonts w:ascii="GHEA Grapalat" w:hAnsi="GHEA Grapalat"/>
          <w:i/>
          <w:sz w:val="16"/>
          <w:szCs w:val="16"/>
          <w:lang w:val="en-US"/>
        </w:rPr>
        <w:t>քարտուղարի</w:t>
      </w:r>
      <w:r w:rsidRPr="006265F4">
        <w:rPr>
          <w:rFonts w:ascii="GHEA Grapalat" w:hAnsi="GHEA Grapalat"/>
          <w:i/>
          <w:sz w:val="16"/>
          <w:szCs w:val="16"/>
          <w:lang w:val="af-ZA"/>
        </w:rPr>
        <w:t xml:space="preserve"> </w:t>
      </w:r>
      <w:r w:rsidRPr="006265F4">
        <w:rPr>
          <w:rFonts w:ascii="GHEA Grapalat" w:hAnsi="GHEA Grapalat"/>
          <w:i/>
          <w:sz w:val="16"/>
          <w:szCs w:val="16"/>
          <w:lang w:val="en-US"/>
        </w:rPr>
        <w:t>կողմից</w:t>
      </w:r>
      <w:r w:rsidRPr="006265F4">
        <w:rPr>
          <w:rFonts w:ascii="GHEA Grapalat" w:hAnsi="GHEA Grapalat"/>
          <w:i/>
          <w:sz w:val="16"/>
          <w:szCs w:val="16"/>
          <w:lang w:val="af-ZA"/>
        </w:rPr>
        <w:t xml:space="preserve">` </w:t>
      </w:r>
      <w:r w:rsidRPr="006265F4">
        <w:rPr>
          <w:rFonts w:ascii="GHEA Grapalat" w:hAnsi="GHEA Grapalat"/>
          <w:i/>
          <w:sz w:val="16"/>
          <w:szCs w:val="16"/>
          <w:lang w:val="en-US"/>
        </w:rPr>
        <w:t>մինչև</w:t>
      </w:r>
      <w:r w:rsidRPr="006265F4">
        <w:rPr>
          <w:rFonts w:ascii="GHEA Grapalat" w:hAnsi="GHEA Grapalat"/>
          <w:i/>
          <w:sz w:val="16"/>
          <w:szCs w:val="16"/>
          <w:lang w:val="af-ZA"/>
        </w:rPr>
        <w:t xml:space="preserve"> </w:t>
      </w:r>
      <w:r w:rsidRPr="006265F4">
        <w:rPr>
          <w:rFonts w:ascii="GHEA Grapalat" w:hAnsi="GHEA Grapalat"/>
          <w:i/>
          <w:sz w:val="16"/>
          <w:szCs w:val="16"/>
          <w:lang w:val="en-US"/>
        </w:rPr>
        <w:t>հրավերը</w:t>
      </w:r>
      <w:r w:rsidRPr="006265F4">
        <w:rPr>
          <w:rFonts w:ascii="GHEA Grapalat" w:hAnsi="GHEA Grapalat"/>
          <w:i/>
          <w:sz w:val="16"/>
          <w:szCs w:val="16"/>
          <w:lang w:val="af-ZA"/>
        </w:rPr>
        <w:t xml:space="preserve"> </w:t>
      </w:r>
      <w:r w:rsidRPr="006265F4">
        <w:rPr>
          <w:rFonts w:ascii="GHEA Grapalat" w:hAnsi="GHEA Grapalat"/>
          <w:i/>
          <w:sz w:val="16"/>
          <w:szCs w:val="16"/>
          <w:lang w:val="en-US"/>
        </w:rPr>
        <w:t>տեղեկագրում</w:t>
      </w:r>
      <w:r w:rsidRPr="006265F4">
        <w:rPr>
          <w:rFonts w:ascii="GHEA Grapalat" w:hAnsi="GHEA Grapalat"/>
          <w:i/>
          <w:sz w:val="16"/>
          <w:szCs w:val="16"/>
          <w:lang w:val="af-ZA"/>
        </w:rPr>
        <w:t xml:space="preserve"> </w:t>
      </w:r>
      <w:r w:rsidRPr="006265F4">
        <w:rPr>
          <w:rFonts w:ascii="GHEA Grapalat" w:hAnsi="GHEA Grapalat"/>
          <w:i/>
          <w:sz w:val="16"/>
          <w:szCs w:val="16"/>
          <w:lang w:val="en-US"/>
        </w:rPr>
        <w:t>հրապարակելը</w:t>
      </w:r>
      <w:r w:rsidRPr="006265F4">
        <w:rPr>
          <w:rFonts w:ascii="GHEA Grapalat" w:hAnsi="GHEA Grapalat"/>
          <w:i/>
          <w:sz w:val="16"/>
          <w:szCs w:val="16"/>
          <w:lang w:val="hy-AM"/>
        </w:rPr>
        <w:t>:</w:t>
      </w:r>
    </w:p>
    <w:p w:rsidR="00B65484" w:rsidRPr="006265F4" w:rsidDel="006C3873" w:rsidRDefault="00B65484" w:rsidP="00CE3A99">
      <w:pPr>
        <w:jc w:val="both"/>
        <w:rPr>
          <w:del w:id="11" w:author="User" w:date="2019-05-26T09:52:00Z"/>
          <w:rFonts w:ascii="GHEA Grapalat" w:hAnsi="GHEA Grapalat" w:cs="Sylfaen"/>
          <w:sz w:val="20"/>
          <w:lang w:val="af-ZA"/>
        </w:rPr>
      </w:pPr>
      <w:r w:rsidRPr="006265F4">
        <w:rPr>
          <w:rFonts w:ascii="GHEA Grapalat" w:hAnsi="GHEA Grapalat"/>
          <w:i/>
          <w:sz w:val="16"/>
          <w:szCs w:val="16"/>
          <w:lang w:val="af-ZA"/>
        </w:rPr>
        <w:t xml:space="preserve">** </w:t>
      </w:r>
      <w:r w:rsidRPr="006265F4">
        <w:rPr>
          <w:rFonts w:ascii="GHEA Grapalat" w:hAnsi="GHEA Grapalat"/>
          <w:i/>
          <w:sz w:val="16"/>
          <w:szCs w:val="16"/>
          <w:lang w:val="hy-AM" w:eastAsia="ru-RU"/>
        </w:rPr>
        <w:t xml:space="preserve">Սույն ենթակետում նշված անձանց բացակայության դեպքում ներկայացվում է </w:t>
      </w:r>
      <w:r w:rsidRPr="006265F4">
        <w:rPr>
          <w:rFonts w:ascii="GHEA Grapalat" w:hAnsi="GHEA Grapalat"/>
          <w:i/>
          <w:sz w:val="16"/>
          <w:szCs w:val="16"/>
          <w:lang w:eastAsia="ru-RU"/>
        </w:rPr>
        <w:t>մասնակցի</w:t>
      </w:r>
      <w:r w:rsidRPr="006265F4">
        <w:rPr>
          <w:rFonts w:ascii="GHEA Grapalat" w:hAnsi="GHEA Grapalat"/>
          <w:i/>
          <w:sz w:val="16"/>
          <w:szCs w:val="16"/>
          <w:lang w:val="af-ZA" w:eastAsia="ru-RU"/>
        </w:rPr>
        <w:t xml:space="preserve"> </w:t>
      </w:r>
      <w:r w:rsidRPr="006265F4">
        <w:rPr>
          <w:rFonts w:ascii="GHEA Grapalat" w:hAnsi="GHEA Grapalat"/>
          <w:i/>
          <w:sz w:val="16"/>
          <w:szCs w:val="16"/>
          <w:lang w:val="hy-AM" w:eastAsia="ru-RU"/>
        </w:rPr>
        <w:t xml:space="preserve">գործադիր մարմնի ղեկավարի և անդամների տվյալները: </w:t>
      </w:r>
    </w:p>
  </w:footnote>
  <w:footnote w:id="8">
    <w:p w:rsidR="00B65484" w:rsidRPr="006265F4" w:rsidRDefault="00B65484" w:rsidP="00B2572B">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6265F4">
        <w:rPr>
          <w:rFonts w:ascii="GHEA Grapalat" w:hAnsi="GHEA Grapalat"/>
          <w:i/>
          <w:sz w:val="16"/>
          <w:szCs w:val="16"/>
        </w:rPr>
        <w:t>լրացվում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հանձնաժողովի</w:t>
      </w:r>
      <w:r w:rsidRPr="006265F4">
        <w:rPr>
          <w:rFonts w:ascii="GHEA Grapalat" w:hAnsi="GHEA Grapalat"/>
          <w:i/>
          <w:sz w:val="16"/>
          <w:szCs w:val="16"/>
          <w:lang w:val="af-ZA"/>
        </w:rPr>
        <w:t xml:space="preserve"> </w:t>
      </w:r>
      <w:r w:rsidRPr="006265F4">
        <w:rPr>
          <w:rFonts w:ascii="GHEA Grapalat" w:hAnsi="GHEA Grapalat"/>
          <w:i/>
          <w:sz w:val="16"/>
          <w:szCs w:val="16"/>
        </w:rPr>
        <w:t>քարտուղարի</w:t>
      </w:r>
      <w:r w:rsidRPr="006265F4">
        <w:rPr>
          <w:rFonts w:ascii="GHEA Grapalat" w:hAnsi="GHEA Grapalat"/>
          <w:i/>
          <w:sz w:val="16"/>
          <w:szCs w:val="16"/>
          <w:lang w:val="af-ZA"/>
        </w:rPr>
        <w:t xml:space="preserve"> </w:t>
      </w:r>
      <w:r w:rsidRPr="006265F4">
        <w:rPr>
          <w:rFonts w:ascii="GHEA Grapalat" w:hAnsi="GHEA Grapalat"/>
          <w:i/>
          <w:sz w:val="16"/>
          <w:szCs w:val="16"/>
        </w:rPr>
        <w:t>կողմից</w:t>
      </w:r>
      <w:r w:rsidRPr="006265F4">
        <w:rPr>
          <w:rFonts w:ascii="GHEA Grapalat" w:hAnsi="GHEA Grapalat"/>
          <w:i/>
          <w:sz w:val="16"/>
          <w:szCs w:val="16"/>
          <w:lang w:val="af-ZA"/>
        </w:rPr>
        <w:t xml:space="preserve">` </w:t>
      </w:r>
      <w:r w:rsidRPr="006265F4">
        <w:rPr>
          <w:rFonts w:ascii="GHEA Grapalat" w:hAnsi="GHEA Grapalat"/>
          <w:i/>
          <w:sz w:val="16"/>
          <w:szCs w:val="16"/>
        </w:rPr>
        <w:t>մինչև</w:t>
      </w:r>
      <w:r w:rsidRPr="006265F4">
        <w:rPr>
          <w:rFonts w:ascii="GHEA Grapalat" w:hAnsi="GHEA Grapalat"/>
          <w:i/>
          <w:sz w:val="16"/>
          <w:szCs w:val="16"/>
          <w:lang w:val="af-ZA"/>
        </w:rPr>
        <w:t xml:space="preserve"> </w:t>
      </w:r>
      <w:r w:rsidRPr="006265F4">
        <w:rPr>
          <w:rFonts w:ascii="GHEA Grapalat" w:hAnsi="GHEA Grapalat"/>
          <w:i/>
          <w:sz w:val="16"/>
          <w:szCs w:val="16"/>
        </w:rPr>
        <w:t>հրավերը</w:t>
      </w:r>
      <w:r w:rsidRPr="006265F4">
        <w:rPr>
          <w:rFonts w:ascii="GHEA Grapalat" w:hAnsi="GHEA Grapalat"/>
          <w:i/>
          <w:sz w:val="16"/>
          <w:szCs w:val="16"/>
          <w:lang w:val="af-ZA"/>
        </w:rPr>
        <w:t xml:space="preserve"> </w:t>
      </w:r>
      <w:r w:rsidRPr="006265F4">
        <w:rPr>
          <w:rFonts w:ascii="GHEA Grapalat" w:hAnsi="GHEA Grapalat"/>
          <w:i/>
          <w:sz w:val="16"/>
          <w:szCs w:val="16"/>
        </w:rPr>
        <w:t>տեղեկագրում</w:t>
      </w:r>
      <w:r w:rsidRPr="006265F4">
        <w:rPr>
          <w:rFonts w:ascii="GHEA Grapalat" w:hAnsi="GHEA Grapalat"/>
          <w:i/>
          <w:sz w:val="16"/>
          <w:szCs w:val="16"/>
          <w:lang w:val="af-ZA"/>
        </w:rPr>
        <w:t xml:space="preserve"> </w:t>
      </w:r>
      <w:r w:rsidRPr="006265F4">
        <w:rPr>
          <w:rFonts w:ascii="GHEA Grapalat" w:hAnsi="GHEA Grapalat"/>
          <w:i/>
          <w:sz w:val="16"/>
          <w:szCs w:val="16"/>
        </w:rPr>
        <w:t>հրապարակելը</w:t>
      </w:r>
      <w:r w:rsidRPr="006265F4">
        <w:rPr>
          <w:rFonts w:ascii="GHEA Grapalat" w:hAnsi="GHEA Grapalat"/>
          <w:i/>
          <w:sz w:val="16"/>
          <w:szCs w:val="16"/>
          <w:lang w:val="hy-AM"/>
        </w:rPr>
        <w:t>:</w:t>
      </w:r>
    </w:p>
    <w:p w:rsidR="00B65484" w:rsidRPr="006265F4" w:rsidRDefault="00B65484" w:rsidP="00B2572B">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5-</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rsidR="00B65484" w:rsidRPr="006265F4" w:rsidDel="00856FDE" w:rsidRDefault="00B65484" w:rsidP="00B2572B">
      <w:pPr>
        <w:pStyle w:val="af2"/>
        <w:rPr>
          <w:del w:id="13" w:author="User" w:date="2019-05-26T09:57:00Z"/>
          <w:i/>
          <w:lang w:val="af-ZA"/>
        </w:rPr>
      </w:pPr>
    </w:p>
  </w:footnote>
  <w:footnote w:id="9">
    <w:p w:rsidR="00B65484" w:rsidRPr="006265F4" w:rsidDel="007942E8" w:rsidRDefault="00B65484" w:rsidP="00071D1C">
      <w:pPr>
        <w:pStyle w:val="af2"/>
        <w:rPr>
          <w:del w:id="14" w:author="User" w:date="2019-05-26T10:01:00Z"/>
          <w:rFonts w:ascii="GHEA Grapalat" w:hAnsi="GHEA Grapalat"/>
          <w:i/>
          <w:sz w:val="16"/>
          <w:szCs w:val="24"/>
          <w:lang w:val="af-ZA" w:eastAsia="en-US"/>
        </w:rPr>
      </w:pPr>
      <w:r w:rsidRPr="006265F4">
        <w:rPr>
          <w:color w:val="FFFFFF"/>
          <w:vertAlign w:val="superscript"/>
          <w:lang w:val="af-ZA"/>
        </w:rPr>
        <w:t>29</w:t>
      </w:r>
      <w:r w:rsidRPr="006265F4">
        <w:rPr>
          <w:vertAlign w:val="superscript"/>
          <w:lang w:val="af-ZA"/>
        </w:rPr>
        <w:t xml:space="preserve"> </w:t>
      </w:r>
      <w:r>
        <w:rPr>
          <w:vertAlign w:val="superscript"/>
          <w:lang w:val="af-ZA"/>
        </w:rPr>
        <w:t>17</w:t>
      </w:r>
      <w:r w:rsidRPr="006265F4">
        <w:rPr>
          <w:rFonts w:ascii="GHEA Grapalat" w:hAnsi="GHEA Grapalat"/>
          <w:i/>
          <w:sz w:val="16"/>
          <w:szCs w:val="24"/>
          <w:lang w:val="hy-AM" w:eastAsia="en-US"/>
        </w:rPr>
        <w:t xml:space="preserve">Եթե </w:t>
      </w:r>
      <w:r w:rsidRPr="006265F4">
        <w:rPr>
          <w:rFonts w:ascii="GHEA Grapalat" w:hAnsi="GHEA Grapalat"/>
          <w:i/>
          <w:sz w:val="16"/>
          <w:szCs w:val="24"/>
          <w:lang w:val="en-US" w:eastAsia="en-US"/>
        </w:rPr>
        <w:t>Վ</w:t>
      </w:r>
      <w:r w:rsidRPr="006265F4">
        <w:rPr>
          <w:rFonts w:ascii="GHEA Grapalat" w:hAnsi="GHEA Grapalat"/>
          <w:i/>
          <w:sz w:val="16"/>
          <w:szCs w:val="24"/>
          <w:lang w:val="hy-AM" w:eastAsia="en-US"/>
        </w:rPr>
        <w:t>աճառողի կողմից գնային ա</w:t>
      </w:r>
      <w:r w:rsidRPr="006265F4">
        <w:rPr>
          <w:rFonts w:ascii="GHEA Grapalat" w:hAnsi="GHEA Grapalat"/>
          <w:i/>
          <w:sz w:val="16"/>
          <w:szCs w:val="24"/>
          <w:lang w:val="en-US" w:eastAsia="en-US"/>
        </w:rPr>
        <w:t>ռաջարկը</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ներկայացվել</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է</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առանց</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ԱԱՀ</w:t>
      </w:r>
      <w:r w:rsidRPr="006265F4">
        <w:rPr>
          <w:rFonts w:ascii="GHEA Grapalat" w:hAnsi="GHEA Grapalat"/>
          <w:i/>
          <w:sz w:val="16"/>
          <w:szCs w:val="24"/>
          <w:lang w:val="af-ZA" w:eastAsia="en-US"/>
        </w:rPr>
        <w:t>-</w:t>
      </w:r>
      <w:r w:rsidRPr="006265F4">
        <w:rPr>
          <w:rFonts w:ascii="GHEA Grapalat" w:hAnsi="GHEA Grapalat"/>
          <w:i/>
          <w:sz w:val="16"/>
          <w:szCs w:val="24"/>
          <w:lang w:val="en-US" w:eastAsia="en-US"/>
        </w:rPr>
        <w:t>ի</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ապա</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պայմանագիրը</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կնքելիս</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ներառյալ</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ԱԱՀ</w:t>
      </w:r>
      <w:r w:rsidRPr="006265F4">
        <w:rPr>
          <w:rFonts w:ascii="GHEA Grapalat" w:hAnsi="GHEA Grapalat"/>
          <w:i/>
          <w:sz w:val="16"/>
          <w:szCs w:val="24"/>
          <w:lang w:val="af-ZA" w:eastAsia="en-US"/>
        </w:rPr>
        <w:t>-</w:t>
      </w:r>
      <w:r w:rsidRPr="006265F4">
        <w:rPr>
          <w:rFonts w:ascii="GHEA Grapalat" w:hAnsi="GHEA Grapalat"/>
          <w:i/>
          <w:sz w:val="16"/>
          <w:szCs w:val="24"/>
          <w:lang w:val="en-US" w:eastAsia="en-US"/>
        </w:rPr>
        <w:t>ն</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բառերը</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հանվում</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են</w:t>
      </w:r>
      <w:r w:rsidRPr="006265F4">
        <w:rPr>
          <w:rFonts w:ascii="GHEA Grapalat" w:hAnsi="GHEA Grapalat"/>
          <w:i/>
          <w:sz w:val="16"/>
          <w:szCs w:val="24"/>
          <w:lang w:val="af-ZA" w:eastAsia="en-US"/>
        </w:rPr>
        <w:t>:</w:t>
      </w:r>
    </w:p>
  </w:footnote>
  <w:footnote w:id="10">
    <w:p w:rsidR="00B65484" w:rsidRPr="006265F4" w:rsidDel="007942E8" w:rsidRDefault="00B65484" w:rsidP="00071D1C">
      <w:pPr>
        <w:pStyle w:val="af2"/>
        <w:jc w:val="both"/>
        <w:rPr>
          <w:del w:id="15" w:author="User" w:date="2019-05-26T10:01:00Z"/>
          <w:lang w:val="hy-AM"/>
        </w:rPr>
      </w:pPr>
      <w:r w:rsidRPr="006265F4">
        <w:rPr>
          <w:color w:val="FFFFFF"/>
          <w:vertAlign w:val="superscript"/>
          <w:lang w:val="af-ZA"/>
        </w:rPr>
        <w:t>30</w:t>
      </w:r>
      <w:r w:rsidRPr="006265F4">
        <w:rPr>
          <w:vertAlign w:val="superscript"/>
          <w:lang w:val="af-ZA"/>
        </w:rPr>
        <w:t xml:space="preserve"> </w:t>
      </w:r>
      <w:r>
        <w:rPr>
          <w:vertAlign w:val="superscript"/>
          <w:lang w:val="af-ZA"/>
        </w:rPr>
        <w:t>18</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6265F4">
        <w:rPr>
          <w:rFonts w:ascii="GHEA Grapalat" w:hAnsi="GHEA Grapalat"/>
          <w:i/>
          <w:sz w:val="16"/>
          <w:szCs w:val="24"/>
          <w:lang w:val="en-US" w:eastAsia="en-US"/>
        </w:rPr>
        <w:t>կնքվելիք</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պ</w:t>
      </w:r>
      <w:r w:rsidRPr="006265F4">
        <w:rPr>
          <w:rFonts w:ascii="GHEA Grapalat" w:hAnsi="GHEA Grapalat"/>
          <w:i/>
          <w:sz w:val="16"/>
          <w:szCs w:val="24"/>
          <w:lang w:val="hy-AM" w:eastAsia="en-US"/>
        </w:rPr>
        <w:t>այմանագր</w:t>
      </w:r>
      <w:r w:rsidRPr="006265F4">
        <w:rPr>
          <w:rFonts w:ascii="GHEA Grapalat" w:hAnsi="GHEA Grapalat"/>
          <w:i/>
          <w:sz w:val="16"/>
          <w:szCs w:val="24"/>
          <w:lang w:val="en-US"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Եթե</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պայմանագրով</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չի</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նախատեսվում</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կանխավճարի</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հատկացում</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ապա</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սույն</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կետը</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հանվում</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է</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նախագծից</w:t>
      </w:r>
      <w:r w:rsidRPr="006265F4">
        <w:rPr>
          <w:rFonts w:ascii="GHEA Grapalat" w:hAnsi="GHEA Grapalat"/>
          <w:i/>
          <w:sz w:val="16"/>
          <w:szCs w:val="24"/>
          <w:lang w:val="af-ZA" w:eastAsia="en-US"/>
        </w:rPr>
        <w:t>:</w:t>
      </w:r>
    </w:p>
  </w:footnote>
  <w:footnote w:id="11">
    <w:p w:rsidR="00B65484" w:rsidRPr="006265F4" w:rsidDel="007942E8" w:rsidRDefault="00B65484" w:rsidP="00071D1C">
      <w:pPr>
        <w:pStyle w:val="af2"/>
        <w:rPr>
          <w:del w:id="16" w:author="User" w:date="2019-05-26T10:02:00Z"/>
          <w:lang w:val="hy-AM"/>
        </w:rPr>
      </w:pPr>
      <w:r w:rsidRPr="006265F4">
        <w:rPr>
          <w:color w:val="FFFFFF"/>
          <w:vertAlign w:val="superscript"/>
          <w:lang w:val="hy-AM"/>
        </w:rPr>
        <w:t>31</w:t>
      </w:r>
      <w:r w:rsidRPr="006265F4">
        <w:rPr>
          <w:vertAlign w:val="superscript"/>
          <w:lang w:val="hy-AM"/>
        </w:rPr>
        <w:t xml:space="preserve"> </w:t>
      </w:r>
      <w:r w:rsidRPr="000D2625">
        <w:rPr>
          <w:vertAlign w:val="superscript"/>
          <w:lang w:val="hy-AM"/>
        </w:rPr>
        <w:t>19</w:t>
      </w:r>
      <w:r w:rsidRPr="006265F4">
        <w:rPr>
          <w:rFonts w:ascii="GHEA Grapalat" w:hAnsi="GHEA Grapalat"/>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p>
  </w:footnote>
  <w:footnote w:id="12">
    <w:p w:rsidR="00B65484" w:rsidRPr="006265F4" w:rsidRDefault="00B65484" w:rsidP="009123CA">
      <w:pPr>
        <w:pStyle w:val="af2"/>
        <w:jc w:val="both"/>
        <w:rPr>
          <w:rFonts w:ascii="GHEA Grapalat" w:hAnsi="GHEA Grapalat"/>
          <w:i/>
          <w:sz w:val="16"/>
          <w:szCs w:val="24"/>
          <w:lang w:val="hy-AM" w:eastAsia="en-US"/>
        </w:rPr>
      </w:pPr>
      <w:r w:rsidRPr="000D2625">
        <w:rPr>
          <w:vertAlign w:val="superscript"/>
          <w:lang w:val="hy-AM"/>
        </w:rPr>
        <w:t>20</w:t>
      </w:r>
      <w:r w:rsidRPr="006265F4">
        <w:rPr>
          <w:vertAlign w:val="superscript"/>
          <w:lang w:val="hy-AM"/>
        </w:rP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rsidR="00B65484" w:rsidRPr="006265F4" w:rsidDel="007942E8" w:rsidRDefault="00B65484" w:rsidP="009123CA">
      <w:pPr>
        <w:pStyle w:val="af2"/>
        <w:jc w:val="both"/>
        <w:rPr>
          <w:del w:id="17" w:author="User" w:date="2019-05-26T10:03:00Z"/>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3">
    <w:p w:rsidR="00B65484" w:rsidRPr="006265F4" w:rsidDel="007942E8" w:rsidRDefault="00B65484" w:rsidP="00071D1C">
      <w:pPr>
        <w:pStyle w:val="af2"/>
        <w:jc w:val="both"/>
        <w:rPr>
          <w:del w:id="18" w:author="User" w:date="2019-05-26T10:04:00Z"/>
          <w:sz w:val="16"/>
          <w:szCs w:val="16"/>
          <w:lang w:val="hy-AM"/>
        </w:rPr>
      </w:pPr>
      <w:r w:rsidRPr="000D2625">
        <w:rPr>
          <w:vertAlign w:val="superscript"/>
          <w:lang w:val="hy-AM"/>
        </w:rPr>
        <w:t>21</w:t>
      </w:r>
      <w:r w:rsidRPr="006265F4">
        <w:rPr>
          <w:vertAlign w:val="superscript"/>
          <w:lang w:val="hy-AM"/>
        </w:rP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4">
    <w:p w:rsidR="00B65484" w:rsidRPr="006265F4" w:rsidDel="002877FC" w:rsidRDefault="00B65484" w:rsidP="00071D1C">
      <w:pPr>
        <w:pStyle w:val="af2"/>
        <w:jc w:val="both"/>
        <w:rPr>
          <w:del w:id="19" w:author="User" w:date="2019-05-26T10:04:00Z"/>
          <w:lang w:val="hy-AM"/>
        </w:rPr>
      </w:pPr>
      <w:r w:rsidRPr="000D2625">
        <w:rPr>
          <w:vertAlign w:val="superscript"/>
          <w:lang w:val="hy-AM"/>
        </w:rPr>
        <w:t>22</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5">
    <w:p w:rsidR="00B65484" w:rsidRPr="006265F4" w:rsidDel="002877FC" w:rsidRDefault="00B65484" w:rsidP="00071D1C">
      <w:pPr>
        <w:pStyle w:val="af2"/>
        <w:jc w:val="both"/>
        <w:rPr>
          <w:del w:id="20" w:author="User" w:date="2019-05-26T10:04:00Z"/>
          <w:lang w:val="hy-AM"/>
        </w:rPr>
      </w:pPr>
      <w:r w:rsidRPr="000D2625">
        <w:rPr>
          <w:vertAlign w:val="superscript"/>
          <w:lang w:val="hy-AM"/>
        </w:rPr>
        <w:t>23</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6">
    <w:p w:rsidR="00B65484" w:rsidRPr="00A3439E" w:rsidRDefault="00B65484">
      <w:pPr>
        <w:rPr>
          <w:lang w:val="hy-AM"/>
        </w:rPr>
      </w:pPr>
      <w:r w:rsidRPr="000D2625">
        <w:rPr>
          <w:vertAlign w:val="superscript"/>
          <w:lang w:val="hy-AM"/>
        </w:rPr>
        <w:t>24</w:t>
      </w:r>
      <w:r w:rsidRPr="006265F4">
        <w:rPr>
          <w:vertAlign w:val="superscript"/>
          <w:lang w:val="hy-AM"/>
        </w:rPr>
        <w:t xml:space="preserve"> </w:t>
      </w:r>
      <w:r w:rsidRPr="006265F4">
        <w:rPr>
          <w:rFonts w:ascii="GHEA Grapalat" w:hAnsi="GHEA Grapalat"/>
          <w:i/>
          <w:sz w:val="16"/>
          <w:lang w:val="hy-AM"/>
        </w:rPr>
        <w:t>Եթե պայմանագիրը կնքվում է "Գնումների մասին" ՀՀ օրենքի 15-րդ հոդվածի 6-րդ մասի հիման վրա և պայմանագրի գինը չի գերազանցում գնումների բազային միավորի տասնապատիկը,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A175EAD"/>
    <w:multiLevelType w:val="multilevel"/>
    <w:tmpl w:val="B1CC62E2"/>
    <w:lvl w:ilvl="0">
      <w:start w:val="1"/>
      <w:numFmt w:val="decimal"/>
      <w:lvlText w:val="%1"/>
      <w:lvlJc w:val="left"/>
      <w:pPr>
        <w:ind w:left="390" w:hanging="390"/>
      </w:pPr>
      <w:rPr>
        <w:rFonts w:cs="Sylfaen" w:hint="default"/>
      </w:rPr>
    </w:lvl>
    <w:lvl w:ilvl="1">
      <w:start w:val="1"/>
      <w:numFmt w:val="decimal"/>
      <w:lvlText w:val="%1.%2"/>
      <w:lvlJc w:val="left"/>
      <w:pPr>
        <w:ind w:left="957" w:hanging="390"/>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7"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8"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9"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4"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7"/>
  </w:num>
  <w:num w:numId="2">
    <w:abstractNumId w:val="7"/>
  </w:num>
  <w:num w:numId="3">
    <w:abstractNumId w:val="16"/>
  </w:num>
  <w:num w:numId="4">
    <w:abstractNumId w:val="13"/>
  </w:num>
  <w:num w:numId="5">
    <w:abstractNumId w:val="19"/>
  </w:num>
  <w:num w:numId="6">
    <w:abstractNumId w:val="17"/>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6"/>
  </w:num>
  <w:num w:numId="12">
    <w:abstractNumId w:val="23"/>
  </w:num>
  <w:num w:numId="13">
    <w:abstractNumId w:val="20"/>
  </w:num>
  <w:num w:numId="14">
    <w:abstractNumId w:val="9"/>
  </w:num>
  <w:num w:numId="15">
    <w:abstractNumId w:val="21"/>
  </w:num>
  <w:num w:numId="16">
    <w:abstractNumId w:val="11"/>
  </w:num>
  <w:num w:numId="17">
    <w:abstractNumId w:val="5"/>
  </w:num>
  <w:num w:numId="18">
    <w:abstractNumId w:val="1"/>
  </w:num>
  <w:num w:numId="19">
    <w:abstractNumId w:val="3"/>
  </w:num>
  <w:num w:numId="20">
    <w:abstractNumId w:val="2"/>
  </w:num>
  <w:num w:numId="21">
    <w:abstractNumId w:val="24"/>
  </w:num>
  <w:num w:numId="22">
    <w:abstractNumId w:val="22"/>
  </w:num>
  <w:num w:numId="23">
    <w:abstractNumId w:val="18"/>
  </w:num>
  <w:num w:numId="24">
    <w:abstractNumId w:val="0"/>
  </w:num>
  <w:num w:numId="25">
    <w:abstractNumId w:val="10"/>
  </w:num>
  <w:num w:numId="26">
    <w:abstractNumId w:val="14"/>
  </w:num>
  <w:num w:numId="27">
    <w:abstractNumId w:val="12"/>
  </w:num>
  <w:num w:numId="28">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1"/>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2D9"/>
    <w:rsid w:val="000313A6"/>
    <w:rsid w:val="000330A3"/>
    <w:rsid w:val="00033946"/>
    <w:rsid w:val="00033B20"/>
    <w:rsid w:val="0003466E"/>
    <w:rsid w:val="00034CED"/>
    <w:rsid w:val="000356CC"/>
    <w:rsid w:val="00037DDE"/>
    <w:rsid w:val="000408D8"/>
    <w:rsid w:val="0004387F"/>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220B"/>
    <w:rsid w:val="0006311D"/>
    <w:rsid w:val="00065C3B"/>
    <w:rsid w:val="000677B2"/>
    <w:rsid w:val="000704B9"/>
    <w:rsid w:val="00070DBB"/>
    <w:rsid w:val="00071D1C"/>
    <w:rsid w:val="00073430"/>
    <w:rsid w:val="000735B0"/>
    <w:rsid w:val="00073A04"/>
    <w:rsid w:val="00073A09"/>
    <w:rsid w:val="00075997"/>
    <w:rsid w:val="00077062"/>
    <w:rsid w:val="00077BB9"/>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5AE5"/>
    <w:rsid w:val="000B700B"/>
    <w:rsid w:val="000B7641"/>
    <w:rsid w:val="000B7C54"/>
    <w:rsid w:val="000C0396"/>
    <w:rsid w:val="000C062F"/>
    <w:rsid w:val="000C0A9D"/>
    <w:rsid w:val="000C165F"/>
    <w:rsid w:val="000C36C6"/>
    <w:rsid w:val="000C5A09"/>
    <w:rsid w:val="000C6F81"/>
    <w:rsid w:val="000D07E4"/>
    <w:rsid w:val="000D10F1"/>
    <w:rsid w:val="000D16B6"/>
    <w:rsid w:val="000D2054"/>
    <w:rsid w:val="000D2527"/>
    <w:rsid w:val="000D2625"/>
    <w:rsid w:val="000D3188"/>
    <w:rsid w:val="000D34C8"/>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900"/>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AE0"/>
    <w:rsid w:val="0010050E"/>
    <w:rsid w:val="00101445"/>
    <w:rsid w:val="00101C9A"/>
    <w:rsid w:val="00101F06"/>
    <w:rsid w:val="00102291"/>
    <w:rsid w:val="0010323D"/>
    <w:rsid w:val="00104861"/>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76C9"/>
    <w:rsid w:val="00130202"/>
    <w:rsid w:val="001305C6"/>
    <w:rsid w:val="00131E9C"/>
    <w:rsid w:val="00132FA8"/>
    <w:rsid w:val="00133A5A"/>
    <w:rsid w:val="00133A7E"/>
    <w:rsid w:val="00133CE4"/>
    <w:rsid w:val="00134D6E"/>
    <w:rsid w:val="00134DC5"/>
    <w:rsid w:val="001355F9"/>
    <w:rsid w:val="00135840"/>
    <w:rsid w:val="001369CB"/>
    <w:rsid w:val="001377BA"/>
    <w:rsid w:val="00137A5C"/>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6FC"/>
    <w:rsid w:val="00210F0C"/>
    <w:rsid w:val="00211425"/>
    <w:rsid w:val="002115A9"/>
    <w:rsid w:val="002137E6"/>
    <w:rsid w:val="00213EB8"/>
    <w:rsid w:val="00217710"/>
    <w:rsid w:val="00220491"/>
    <w:rsid w:val="00220ACB"/>
    <w:rsid w:val="00220C7C"/>
    <w:rsid w:val="002218FE"/>
    <w:rsid w:val="00222819"/>
    <w:rsid w:val="002240AB"/>
    <w:rsid w:val="002250D8"/>
    <w:rsid w:val="0022515E"/>
    <w:rsid w:val="002252CD"/>
    <w:rsid w:val="00226412"/>
    <w:rsid w:val="002273AD"/>
    <w:rsid w:val="0022770A"/>
    <w:rsid w:val="00227C9F"/>
    <w:rsid w:val="00230B12"/>
    <w:rsid w:val="00230C8F"/>
    <w:rsid w:val="0023354E"/>
    <w:rsid w:val="0023571C"/>
    <w:rsid w:val="00236B75"/>
    <w:rsid w:val="0024027D"/>
    <w:rsid w:val="00240289"/>
    <w:rsid w:val="0024041A"/>
    <w:rsid w:val="0024186B"/>
    <w:rsid w:val="0024205E"/>
    <w:rsid w:val="00244642"/>
    <w:rsid w:val="00244B38"/>
    <w:rsid w:val="00246F46"/>
    <w:rsid w:val="00250308"/>
    <w:rsid w:val="0025145E"/>
    <w:rsid w:val="00251E84"/>
    <w:rsid w:val="00252C9C"/>
    <w:rsid w:val="002542AE"/>
    <w:rsid w:val="00254A36"/>
    <w:rsid w:val="002559B9"/>
    <w:rsid w:val="00257773"/>
    <w:rsid w:val="00260569"/>
    <w:rsid w:val="00260E64"/>
    <w:rsid w:val="00261272"/>
    <w:rsid w:val="0026158D"/>
    <w:rsid w:val="00263035"/>
    <w:rsid w:val="00263094"/>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F87"/>
    <w:rsid w:val="002B7388"/>
    <w:rsid w:val="002B7594"/>
    <w:rsid w:val="002C071B"/>
    <w:rsid w:val="002C0DD6"/>
    <w:rsid w:val="002C1050"/>
    <w:rsid w:val="002C1AE5"/>
    <w:rsid w:val="002C205F"/>
    <w:rsid w:val="002C27EB"/>
    <w:rsid w:val="002C2AAB"/>
    <w:rsid w:val="002C3CAA"/>
    <w:rsid w:val="002C4DBF"/>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B33"/>
    <w:rsid w:val="00324445"/>
    <w:rsid w:val="00325546"/>
    <w:rsid w:val="00325647"/>
    <w:rsid w:val="003257F0"/>
    <w:rsid w:val="003259C5"/>
    <w:rsid w:val="00325CC0"/>
    <w:rsid w:val="00326507"/>
    <w:rsid w:val="00327433"/>
    <w:rsid w:val="00327436"/>
    <w:rsid w:val="003275D4"/>
    <w:rsid w:val="00332EE7"/>
    <w:rsid w:val="00333314"/>
    <w:rsid w:val="0033337A"/>
    <w:rsid w:val="00334564"/>
    <w:rsid w:val="00334B2F"/>
    <w:rsid w:val="0033571F"/>
    <w:rsid w:val="00335C2A"/>
    <w:rsid w:val="00336F9A"/>
    <w:rsid w:val="00340083"/>
    <w:rsid w:val="003414F9"/>
    <w:rsid w:val="00341A74"/>
    <w:rsid w:val="00341D7A"/>
    <w:rsid w:val="00341ED4"/>
    <w:rsid w:val="003427DF"/>
    <w:rsid w:val="003436A5"/>
    <w:rsid w:val="00345909"/>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178"/>
    <w:rsid w:val="00381658"/>
    <w:rsid w:val="0038317B"/>
    <w:rsid w:val="00383BC3"/>
    <w:rsid w:val="0038400D"/>
    <w:rsid w:val="0038438D"/>
    <w:rsid w:val="003850A0"/>
    <w:rsid w:val="0038517B"/>
    <w:rsid w:val="0038579B"/>
    <w:rsid w:val="003862E0"/>
    <w:rsid w:val="00386369"/>
    <w:rsid w:val="00386E4B"/>
    <w:rsid w:val="003871DA"/>
    <w:rsid w:val="00387F66"/>
    <w:rsid w:val="00391E56"/>
    <w:rsid w:val="00392525"/>
    <w:rsid w:val="0039338D"/>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62A4"/>
    <w:rsid w:val="003A645E"/>
    <w:rsid w:val="003A7A32"/>
    <w:rsid w:val="003A7FC7"/>
    <w:rsid w:val="003B0939"/>
    <w:rsid w:val="003B0D6E"/>
    <w:rsid w:val="003B1FC0"/>
    <w:rsid w:val="003B3A13"/>
    <w:rsid w:val="003B4A74"/>
    <w:rsid w:val="003B585C"/>
    <w:rsid w:val="003B5AE9"/>
    <w:rsid w:val="003B60D5"/>
    <w:rsid w:val="003B6791"/>
    <w:rsid w:val="003B681E"/>
    <w:rsid w:val="003B7086"/>
    <w:rsid w:val="003B7D9D"/>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588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F1E"/>
    <w:rsid w:val="00417553"/>
    <w:rsid w:val="004175B6"/>
    <w:rsid w:val="0042084B"/>
    <w:rsid w:val="00427EAA"/>
    <w:rsid w:val="004306D6"/>
    <w:rsid w:val="004313D4"/>
    <w:rsid w:val="00431998"/>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0B9"/>
    <w:rsid w:val="00473CF5"/>
    <w:rsid w:val="004749BD"/>
    <w:rsid w:val="00475591"/>
    <w:rsid w:val="0047619C"/>
    <w:rsid w:val="00476579"/>
    <w:rsid w:val="00476A47"/>
    <w:rsid w:val="00480162"/>
    <w:rsid w:val="00480C3C"/>
    <w:rsid w:val="004813B3"/>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712A"/>
    <w:rsid w:val="004A7722"/>
    <w:rsid w:val="004B2363"/>
    <w:rsid w:val="004B28E1"/>
    <w:rsid w:val="004B2F56"/>
    <w:rsid w:val="004B383E"/>
    <w:rsid w:val="004B4580"/>
    <w:rsid w:val="004B5522"/>
    <w:rsid w:val="004B61C2"/>
    <w:rsid w:val="004B6D52"/>
    <w:rsid w:val="004B7B69"/>
    <w:rsid w:val="004B7C30"/>
    <w:rsid w:val="004B7C9F"/>
    <w:rsid w:val="004C090C"/>
    <w:rsid w:val="004C17D2"/>
    <w:rsid w:val="004C1D9B"/>
    <w:rsid w:val="004C217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1DB0"/>
    <w:rsid w:val="004F2130"/>
    <w:rsid w:val="004F2639"/>
    <w:rsid w:val="004F2E2A"/>
    <w:rsid w:val="004F30DA"/>
    <w:rsid w:val="004F3B83"/>
    <w:rsid w:val="004F4D14"/>
    <w:rsid w:val="004F5190"/>
    <w:rsid w:val="004F5518"/>
    <w:rsid w:val="004F5616"/>
    <w:rsid w:val="004F78EF"/>
    <w:rsid w:val="00501516"/>
    <w:rsid w:val="0050161D"/>
    <w:rsid w:val="00501A05"/>
    <w:rsid w:val="00502330"/>
    <w:rsid w:val="00502397"/>
    <w:rsid w:val="005024D2"/>
    <w:rsid w:val="00503BFB"/>
    <w:rsid w:val="00504841"/>
    <w:rsid w:val="00504862"/>
    <w:rsid w:val="00504FD3"/>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5D0D"/>
    <w:rsid w:val="005162B1"/>
    <w:rsid w:val="005167C7"/>
    <w:rsid w:val="00516DDC"/>
    <w:rsid w:val="005170F3"/>
    <w:rsid w:val="005209B0"/>
    <w:rsid w:val="00520BDB"/>
    <w:rsid w:val="005215E3"/>
    <w:rsid w:val="005216EB"/>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D96"/>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F1793"/>
    <w:rsid w:val="005F1B96"/>
    <w:rsid w:val="005F1DBB"/>
    <w:rsid w:val="005F1F95"/>
    <w:rsid w:val="005F35FC"/>
    <w:rsid w:val="005F425D"/>
    <w:rsid w:val="005F53F2"/>
    <w:rsid w:val="005F7C1D"/>
    <w:rsid w:val="00600DD3"/>
    <w:rsid w:val="0060505A"/>
    <w:rsid w:val="0060526C"/>
    <w:rsid w:val="00606328"/>
    <w:rsid w:val="0060652B"/>
    <w:rsid w:val="00606B84"/>
    <w:rsid w:val="0060715C"/>
    <w:rsid w:val="00614934"/>
    <w:rsid w:val="00615570"/>
    <w:rsid w:val="006158AD"/>
    <w:rsid w:val="00616808"/>
    <w:rsid w:val="006175DC"/>
    <w:rsid w:val="00617A6E"/>
    <w:rsid w:val="00620934"/>
    <w:rsid w:val="00620AB7"/>
    <w:rsid w:val="00621350"/>
    <w:rsid w:val="00621D3B"/>
    <w:rsid w:val="00621FDC"/>
    <w:rsid w:val="006237BD"/>
    <w:rsid w:val="00623998"/>
    <w:rsid w:val="006265F4"/>
    <w:rsid w:val="00627101"/>
    <w:rsid w:val="0062728A"/>
    <w:rsid w:val="00627E00"/>
    <w:rsid w:val="00630BF1"/>
    <w:rsid w:val="00630CC3"/>
    <w:rsid w:val="0063101C"/>
    <w:rsid w:val="00631658"/>
    <w:rsid w:val="00631744"/>
    <w:rsid w:val="00633389"/>
    <w:rsid w:val="00633E1E"/>
    <w:rsid w:val="00634DC9"/>
    <w:rsid w:val="00635D52"/>
    <w:rsid w:val="00637DAB"/>
    <w:rsid w:val="00641AD5"/>
    <w:rsid w:val="00642EFE"/>
    <w:rsid w:val="00644CE2"/>
    <w:rsid w:val="00647B5C"/>
    <w:rsid w:val="00650073"/>
    <w:rsid w:val="00650458"/>
    <w:rsid w:val="006505D2"/>
    <w:rsid w:val="00651408"/>
    <w:rsid w:val="00651E02"/>
    <w:rsid w:val="006521E5"/>
    <w:rsid w:val="00653219"/>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697F"/>
    <w:rsid w:val="00667A56"/>
    <w:rsid w:val="0067102D"/>
    <w:rsid w:val="00671A82"/>
    <w:rsid w:val="0067229B"/>
    <w:rsid w:val="0067579A"/>
    <w:rsid w:val="00676178"/>
    <w:rsid w:val="00677658"/>
    <w:rsid w:val="00677C72"/>
    <w:rsid w:val="006818C6"/>
    <w:rsid w:val="00685962"/>
    <w:rsid w:val="00685A30"/>
    <w:rsid w:val="00685C48"/>
    <w:rsid w:val="00691009"/>
    <w:rsid w:val="006912BB"/>
    <w:rsid w:val="00692C09"/>
    <w:rsid w:val="00692FA3"/>
    <w:rsid w:val="00693C4E"/>
    <w:rsid w:val="006953B6"/>
    <w:rsid w:val="0069568D"/>
    <w:rsid w:val="006968E8"/>
    <w:rsid w:val="00697C38"/>
    <w:rsid w:val="006A0D8B"/>
    <w:rsid w:val="006A0F27"/>
    <w:rsid w:val="006A134C"/>
    <w:rsid w:val="006A14B3"/>
    <w:rsid w:val="006A1922"/>
    <w:rsid w:val="006A1F61"/>
    <w:rsid w:val="006A26BE"/>
    <w:rsid w:val="006A2D46"/>
    <w:rsid w:val="006A475C"/>
    <w:rsid w:val="006A6D19"/>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78B"/>
    <w:rsid w:val="006C7B6E"/>
    <w:rsid w:val="006C7FE2"/>
    <w:rsid w:val="006D0B02"/>
    <w:rsid w:val="006D0D6F"/>
    <w:rsid w:val="006D1826"/>
    <w:rsid w:val="006D1BA0"/>
    <w:rsid w:val="006D3D3F"/>
    <w:rsid w:val="006D4E1D"/>
    <w:rsid w:val="006D5516"/>
    <w:rsid w:val="006D5E0B"/>
    <w:rsid w:val="006D6150"/>
    <w:rsid w:val="006E0F22"/>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2311"/>
    <w:rsid w:val="00712DB8"/>
    <w:rsid w:val="007131F4"/>
    <w:rsid w:val="00714C96"/>
    <w:rsid w:val="007154FC"/>
    <w:rsid w:val="0071687B"/>
    <w:rsid w:val="0071689A"/>
    <w:rsid w:val="00716F47"/>
    <w:rsid w:val="007204FD"/>
    <w:rsid w:val="007210AC"/>
    <w:rsid w:val="00721CBC"/>
    <w:rsid w:val="007224D2"/>
    <w:rsid w:val="00722665"/>
    <w:rsid w:val="00723462"/>
    <w:rsid w:val="007248F1"/>
    <w:rsid w:val="00725ED3"/>
    <w:rsid w:val="007268F5"/>
    <w:rsid w:val="00731BD1"/>
    <w:rsid w:val="00731D26"/>
    <w:rsid w:val="00735365"/>
    <w:rsid w:val="00736A43"/>
    <w:rsid w:val="00737986"/>
    <w:rsid w:val="00737B2F"/>
    <w:rsid w:val="00737D93"/>
    <w:rsid w:val="00740919"/>
    <w:rsid w:val="0074145B"/>
    <w:rsid w:val="007431AB"/>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504D"/>
    <w:rsid w:val="007760A5"/>
    <w:rsid w:val="00776E6C"/>
    <w:rsid w:val="007811AE"/>
    <w:rsid w:val="007813EB"/>
    <w:rsid w:val="00781688"/>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6804"/>
    <w:rsid w:val="007E6E01"/>
    <w:rsid w:val="007F12DE"/>
    <w:rsid w:val="007F1314"/>
    <w:rsid w:val="007F1F51"/>
    <w:rsid w:val="007F281F"/>
    <w:rsid w:val="007F3495"/>
    <w:rsid w:val="007F503F"/>
    <w:rsid w:val="007F5A5F"/>
    <w:rsid w:val="007F6722"/>
    <w:rsid w:val="008013DA"/>
    <w:rsid w:val="00802B76"/>
    <w:rsid w:val="0080437A"/>
    <w:rsid w:val="008061D6"/>
    <w:rsid w:val="008069F0"/>
    <w:rsid w:val="00807178"/>
    <w:rsid w:val="0080763E"/>
    <w:rsid w:val="00807F1E"/>
    <w:rsid w:val="00807F3B"/>
    <w:rsid w:val="008105B4"/>
    <w:rsid w:val="00811D16"/>
    <w:rsid w:val="008128C9"/>
    <w:rsid w:val="00814170"/>
    <w:rsid w:val="00814DBD"/>
    <w:rsid w:val="00816505"/>
    <w:rsid w:val="00820257"/>
    <w:rsid w:val="0082102B"/>
    <w:rsid w:val="00821921"/>
    <w:rsid w:val="008223F5"/>
    <w:rsid w:val="008225FF"/>
    <w:rsid w:val="00822942"/>
    <w:rsid w:val="008229D3"/>
    <w:rsid w:val="00824F68"/>
    <w:rsid w:val="008258A1"/>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219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1C05"/>
    <w:rsid w:val="00881C22"/>
    <w:rsid w:val="0088384C"/>
    <w:rsid w:val="00884204"/>
    <w:rsid w:val="00884822"/>
    <w:rsid w:val="00886035"/>
    <w:rsid w:val="00886AA6"/>
    <w:rsid w:val="00886EFE"/>
    <w:rsid w:val="008870AF"/>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34DB"/>
    <w:rsid w:val="009335A0"/>
    <w:rsid w:val="0093460D"/>
    <w:rsid w:val="00934B33"/>
    <w:rsid w:val="00935003"/>
    <w:rsid w:val="009354D8"/>
    <w:rsid w:val="00936000"/>
    <w:rsid w:val="009365B5"/>
    <w:rsid w:val="0093713C"/>
    <w:rsid w:val="009374A0"/>
    <w:rsid w:val="00937B6A"/>
    <w:rsid w:val="00940C2A"/>
    <w:rsid w:val="00941136"/>
    <w:rsid w:val="009414B2"/>
    <w:rsid w:val="00941728"/>
    <w:rsid w:val="00941924"/>
    <w:rsid w:val="0094684E"/>
    <w:rsid w:val="009471C4"/>
    <w:rsid w:val="00947D03"/>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5291"/>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311A"/>
    <w:rsid w:val="009A5190"/>
    <w:rsid w:val="009A73D5"/>
    <w:rsid w:val="009A796C"/>
    <w:rsid w:val="009A7A60"/>
    <w:rsid w:val="009A7E8F"/>
    <w:rsid w:val="009B0273"/>
    <w:rsid w:val="009B0824"/>
    <w:rsid w:val="009B0DA1"/>
    <w:rsid w:val="009B3CA3"/>
    <w:rsid w:val="009B5889"/>
    <w:rsid w:val="009B58F7"/>
    <w:rsid w:val="009B5ED1"/>
    <w:rsid w:val="009B6D58"/>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4FE"/>
    <w:rsid w:val="009D6D1A"/>
    <w:rsid w:val="009D78BC"/>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32D9"/>
    <w:rsid w:val="00A24827"/>
    <w:rsid w:val="00A249DB"/>
    <w:rsid w:val="00A24A5E"/>
    <w:rsid w:val="00A24F80"/>
    <w:rsid w:val="00A27FAF"/>
    <w:rsid w:val="00A3062D"/>
    <w:rsid w:val="00A30B3F"/>
    <w:rsid w:val="00A31A12"/>
    <w:rsid w:val="00A31F51"/>
    <w:rsid w:val="00A3284C"/>
    <w:rsid w:val="00A3439E"/>
    <w:rsid w:val="00A34587"/>
    <w:rsid w:val="00A37070"/>
    <w:rsid w:val="00A40446"/>
    <w:rsid w:val="00A408CE"/>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473D"/>
    <w:rsid w:val="00A550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31B5"/>
    <w:rsid w:val="00A73661"/>
    <w:rsid w:val="00A738F6"/>
    <w:rsid w:val="00A747D4"/>
    <w:rsid w:val="00A74B2F"/>
    <w:rsid w:val="00A74D0E"/>
    <w:rsid w:val="00A76200"/>
    <w:rsid w:val="00A76C15"/>
    <w:rsid w:val="00A779D8"/>
    <w:rsid w:val="00A8134C"/>
    <w:rsid w:val="00A81620"/>
    <w:rsid w:val="00A81DD5"/>
    <w:rsid w:val="00A8328A"/>
    <w:rsid w:val="00A85E5D"/>
    <w:rsid w:val="00A87140"/>
    <w:rsid w:val="00A905A7"/>
    <w:rsid w:val="00A9072D"/>
    <w:rsid w:val="00A921FF"/>
    <w:rsid w:val="00A93710"/>
    <w:rsid w:val="00A95C09"/>
    <w:rsid w:val="00A96293"/>
    <w:rsid w:val="00A96817"/>
    <w:rsid w:val="00AA0AD8"/>
    <w:rsid w:val="00AA0F00"/>
    <w:rsid w:val="00AA13E4"/>
    <w:rsid w:val="00AA1568"/>
    <w:rsid w:val="00AA1BBF"/>
    <w:rsid w:val="00AA5305"/>
    <w:rsid w:val="00AA5493"/>
    <w:rsid w:val="00AA632C"/>
    <w:rsid w:val="00AA697C"/>
    <w:rsid w:val="00AA6F53"/>
    <w:rsid w:val="00AA75FA"/>
    <w:rsid w:val="00AA7805"/>
    <w:rsid w:val="00AA7B72"/>
    <w:rsid w:val="00AB00B1"/>
    <w:rsid w:val="00AB0304"/>
    <w:rsid w:val="00AB14F4"/>
    <w:rsid w:val="00AB16AE"/>
    <w:rsid w:val="00AB1DD6"/>
    <w:rsid w:val="00AB227A"/>
    <w:rsid w:val="00AB2618"/>
    <w:rsid w:val="00AB2648"/>
    <w:rsid w:val="00AB3FFE"/>
    <w:rsid w:val="00AB581A"/>
    <w:rsid w:val="00AB5AF2"/>
    <w:rsid w:val="00AB5D5B"/>
    <w:rsid w:val="00AB5E50"/>
    <w:rsid w:val="00AB64C0"/>
    <w:rsid w:val="00AB77E2"/>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1606"/>
    <w:rsid w:val="00AE210D"/>
    <w:rsid w:val="00AE224E"/>
    <w:rsid w:val="00AE26C8"/>
    <w:rsid w:val="00AE2768"/>
    <w:rsid w:val="00AE3822"/>
    <w:rsid w:val="00AE3B58"/>
    <w:rsid w:val="00AE4008"/>
    <w:rsid w:val="00AE43E4"/>
    <w:rsid w:val="00AE44A9"/>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7942"/>
    <w:rsid w:val="00B07E76"/>
    <w:rsid w:val="00B11297"/>
    <w:rsid w:val="00B11B38"/>
    <w:rsid w:val="00B12288"/>
    <w:rsid w:val="00B12330"/>
    <w:rsid w:val="00B12C72"/>
    <w:rsid w:val="00B14CEE"/>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AA0"/>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5484"/>
    <w:rsid w:val="00B66C0B"/>
    <w:rsid w:val="00B67CCD"/>
    <w:rsid w:val="00B71D73"/>
    <w:rsid w:val="00B73AB8"/>
    <w:rsid w:val="00B73DE0"/>
    <w:rsid w:val="00B744F6"/>
    <w:rsid w:val="00B75687"/>
    <w:rsid w:val="00B7771E"/>
    <w:rsid w:val="00B81AD3"/>
    <w:rsid w:val="00B834EF"/>
    <w:rsid w:val="00B83C84"/>
    <w:rsid w:val="00B84F37"/>
    <w:rsid w:val="00B853BF"/>
    <w:rsid w:val="00B8636F"/>
    <w:rsid w:val="00B86BCB"/>
    <w:rsid w:val="00B9100A"/>
    <w:rsid w:val="00B925B0"/>
    <w:rsid w:val="00B941D0"/>
    <w:rsid w:val="00B95FE0"/>
    <w:rsid w:val="00B96B73"/>
    <w:rsid w:val="00B97237"/>
    <w:rsid w:val="00B975FA"/>
    <w:rsid w:val="00B9796D"/>
    <w:rsid w:val="00B97D91"/>
    <w:rsid w:val="00BA3554"/>
    <w:rsid w:val="00BA632C"/>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FEE"/>
    <w:rsid w:val="00BC6493"/>
    <w:rsid w:val="00BC6807"/>
    <w:rsid w:val="00BC6E1C"/>
    <w:rsid w:val="00BC6EE1"/>
    <w:rsid w:val="00BC6FA9"/>
    <w:rsid w:val="00BC723A"/>
    <w:rsid w:val="00BD0588"/>
    <w:rsid w:val="00BD0D0A"/>
    <w:rsid w:val="00BD2920"/>
    <w:rsid w:val="00BD3B55"/>
    <w:rsid w:val="00BD3B62"/>
    <w:rsid w:val="00BD4817"/>
    <w:rsid w:val="00BD572E"/>
    <w:rsid w:val="00BD5F94"/>
    <w:rsid w:val="00BD6BF7"/>
    <w:rsid w:val="00BD72E6"/>
    <w:rsid w:val="00BE01AE"/>
    <w:rsid w:val="00BE037D"/>
    <w:rsid w:val="00BE3DCD"/>
    <w:rsid w:val="00BE3F61"/>
    <w:rsid w:val="00BE439E"/>
    <w:rsid w:val="00BE45B6"/>
    <w:rsid w:val="00BE54A9"/>
    <w:rsid w:val="00BE557F"/>
    <w:rsid w:val="00BE6363"/>
    <w:rsid w:val="00BE6F5D"/>
    <w:rsid w:val="00BE7276"/>
    <w:rsid w:val="00BE7FE1"/>
    <w:rsid w:val="00BF0913"/>
    <w:rsid w:val="00BF4538"/>
    <w:rsid w:val="00BF46D6"/>
    <w:rsid w:val="00BF4FFD"/>
    <w:rsid w:val="00BF5421"/>
    <w:rsid w:val="00BF74AB"/>
    <w:rsid w:val="00BF762F"/>
    <w:rsid w:val="00BF7D70"/>
    <w:rsid w:val="00C008F7"/>
    <w:rsid w:val="00C00E33"/>
    <w:rsid w:val="00C010D8"/>
    <w:rsid w:val="00C0193C"/>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6B4D"/>
    <w:rsid w:val="00C26CF7"/>
    <w:rsid w:val="00C27455"/>
    <w:rsid w:val="00C3130B"/>
    <w:rsid w:val="00C31373"/>
    <w:rsid w:val="00C324F0"/>
    <w:rsid w:val="00C33C2D"/>
    <w:rsid w:val="00C34414"/>
    <w:rsid w:val="00C346B2"/>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5B0F"/>
    <w:rsid w:val="00C978AF"/>
    <w:rsid w:val="00CA0015"/>
    <w:rsid w:val="00CA169D"/>
    <w:rsid w:val="00CA1747"/>
    <w:rsid w:val="00CA1C11"/>
    <w:rsid w:val="00CA2207"/>
    <w:rsid w:val="00CA2D70"/>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32EA"/>
    <w:rsid w:val="00CC3419"/>
    <w:rsid w:val="00CC3A77"/>
    <w:rsid w:val="00CC43F3"/>
    <w:rsid w:val="00CC49B7"/>
    <w:rsid w:val="00CC518E"/>
    <w:rsid w:val="00CC73F0"/>
    <w:rsid w:val="00CC7693"/>
    <w:rsid w:val="00CD043A"/>
    <w:rsid w:val="00CD1E70"/>
    <w:rsid w:val="00CD3548"/>
    <w:rsid w:val="00CD4190"/>
    <w:rsid w:val="00CD435C"/>
    <w:rsid w:val="00CD43C8"/>
    <w:rsid w:val="00CD4898"/>
    <w:rsid w:val="00CE0D95"/>
    <w:rsid w:val="00CE0DE7"/>
    <w:rsid w:val="00CE2264"/>
    <w:rsid w:val="00CE2482"/>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11B6"/>
    <w:rsid w:val="00D433D6"/>
    <w:rsid w:val="00D4557B"/>
    <w:rsid w:val="00D463EA"/>
    <w:rsid w:val="00D46D5B"/>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1259"/>
    <w:rsid w:val="00D729D4"/>
    <w:rsid w:val="00D7354F"/>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AB"/>
    <w:rsid w:val="00D879FD"/>
    <w:rsid w:val="00D93027"/>
    <w:rsid w:val="00D9650F"/>
    <w:rsid w:val="00D970D2"/>
    <w:rsid w:val="00D976EB"/>
    <w:rsid w:val="00DA0240"/>
    <w:rsid w:val="00DA0948"/>
    <w:rsid w:val="00DA0A4E"/>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64C8"/>
    <w:rsid w:val="00DB6912"/>
    <w:rsid w:val="00DB6D02"/>
    <w:rsid w:val="00DC1B3F"/>
    <w:rsid w:val="00DC3470"/>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C28"/>
    <w:rsid w:val="00DE4085"/>
    <w:rsid w:val="00DE4C83"/>
    <w:rsid w:val="00DE5B89"/>
    <w:rsid w:val="00DE65EA"/>
    <w:rsid w:val="00DE7B31"/>
    <w:rsid w:val="00DE7F8F"/>
    <w:rsid w:val="00DF11C4"/>
    <w:rsid w:val="00DF1625"/>
    <w:rsid w:val="00DF19A1"/>
    <w:rsid w:val="00DF5182"/>
    <w:rsid w:val="00DF68A6"/>
    <w:rsid w:val="00E01503"/>
    <w:rsid w:val="00E020C1"/>
    <w:rsid w:val="00E02F60"/>
    <w:rsid w:val="00E038DA"/>
    <w:rsid w:val="00E040F0"/>
    <w:rsid w:val="00E04589"/>
    <w:rsid w:val="00E045AE"/>
    <w:rsid w:val="00E046C2"/>
    <w:rsid w:val="00E04FA9"/>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6717"/>
    <w:rsid w:val="00E36A8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1A1"/>
    <w:rsid w:val="00E6044F"/>
    <w:rsid w:val="00E60526"/>
    <w:rsid w:val="00E61E2C"/>
    <w:rsid w:val="00E6367A"/>
    <w:rsid w:val="00E63C8D"/>
    <w:rsid w:val="00E64337"/>
    <w:rsid w:val="00E656BF"/>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D32"/>
    <w:rsid w:val="00E84171"/>
    <w:rsid w:val="00E85A49"/>
    <w:rsid w:val="00E90E72"/>
    <w:rsid w:val="00E90FD0"/>
    <w:rsid w:val="00E92272"/>
    <w:rsid w:val="00E92B8E"/>
    <w:rsid w:val="00E92BAA"/>
    <w:rsid w:val="00E93CA2"/>
    <w:rsid w:val="00E9479B"/>
    <w:rsid w:val="00E94D7F"/>
    <w:rsid w:val="00E95E47"/>
    <w:rsid w:val="00E968EF"/>
    <w:rsid w:val="00E969ED"/>
    <w:rsid w:val="00E9746B"/>
    <w:rsid w:val="00E97AB0"/>
    <w:rsid w:val="00EA059F"/>
    <w:rsid w:val="00EA06E9"/>
    <w:rsid w:val="00EA150B"/>
    <w:rsid w:val="00EA1765"/>
    <w:rsid w:val="00EA3E33"/>
    <w:rsid w:val="00EA3FD0"/>
    <w:rsid w:val="00EA40DF"/>
    <w:rsid w:val="00EA58C8"/>
    <w:rsid w:val="00EA625E"/>
    <w:rsid w:val="00EA68B2"/>
    <w:rsid w:val="00EA7474"/>
    <w:rsid w:val="00EA7727"/>
    <w:rsid w:val="00EA7FA5"/>
    <w:rsid w:val="00EB07BB"/>
    <w:rsid w:val="00EB0B3D"/>
    <w:rsid w:val="00EB22DA"/>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0E11"/>
    <w:rsid w:val="00F01D1E"/>
    <w:rsid w:val="00F025FC"/>
    <w:rsid w:val="00F02DBC"/>
    <w:rsid w:val="00F03B10"/>
    <w:rsid w:val="00F04FC3"/>
    <w:rsid w:val="00F05954"/>
    <w:rsid w:val="00F06F30"/>
    <w:rsid w:val="00F11794"/>
    <w:rsid w:val="00F11AC7"/>
    <w:rsid w:val="00F11D9C"/>
    <w:rsid w:val="00F124AB"/>
    <w:rsid w:val="00F125C4"/>
    <w:rsid w:val="00F130E4"/>
    <w:rsid w:val="00F1389B"/>
    <w:rsid w:val="00F13FFF"/>
    <w:rsid w:val="00F141E2"/>
    <w:rsid w:val="00F15176"/>
    <w:rsid w:val="00F154A2"/>
    <w:rsid w:val="00F15F72"/>
    <w:rsid w:val="00F16EF4"/>
    <w:rsid w:val="00F1738A"/>
    <w:rsid w:val="00F20B78"/>
    <w:rsid w:val="00F20CF5"/>
    <w:rsid w:val="00F20DA5"/>
    <w:rsid w:val="00F213D0"/>
    <w:rsid w:val="00F21C25"/>
    <w:rsid w:val="00F23100"/>
    <w:rsid w:val="00F23A51"/>
    <w:rsid w:val="00F242D7"/>
    <w:rsid w:val="00F24327"/>
    <w:rsid w:val="00F24A51"/>
    <w:rsid w:val="00F24E9E"/>
    <w:rsid w:val="00F25B39"/>
    <w:rsid w:val="00F26162"/>
    <w:rsid w:val="00F263B3"/>
    <w:rsid w:val="00F2770D"/>
    <w:rsid w:val="00F27778"/>
    <w:rsid w:val="00F339E3"/>
    <w:rsid w:val="00F36E1F"/>
    <w:rsid w:val="00F377C0"/>
    <w:rsid w:val="00F37F2C"/>
    <w:rsid w:val="00F403A5"/>
    <w:rsid w:val="00F406AC"/>
    <w:rsid w:val="00F40D4D"/>
    <w:rsid w:val="00F4140F"/>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4CF"/>
    <w:rsid w:val="00F930CD"/>
    <w:rsid w:val="00F9314A"/>
    <w:rsid w:val="00F932ED"/>
    <w:rsid w:val="00F9448B"/>
    <w:rsid w:val="00F954E8"/>
    <w:rsid w:val="00F96621"/>
    <w:rsid w:val="00F97D3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96C"/>
    <w:rsid w:val="00FC0FDC"/>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hy-AM"/>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6ECE553"/>
  <w15:chartTrackingRefBased/>
  <w15:docId w15:val="{F4E70628-E7C6-4EF7-8EB6-3FCABAD7A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y-AM" w:eastAsia="hy-AM"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lang w:val="en-US" w:eastAsia="en-US"/>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val="en-US" w:eastAsia="ru-RU"/>
    </w:rPr>
  </w:style>
  <w:style w:type="table" w:styleId="afe">
    <w:name w:val="Table Grid"/>
    <w:basedOn w:val="a1"/>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964BAC-4407-47DB-A6A0-D1100B7AC1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62</Pages>
  <Words>19070</Words>
  <Characters>108701</Characters>
  <Application>Microsoft Office Word</Application>
  <DocSecurity>0</DocSecurity>
  <Lines>905</Lines>
  <Paragraphs>255</Paragraphs>
  <ScaleCrop>false</ScaleCrop>
  <HeadingPairs>
    <vt:vector size="6" baseType="variant">
      <vt:variant>
        <vt:lpstr>Название</vt:lpstr>
      </vt:variant>
      <vt:variant>
        <vt:i4>1</vt:i4>
      </vt:variant>
      <vt:variant>
        <vt:lpstr>Title</vt:lpstr>
      </vt:variant>
      <vt:variant>
        <vt:i4>1</vt:i4>
      </vt:variant>
      <vt:variant>
        <vt:lpstr>Headings</vt:lpstr>
      </vt:variant>
      <vt:variant>
        <vt:i4>13</vt:i4>
      </vt:variant>
    </vt:vector>
  </HeadingPairs>
  <TitlesOfParts>
    <vt:vector size="15" baseType="lpstr">
      <vt:lpstr/>
      <vt:lpstr/>
      <vt:lpstr>        </vt:lpstr>
      <vt:lpstr>        Գնման առարկա է հանդիսանում «Թիվ 16 պոլիկլինիկա» ՓԲԸ կարիքների համար` Դեղորայք և </vt:lpstr>
      <vt:lpstr>        </vt:lpstr>
      <vt:lpstr>        Հավելված 1.1</vt:lpstr>
      <vt:lpstr>        </vt:lpstr>
      <vt:lpstr>        ՆԿԱՐԱԳԻՐ</vt:lpstr>
      <vt:lpstr>        առաջարկվող ապրանքի ամբողջական </vt:lpstr>
      <vt:lpstr>        </vt:lpstr>
      <vt:lpstr>        </vt:lpstr>
      <vt:lpstr>        </vt:lpstr>
      <vt:lpstr>        </vt:lpstr>
      <vt:lpstr>        </vt:lpstr>
      <vt:lpstr>        </vt:lpstr>
    </vt:vector>
  </TitlesOfParts>
  <Company/>
  <LinksUpToDate>false</LinksUpToDate>
  <CharactersWithSpaces>127516</CharactersWithSpaces>
  <SharedDoc>false</SharedDoc>
  <HLinks>
    <vt:vector size="12" baseType="variant">
      <vt:variant>
        <vt:i4>8061043</vt:i4>
      </vt:variant>
      <vt:variant>
        <vt:i4>3</vt:i4>
      </vt:variant>
      <vt:variant>
        <vt:i4>0</vt:i4>
      </vt:variant>
      <vt:variant>
        <vt:i4>5</vt:i4>
      </vt:variant>
      <vt:variant>
        <vt:lpwstr>http://www.procurement.am/</vt:lpwstr>
      </vt:variant>
      <vt:variant>
        <vt:lpwstr/>
      </vt:variant>
      <vt:variant>
        <vt:i4>8061043</vt:i4>
      </vt:variant>
      <vt:variant>
        <vt:i4>0</vt:i4>
      </vt:variant>
      <vt:variant>
        <vt:i4>0</vt:i4>
      </vt:variant>
      <vt:variant>
        <vt:i4>5</vt:i4>
      </vt:variant>
      <vt:variant>
        <vt:lpwstr>http://www.procurement.am/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cp:lastModifiedBy>User</cp:lastModifiedBy>
  <cp:revision>5</cp:revision>
  <cp:lastPrinted>2018-02-16T07:12:00Z</cp:lastPrinted>
  <dcterms:created xsi:type="dcterms:W3CDTF">2020-02-18T08:05:00Z</dcterms:created>
  <dcterms:modified xsi:type="dcterms:W3CDTF">2020-02-19T11:20:00Z</dcterms:modified>
</cp:coreProperties>
</file>